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7.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60F13" w14:textId="57EB5882" w:rsidR="00314B36" w:rsidRPr="0076424C" w:rsidRDefault="00314B36" w:rsidP="001F31C9">
      <w:pPr>
        <w:suppressLineNumbers/>
        <w:jc w:val="center"/>
        <w:rPr>
          <w:b/>
        </w:rPr>
      </w:pPr>
      <w:bookmarkStart w:id="0" w:name="_Hlt41145047"/>
    </w:p>
    <w:bookmarkEnd w:id="0"/>
    <w:p w14:paraId="6E860F14" w14:textId="77777777" w:rsidR="00314B36" w:rsidRPr="0076424C" w:rsidRDefault="00314B36">
      <w:pPr>
        <w:suppressLineNumbers/>
        <w:jc w:val="center"/>
        <w:rPr>
          <w:b/>
        </w:rPr>
      </w:pPr>
    </w:p>
    <w:p w14:paraId="6E860F15" w14:textId="77777777" w:rsidR="00314B36" w:rsidRPr="0076424C" w:rsidRDefault="00314B36">
      <w:pPr>
        <w:suppressLineNumbers/>
        <w:jc w:val="center"/>
        <w:rPr>
          <w:b/>
        </w:rPr>
      </w:pPr>
    </w:p>
    <w:p w14:paraId="6E860F16" w14:textId="77777777" w:rsidR="00314B36" w:rsidRPr="0076424C" w:rsidRDefault="00314B36">
      <w:pPr>
        <w:suppressLineNumbers/>
        <w:jc w:val="center"/>
        <w:rPr>
          <w:b/>
        </w:rPr>
      </w:pPr>
    </w:p>
    <w:p w14:paraId="6E860F17" w14:textId="5A667B20" w:rsidR="00314B36" w:rsidRPr="0076424C" w:rsidRDefault="00786E2C">
      <w:pPr>
        <w:spacing w:after="120"/>
        <w:jc w:val="center"/>
        <w:rPr>
          <w:rFonts w:ascii="Arial Rounded MT Bold" w:hAnsi="Arial Rounded MT Bold"/>
          <w:b/>
          <w:caps/>
          <w:noProof/>
          <w:sz w:val="56"/>
        </w:rPr>
      </w:pPr>
      <w:r w:rsidRPr="0076424C">
        <w:rPr>
          <w:rFonts w:ascii="Arial Rounded MT Bold" w:hAnsi="Arial Rounded MT Bold"/>
          <w:b/>
          <w:caps/>
          <w:color w:val="2B579A"/>
          <w:sz w:val="56"/>
          <w:shd w:val="clear" w:color="auto" w:fill="E6E6E6"/>
        </w:rPr>
        <w:fldChar w:fldCharType="begin"/>
      </w:r>
      <w:r w:rsidR="00430FC0" w:rsidRPr="0076424C">
        <w:rPr>
          <w:rFonts w:ascii="Arial Rounded MT Bold" w:hAnsi="Arial Rounded MT Bold"/>
          <w:b/>
          <w:caps/>
          <w:sz w:val="56"/>
        </w:rPr>
        <w:instrText xml:space="preserve"> PRINT "EX-PDFBBDCodeStart2" \* MERGEFORMAT </w:instrText>
      </w:r>
      <w:r w:rsidRPr="0076424C">
        <w:rPr>
          <w:rFonts w:ascii="Arial Rounded MT Bold" w:hAnsi="Arial Rounded MT Bold"/>
          <w:b/>
          <w:caps/>
          <w:color w:val="2B579A"/>
          <w:sz w:val="56"/>
          <w:shd w:val="clear" w:color="auto" w:fill="E6E6E6"/>
        </w:rPr>
        <w:fldChar w:fldCharType="end"/>
      </w:r>
      <w:hyperlink w:anchor="DCodeStart" w:history="1">
        <w:r w:rsidR="00314B36" w:rsidRPr="0076424C">
          <w:rPr>
            <w:rStyle w:val="Hyperlink"/>
            <w:rFonts w:ascii="Arial Rounded MT Bold" w:hAnsi="Arial Rounded MT Bold"/>
            <w:caps/>
            <w:color w:val="auto"/>
            <w:sz w:val="56"/>
            <w:u w:val="none"/>
          </w:rPr>
          <w:t>THE DISTR</w:t>
        </w:r>
        <w:bookmarkStart w:id="1" w:name="_Hlt42866873"/>
        <w:r w:rsidR="00314B36" w:rsidRPr="0076424C">
          <w:rPr>
            <w:rStyle w:val="Hyperlink"/>
            <w:rFonts w:ascii="Arial Rounded MT Bold" w:hAnsi="Arial Rounded MT Bold"/>
            <w:caps/>
            <w:color w:val="auto"/>
            <w:sz w:val="56"/>
            <w:u w:val="none"/>
          </w:rPr>
          <w:t>I</w:t>
        </w:r>
        <w:bookmarkStart w:id="2" w:name="_Hlt50262402"/>
        <w:bookmarkEnd w:id="1"/>
        <w:r w:rsidR="00314B36" w:rsidRPr="0076424C">
          <w:rPr>
            <w:rStyle w:val="Hyperlink"/>
            <w:rFonts w:ascii="Arial Rounded MT Bold" w:hAnsi="Arial Rounded MT Bold"/>
            <w:caps/>
            <w:color w:val="auto"/>
            <w:sz w:val="56"/>
            <w:u w:val="none"/>
          </w:rPr>
          <w:t>B</w:t>
        </w:r>
        <w:bookmarkEnd w:id="2"/>
        <w:r w:rsidR="00314B36" w:rsidRPr="0076424C">
          <w:rPr>
            <w:rStyle w:val="Hyperlink"/>
            <w:rFonts w:ascii="Arial Rounded MT Bold" w:hAnsi="Arial Rounded MT Bold"/>
            <w:caps/>
            <w:color w:val="auto"/>
            <w:sz w:val="56"/>
            <w:u w:val="none"/>
          </w:rPr>
          <w:t>UTI</w:t>
        </w:r>
        <w:bookmarkStart w:id="3" w:name="_Hlt41000215"/>
        <w:r w:rsidR="00314B36" w:rsidRPr="0076424C">
          <w:rPr>
            <w:rStyle w:val="Hyperlink"/>
            <w:rFonts w:ascii="Arial Rounded MT Bold" w:hAnsi="Arial Rounded MT Bold"/>
            <w:caps/>
            <w:color w:val="auto"/>
            <w:sz w:val="56"/>
            <w:u w:val="none"/>
          </w:rPr>
          <w:t>O</w:t>
        </w:r>
        <w:bookmarkEnd w:id="3"/>
        <w:r w:rsidR="00314B36" w:rsidRPr="0076424C">
          <w:rPr>
            <w:rStyle w:val="Hyperlink"/>
            <w:rFonts w:ascii="Arial Rounded MT Bold" w:hAnsi="Arial Rounded MT Bold"/>
            <w:caps/>
            <w:color w:val="auto"/>
            <w:sz w:val="56"/>
            <w:u w:val="none"/>
          </w:rPr>
          <w:t xml:space="preserve">N </w:t>
        </w:r>
        <w:bookmarkStart w:id="4" w:name="_Hlt40998761"/>
        <w:bookmarkEnd w:id="4"/>
        <w:r w:rsidR="00314B36" w:rsidRPr="0076424C">
          <w:rPr>
            <w:rStyle w:val="Hyperlink"/>
            <w:rFonts w:ascii="Arial Rounded MT Bold" w:hAnsi="Arial Rounded MT Bold"/>
            <w:caps/>
            <w:color w:val="auto"/>
            <w:sz w:val="56"/>
            <w:u w:val="none"/>
          </w:rPr>
          <w:t>C</w:t>
        </w:r>
        <w:bookmarkStart w:id="5" w:name="_Hlt65399166"/>
        <w:r w:rsidR="00314B36" w:rsidRPr="0076424C">
          <w:rPr>
            <w:rStyle w:val="Hyperlink"/>
            <w:rFonts w:ascii="Arial Rounded MT Bold" w:hAnsi="Arial Rounded MT Bold"/>
            <w:caps/>
            <w:color w:val="auto"/>
            <w:sz w:val="56"/>
            <w:u w:val="none"/>
          </w:rPr>
          <w:t>O</w:t>
        </w:r>
        <w:bookmarkEnd w:id="5"/>
        <w:r w:rsidR="00314B36" w:rsidRPr="0076424C">
          <w:rPr>
            <w:rStyle w:val="Hyperlink"/>
            <w:rFonts w:ascii="Arial Rounded MT Bold" w:hAnsi="Arial Rounded MT Bold"/>
            <w:caps/>
            <w:color w:val="auto"/>
            <w:sz w:val="56"/>
            <w:u w:val="none"/>
          </w:rPr>
          <w:t xml:space="preserve">DE </w:t>
        </w:r>
      </w:hyperlink>
      <w:r w:rsidRPr="0076424C">
        <w:rPr>
          <w:rFonts w:ascii="Arial Rounded MT Bold" w:hAnsi="Arial Rounded MT Bold"/>
          <w:b/>
          <w:caps/>
          <w:color w:val="2B579A"/>
          <w:sz w:val="56"/>
          <w:shd w:val="clear" w:color="auto" w:fill="E6E6E6"/>
        </w:rPr>
        <w:fldChar w:fldCharType="begin"/>
      </w:r>
      <w:r w:rsidR="00430FC0" w:rsidRPr="0076424C">
        <w:rPr>
          <w:rFonts w:ascii="Arial Rounded MT Bold" w:hAnsi="Arial Rounded MT Bold"/>
          <w:b/>
          <w:caps/>
          <w:sz w:val="56"/>
        </w:rPr>
        <w:instrText xml:space="preserve"> PRINT "EX-PDFBE" \* MERGEFORMAT </w:instrText>
      </w:r>
      <w:r w:rsidRPr="0076424C">
        <w:rPr>
          <w:rFonts w:ascii="Arial Rounded MT Bold" w:hAnsi="Arial Rounded MT Bold"/>
          <w:b/>
          <w:caps/>
          <w:color w:val="2B579A"/>
          <w:sz w:val="56"/>
          <w:shd w:val="clear" w:color="auto" w:fill="E6E6E6"/>
        </w:rPr>
        <w:fldChar w:fldCharType="end"/>
      </w:r>
    </w:p>
    <w:p w14:paraId="6E860F18" w14:textId="77777777" w:rsidR="00F60EFA" w:rsidRDefault="00F60EFA">
      <w:pPr>
        <w:spacing w:after="120"/>
        <w:ind w:left="0" w:firstLine="0"/>
        <w:rPr>
          <w:noProof/>
        </w:rPr>
      </w:pPr>
    </w:p>
    <w:p w14:paraId="6E860F19" w14:textId="77777777" w:rsidR="00314B36" w:rsidRPr="0076424C" w:rsidRDefault="00314B36">
      <w:pPr>
        <w:spacing w:after="120"/>
        <w:ind w:left="0" w:firstLine="0"/>
        <w:jc w:val="center"/>
        <w:rPr>
          <w:rFonts w:ascii="Arial" w:hAnsi="Arial"/>
          <w:b/>
          <w:sz w:val="48"/>
        </w:rPr>
      </w:pPr>
      <w:r w:rsidRPr="0076424C">
        <w:rPr>
          <w:rFonts w:ascii="Arial" w:hAnsi="Arial"/>
          <w:b/>
          <w:noProof/>
          <w:sz w:val="48"/>
        </w:rPr>
        <w:t>OF LICENSED DISTRIBUTION NETWORK OPERATORS</w:t>
      </w:r>
      <w:r w:rsidRPr="0076424C">
        <w:rPr>
          <w:rFonts w:ascii="Arial" w:hAnsi="Arial"/>
          <w:b/>
          <w:noProof/>
          <w:sz w:val="48"/>
        </w:rPr>
        <w:br/>
      </w:r>
      <w:r w:rsidRPr="0076424C">
        <w:rPr>
          <w:rFonts w:ascii="Arial" w:hAnsi="Arial"/>
          <w:b/>
          <w:sz w:val="48"/>
        </w:rPr>
        <w:t xml:space="preserve">OF GREAT </w:t>
      </w:r>
      <w:r w:rsidRPr="00B80730">
        <w:rPr>
          <w:rFonts w:ascii="Arial" w:hAnsi="Arial"/>
          <w:b/>
          <w:vanish/>
          <w:sz w:val="48"/>
        </w:rPr>
        <w:t>BRITAIN</w:t>
      </w:r>
    </w:p>
    <w:p w14:paraId="6E860F1A" w14:textId="77777777" w:rsidR="00314B36" w:rsidRPr="0076424C" w:rsidRDefault="00314B36">
      <w:pPr>
        <w:jc w:val="center"/>
        <w:rPr>
          <w:rFonts w:ascii="Arial Rounded MT Bold" w:hAnsi="Arial Rounded MT Bold"/>
          <w:b/>
          <w:sz w:val="40"/>
        </w:rPr>
      </w:pPr>
    </w:p>
    <w:p w14:paraId="6E860F1B" w14:textId="77777777" w:rsidR="00314B36" w:rsidRPr="0076424C" w:rsidRDefault="00314B36">
      <w:pPr>
        <w:ind w:left="75" w:firstLine="0"/>
        <w:jc w:val="center"/>
        <w:rPr>
          <w:b/>
          <w:sz w:val="32"/>
        </w:rPr>
      </w:pPr>
      <w:r w:rsidRPr="0076424C">
        <w:rPr>
          <w:noProof/>
          <w:sz w:val="40"/>
        </w:rPr>
        <w:t xml:space="preserve"> </w:t>
      </w:r>
    </w:p>
    <w:p w14:paraId="6E860F1D" w14:textId="628CF78A" w:rsidR="00314B36" w:rsidRPr="0076424C" w:rsidRDefault="009C62A5" w:rsidP="009C62A5">
      <w:pPr>
        <w:jc w:val="center"/>
        <w:rPr>
          <w:rFonts w:ascii="Arial Rounded MT Bold" w:hAnsi="Arial Rounded MT Bold"/>
          <w:b/>
          <w:sz w:val="28"/>
        </w:rPr>
      </w:pPr>
      <w:r w:rsidRPr="0076424C">
        <w:rPr>
          <w:rFonts w:ascii="Arial Rounded MT Bold" w:hAnsi="Arial Rounded MT Bold"/>
          <w:b/>
          <w:sz w:val="28"/>
        </w:rPr>
        <w:t xml:space="preserve">Issue </w:t>
      </w:r>
      <w:r w:rsidR="000B78F7">
        <w:rPr>
          <w:rFonts w:ascii="Arial Rounded MT Bold" w:hAnsi="Arial Rounded MT Bold"/>
          <w:b/>
          <w:sz w:val="28"/>
        </w:rPr>
        <w:t>56</w:t>
      </w:r>
      <w:r w:rsidR="005A156E">
        <w:rPr>
          <w:rFonts w:ascii="Arial Rounded MT Bold" w:hAnsi="Arial Rounded MT Bold"/>
          <w:b/>
          <w:sz w:val="28"/>
        </w:rPr>
        <w:t xml:space="preserve"> </w:t>
      </w:r>
      <w:r>
        <w:rPr>
          <w:rFonts w:ascii="Arial Rounded MT Bold" w:hAnsi="Arial Rounded MT Bold"/>
          <w:b/>
          <w:sz w:val="28"/>
        </w:rPr>
        <w:t xml:space="preserve">– </w:t>
      </w:r>
      <w:r w:rsidR="002F1D03">
        <w:rPr>
          <w:rFonts w:ascii="Arial Rounded MT Bold" w:hAnsi="Arial Rounded MT Bold"/>
          <w:b/>
          <w:sz w:val="28"/>
        </w:rPr>
        <w:t>04 March 2024</w:t>
      </w:r>
    </w:p>
    <w:p w14:paraId="6E860F1E" w14:textId="77777777" w:rsidR="00314B36" w:rsidRDefault="00314B36">
      <w:pPr>
        <w:pStyle w:val="Heading8"/>
        <w:rPr>
          <w:rFonts w:ascii="Arial" w:hAnsi="Arial"/>
          <w:noProof w:val="0"/>
        </w:rPr>
      </w:pPr>
      <w:r w:rsidRPr="0076424C">
        <w:rPr>
          <w:rFonts w:ascii="Arial" w:hAnsi="Arial"/>
          <w:noProof w:val="0"/>
        </w:rPr>
        <w:t xml:space="preserve"> </w:t>
      </w:r>
    </w:p>
    <w:p w14:paraId="6E860F1F" w14:textId="77777777" w:rsidR="00F60EFA" w:rsidRDefault="00F60EFA"/>
    <w:p w14:paraId="6E860F20" w14:textId="77777777" w:rsidR="00F60EFA" w:rsidRDefault="00F60EFA"/>
    <w:p w14:paraId="6E860F21" w14:textId="77777777" w:rsidR="00314B36" w:rsidRPr="0076424C" w:rsidRDefault="00314B36"/>
    <w:p w14:paraId="6E860F22" w14:textId="77777777" w:rsidR="00314B36" w:rsidRPr="0076424C" w:rsidRDefault="00314B36"/>
    <w:p w14:paraId="6E860F23" w14:textId="77777777" w:rsidR="00314B36" w:rsidRPr="0076424C" w:rsidRDefault="00314B36"/>
    <w:p w14:paraId="6E860F24" w14:textId="77777777" w:rsidR="00314B36" w:rsidRPr="0076424C" w:rsidRDefault="00314B36">
      <w:pPr>
        <w:sectPr w:rsidR="00314B36" w:rsidRPr="0076424C" w:rsidSect="001534AC">
          <w:headerReference w:type="even" r:id="rId12"/>
          <w:headerReference w:type="default" r:id="rId13"/>
          <w:footerReference w:type="even" r:id="rId14"/>
          <w:footerReference w:type="default" r:id="rId15"/>
          <w:headerReference w:type="first" r:id="rId16"/>
          <w:footerReference w:type="first" r:id="rId17"/>
          <w:pgSz w:w="11907" w:h="16840" w:code="9"/>
          <w:pgMar w:top="1440" w:right="1440" w:bottom="1134" w:left="1134" w:header="720" w:footer="340" w:gutter="0"/>
          <w:pgBorders w:offsetFrom="page">
            <w:top w:val="thinThickSmallGap" w:sz="24" w:space="24" w:color="00B050"/>
            <w:left w:val="thinThickSmallGap" w:sz="24" w:space="24" w:color="00B050"/>
            <w:bottom w:val="thickThinSmallGap" w:sz="24" w:space="24" w:color="00B050"/>
            <w:right w:val="thickThinSmallGap" w:sz="24" w:space="24" w:color="00B050"/>
          </w:pgBorders>
          <w:pgNumType w:start="1"/>
          <w:cols w:space="720"/>
        </w:sectPr>
      </w:pPr>
    </w:p>
    <w:p w14:paraId="6E860F25" w14:textId="77777777" w:rsidR="00314B36" w:rsidRPr="0076424C" w:rsidRDefault="00314B36">
      <w:pPr>
        <w:pStyle w:val="CentredCH"/>
        <w:spacing w:after="120"/>
        <w:rPr>
          <w:sz w:val="36"/>
        </w:rPr>
      </w:pPr>
      <w:bookmarkStart w:id="6" w:name="DCodeStart"/>
      <w:bookmarkEnd w:id="6"/>
      <w:r w:rsidRPr="0076424C">
        <w:rPr>
          <w:sz w:val="36"/>
        </w:rPr>
        <w:lastRenderedPageBreak/>
        <w:t>THE DISTRIBUTION CODE OF GREAT BRITAIN</w:t>
      </w:r>
    </w:p>
    <w:p w14:paraId="6E860F26" w14:textId="77777777" w:rsidR="00314B36" w:rsidRPr="0076424C" w:rsidRDefault="00314B36">
      <w:pPr>
        <w:ind w:left="0" w:firstLine="0"/>
        <w:jc w:val="center"/>
        <w:rPr>
          <w:rFonts w:ascii="Arial" w:hAnsi="Arial"/>
          <w:b/>
          <w:caps/>
          <w:sz w:val="28"/>
        </w:rPr>
      </w:pPr>
      <w:r w:rsidRPr="0076424C">
        <w:rPr>
          <w:rFonts w:ascii="Arial" w:hAnsi="Arial"/>
          <w:b/>
          <w:caps/>
          <w:sz w:val="28"/>
        </w:rPr>
        <w:t>Document CONTENTS</w:t>
      </w:r>
    </w:p>
    <w:p w14:paraId="42B12B80" w14:textId="04F12343" w:rsidR="00D16ECF" w:rsidRDefault="00786E2C">
      <w:pPr>
        <w:pStyle w:val="TOC1"/>
        <w:rPr>
          <w:rFonts w:asciiTheme="minorHAnsi" w:eastAsiaTheme="minorEastAsia" w:hAnsiTheme="minorHAnsi" w:cstheme="minorBidi"/>
          <w:kern w:val="2"/>
          <w:sz w:val="22"/>
          <w:szCs w:val="22"/>
          <w:lang w:eastAsia="en-GB"/>
          <w14:ligatures w14:val="standardContextual"/>
        </w:rPr>
      </w:pPr>
      <w:r w:rsidRPr="0076424C">
        <w:rPr>
          <w:color w:val="2B579A"/>
          <w:shd w:val="clear" w:color="auto" w:fill="E6E6E6"/>
        </w:rPr>
        <w:fldChar w:fldCharType="begin"/>
      </w:r>
      <w:r w:rsidR="00314B36" w:rsidRPr="0076424C">
        <w:instrText xml:space="preserve"> TOC \o "1-3" \h \z </w:instrText>
      </w:r>
      <w:r w:rsidRPr="0076424C">
        <w:rPr>
          <w:color w:val="2B579A"/>
          <w:shd w:val="clear" w:color="auto" w:fill="E6E6E6"/>
        </w:rPr>
        <w:fldChar w:fldCharType="separate"/>
      </w:r>
      <w:hyperlink w:anchor="_Toc138331096" w:history="1">
        <w:r w:rsidR="00D16ECF" w:rsidRPr="00356F7E">
          <w:rPr>
            <w:rStyle w:val="Hyperlink"/>
          </w:rPr>
          <w:t>DGD 1.</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EXPRESSIONS</w:t>
        </w:r>
        <w:r w:rsidR="00D16ECF">
          <w:rPr>
            <w:webHidden/>
          </w:rPr>
          <w:tab/>
        </w:r>
        <w:r w:rsidR="00D16ECF">
          <w:rPr>
            <w:webHidden/>
            <w:color w:val="2B579A"/>
            <w:shd w:val="clear" w:color="auto" w:fill="E6E6E6"/>
          </w:rPr>
          <w:fldChar w:fldCharType="begin"/>
        </w:r>
        <w:r w:rsidR="00D16ECF">
          <w:rPr>
            <w:webHidden/>
          </w:rPr>
          <w:instrText xml:space="preserve"> PAGEREF _Toc138331096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10</w:t>
        </w:r>
        <w:r w:rsidR="00D16ECF">
          <w:rPr>
            <w:webHidden/>
            <w:color w:val="2B579A"/>
            <w:shd w:val="clear" w:color="auto" w:fill="E6E6E6"/>
          </w:rPr>
          <w:fldChar w:fldCharType="end"/>
        </w:r>
      </w:hyperlink>
    </w:p>
    <w:p w14:paraId="21DE9D3A" w14:textId="4EABC3D5"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097" w:history="1">
        <w:r w:rsidR="00D16ECF" w:rsidRPr="00356F7E">
          <w:rPr>
            <w:rStyle w:val="Hyperlink"/>
          </w:rPr>
          <w:t>DGD 2.</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CONSTRUCTION OF REFERENCES</w:t>
        </w:r>
        <w:r w:rsidR="00D16ECF">
          <w:rPr>
            <w:webHidden/>
          </w:rPr>
          <w:tab/>
        </w:r>
        <w:r w:rsidR="00D16ECF">
          <w:rPr>
            <w:webHidden/>
            <w:color w:val="2B579A"/>
            <w:shd w:val="clear" w:color="auto" w:fill="E6E6E6"/>
          </w:rPr>
          <w:fldChar w:fldCharType="begin"/>
        </w:r>
        <w:r w:rsidR="00D16ECF">
          <w:rPr>
            <w:webHidden/>
          </w:rPr>
          <w:instrText xml:space="preserve"> PAGEREF _Toc138331097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26</w:t>
        </w:r>
        <w:r w:rsidR="00D16ECF">
          <w:rPr>
            <w:webHidden/>
            <w:color w:val="2B579A"/>
            <w:shd w:val="clear" w:color="auto" w:fill="E6E6E6"/>
          </w:rPr>
          <w:fldChar w:fldCharType="end"/>
        </w:r>
      </w:hyperlink>
    </w:p>
    <w:p w14:paraId="744277BC" w14:textId="3238AD32" w:rsidR="00D16ECF" w:rsidRDefault="00980348" w:rsidP="000A205A">
      <w:pPr>
        <w:pStyle w:val="TOC1"/>
        <w:rPr>
          <w:rFonts w:asciiTheme="minorHAnsi" w:eastAsiaTheme="minorEastAsia" w:hAnsiTheme="minorHAnsi" w:cstheme="minorBidi"/>
          <w:kern w:val="2"/>
          <w:sz w:val="22"/>
          <w:szCs w:val="22"/>
          <w:lang w:eastAsia="en-GB"/>
          <w14:ligatures w14:val="standardContextual"/>
        </w:rPr>
      </w:pPr>
      <w:hyperlink w:anchor="_Toc138331098" w:history="1">
        <w:r w:rsidR="00D16ECF" w:rsidRPr="00356F7E">
          <w:rPr>
            <w:rStyle w:val="Hyperlink"/>
          </w:rPr>
          <w:t>ANNEX 1 - Qualifying Standards</w:t>
        </w:r>
        <w:r w:rsidR="00D16ECF">
          <w:rPr>
            <w:webHidden/>
          </w:rPr>
          <w:tab/>
        </w:r>
        <w:r w:rsidR="00D16ECF">
          <w:rPr>
            <w:webHidden/>
            <w:color w:val="2B579A"/>
            <w:shd w:val="clear" w:color="auto" w:fill="E6E6E6"/>
          </w:rPr>
          <w:fldChar w:fldCharType="begin"/>
        </w:r>
        <w:r w:rsidR="00D16ECF">
          <w:rPr>
            <w:webHidden/>
          </w:rPr>
          <w:instrText xml:space="preserve"> PAGEREF _Toc138331098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28</w:t>
        </w:r>
        <w:r w:rsidR="00D16ECF">
          <w:rPr>
            <w:webHidden/>
            <w:color w:val="2B579A"/>
            <w:shd w:val="clear" w:color="auto" w:fill="E6E6E6"/>
          </w:rPr>
          <w:fldChar w:fldCharType="end"/>
        </w:r>
      </w:hyperlink>
    </w:p>
    <w:p w14:paraId="34F853F2" w14:textId="4DF67957" w:rsidR="00D16ECF" w:rsidRDefault="00980348" w:rsidP="000A205A">
      <w:pPr>
        <w:pStyle w:val="TOC1"/>
        <w:rPr>
          <w:rFonts w:asciiTheme="minorHAnsi" w:eastAsiaTheme="minorEastAsia" w:hAnsiTheme="minorHAnsi" w:cstheme="minorBidi"/>
          <w:kern w:val="2"/>
          <w:sz w:val="22"/>
          <w:szCs w:val="22"/>
          <w:lang w:eastAsia="en-GB"/>
          <w14:ligatures w14:val="standardContextual"/>
        </w:rPr>
      </w:pPr>
      <w:hyperlink w:anchor="_Toc138331099" w:history="1">
        <w:r w:rsidR="00D16ECF" w:rsidRPr="00356F7E">
          <w:rPr>
            <w:rStyle w:val="Hyperlink"/>
          </w:rPr>
          <w:t>ANNEX 2 - Qualifying Standards</w:t>
        </w:r>
        <w:r w:rsidR="00D16ECF">
          <w:rPr>
            <w:webHidden/>
          </w:rPr>
          <w:tab/>
        </w:r>
        <w:r w:rsidR="00D16ECF">
          <w:rPr>
            <w:webHidden/>
            <w:color w:val="2B579A"/>
            <w:shd w:val="clear" w:color="auto" w:fill="E6E6E6"/>
          </w:rPr>
          <w:fldChar w:fldCharType="begin"/>
        </w:r>
        <w:r w:rsidR="00D16ECF">
          <w:rPr>
            <w:webHidden/>
          </w:rPr>
          <w:instrText xml:space="preserve"> PAGEREF _Toc138331099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29</w:t>
        </w:r>
        <w:r w:rsidR="00D16ECF">
          <w:rPr>
            <w:webHidden/>
            <w:color w:val="2B579A"/>
            <w:shd w:val="clear" w:color="auto" w:fill="E6E6E6"/>
          </w:rPr>
          <w:fldChar w:fldCharType="end"/>
        </w:r>
      </w:hyperlink>
    </w:p>
    <w:p w14:paraId="35B92D14" w14:textId="3F39C8C9"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00" w:history="1">
        <w:r w:rsidR="00D16ECF" w:rsidRPr="00356F7E">
          <w:rPr>
            <w:rStyle w:val="Hyperlink"/>
            <w:lang w:val="fr-FR"/>
          </w:rPr>
          <w:t>DIn1</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lang w:val="fr-FR"/>
          </w:rPr>
          <w:t>INTERPRETATION</w:t>
        </w:r>
        <w:r w:rsidR="00D16ECF">
          <w:rPr>
            <w:webHidden/>
          </w:rPr>
          <w:tab/>
        </w:r>
        <w:r w:rsidR="00D16ECF">
          <w:rPr>
            <w:webHidden/>
            <w:color w:val="2B579A"/>
            <w:shd w:val="clear" w:color="auto" w:fill="E6E6E6"/>
          </w:rPr>
          <w:fldChar w:fldCharType="begin"/>
        </w:r>
        <w:r w:rsidR="00D16ECF">
          <w:rPr>
            <w:webHidden/>
          </w:rPr>
          <w:instrText xml:space="preserve"> PAGEREF _Toc138331100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31</w:t>
        </w:r>
        <w:r w:rsidR="00D16ECF">
          <w:rPr>
            <w:webHidden/>
            <w:color w:val="2B579A"/>
            <w:shd w:val="clear" w:color="auto" w:fill="E6E6E6"/>
          </w:rPr>
          <w:fldChar w:fldCharType="end"/>
        </w:r>
      </w:hyperlink>
    </w:p>
    <w:p w14:paraId="1C031AA8" w14:textId="5FE2069E"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01" w:history="1">
        <w:r w:rsidR="00D16ECF" w:rsidRPr="00356F7E">
          <w:rPr>
            <w:rStyle w:val="Hyperlink"/>
          </w:rPr>
          <w:t>DIn2</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Distribution Licence DUTY</w:t>
        </w:r>
        <w:r w:rsidR="00D16ECF">
          <w:rPr>
            <w:webHidden/>
          </w:rPr>
          <w:tab/>
        </w:r>
        <w:r w:rsidR="00D16ECF">
          <w:rPr>
            <w:webHidden/>
            <w:color w:val="2B579A"/>
            <w:shd w:val="clear" w:color="auto" w:fill="E6E6E6"/>
          </w:rPr>
          <w:fldChar w:fldCharType="begin"/>
        </w:r>
        <w:r w:rsidR="00D16ECF">
          <w:rPr>
            <w:webHidden/>
          </w:rPr>
          <w:instrText xml:space="preserve"> PAGEREF _Toc138331101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31</w:t>
        </w:r>
        <w:r w:rsidR="00D16ECF">
          <w:rPr>
            <w:webHidden/>
            <w:color w:val="2B579A"/>
            <w:shd w:val="clear" w:color="auto" w:fill="E6E6E6"/>
          </w:rPr>
          <w:fldChar w:fldCharType="end"/>
        </w:r>
      </w:hyperlink>
    </w:p>
    <w:p w14:paraId="3E224FF6" w14:textId="07437490"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02" w:history="1">
        <w:r w:rsidR="00D16ECF" w:rsidRPr="00356F7E">
          <w:rPr>
            <w:rStyle w:val="Hyperlink"/>
          </w:rPr>
          <w:t>DIn3</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SCOPE</w:t>
        </w:r>
        <w:r w:rsidR="00D16ECF">
          <w:rPr>
            <w:webHidden/>
          </w:rPr>
          <w:tab/>
        </w:r>
        <w:r w:rsidR="00D16ECF">
          <w:rPr>
            <w:webHidden/>
            <w:color w:val="2B579A"/>
            <w:shd w:val="clear" w:color="auto" w:fill="E6E6E6"/>
          </w:rPr>
          <w:fldChar w:fldCharType="begin"/>
        </w:r>
        <w:r w:rsidR="00D16ECF">
          <w:rPr>
            <w:webHidden/>
          </w:rPr>
          <w:instrText xml:space="preserve"> PAGEREF _Toc138331102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32</w:t>
        </w:r>
        <w:r w:rsidR="00D16ECF">
          <w:rPr>
            <w:webHidden/>
            <w:color w:val="2B579A"/>
            <w:shd w:val="clear" w:color="auto" w:fill="E6E6E6"/>
          </w:rPr>
          <w:fldChar w:fldCharType="end"/>
        </w:r>
      </w:hyperlink>
    </w:p>
    <w:p w14:paraId="45625B4C" w14:textId="1CC55366"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03" w:history="1">
        <w:r w:rsidR="00D16ECF" w:rsidRPr="00356F7E">
          <w:rPr>
            <w:rStyle w:val="Hyperlink"/>
          </w:rPr>
          <w:t>DIn4</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GENERAL REQUIREMENTS</w:t>
        </w:r>
        <w:r w:rsidR="00D16ECF">
          <w:rPr>
            <w:webHidden/>
          </w:rPr>
          <w:tab/>
        </w:r>
        <w:r w:rsidR="00D16ECF">
          <w:rPr>
            <w:webHidden/>
            <w:color w:val="2B579A"/>
            <w:shd w:val="clear" w:color="auto" w:fill="E6E6E6"/>
          </w:rPr>
          <w:fldChar w:fldCharType="begin"/>
        </w:r>
        <w:r w:rsidR="00D16ECF">
          <w:rPr>
            <w:webHidden/>
          </w:rPr>
          <w:instrText xml:space="preserve"> PAGEREF _Toc138331103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32</w:t>
        </w:r>
        <w:r w:rsidR="00D16ECF">
          <w:rPr>
            <w:webHidden/>
            <w:color w:val="2B579A"/>
            <w:shd w:val="clear" w:color="auto" w:fill="E6E6E6"/>
          </w:rPr>
          <w:fldChar w:fldCharType="end"/>
        </w:r>
      </w:hyperlink>
    </w:p>
    <w:p w14:paraId="69553EA9" w14:textId="4F0E1CE3"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04" w:history="1">
        <w:r w:rsidR="00D16ECF" w:rsidRPr="00356F7E">
          <w:rPr>
            <w:rStyle w:val="Hyperlink"/>
          </w:rPr>
          <w:t>DIn5</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CODE RESPONSIBILITIES</w:t>
        </w:r>
        <w:r w:rsidR="00D16ECF">
          <w:rPr>
            <w:webHidden/>
          </w:rPr>
          <w:tab/>
        </w:r>
        <w:r w:rsidR="00D16ECF">
          <w:rPr>
            <w:webHidden/>
            <w:color w:val="2B579A"/>
            <w:shd w:val="clear" w:color="auto" w:fill="E6E6E6"/>
          </w:rPr>
          <w:fldChar w:fldCharType="begin"/>
        </w:r>
        <w:r w:rsidR="00D16ECF">
          <w:rPr>
            <w:webHidden/>
          </w:rPr>
          <w:instrText xml:space="preserve"> PAGEREF _Toc138331104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32</w:t>
        </w:r>
        <w:r w:rsidR="00D16ECF">
          <w:rPr>
            <w:webHidden/>
            <w:color w:val="2B579A"/>
            <w:shd w:val="clear" w:color="auto" w:fill="E6E6E6"/>
          </w:rPr>
          <w:fldChar w:fldCharType="end"/>
        </w:r>
      </w:hyperlink>
    </w:p>
    <w:p w14:paraId="0651C140" w14:textId="510121F0"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05" w:history="1">
        <w:r w:rsidR="00D16ECF" w:rsidRPr="00356F7E">
          <w:rPr>
            <w:rStyle w:val="Hyperlink"/>
          </w:rPr>
          <w:t>DIn6</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CONFIDENTIALITY</w:t>
        </w:r>
        <w:r w:rsidR="00D16ECF">
          <w:rPr>
            <w:webHidden/>
          </w:rPr>
          <w:tab/>
        </w:r>
        <w:r w:rsidR="00D16ECF">
          <w:rPr>
            <w:webHidden/>
            <w:color w:val="2B579A"/>
            <w:shd w:val="clear" w:color="auto" w:fill="E6E6E6"/>
          </w:rPr>
          <w:fldChar w:fldCharType="begin"/>
        </w:r>
        <w:r w:rsidR="00D16ECF">
          <w:rPr>
            <w:webHidden/>
          </w:rPr>
          <w:instrText xml:space="preserve"> PAGEREF _Toc138331105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33</w:t>
        </w:r>
        <w:r w:rsidR="00D16ECF">
          <w:rPr>
            <w:webHidden/>
            <w:color w:val="2B579A"/>
            <w:shd w:val="clear" w:color="auto" w:fill="E6E6E6"/>
          </w:rPr>
          <w:fldChar w:fldCharType="end"/>
        </w:r>
      </w:hyperlink>
    </w:p>
    <w:p w14:paraId="096F5E4A" w14:textId="4AA2221C"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06" w:history="1">
        <w:r w:rsidR="00D16ECF" w:rsidRPr="00356F7E">
          <w:rPr>
            <w:rStyle w:val="Hyperlink"/>
          </w:rPr>
          <w:t>DIn7</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PUBLICATIONS</w:t>
        </w:r>
        <w:r w:rsidR="00D16ECF">
          <w:rPr>
            <w:webHidden/>
          </w:rPr>
          <w:tab/>
        </w:r>
        <w:r w:rsidR="00D16ECF">
          <w:rPr>
            <w:webHidden/>
            <w:color w:val="2B579A"/>
            <w:shd w:val="clear" w:color="auto" w:fill="E6E6E6"/>
          </w:rPr>
          <w:fldChar w:fldCharType="begin"/>
        </w:r>
        <w:r w:rsidR="00D16ECF">
          <w:rPr>
            <w:webHidden/>
          </w:rPr>
          <w:instrText xml:space="preserve"> PAGEREF _Toc138331106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33</w:t>
        </w:r>
        <w:r w:rsidR="00D16ECF">
          <w:rPr>
            <w:webHidden/>
            <w:color w:val="2B579A"/>
            <w:shd w:val="clear" w:color="auto" w:fill="E6E6E6"/>
          </w:rPr>
          <w:fldChar w:fldCharType="end"/>
        </w:r>
      </w:hyperlink>
    </w:p>
    <w:p w14:paraId="1080EC8A" w14:textId="22229620"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07" w:history="1">
        <w:r w:rsidR="00D16ECF" w:rsidRPr="00356F7E">
          <w:rPr>
            <w:rStyle w:val="Hyperlink"/>
          </w:rPr>
          <w:t>DGC1</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INTRODUCTION</w:t>
        </w:r>
        <w:r w:rsidR="00D16ECF">
          <w:rPr>
            <w:webHidden/>
          </w:rPr>
          <w:tab/>
        </w:r>
        <w:r w:rsidR="00D16ECF">
          <w:rPr>
            <w:webHidden/>
            <w:color w:val="2B579A"/>
            <w:shd w:val="clear" w:color="auto" w:fill="E6E6E6"/>
          </w:rPr>
          <w:fldChar w:fldCharType="begin"/>
        </w:r>
        <w:r w:rsidR="00D16ECF">
          <w:rPr>
            <w:webHidden/>
          </w:rPr>
          <w:instrText xml:space="preserve"> PAGEREF _Toc138331107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35</w:t>
        </w:r>
        <w:r w:rsidR="00D16ECF">
          <w:rPr>
            <w:webHidden/>
            <w:color w:val="2B579A"/>
            <w:shd w:val="clear" w:color="auto" w:fill="E6E6E6"/>
          </w:rPr>
          <w:fldChar w:fldCharType="end"/>
        </w:r>
      </w:hyperlink>
    </w:p>
    <w:p w14:paraId="3CFF31B1" w14:textId="4DA96C63"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08" w:history="1">
        <w:r w:rsidR="00D16ECF" w:rsidRPr="00356F7E">
          <w:rPr>
            <w:rStyle w:val="Hyperlink"/>
          </w:rPr>
          <w:t>DGC2</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SCOPE</w:t>
        </w:r>
        <w:r w:rsidR="00D16ECF">
          <w:rPr>
            <w:webHidden/>
          </w:rPr>
          <w:tab/>
        </w:r>
        <w:r w:rsidR="00D16ECF">
          <w:rPr>
            <w:webHidden/>
            <w:color w:val="2B579A"/>
            <w:shd w:val="clear" w:color="auto" w:fill="E6E6E6"/>
          </w:rPr>
          <w:fldChar w:fldCharType="begin"/>
        </w:r>
        <w:r w:rsidR="00D16ECF">
          <w:rPr>
            <w:webHidden/>
          </w:rPr>
          <w:instrText xml:space="preserve"> PAGEREF _Toc138331108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35</w:t>
        </w:r>
        <w:r w:rsidR="00D16ECF">
          <w:rPr>
            <w:webHidden/>
            <w:color w:val="2B579A"/>
            <w:shd w:val="clear" w:color="auto" w:fill="E6E6E6"/>
          </w:rPr>
          <w:fldChar w:fldCharType="end"/>
        </w:r>
      </w:hyperlink>
    </w:p>
    <w:p w14:paraId="252218B0" w14:textId="3312CE37"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09" w:history="1">
        <w:r w:rsidR="00D16ECF" w:rsidRPr="00356F7E">
          <w:rPr>
            <w:rStyle w:val="Hyperlink"/>
          </w:rPr>
          <w:t>DGC3</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UNFORESEEN CIRCUMSTANCES</w:t>
        </w:r>
        <w:r w:rsidR="00D16ECF">
          <w:rPr>
            <w:webHidden/>
          </w:rPr>
          <w:tab/>
        </w:r>
        <w:r w:rsidR="00D16ECF">
          <w:rPr>
            <w:webHidden/>
            <w:color w:val="2B579A"/>
            <w:shd w:val="clear" w:color="auto" w:fill="E6E6E6"/>
          </w:rPr>
          <w:fldChar w:fldCharType="begin"/>
        </w:r>
        <w:r w:rsidR="00D16ECF">
          <w:rPr>
            <w:webHidden/>
          </w:rPr>
          <w:instrText xml:space="preserve"> PAGEREF _Toc138331109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35</w:t>
        </w:r>
        <w:r w:rsidR="00D16ECF">
          <w:rPr>
            <w:webHidden/>
            <w:color w:val="2B579A"/>
            <w:shd w:val="clear" w:color="auto" w:fill="E6E6E6"/>
          </w:rPr>
          <w:fldChar w:fldCharType="end"/>
        </w:r>
      </w:hyperlink>
    </w:p>
    <w:p w14:paraId="2819D30F" w14:textId="409AE8A7"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10" w:history="1">
        <w:r w:rsidR="00D16ECF" w:rsidRPr="00356F7E">
          <w:rPr>
            <w:rStyle w:val="Hyperlink"/>
          </w:rPr>
          <w:t>DGC4</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THE Distribution Code Review Panel</w:t>
        </w:r>
        <w:r w:rsidR="00D16ECF">
          <w:rPr>
            <w:webHidden/>
          </w:rPr>
          <w:tab/>
        </w:r>
        <w:r w:rsidR="00D16ECF">
          <w:rPr>
            <w:webHidden/>
            <w:color w:val="2B579A"/>
            <w:shd w:val="clear" w:color="auto" w:fill="E6E6E6"/>
          </w:rPr>
          <w:fldChar w:fldCharType="begin"/>
        </w:r>
        <w:r w:rsidR="00D16ECF">
          <w:rPr>
            <w:webHidden/>
          </w:rPr>
          <w:instrText xml:space="preserve"> PAGEREF _Toc138331110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35</w:t>
        </w:r>
        <w:r w:rsidR="00D16ECF">
          <w:rPr>
            <w:webHidden/>
            <w:color w:val="2B579A"/>
            <w:shd w:val="clear" w:color="auto" w:fill="E6E6E6"/>
          </w:rPr>
          <w:fldChar w:fldCharType="end"/>
        </w:r>
      </w:hyperlink>
    </w:p>
    <w:p w14:paraId="01C2A5FE" w14:textId="446CE785"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11" w:history="1">
        <w:r w:rsidR="00D16ECF" w:rsidRPr="00356F7E">
          <w:rPr>
            <w:rStyle w:val="Hyperlink"/>
          </w:rPr>
          <w:t>DGC5</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COMMUNICATION BETWEEN THE DNO AND USERS</w:t>
        </w:r>
        <w:r w:rsidR="00D16ECF">
          <w:rPr>
            <w:webHidden/>
          </w:rPr>
          <w:tab/>
        </w:r>
        <w:r w:rsidR="00D16ECF">
          <w:rPr>
            <w:webHidden/>
            <w:color w:val="2B579A"/>
            <w:shd w:val="clear" w:color="auto" w:fill="E6E6E6"/>
          </w:rPr>
          <w:fldChar w:fldCharType="begin"/>
        </w:r>
        <w:r w:rsidR="00D16ECF">
          <w:rPr>
            <w:webHidden/>
          </w:rPr>
          <w:instrText xml:space="preserve"> PAGEREF _Toc138331111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37</w:t>
        </w:r>
        <w:r w:rsidR="00D16ECF">
          <w:rPr>
            <w:webHidden/>
            <w:color w:val="2B579A"/>
            <w:shd w:val="clear" w:color="auto" w:fill="E6E6E6"/>
          </w:rPr>
          <w:fldChar w:fldCharType="end"/>
        </w:r>
      </w:hyperlink>
    </w:p>
    <w:p w14:paraId="2366B5F3" w14:textId="4F5878F1"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12" w:history="1">
        <w:r w:rsidR="00D16ECF" w:rsidRPr="00356F7E">
          <w:rPr>
            <w:rStyle w:val="Hyperlink"/>
          </w:rPr>
          <w:t>DGC6</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DATA AND NOTICES</w:t>
        </w:r>
        <w:r w:rsidR="00D16ECF">
          <w:rPr>
            <w:webHidden/>
          </w:rPr>
          <w:tab/>
        </w:r>
        <w:r w:rsidR="00D16ECF">
          <w:rPr>
            <w:webHidden/>
            <w:color w:val="2B579A"/>
            <w:shd w:val="clear" w:color="auto" w:fill="E6E6E6"/>
          </w:rPr>
          <w:fldChar w:fldCharType="begin"/>
        </w:r>
        <w:r w:rsidR="00D16ECF">
          <w:rPr>
            <w:webHidden/>
          </w:rPr>
          <w:instrText xml:space="preserve"> PAGEREF _Toc138331112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37</w:t>
        </w:r>
        <w:r w:rsidR="00D16ECF">
          <w:rPr>
            <w:webHidden/>
            <w:color w:val="2B579A"/>
            <w:shd w:val="clear" w:color="auto" w:fill="E6E6E6"/>
          </w:rPr>
          <w:fldChar w:fldCharType="end"/>
        </w:r>
      </w:hyperlink>
    </w:p>
    <w:p w14:paraId="365EF95B" w14:textId="64C34AD4"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13" w:history="1">
        <w:r w:rsidR="00D16ECF" w:rsidRPr="00356F7E">
          <w:rPr>
            <w:rStyle w:val="Hyperlink"/>
          </w:rPr>
          <w:t>DGC7</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OWNERSHIP OF Plant AND/OR Apparatus</w:t>
        </w:r>
        <w:r w:rsidR="00D16ECF">
          <w:rPr>
            <w:webHidden/>
          </w:rPr>
          <w:tab/>
        </w:r>
        <w:r w:rsidR="00D16ECF">
          <w:rPr>
            <w:webHidden/>
            <w:color w:val="2B579A"/>
            <w:shd w:val="clear" w:color="auto" w:fill="E6E6E6"/>
          </w:rPr>
          <w:fldChar w:fldCharType="begin"/>
        </w:r>
        <w:r w:rsidR="00D16ECF">
          <w:rPr>
            <w:webHidden/>
          </w:rPr>
          <w:instrText xml:space="preserve"> PAGEREF _Toc138331113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38</w:t>
        </w:r>
        <w:r w:rsidR="00D16ECF">
          <w:rPr>
            <w:webHidden/>
            <w:color w:val="2B579A"/>
            <w:shd w:val="clear" w:color="auto" w:fill="E6E6E6"/>
          </w:rPr>
          <w:fldChar w:fldCharType="end"/>
        </w:r>
      </w:hyperlink>
    </w:p>
    <w:p w14:paraId="7490ECE0" w14:textId="1BAE5925"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14" w:history="1">
        <w:r w:rsidR="00D16ECF" w:rsidRPr="00356F7E">
          <w:rPr>
            <w:rStyle w:val="Hyperlink"/>
          </w:rPr>
          <w:t>DGC8</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System Control</w:t>
        </w:r>
        <w:r w:rsidR="00D16ECF">
          <w:rPr>
            <w:webHidden/>
          </w:rPr>
          <w:tab/>
        </w:r>
        <w:r w:rsidR="00D16ECF">
          <w:rPr>
            <w:webHidden/>
            <w:color w:val="2B579A"/>
            <w:shd w:val="clear" w:color="auto" w:fill="E6E6E6"/>
          </w:rPr>
          <w:fldChar w:fldCharType="begin"/>
        </w:r>
        <w:r w:rsidR="00D16ECF">
          <w:rPr>
            <w:webHidden/>
          </w:rPr>
          <w:instrText xml:space="preserve"> PAGEREF _Toc138331114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38</w:t>
        </w:r>
        <w:r w:rsidR="00D16ECF">
          <w:rPr>
            <w:webHidden/>
            <w:color w:val="2B579A"/>
            <w:shd w:val="clear" w:color="auto" w:fill="E6E6E6"/>
          </w:rPr>
          <w:fldChar w:fldCharType="end"/>
        </w:r>
      </w:hyperlink>
    </w:p>
    <w:p w14:paraId="76DC3EE3" w14:textId="041E47B2"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15" w:history="1">
        <w:r w:rsidR="00D16ECF" w:rsidRPr="00356F7E">
          <w:rPr>
            <w:rStyle w:val="Hyperlink"/>
          </w:rPr>
          <w:t>DGC9</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EMERGENCY SITUATIONS</w:t>
        </w:r>
        <w:r w:rsidR="00D16ECF">
          <w:rPr>
            <w:webHidden/>
          </w:rPr>
          <w:tab/>
        </w:r>
        <w:r w:rsidR="00D16ECF">
          <w:rPr>
            <w:webHidden/>
            <w:color w:val="2B579A"/>
            <w:shd w:val="clear" w:color="auto" w:fill="E6E6E6"/>
          </w:rPr>
          <w:fldChar w:fldCharType="begin"/>
        </w:r>
        <w:r w:rsidR="00D16ECF">
          <w:rPr>
            <w:webHidden/>
          </w:rPr>
          <w:instrText xml:space="preserve"> PAGEREF _Toc138331115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38</w:t>
        </w:r>
        <w:r w:rsidR="00D16ECF">
          <w:rPr>
            <w:webHidden/>
            <w:color w:val="2B579A"/>
            <w:shd w:val="clear" w:color="auto" w:fill="E6E6E6"/>
          </w:rPr>
          <w:fldChar w:fldCharType="end"/>
        </w:r>
      </w:hyperlink>
    </w:p>
    <w:p w14:paraId="7A6591DB" w14:textId="62887674"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16" w:history="1">
        <w:r w:rsidR="00D16ECF" w:rsidRPr="00356F7E">
          <w:rPr>
            <w:rStyle w:val="Hyperlink"/>
          </w:rPr>
          <w:t>DGC10</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Distribution Code RESPONSIBILITIES</w:t>
        </w:r>
        <w:r w:rsidR="00D16ECF">
          <w:rPr>
            <w:webHidden/>
          </w:rPr>
          <w:tab/>
        </w:r>
        <w:r w:rsidR="00D16ECF">
          <w:rPr>
            <w:webHidden/>
            <w:color w:val="2B579A"/>
            <w:shd w:val="clear" w:color="auto" w:fill="E6E6E6"/>
          </w:rPr>
          <w:fldChar w:fldCharType="begin"/>
        </w:r>
        <w:r w:rsidR="00D16ECF">
          <w:rPr>
            <w:webHidden/>
          </w:rPr>
          <w:instrText xml:space="preserve"> PAGEREF _Toc138331116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38</w:t>
        </w:r>
        <w:r w:rsidR="00D16ECF">
          <w:rPr>
            <w:webHidden/>
            <w:color w:val="2B579A"/>
            <w:shd w:val="clear" w:color="auto" w:fill="E6E6E6"/>
          </w:rPr>
          <w:fldChar w:fldCharType="end"/>
        </w:r>
      </w:hyperlink>
    </w:p>
    <w:p w14:paraId="25998774" w14:textId="18270460"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17" w:history="1">
        <w:r w:rsidR="00D16ECF" w:rsidRPr="00356F7E">
          <w:rPr>
            <w:rStyle w:val="Hyperlink"/>
          </w:rPr>
          <w:t>DGC11</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Modifications to the distribution code</w:t>
        </w:r>
        <w:r w:rsidR="00D16ECF">
          <w:rPr>
            <w:webHidden/>
          </w:rPr>
          <w:tab/>
        </w:r>
        <w:r w:rsidR="00D16ECF">
          <w:rPr>
            <w:webHidden/>
            <w:color w:val="2B579A"/>
            <w:shd w:val="clear" w:color="auto" w:fill="E6E6E6"/>
          </w:rPr>
          <w:fldChar w:fldCharType="begin"/>
        </w:r>
        <w:r w:rsidR="00D16ECF">
          <w:rPr>
            <w:webHidden/>
          </w:rPr>
          <w:instrText xml:space="preserve"> PAGEREF _Toc138331117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38</w:t>
        </w:r>
        <w:r w:rsidR="00D16ECF">
          <w:rPr>
            <w:webHidden/>
            <w:color w:val="2B579A"/>
            <w:shd w:val="clear" w:color="auto" w:fill="E6E6E6"/>
          </w:rPr>
          <w:fldChar w:fldCharType="end"/>
        </w:r>
      </w:hyperlink>
    </w:p>
    <w:p w14:paraId="0DEE4197" w14:textId="3C3294B1"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18" w:history="1">
        <w:r w:rsidR="00D16ECF" w:rsidRPr="00356F7E">
          <w:rPr>
            <w:rStyle w:val="Hyperlink"/>
          </w:rPr>
          <w:t>DGC12</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Customer and GeNERATor COMPLIANCE WITH the distribution code</w:t>
        </w:r>
        <w:r w:rsidR="00D16ECF">
          <w:rPr>
            <w:webHidden/>
          </w:rPr>
          <w:tab/>
        </w:r>
        <w:r w:rsidR="00D16ECF">
          <w:rPr>
            <w:webHidden/>
            <w:color w:val="2B579A"/>
            <w:shd w:val="clear" w:color="auto" w:fill="E6E6E6"/>
          </w:rPr>
          <w:fldChar w:fldCharType="begin"/>
        </w:r>
        <w:r w:rsidR="00D16ECF">
          <w:rPr>
            <w:webHidden/>
          </w:rPr>
          <w:instrText xml:space="preserve"> PAGEREF _Toc138331118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39</w:t>
        </w:r>
        <w:r w:rsidR="00D16ECF">
          <w:rPr>
            <w:webHidden/>
            <w:color w:val="2B579A"/>
            <w:shd w:val="clear" w:color="auto" w:fill="E6E6E6"/>
          </w:rPr>
          <w:fldChar w:fldCharType="end"/>
        </w:r>
      </w:hyperlink>
    </w:p>
    <w:p w14:paraId="0856E62C" w14:textId="579A4AC0"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19" w:history="1">
        <w:r w:rsidR="00D16ECF" w:rsidRPr="00356F7E">
          <w:rPr>
            <w:rStyle w:val="Hyperlink"/>
          </w:rPr>
          <w:t>DPC1</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GENERAL INTRODUCTION</w:t>
        </w:r>
        <w:r w:rsidR="00D16ECF">
          <w:rPr>
            <w:webHidden/>
          </w:rPr>
          <w:tab/>
        </w:r>
        <w:r w:rsidR="00D16ECF">
          <w:rPr>
            <w:webHidden/>
            <w:color w:val="2B579A"/>
            <w:shd w:val="clear" w:color="auto" w:fill="E6E6E6"/>
          </w:rPr>
          <w:fldChar w:fldCharType="begin"/>
        </w:r>
        <w:r w:rsidR="00D16ECF">
          <w:rPr>
            <w:webHidden/>
          </w:rPr>
          <w:instrText xml:space="preserve"> PAGEREF _Toc138331119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46</w:t>
        </w:r>
        <w:r w:rsidR="00D16ECF">
          <w:rPr>
            <w:webHidden/>
            <w:color w:val="2B579A"/>
            <w:shd w:val="clear" w:color="auto" w:fill="E6E6E6"/>
          </w:rPr>
          <w:fldChar w:fldCharType="end"/>
        </w:r>
      </w:hyperlink>
    </w:p>
    <w:p w14:paraId="08C8CED3" w14:textId="0D96D00C"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20" w:history="1">
        <w:r w:rsidR="00D16ECF" w:rsidRPr="00356F7E">
          <w:rPr>
            <w:rStyle w:val="Hyperlink"/>
          </w:rPr>
          <w:t>DPC2</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OBJECTIVES</w:t>
        </w:r>
        <w:r w:rsidR="00D16ECF">
          <w:rPr>
            <w:webHidden/>
          </w:rPr>
          <w:tab/>
        </w:r>
        <w:r w:rsidR="00D16ECF">
          <w:rPr>
            <w:webHidden/>
            <w:color w:val="2B579A"/>
            <w:shd w:val="clear" w:color="auto" w:fill="E6E6E6"/>
          </w:rPr>
          <w:fldChar w:fldCharType="begin"/>
        </w:r>
        <w:r w:rsidR="00D16ECF">
          <w:rPr>
            <w:webHidden/>
          </w:rPr>
          <w:instrText xml:space="preserve"> PAGEREF _Toc138331120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50</w:t>
        </w:r>
        <w:r w:rsidR="00D16ECF">
          <w:rPr>
            <w:webHidden/>
            <w:color w:val="2B579A"/>
            <w:shd w:val="clear" w:color="auto" w:fill="E6E6E6"/>
          </w:rPr>
          <w:fldChar w:fldCharType="end"/>
        </w:r>
      </w:hyperlink>
    </w:p>
    <w:p w14:paraId="1AB327E8" w14:textId="4BAB7ABD"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21" w:history="1">
        <w:r w:rsidR="00D16ECF" w:rsidRPr="00356F7E">
          <w:rPr>
            <w:rStyle w:val="Hyperlink"/>
          </w:rPr>
          <w:t>DPC3</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SCOPE</w:t>
        </w:r>
        <w:r w:rsidR="00D16ECF">
          <w:rPr>
            <w:webHidden/>
          </w:rPr>
          <w:tab/>
        </w:r>
        <w:r w:rsidR="00D16ECF">
          <w:rPr>
            <w:webHidden/>
            <w:color w:val="2B579A"/>
            <w:shd w:val="clear" w:color="auto" w:fill="E6E6E6"/>
          </w:rPr>
          <w:fldChar w:fldCharType="begin"/>
        </w:r>
        <w:r w:rsidR="00D16ECF">
          <w:rPr>
            <w:webHidden/>
          </w:rPr>
          <w:instrText xml:space="preserve"> PAGEREF _Toc138331121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51</w:t>
        </w:r>
        <w:r w:rsidR="00D16ECF">
          <w:rPr>
            <w:webHidden/>
            <w:color w:val="2B579A"/>
            <w:shd w:val="clear" w:color="auto" w:fill="E6E6E6"/>
          </w:rPr>
          <w:fldChar w:fldCharType="end"/>
        </w:r>
      </w:hyperlink>
    </w:p>
    <w:p w14:paraId="660EAC0C" w14:textId="1E51C62D"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22" w:history="1">
        <w:r w:rsidR="00D16ECF" w:rsidRPr="00356F7E">
          <w:rPr>
            <w:rStyle w:val="Hyperlink"/>
          </w:rPr>
          <w:t>DPC4</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DESIGN PRINCIPLES AND STANDARDS</w:t>
        </w:r>
        <w:r w:rsidR="00D16ECF">
          <w:rPr>
            <w:webHidden/>
          </w:rPr>
          <w:tab/>
        </w:r>
        <w:r w:rsidR="00D16ECF">
          <w:rPr>
            <w:webHidden/>
            <w:color w:val="2B579A"/>
            <w:shd w:val="clear" w:color="auto" w:fill="E6E6E6"/>
          </w:rPr>
          <w:fldChar w:fldCharType="begin"/>
        </w:r>
        <w:r w:rsidR="00D16ECF">
          <w:rPr>
            <w:webHidden/>
          </w:rPr>
          <w:instrText xml:space="preserve"> PAGEREF _Toc138331122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52</w:t>
        </w:r>
        <w:r w:rsidR="00D16ECF">
          <w:rPr>
            <w:webHidden/>
            <w:color w:val="2B579A"/>
            <w:shd w:val="clear" w:color="auto" w:fill="E6E6E6"/>
          </w:rPr>
          <w:fldChar w:fldCharType="end"/>
        </w:r>
      </w:hyperlink>
    </w:p>
    <w:p w14:paraId="5BEB2E1C" w14:textId="3B53B41A"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23" w:history="1">
        <w:r w:rsidR="00D16ECF" w:rsidRPr="00356F7E">
          <w:rPr>
            <w:rStyle w:val="Hyperlink"/>
          </w:rPr>
          <w:t>DPC5</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GENERAL REQUIREMENTS FOR CONNECTION</w:t>
        </w:r>
        <w:r w:rsidR="00D16ECF">
          <w:rPr>
            <w:webHidden/>
          </w:rPr>
          <w:tab/>
        </w:r>
        <w:r w:rsidR="00D16ECF">
          <w:rPr>
            <w:webHidden/>
            <w:color w:val="2B579A"/>
            <w:shd w:val="clear" w:color="auto" w:fill="E6E6E6"/>
          </w:rPr>
          <w:fldChar w:fldCharType="begin"/>
        </w:r>
        <w:r w:rsidR="00D16ECF">
          <w:rPr>
            <w:webHidden/>
          </w:rPr>
          <w:instrText xml:space="preserve"> PAGEREF _Toc138331123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58</w:t>
        </w:r>
        <w:r w:rsidR="00D16ECF">
          <w:rPr>
            <w:webHidden/>
            <w:color w:val="2B579A"/>
            <w:shd w:val="clear" w:color="auto" w:fill="E6E6E6"/>
          </w:rPr>
          <w:fldChar w:fldCharType="end"/>
        </w:r>
      </w:hyperlink>
    </w:p>
    <w:p w14:paraId="6854DBA2" w14:textId="17071182"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24" w:history="1">
        <w:r w:rsidR="00D16ECF" w:rsidRPr="00356F7E">
          <w:rPr>
            <w:rStyle w:val="Hyperlink"/>
          </w:rPr>
          <w:t>DPC6</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TECHNICAL REQUIREMENTS FOR CONNECTIONS</w:t>
        </w:r>
        <w:r w:rsidR="00D16ECF">
          <w:rPr>
            <w:webHidden/>
          </w:rPr>
          <w:tab/>
        </w:r>
        <w:r w:rsidR="00D16ECF">
          <w:rPr>
            <w:webHidden/>
            <w:color w:val="2B579A"/>
            <w:shd w:val="clear" w:color="auto" w:fill="E6E6E6"/>
          </w:rPr>
          <w:fldChar w:fldCharType="begin"/>
        </w:r>
        <w:r w:rsidR="00D16ECF">
          <w:rPr>
            <w:webHidden/>
          </w:rPr>
          <w:instrText xml:space="preserve"> PAGEREF _Toc138331124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62</w:t>
        </w:r>
        <w:r w:rsidR="00D16ECF">
          <w:rPr>
            <w:webHidden/>
            <w:color w:val="2B579A"/>
            <w:shd w:val="clear" w:color="auto" w:fill="E6E6E6"/>
          </w:rPr>
          <w:fldChar w:fldCharType="end"/>
        </w:r>
      </w:hyperlink>
    </w:p>
    <w:p w14:paraId="1A7AD289" w14:textId="38D40DE8"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25" w:history="1">
        <w:r w:rsidR="00D16ECF" w:rsidRPr="00356F7E">
          <w:rPr>
            <w:rStyle w:val="Hyperlink"/>
          </w:rPr>
          <w:t>DPC7</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REQUIREMENTS FOR Embedded GeneratorS</w:t>
        </w:r>
        <w:r w:rsidR="00D16ECF">
          <w:rPr>
            <w:webHidden/>
          </w:rPr>
          <w:tab/>
        </w:r>
        <w:r w:rsidR="00D16ECF">
          <w:rPr>
            <w:webHidden/>
            <w:color w:val="2B579A"/>
            <w:shd w:val="clear" w:color="auto" w:fill="E6E6E6"/>
          </w:rPr>
          <w:fldChar w:fldCharType="begin"/>
        </w:r>
        <w:r w:rsidR="00D16ECF">
          <w:rPr>
            <w:webHidden/>
          </w:rPr>
          <w:instrText xml:space="preserve"> PAGEREF _Toc138331125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66</w:t>
        </w:r>
        <w:r w:rsidR="00D16ECF">
          <w:rPr>
            <w:webHidden/>
            <w:color w:val="2B579A"/>
            <w:shd w:val="clear" w:color="auto" w:fill="E6E6E6"/>
          </w:rPr>
          <w:fldChar w:fldCharType="end"/>
        </w:r>
      </w:hyperlink>
    </w:p>
    <w:p w14:paraId="74EB8ED5" w14:textId="6B48192C"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26" w:history="1">
        <w:r w:rsidR="00D16ECF" w:rsidRPr="00356F7E">
          <w:rPr>
            <w:rStyle w:val="Hyperlink"/>
          </w:rPr>
          <w:t>DPC8</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TRANSFER OF PLANNING DATA</w:t>
        </w:r>
        <w:r w:rsidR="00D16ECF">
          <w:rPr>
            <w:webHidden/>
          </w:rPr>
          <w:tab/>
        </w:r>
        <w:r w:rsidR="00D16ECF">
          <w:rPr>
            <w:webHidden/>
            <w:color w:val="2B579A"/>
            <w:shd w:val="clear" w:color="auto" w:fill="E6E6E6"/>
          </w:rPr>
          <w:fldChar w:fldCharType="begin"/>
        </w:r>
        <w:r w:rsidR="00D16ECF">
          <w:rPr>
            <w:webHidden/>
          </w:rPr>
          <w:instrText xml:space="preserve"> PAGEREF _Toc138331126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78</w:t>
        </w:r>
        <w:r w:rsidR="00D16ECF">
          <w:rPr>
            <w:webHidden/>
            <w:color w:val="2B579A"/>
            <w:shd w:val="clear" w:color="auto" w:fill="E6E6E6"/>
          </w:rPr>
          <w:fldChar w:fldCharType="end"/>
        </w:r>
      </w:hyperlink>
    </w:p>
    <w:p w14:paraId="0BD38302" w14:textId="76D89BEC"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27" w:history="1">
        <w:r w:rsidR="00D16ECF" w:rsidRPr="00356F7E">
          <w:rPr>
            <w:rStyle w:val="Hyperlink"/>
          </w:rPr>
          <w:t>DPC9</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DEMAND SIDE SERVICES</w:t>
        </w:r>
        <w:r w:rsidR="00D16ECF">
          <w:rPr>
            <w:webHidden/>
          </w:rPr>
          <w:tab/>
        </w:r>
        <w:r w:rsidR="00D16ECF">
          <w:rPr>
            <w:webHidden/>
            <w:color w:val="2B579A"/>
            <w:shd w:val="clear" w:color="auto" w:fill="E6E6E6"/>
          </w:rPr>
          <w:fldChar w:fldCharType="begin"/>
        </w:r>
        <w:r w:rsidR="00D16ECF">
          <w:rPr>
            <w:webHidden/>
          </w:rPr>
          <w:instrText xml:space="preserve"> PAGEREF _Toc138331127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82</w:t>
        </w:r>
        <w:r w:rsidR="00D16ECF">
          <w:rPr>
            <w:webHidden/>
            <w:color w:val="2B579A"/>
            <w:shd w:val="clear" w:color="auto" w:fill="E6E6E6"/>
          </w:rPr>
          <w:fldChar w:fldCharType="end"/>
        </w:r>
      </w:hyperlink>
    </w:p>
    <w:p w14:paraId="4C55A07E" w14:textId="08CF27D6"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28" w:history="1">
        <w:r w:rsidR="00D16ECF" w:rsidRPr="00356F7E">
          <w:rPr>
            <w:rStyle w:val="Hyperlink"/>
          </w:rPr>
          <w:t>DOC1</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Demand FORECASTS</w:t>
        </w:r>
        <w:r w:rsidR="00D16ECF">
          <w:rPr>
            <w:webHidden/>
          </w:rPr>
          <w:tab/>
        </w:r>
        <w:r w:rsidR="00D16ECF">
          <w:rPr>
            <w:webHidden/>
            <w:color w:val="2B579A"/>
            <w:shd w:val="clear" w:color="auto" w:fill="E6E6E6"/>
          </w:rPr>
          <w:fldChar w:fldCharType="begin"/>
        </w:r>
        <w:r w:rsidR="00D16ECF">
          <w:rPr>
            <w:webHidden/>
          </w:rPr>
          <w:instrText xml:space="preserve"> PAGEREF _Toc138331128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87</w:t>
        </w:r>
        <w:r w:rsidR="00D16ECF">
          <w:rPr>
            <w:webHidden/>
            <w:color w:val="2B579A"/>
            <w:shd w:val="clear" w:color="auto" w:fill="E6E6E6"/>
          </w:rPr>
          <w:fldChar w:fldCharType="end"/>
        </w:r>
      </w:hyperlink>
    </w:p>
    <w:p w14:paraId="0BFAE788" w14:textId="15ADC77F"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29" w:history="1">
        <w:r w:rsidR="00D16ECF" w:rsidRPr="00356F7E">
          <w:rPr>
            <w:rStyle w:val="Hyperlink"/>
          </w:rPr>
          <w:t>DOC 1 - APPENDIX 1</w:t>
        </w:r>
        <w:r w:rsidR="00D16ECF">
          <w:rPr>
            <w:webHidden/>
          </w:rPr>
          <w:tab/>
        </w:r>
        <w:r w:rsidR="00D16ECF">
          <w:rPr>
            <w:webHidden/>
            <w:color w:val="2B579A"/>
            <w:shd w:val="clear" w:color="auto" w:fill="E6E6E6"/>
          </w:rPr>
          <w:fldChar w:fldCharType="begin"/>
        </w:r>
        <w:r w:rsidR="00D16ECF">
          <w:rPr>
            <w:webHidden/>
          </w:rPr>
          <w:instrText xml:space="preserve"> PAGEREF _Toc138331129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91</w:t>
        </w:r>
        <w:r w:rsidR="00D16ECF">
          <w:rPr>
            <w:webHidden/>
            <w:color w:val="2B579A"/>
            <w:shd w:val="clear" w:color="auto" w:fill="E6E6E6"/>
          </w:rPr>
          <w:fldChar w:fldCharType="end"/>
        </w:r>
      </w:hyperlink>
    </w:p>
    <w:p w14:paraId="3390F325" w14:textId="79729C8B"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30" w:history="1">
        <w:r w:rsidR="00D16ECF" w:rsidRPr="00356F7E">
          <w:rPr>
            <w:rStyle w:val="Hyperlink"/>
          </w:rPr>
          <w:t>DOC 1 - APPENDIX 2</w:t>
        </w:r>
        <w:r w:rsidR="00D16ECF">
          <w:rPr>
            <w:webHidden/>
          </w:rPr>
          <w:tab/>
        </w:r>
        <w:r w:rsidR="00D16ECF">
          <w:rPr>
            <w:webHidden/>
            <w:color w:val="2B579A"/>
            <w:shd w:val="clear" w:color="auto" w:fill="E6E6E6"/>
          </w:rPr>
          <w:fldChar w:fldCharType="begin"/>
        </w:r>
        <w:r w:rsidR="00D16ECF">
          <w:rPr>
            <w:webHidden/>
          </w:rPr>
          <w:instrText xml:space="preserve"> PAGEREF _Toc138331130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92</w:t>
        </w:r>
        <w:r w:rsidR="00D16ECF">
          <w:rPr>
            <w:webHidden/>
            <w:color w:val="2B579A"/>
            <w:shd w:val="clear" w:color="auto" w:fill="E6E6E6"/>
          </w:rPr>
          <w:fldChar w:fldCharType="end"/>
        </w:r>
      </w:hyperlink>
    </w:p>
    <w:p w14:paraId="5ACCA8C2" w14:textId="57E426D8"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31" w:history="1">
        <w:r w:rsidR="00D16ECF" w:rsidRPr="00356F7E">
          <w:rPr>
            <w:rStyle w:val="Hyperlink"/>
          </w:rPr>
          <w:t>DOC2</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Operational Planning</w:t>
        </w:r>
        <w:r w:rsidR="00D16ECF">
          <w:rPr>
            <w:webHidden/>
          </w:rPr>
          <w:tab/>
        </w:r>
        <w:r w:rsidR="00D16ECF">
          <w:rPr>
            <w:webHidden/>
            <w:color w:val="2B579A"/>
            <w:shd w:val="clear" w:color="auto" w:fill="E6E6E6"/>
          </w:rPr>
          <w:fldChar w:fldCharType="begin"/>
        </w:r>
        <w:r w:rsidR="00D16ECF">
          <w:rPr>
            <w:webHidden/>
          </w:rPr>
          <w:instrText xml:space="preserve"> PAGEREF _Toc138331131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93</w:t>
        </w:r>
        <w:r w:rsidR="00D16ECF">
          <w:rPr>
            <w:webHidden/>
            <w:color w:val="2B579A"/>
            <w:shd w:val="clear" w:color="auto" w:fill="E6E6E6"/>
          </w:rPr>
          <w:fldChar w:fldCharType="end"/>
        </w:r>
      </w:hyperlink>
    </w:p>
    <w:p w14:paraId="7872FDE7" w14:textId="7C61FDBD"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32" w:history="1">
        <w:r w:rsidR="00D16ECF" w:rsidRPr="00356F7E">
          <w:rPr>
            <w:rStyle w:val="Hyperlink"/>
          </w:rPr>
          <w:t>DOC 2 - APPENDIX 1</w:t>
        </w:r>
        <w:r w:rsidR="00D16ECF">
          <w:rPr>
            <w:webHidden/>
          </w:rPr>
          <w:tab/>
        </w:r>
        <w:r w:rsidR="00D16ECF">
          <w:rPr>
            <w:webHidden/>
            <w:color w:val="2B579A"/>
            <w:shd w:val="clear" w:color="auto" w:fill="E6E6E6"/>
          </w:rPr>
          <w:fldChar w:fldCharType="begin"/>
        </w:r>
        <w:r w:rsidR="00D16ECF">
          <w:rPr>
            <w:webHidden/>
          </w:rPr>
          <w:instrText xml:space="preserve"> PAGEREF _Toc138331132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98</w:t>
        </w:r>
        <w:r w:rsidR="00D16ECF">
          <w:rPr>
            <w:webHidden/>
            <w:color w:val="2B579A"/>
            <w:shd w:val="clear" w:color="auto" w:fill="E6E6E6"/>
          </w:rPr>
          <w:fldChar w:fldCharType="end"/>
        </w:r>
      </w:hyperlink>
    </w:p>
    <w:p w14:paraId="6E83888B" w14:textId="5FB93795"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33" w:history="1">
        <w:r w:rsidR="00D16ECF" w:rsidRPr="00356F7E">
          <w:rPr>
            <w:rStyle w:val="Hyperlink"/>
          </w:rPr>
          <w:t>DOC 2 - APPENDIX 2</w:t>
        </w:r>
        <w:r w:rsidR="00D16ECF">
          <w:rPr>
            <w:webHidden/>
          </w:rPr>
          <w:tab/>
        </w:r>
        <w:r w:rsidR="00D16ECF">
          <w:rPr>
            <w:webHidden/>
            <w:color w:val="2B579A"/>
            <w:shd w:val="clear" w:color="auto" w:fill="E6E6E6"/>
          </w:rPr>
          <w:fldChar w:fldCharType="begin"/>
        </w:r>
        <w:r w:rsidR="00D16ECF">
          <w:rPr>
            <w:webHidden/>
          </w:rPr>
          <w:instrText xml:space="preserve"> PAGEREF _Toc138331133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99</w:t>
        </w:r>
        <w:r w:rsidR="00D16ECF">
          <w:rPr>
            <w:webHidden/>
            <w:color w:val="2B579A"/>
            <w:shd w:val="clear" w:color="auto" w:fill="E6E6E6"/>
          </w:rPr>
          <w:fldChar w:fldCharType="end"/>
        </w:r>
      </w:hyperlink>
    </w:p>
    <w:p w14:paraId="471A1FA0" w14:textId="23A7EA7A"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34" w:history="1">
        <w:r w:rsidR="00D16ECF" w:rsidRPr="00356F7E">
          <w:rPr>
            <w:rStyle w:val="Hyperlink"/>
          </w:rPr>
          <w:t>DOC 2 - APPENDIX 3</w:t>
        </w:r>
        <w:r w:rsidR="00D16ECF">
          <w:rPr>
            <w:webHidden/>
          </w:rPr>
          <w:tab/>
        </w:r>
        <w:r w:rsidR="00D16ECF">
          <w:rPr>
            <w:webHidden/>
            <w:color w:val="2B579A"/>
            <w:shd w:val="clear" w:color="auto" w:fill="E6E6E6"/>
          </w:rPr>
          <w:fldChar w:fldCharType="begin"/>
        </w:r>
        <w:r w:rsidR="00D16ECF">
          <w:rPr>
            <w:webHidden/>
          </w:rPr>
          <w:instrText xml:space="preserve"> PAGEREF _Toc138331134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100</w:t>
        </w:r>
        <w:r w:rsidR="00D16ECF">
          <w:rPr>
            <w:webHidden/>
            <w:color w:val="2B579A"/>
            <w:shd w:val="clear" w:color="auto" w:fill="E6E6E6"/>
          </w:rPr>
          <w:fldChar w:fldCharType="end"/>
        </w:r>
      </w:hyperlink>
    </w:p>
    <w:p w14:paraId="503C22F4" w14:textId="1D949246"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35" w:history="1">
        <w:r w:rsidR="00D16ECF" w:rsidRPr="00356F7E">
          <w:rPr>
            <w:rStyle w:val="Hyperlink"/>
          </w:rPr>
          <w:t>DOC5</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TESTING AND MONITORING</w:t>
        </w:r>
        <w:r w:rsidR="00D16ECF">
          <w:rPr>
            <w:webHidden/>
          </w:rPr>
          <w:tab/>
        </w:r>
        <w:r w:rsidR="00D16ECF">
          <w:rPr>
            <w:webHidden/>
            <w:color w:val="2B579A"/>
            <w:shd w:val="clear" w:color="auto" w:fill="E6E6E6"/>
          </w:rPr>
          <w:fldChar w:fldCharType="begin"/>
        </w:r>
        <w:r w:rsidR="00D16ECF">
          <w:rPr>
            <w:webHidden/>
          </w:rPr>
          <w:instrText xml:space="preserve"> PAGEREF _Toc138331135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102</w:t>
        </w:r>
        <w:r w:rsidR="00D16ECF">
          <w:rPr>
            <w:webHidden/>
            <w:color w:val="2B579A"/>
            <w:shd w:val="clear" w:color="auto" w:fill="E6E6E6"/>
          </w:rPr>
          <w:fldChar w:fldCharType="end"/>
        </w:r>
      </w:hyperlink>
    </w:p>
    <w:p w14:paraId="2E15BEB6" w14:textId="3AFEAA06"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36" w:history="1">
        <w:r w:rsidR="00D16ECF" w:rsidRPr="00356F7E">
          <w:rPr>
            <w:rStyle w:val="Hyperlink"/>
          </w:rPr>
          <w:t>DOC6</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Demand CONTROL</w:t>
        </w:r>
        <w:r w:rsidR="00D16ECF">
          <w:rPr>
            <w:webHidden/>
          </w:rPr>
          <w:tab/>
        </w:r>
        <w:r w:rsidR="00D16ECF">
          <w:rPr>
            <w:webHidden/>
            <w:color w:val="2B579A"/>
            <w:shd w:val="clear" w:color="auto" w:fill="E6E6E6"/>
          </w:rPr>
          <w:fldChar w:fldCharType="begin"/>
        </w:r>
        <w:r w:rsidR="00D16ECF">
          <w:rPr>
            <w:webHidden/>
          </w:rPr>
          <w:instrText xml:space="preserve"> PAGEREF _Toc138331136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115</w:t>
        </w:r>
        <w:r w:rsidR="00D16ECF">
          <w:rPr>
            <w:webHidden/>
            <w:color w:val="2B579A"/>
            <w:shd w:val="clear" w:color="auto" w:fill="E6E6E6"/>
          </w:rPr>
          <w:fldChar w:fldCharType="end"/>
        </w:r>
      </w:hyperlink>
    </w:p>
    <w:p w14:paraId="13421E51" w14:textId="23529EE4"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37" w:history="1">
        <w:r w:rsidR="00D16ECF" w:rsidRPr="00356F7E">
          <w:rPr>
            <w:rStyle w:val="Hyperlink"/>
          </w:rPr>
          <w:t>DOC7</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OPERATIONAL LIAISON</w:t>
        </w:r>
        <w:r w:rsidR="00D16ECF">
          <w:rPr>
            <w:webHidden/>
          </w:rPr>
          <w:tab/>
        </w:r>
        <w:r w:rsidR="00D16ECF">
          <w:rPr>
            <w:webHidden/>
            <w:color w:val="2B579A"/>
            <w:shd w:val="clear" w:color="auto" w:fill="E6E6E6"/>
          </w:rPr>
          <w:fldChar w:fldCharType="begin"/>
        </w:r>
        <w:r w:rsidR="00D16ECF">
          <w:rPr>
            <w:webHidden/>
          </w:rPr>
          <w:instrText xml:space="preserve"> PAGEREF _Toc138331137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120</w:t>
        </w:r>
        <w:r w:rsidR="00D16ECF">
          <w:rPr>
            <w:webHidden/>
            <w:color w:val="2B579A"/>
            <w:shd w:val="clear" w:color="auto" w:fill="E6E6E6"/>
          </w:rPr>
          <w:fldChar w:fldCharType="end"/>
        </w:r>
      </w:hyperlink>
    </w:p>
    <w:p w14:paraId="6A91C6DD" w14:textId="0D2CAF49"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38" w:history="1">
        <w:r w:rsidR="00D16ECF" w:rsidRPr="00356F7E">
          <w:rPr>
            <w:rStyle w:val="Hyperlink"/>
          </w:rPr>
          <w:t>DOC8</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SAFETY CO-ORDINATION</w:t>
        </w:r>
        <w:r w:rsidR="00D16ECF">
          <w:rPr>
            <w:webHidden/>
          </w:rPr>
          <w:tab/>
        </w:r>
        <w:r w:rsidR="00D16ECF">
          <w:rPr>
            <w:webHidden/>
            <w:color w:val="2B579A"/>
            <w:shd w:val="clear" w:color="auto" w:fill="E6E6E6"/>
          </w:rPr>
          <w:fldChar w:fldCharType="begin"/>
        </w:r>
        <w:r w:rsidR="00D16ECF">
          <w:rPr>
            <w:webHidden/>
          </w:rPr>
          <w:instrText xml:space="preserve"> PAGEREF _Toc138331138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125</w:t>
        </w:r>
        <w:r w:rsidR="00D16ECF">
          <w:rPr>
            <w:webHidden/>
            <w:color w:val="2B579A"/>
            <w:shd w:val="clear" w:color="auto" w:fill="E6E6E6"/>
          </w:rPr>
          <w:fldChar w:fldCharType="end"/>
        </w:r>
      </w:hyperlink>
    </w:p>
    <w:p w14:paraId="75870A63" w14:textId="5D93CBAA"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39" w:history="1">
        <w:r w:rsidR="00D16ECF" w:rsidRPr="00356F7E">
          <w:rPr>
            <w:rStyle w:val="Hyperlink"/>
          </w:rPr>
          <w:t>DOC9</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CONTINGENCY PLANNING</w:t>
        </w:r>
        <w:r w:rsidR="00D16ECF">
          <w:rPr>
            <w:webHidden/>
          </w:rPr>
          <w:tab/>
        </w:r>
        <w:r w:rsidR="00D16ECF">
          <w:rPr>
            <w:webHidden/>
            <w:color w:val="2B579A"/>
            <w:shd w:val="clear" w:color="auto" w:fill="E6E6E6"/>
          </w:rPr>
          <w:fldChar w:fldCharType="begin"/>
        </w:r>
        <w:r w:rsidR="00D16ECF">
          <w:rPr>
            <w:webHidden/>
          </w:rPr>
          <w:instrText xml:space="preserve"> PAGEREF _Toc138331139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129</w:t>
        </w:r>
        <w:r w:rsidR="00D16ECF">
          <w:rPr>
            <w:webHidden/>
            <w:color w:val="2B579A"/>
            <w:shd w:val="clear" w:color="auto" w:fill="E6E6E6"/>
          </w:rPr>
          <w:fldChar w:fldCharType="end"/>
        </w:r>
      </w:hyperlink>
    </w:p>
    <w:p w14:paraId="58A66CB4" w14:textId="383C105A"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40" w:history="1">
        <w:r w:rsidR="00D16ECF" w:rsidRPr="00356F7E">
          <w:rPr>
            <w:rStyle w:val="Hyperlink"/>
          </w:rPr>
          <w:t>DOC10</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OPERATIONAL Event REPORTING AND INFORMATION SUPPLY</w:t>
        </w:r>
        <w:r w:rsidR="00D16ECF">
          <w:rPr>
            <w:webHidden/>
          </w:rPr>
          <w:tab/>
        </w:r>
        <w:r w:rsidR="00D16ECF">
          <w:rPr>
            <w:webHidden/>
            <w:color w:val="2B579A"/>
            <w:shd w:val="clear" w:color="auto" w:fill="E6E6E6"/>
          </w:rPr>
          <w:fldChar w:fldCharType="begin"/>
        </w:r>
        <w:r w:rsidR="00D16ECF">
          <w:rPr>
            <w:webHidden/>
          </w:rPr>
          <w:instrText xml:space="preserve"> PAGEREF _Toc138331140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144</w:t>
        </w:r>
        <w:r w:rsidR="00D16ECF">
          <w:rPr>
            <w:webHidden/>
            <w:color w:val="2B579A"/>
            <w:shd w:val="clear" w:color="auto" w:fill="E6E6E6"/>
          </w:rPr>
          <w:fldChar w:fldCharType="end"/>
        </w:r>
      </w:hyperlink>
    </w:p>
    <w:p w14:paraId="03A50F3C" w14:textId="49D6F9CE"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41" w:history="1">
        <w:r w:rsidR="00D16ECF" w:rsidRPr="00356F7E">
          <w:rPr>
            <w:rStyle w:val="Hyperlink"/>
          </w:rPr>
          <w:t>DOC 10 - APPENDIX 1</w:t>
        </w:r>
        <w:r w:rsidR="00D16ECF">
          <w:rPr>
            <w:webHidden/>
          </w:rPr>
          <w:tab/>
        </w:r>
        <w:r w:rsidR="00D16ECF">
          <w:rPr>
            <w:webHidden/>
            <w:color w:val="2B579A"/>
            <w:shd w:val="clear" w:color="auto" w:fill="E6E6E6"/>
          </w:rPr>
          <w:fldChar w:fldCharType="begin"/>
        </w:r>
        <w:r w:rsidR="00D16ECF">
          <w:rPr>
            <w:webHidden/>
          </w:rPr>
          <w:instrText xml:space="preserve"> PAGEREF _Toc138331141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147</w:t>
        </w:r>
        <w:r w:rsidR="00D16ECF">
          <w:rPr>
            <w:webHidden/>
            <w:color w:val="2B579A"/>
            <w:shd w:val="clear" w:color="auto" w:fill="E6E6E6"/>
          </w:rPr>
          <w:fldChar w:fldCharType="end"/>
        </w:r>
      </w:hyperlink>
    </w:p>
    <w:p w14:paraId="6E461C1A" w14:textId="6F5B877B"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42" w:history="1">
        <w:r w:rsidR="00D16ECF" w:rsidRPr="00356F7E">
          <w:rPr>
            <w:rStyle w:val="Hyperlink"/>
          </w:rPr>
          <w:t>DOC11</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NUMBERING AND NOMENCLATURE OF ELECTRICAL Apparatus AT OWNERSHIP BOUNDARIES</w:t>
        </w:r>
        <w:r w:rsidR="00D16ECF">
          <w:rPr>
            <w:webHidden/>
          </w:rPr>
          <w:tab/>
        </w:r>
        <w:r w:rsidR="00D16ECF">
          <w:rPr>
            <w:webHidden/>
            <w:color w:val="2B579A"/>
            <w:shd w:val="clear" w:color="auto" w:fill="E6E6E6"/>
          </w:rPr>
          <w:fldChar w:fldCharType="begin"/>
        </w:r>
        <w:r w:rsidR="00D16ECF">
          <w:rPr>
            <w:webHidden/>
          </w:rPr>
          <w:instrText xml:space="preserve"> PAGEREF _Toc138331142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148</w:t>
        </w:r>
        <w:r w:rsidR="00D16ECF">
          <w:rPr>
            <w:webHidden/>
            <w:color w:val="2B579A"/>
            <w:shd w:val="clear" w:color="auto" w:fill="E6E6E6"/>
          </w:rPr>
          <w:fldChar w:fldCharType="end"/>
        </w:r>
      </w:hyperlink>
    </w:p>
    <w:p w14:paraId="12B11133" w14:textId="588D2132"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43" w:history="1">
        <w:r w:rsidR="00D16ECF" w:rsidRPr="00356F7E">
          <w:rPr>
            <w:rStyle w:val="Hyperlink"/>
          </w:rPr>
          <w:t>DOC12</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System Test</w:t>
        </w:r>
        <w:r w:rsidR="00D16ECF">
          <w:rPr>
            <w:webHidden/>
          </w:rPr>
          <w:tab/>
        </w:r>
        <w:r w:rsidR="00D16ECF">
          <w:rPr>
            <w:webHidden/>
            <w:color w:val="2B579A"/>
            <w:shd w:val="clear" w:color="auto" w:fill="E6E6E6"/>
          </w:rPr>
          <w:fldChar w:fldCharType="begin"/>
        </w:r>
        <w:r w:rsidR="00D16ECF">
          <w:rPr>
            <w:webHidden/>
          </w:rPr>
          <w:instrText xml:space="preserve"> PAGEREF _Toc138331143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150</w:t>
        </w:r>
        <w:r w:rsidR="00D16ECF">
          <w:rPr>
            <w:webHidden/>
            <w:color w:val="2B579A"/>
            <w:shd w:val="clear" w:color="auto" w:fill="E6E6E6"/>
          </w:rPr>
          <w:fldChar w:fldCharType="end"/>
        </w:r>
      </w:hyperlink>
    </w:p>
    <w:p w14:paraId="2DED9FD4" w14:textId="50281C74"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44" w:history="1">
        <w:r w:rsidR="00D16ECF" w:rsidRPr="00356F7E">
          <w:rPr>
            <w:rStyle w:val="Hyperlink"/>
          </w:rPr>
          <w:t>DDRC1</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INTRODUCTION</w:t>
        </w:r>
        <w:r w:rsidR="00D16ECF">
          <w:rPr>
            <w:webHidden/>
          </w:rPr>
          <w:tab/>
        </w:r>
        <w:r w:rsidR="00D16ECF">
          <w:rPr>
            <w:webHidden/>
            <w:color w:val="2B579A"/>
            <w:shd w:val="clear" w:color="auto" w:fill="E6E6E6"/>
          </w:rPr>
          <w:fldChar w:fldCharType="begin"/>
        </w:r>
        <w:r w:rsidR="00D16ECF">
          <w:rPr>
            <w:webHidden/>
          </w:rPr>
          <w:instrText xml:space="preserve"> PAGEREF _Toc138331144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156</w:t>
        </w:r>
        <w:r w:rsidR="00D16ECF">
          <w:rPr>
            <w:webHidden/>
            <w:color w:val="2B579A"/>
            <w:shd w:val="clear" w:color="auto" w:fill="E6E6E6"/>
          </w:rPr>
          <w:fldChar w:fldCharType="end"/>
        </w:r>
      </w:hyperlink>
    </w:p>
    <w:p w14:paraId="10195ABD" w14:textId="6386E96E"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45" w:history="1">
        <w:r w:rsidR="00D16ECF" w:rsidRPr="00356F7E">
          <w:rPr>
            <w:rStyle w:val="Hyperlink"/>
          </w:rPr>
          <w:t>DDRC2</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OBJECTIVE</w:t>
        </w:r>
        <w:r w:rsidR="00D16ECF">
          <w:rPr>
            <w:webHidden/>
          </w:rPr>
          <w:tab/>
        </w:r>
        <w:r w:rsidR="00D16ECF">
          <w:rPr>
            <w:webHidden/>
            <w:color w:val="2B579A"/>
            <w:shd w:val="clear" w:color="auto" w:fill="E6E6E6"/>
          </w:rPr>
          <w:fldChar w:fldCharType="begin"/>
        </w:r>
        <w:r w:rsidR="00D16ECF">
          <w:rPr>
            <w:webHidden/>
          </w:rPr>
          <w:instrText xml:space="preserve"> PAGEREF _Toc138331145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156</w:t>
        </w:r>
        <w:r w:rsidR="00D16ECF">
          <w:rPr>
            <w:webHidden/>
            <w:color w:val="2B579A"/>
            <w:shd w:val="clear" w:color="auto" w:fill="E6E6E6"/>
          </w:rPr>
          <w:fldChar w:fldCharType="end"/>
        </w:r>
      </w:hyperlink>
    </w:p>
    <w:p w14:paraId="37BACC84" w14:textId="67602540"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46" w:history="1">
        <w:r w:rsidR="00D16ECF" w:rsidRPr="00356F7E">
          <w:rPr>
            <w:rStyle w:val="Hyperlink"/>
          </w:rPr>
          <w:t>DDRC3</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SCOPE</w:t>
        </w:r>
        <w:r w:rsidR="00D16ECF">
          <w:rPr>
            <w:webHidden/>
          </w:rPr>
          <w:tab/>
        </w:r>
        <w:r w:rsidR="00D16ECF">
          <w:rPr>
            <w:webHidden/>
            <w:color w:val="2B579A"/>
            <w:shd w:val="clear" w:color="auto" w:fill="E6E6E6"/>
          </w:rPr>
          <w:fldChar w:fldCharType="begin"/>
        </w:r>
        <w:r w:rsidR="00D16ECF">
          <w:rPr>
            <w:webHidden/>
          </w:rPr>
          <w:instrText xml:space="preserve"> PAGEREF _Toc138331146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156</w:t>
        </w:r>
        <w:r w:rsidR="00D16ECF">
          <w:rPr>
            <w:webHidden/>
            <w:color w:val="2B579A"/>
            <w:shd w:val="clear" w:color="auto" w:fill="E6E6E6"/>
          </w:rPr>
          <w:fldChar w:fldCharType="end"/>
        </w:r>
      </w:hyperlink>
    </w:p>
    <w:p w14:paraId="1444C537" w14:textId="0D65BD7F"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47" w:history="1">
        <w:r w:rsidR="00D16ECF" w:rsidRPr="00356F7E">
          <w:rPr>
            <w:rStyle w:val="Hyperlink"/>
          </w:rPr>
          <w:t>DDRC4</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DATA CATEGORIES</w:t>
        </w:r>
        <w:r w:rsidR="00D16ECF">
          <w:rPr>
            <w:webHidden/>
          </w:rPr>
          <w:tab/>
        </w:r>
        <w:r w:rsidR="00D16ECF">
          <w:rPr>
            <w:webHidden/>
            <w:color w:val="2B579A"/>
            <w:shd w:val="clear" w:color="auto" w:fill="E6E6E6"/>
          </w:rPr>
          <w:fldChar w:fldCharType="begin"/>
        </w:r>
        <w:r w:rsidR="00D16ECF">
          <w:rPr>
            <w:webHidden/>
          </w:rPr>
          <w:instrText xml:space="preserve"> PAGEREF _Toc138331147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157</w:t>
        </w:r>
        <w:r w:rsidR="00D16ECF">
          <w:rPr>
            <w:webHidden/>
            <w:color w:val="2B579A"/>
            <w:shd w:val="clear" w:color="auto" w:fill="E6E6E6"/>
          </w:rPr>
          <w:fldChar w:fldCharType="end"/>
        </w:r>
      </w:hyperlink>
    </w:p>
    <w:p w14:paraId="2D4E799E" w14:textId="5210D31A"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48" w:history="1">
        <w:r w:rsidR="00D16ECF" w:rsidRPr="00356F7E">
          <w:rPr>
            <w:rStyle w:val="Hyperlink"/>
          </w:rPr>
          <w:t>DDRC5</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PROCEDURES AND RESPONSIBILITIES</w:t>
        </w:r>
        <w:r w:rsidR="00D16ECF">
          <w:rPr>
            <w:webHidden/>
          </w:rPr>
          <w:tab/>
        </w:r>
        <w:r w:rsidR="00D16ECF">
          <w:rPr>
            <w:webHidden/>
            <w:color w:val="2B579A"/>
            <w:shd w:val="clear" w:color="auto" w:fill="E6E6E6"/>
          </w:rPr>
          <w:fldChar w:fldCharType="begin"/>
        </w:r>
        <w:r w:rsidR="00D16ECF">
          <w:rPr>
            <w:webHidden/>
          </w:rPr>
          <w:instrText xml:space="preserve"> PAGEREF _Toc138331148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158</w:t>
        </w:r>
        <w:r w:rsidR="00D16ECF">
          <w:rPr>
            <w:webHidden/>
            <w:color w:val="2B579A"/>
            <w:shd w:val="clear" w:color="auto" w:fill="E6E6E6"/>
          </w:rPr>
          <w:fldChar w:fldCharType="end"/>
        </w:r>
      </w:hyperlink>
    </w:p>
    <w:p w14:paraId="369C6370" w14:textId="32E5E2D1" w:rsidR="00D16ECF" w:rsidRDefault="00980348">
      <w:pPr>
        <w:pStyle w:val="TOC1"/>
        <w:rPr>
          <w:rFonts w:asciiTheme="minorHAnsi" w:eastAsiaTheme="minorEastAsia" w:hAnsiTheme="minorHAnsi" w:cstheme="minorBidi"/>
          <w:kern w:val="2"/>
          <w:sz w:val="22"/>
          <w:szCs w:val="22"/>
          <w:lang w:eastAsia="en-GB"/>
          <w14:ligatures w14:val="standardContextual"/>
        </w:rPr>
      </w:pPr>
      <w:hyperlink w:anchor="_Toc138331149" w:history="1">
        <w:r w:rsidR="00D16ECF" w:rsidRPr="00356F7E">
          <w:rPr>
            <w:rStyle w:val="Hyperlink"/>
          </w:rPr>
          <w:t>DDRC6</w:t>
        </w:r>
        <w:r w:rsidR="00D16ECF">
          <w:rPr>
            <w:rFonts w:asciiTheme="minorHAnsi" w:eastAsiaTheme="minorEastAsia" w:hAnsiTheme="minorHAnsi" w:cstheme="minorBidi"/>
            <w:kern w:val="2"/>
            <w:sz w:val="22"/>
            <w:szCs w:val="22"/>
            <w:lang w:eastAsia="en-GB"/>
            <w14:ligatures w14:val="standardContextual"/>
          </w:rPr>
          <w:tab/>
        </w:r>
        <w:r w:rsidR="00D16ECF" w:rsidRPr="00356F7E">
          <w:rPr>
            <w:rStyle w:val="Hyperlink"/>
          </w:rPr>
          <w:t>DATA TO BE REGISTERED</w:t>
        </w:r>
        <w:r w:rsidR="00D16ECF">
          <w:rPr>
            <w:webHidden/>
          </w:rPr>
          <w:tab/>
        </w:r>
        <w:r w:rsidR="00D16ECF">
          <w:rPr>
            <w:webHidden/>
            <w:color w:val="2B579A"/>
            <w:shd w:val="clear" w:color="auto" w:fill="E6E6E6"/>
          </w:rPr>
          <w:fldChar w:fldCharType="begin"/>
        </w:r>
        <w:r w:rsidR="00D16ECF">
          <w:rPr>
            <w:webHidden/>
          </w:rPr>
          <w:instrText xml:space="preserve"> PAGEREF _Toc138331149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159</w:t>
        </w:r>
        <w:r w:rsidR="00D16ECF">
          <w:rPr>
            <w:webHidden/>
            <w:color w:val="2B579A"/>
            <w:shd w:val="clear" w:color="auto" w:fill="E6E6E6"/>
          </w:rPr>
          <w:fldChar w:fldCharType="end"/>
        </w:r>
      </w:hyperlink>
    </w:p>
    <w:p w14:paraId="289F8CA4" w14:textId="51D125D4"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50" w:history="1">
        <w:r w:rsidR="00D16ECF" w:rsidRPr="00356F7E">
          <w:rPr>
            <w:rStyle w:val="Hyperlink"/>
          </w:rPr>
          <w:t>Schedule 5a</w:t>
        </w:r>
        <w:r w:rsidR="00D16ECF">
          <w:rPr>
            <w:webHidden/>
          </w:rPr>
          <w:tab/>
        </w:r>
        <w:r w:rsidR="00D16ECF">
          <w:rPr>
            <w:webHidden/>
            <w:color w:val="2B579A"/>
            <w:shd w:val="clear" w:color="auto" w:fill="E6E6E6"/>
          </w:rPr>
          <w:fldChar w:fldCharType="begin"/>
        </w:r>
        <w:r w:rsidR="00D16ECF">
          <w:rPr>
            <w:webHidden/>
          </w:rPr>
          <w:instrText xml:space="preserve"> PAGEREF _Toc138331150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161</w:t>
        </w:r>
        <w:r w:rsidR="00D16ECF">
          <w:rPr>
            <w:webHidden/>
            <w:color w:val="2B579A"/>
            <w:shd w:val="clear" w:color="auto" w:fill="E6E6E6"/>
          </w:rPr>
          <w:fldChar w:fldCharType="end"/>
        </w:r>
      </w:hyperlink>
    </w:p>
    <w:p w14:paraId="0BE337F6" w14:textId="5983A00F"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51" w:history="1">
        <w:r w:rsidR="00D16ECF" w:rsidRPr="00356F7E">
          <w:rPr>
            <w:rStyle w:val="Hyperlink"/>
          </w:rPr>
          <w:t>Schedule 5b</w:t>
        </w:r>
        <w:r w:rsidR="00D16ECF">
          <w:rPr>
            <w:webHidden/>
          </w:rPr>
          <w:tab/>
        </w:r>
        <w:r w:rsidR="00D16ECF">
          <w:rPr>
            <w:webHidden/>
            <w:color w:val="2B579A"/>
            <w:shd w:val="clear" w:color="auto" w:fill="E6E6E6"/>
          </w:rPr>
          <w:fldChar w:fldCharType="begin"/>
        </w:r>
        <w:r w:rsidR="00D16ECF">
          <w:rPr>
            <w:webHidden/>
          </w:rPr>
          <w:instrText xml:space="preserve"> PAGEREF _Toc138331151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165</w:t>
        </w:r>
        <w:r w:rsidR="00D16ECF">
          <w:rPr>
            <w:webHidden/>
            <w:color w:val="2B579A"/>
            <w:shd w:val="clear" w:color="auto" w:fill="E6E6E6"/>
          </w:rPr>
          <w:fldChar w:fldCharType="end"/>
        </w:r>
      </w:hyperlink>
    </w:p>
    <w:p w14:paraId="26E69DAD" w14:textId="03A2D379"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52" w:history="1">
        <w:r w:rsidR="00D16ECF" w:rsidRPr="00356F7E">
          <w:rPr>
            <w:rStyle w:val="Hyperlink"/>
          </w:rPr>
          <w:t>Schedule 5c (i)</w:t>
        </w:r>
        <w:r w:rsidR="00D16ECF">
          <w:rPr>
            <w:webHidden/>
          </w:rPr>
          <w:tab/>
        </w:r>
        <w:r w:rsidR="00D16ECF">
          <w:rPr>
            <w:webHidden/>
            <w:color w:val="2B579A"/>
            <w:shd w:val="clear" w:color="auto" w:fill="E6E6E6"/>
          </w:rPr>
          <w:fldChar w:fldCharType="begin"/>
        </w:r>
        <w:r w:rsidR="00D16ECF">
          <w:rPr>
            <w:webHidden/>
          </w:rPr>
          <w:instrText xml:space="preserve"> PAGEREF _Toc138331152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171</w:t>
        </w:r>
        <w:r w:rsidR="00D16ECF">
          <w:rPr>
            <w:webHidden/>
            <w:color w:val="2B579A"/>
            <w:shd w:val="clear" w:color="auto" w:fill="E6E6E6"/>
          </w:rPr>
          <w:fldChar w:fldCharType="end"/>
        </w:r>
      </w:hyperlink>
    </w:p>
    <w:p w14:paraId="783BD05C" w14:textId="044E99DD"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53" w:history="1">
        <w:r w:rsidR="00D16ECF" w:rsidRPr="00356F7E">
          <w:rPr>
            <w:rStyle w:val="Hyperlink"/>
          </w:rPr>
          <w:t>Schedule 5c (ii)</w:t>
        </w:r>
        <w:r w:rsidR="00D16ECF">
          <w:rPr>
            <w:webHidden/>
          </w:rPr>
          <w:tab/>
        </w:r>
        <w:r w:rsidR="00D16ECF">
          <w:rPr>
            <w:webHidden/>
            <w:color w:val="2B579A"/>
            <w:shd w:val="clear" w:color="auto" w:fill="E6E6E6"/>
          </w:rPr>
          <w:fldChar w:fldCharType="begin"/>
        </w:r>
        <w:r w:rsidR="00D16ECF">
          <w:rPr>
            <w:webHidden/>
          </w:rPr>
          <w:instrText xml:space="preserve"> PAGEREF _Toc138331153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173</w:t>
        </w:r>
        <w:r w:rsidR="00D16ECF">
          <w:rPr>
            <w:webHidden/>
            <w:color w:val="2B579A"/>
            <w:shd w:val="clear" w:color="auto" w:fill="E6E6E6"/>
          </w:rPr>
          <w:fldChar w:fldCharType="end"/>
        </w:r>
      </w:hyperlink>
    </w:p>
    <w:p w14:paraId="29B54372" w14:textId="5A37B937"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54" w:history="1">
        <w:r w:rsidR="00D16ECF" w:rsidRPr="00356F7E">
          <w:rPr>
            <w:rStyle w:val="Hyperlink"/>
          </w:rPr>
          <w:t>Schedule 5c (iii)</w:t>
        </w:r>
        <w:r w:rsidR="00D16ECF">
          <w:rPr>
            <w:webHidden/>
          </w:rPr>
          <w:tab/>
        </w:r>
        <w:r w:rsidR="00D16ECF">
          <w:rPr>
            <w:webHidden/>
            <w:color w:val="2B579A"/>
            <w:shd w:val="clear" w:color="auto" w:fill="E6E6E6"/>
          </w:rPr>
          <w:fldChar w:fldCharType="begin"/>
        </w:r>
        <w:r w:rsidR="00D16ECF">
          <w:rPr>
            <w:webHidden/>
          </w:rPr>
          <w:instrText xml:space="preserve"> PAGEREF _Toc138331154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175</w:t>
        </w:r>
        <w:r w:rsidR="00D16ECF">
          <w:rPr>
            <w:webHidden/>
            <w:color w:val="2B579A"/>
            <w:shd w:val="clear" w:color="auto" w:fill="E6E6E6"/>
          </w:rPr>
          <w:fldChar w:fldCharType="end"/>
        </w:r>
      </w:hyperlink>
    </w:p>
    <w:p w14:paraId="29E94727" w14:textId="1389667B"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55" w:history="1">
        <w:r w:rsidR="00D16ECF" w:rsidRPr="00356F7E">
          <w:rPr>
            <w:rStyle w:val="Hyperlink"/>
          </w:rPr>
          <w:t>Schedule 5c (iv)</w:t>
        </w:r>
        <w:r w:rsidR="00D16ECF">
          <w:rPr>
            <w:webHidden/>
          </w:rPr>
          <w:tab/>
        </w:r>
        <w:r w:rsidR="00D16ECF">
          <w:rPr>
            <w:webHidden/>
            <w:color w:val="2B579A"/>
            <w:shd w:val="clear" w:color="auto" w:fill="E6E6E6"/>
          </w:rPr>
          <w:fldChar w:fldCharType="begin"/>
        </w:r>
        <w:r w:rsidR="00D16ECF">
          <w:rPr>
            <w:webHidden/>
          </w:rPr>
          <w:instrText xml:space="preserve"> PAGEREF _Toc138331155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177</w:t>
        </w:r>
        <w:r w:rsidR="00D16ECF">
          <w:rPr>
            <w:webHidden/>
            <w:color w:val="2B579A"/>
            <w:shd w:val="clear" w:color="auto" w:fill="E6E6E6"/>
          </w:rPr>
          <w:fldChar w:fldCharType="end"/>
        </w:r>
      </w:hyperlink>
    </w:p>
    <w:p w14:paraId="755B7BBB" w14:textId="78048AE3"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56" w:history="1">
        <w:r w:rsidR="00D16ECF" w:rsidRPr="00356F7E">
          <w:rPr>
            <w:rStyle w:val="Hyperlink"/>
          </w:rPr>
          <w:t>Schedule 5c (v)</w:t>
        </w:r>
        <w:r w:rsidR="00D16ECF">
          <w:rPr>
            <w:webHidden/>
          </w:rPr>
          <w:tab/>
        </w:r>
        <w:r w:rsidR="00D16ECF">
          <w:rPr>
            <w:webHidden/>
            <w:color w:val="2B579A"/>
            <w:shd w:val="clear" w:color="auto" w:fill="E6E6E6"/>
          </w:rPr>
          <w:fldChar w:fldCharType="begin"/>
        </w:r>
        <w:r w:rsidR="00D16ECF">
          <w:rPr>
            <w:webHidden/>
          </w:rPr>
          <w:instrText xml:space="preserve"> PAGEREF _Toc138331156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179</w:t>
        </w:r>
        <w:r w:rsidR="00D16ECF">
          <w:rPr>
            <w:webHidden/>
            <w:color w:val="2B579A"/>
            <w:shd w:val="clear" w:color="auto" w:fill="E6E6E6"/>
          </w:rPr>
          <w:fldChar w:fldCharType="end"/>
        </w:r>
      </w:hyperlink>
    </w:p>
    <w:p w14:paraId="51A6A999" w14:textId="01453FDF"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57" w:history="1">
        <w:r w:rsidR="00D16ECF" w:rsidRPr="00356F7E">
          <w:rPr>
            <w:rStyle w:val="Hyperlink"/>
          </w:rPr>
          <w:t>Schedule 5d</w:t>
        </w:r>
        <w:r w:rsidR="00D16ECF">
          <w:rPr>
            <w:webHidden/>
          </w:rPr>
          <w:tab/>
        </w:r>
        <w:r w:rsidR="00D16ECF">
          <w:rPr>
            <w:webHidden/>
            <w:color w:val="2B579A"/>
            <w:shd w:val="clear" w:color="auto" w:fill="E6E6E6"/>
          </w:rPr>
          <w:fldChar w:fldCharType="begin"/>
        </w:r>
        <w:r w:rsidR="00D16ECF">
          <w:rPr>
            <w:webHidden/>
          </w:rPr>
          <w:instrText xml:space="preserve"> PAGEREF _Toc138331157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180</w:t>
        </w:r>
        <w:r w:rsidR="00D16ECF">
          <w:rPr>
            <w:webHidden/>
            <w:color w:val="2B579A"/>
            <w:shd w:val="clear" w:color="auto" w:fill="E6E6E6"/>
          </w:rPr>
          <w:fldChar w:fldCharType="end"/>
        </w:r>
      </w:hyperlink>
    </w:p>
    <w:p w14:paraId="01C52562" w14:textId="742FFED4"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58" w:history="1">
        <w:r w:rsidR="00D16ECF" w:rsidRPr="00356F7E">
          <w:rPr>
            <w:rStyle w:val="Hyperlink"/>
          </w:rPr>
          <w:t>Schedule 5e</w:t>
        </w:r>
        <w:r w:rsidR="00D16ECF">
          <w:rPr>
            <w:webHidden/>
          </w:rPr>
          <w:tab/>
        </w:r>
        <w:r w:rsidR="00D16ECF">
          <w:rPr>
            <w:webHidden/>
            <w:color w:val="2B579A"/>
            <w:shd w:val="clear" w:color="auto" w:fill="E6E6E6"/>
          </w:rPr>
          <w:fldChar w:fldCharType="begin"/>
        </w:r>
        <w:r w:rsidR="00D16ECF">
          <w:rPr>
            <w:webHidden/>
          </w:rPr>
          <w:instrText xml:space="preserve"> PAGEREF _Toc138331158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182</w:t>
        </w:r>
        <w:r w:rsidR="00D16ECF">
          <w:rPr>
            <w:webHidden/>
            <w:color w:val="2B579A"/>
            <w:shd w:val="clear" w:color="auto" w:fill="E6E6E6"/>
          </w:rPr>
          <w:fldChar w:fldCharType="end"/>
        </w:r>
      </w:hyperlink>
    </w:p>
    <w:p w14:paraId="0337C911" w14:textId="4974F8F8"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59" w:history="1">
        <w:r w:rsidR="00D16ECF" w:rsidRPr="00356F7E">
          <w:rPr>
            <w:rStyle w:val="Hyperlink"/>
          </w:rPr>
          <w:t>Schedule 5f</w:t>
        </w:r>
        <w:r w:rsidR="00D16ECF">
          <w:rPr>
            <w:webHidden/>
          </w:rPr>
          <w:tab/>
        </w:r>
        <w:r w:rsidR="00D16ECF">
          <w:rPr>
            <w:webHidden/>
            <w:color w:val="2B579A"/>
            <w:shd w:val="clear" w:color="auto" w:fill="E6E6E6"/>
          </w:rPr>
          <w:fldChar w:fldCharType="begin"/>
        </w:r>
        <w:r w:rsidR="00D16ECF">
          <w:rPr>
            <w:webHidden/>
          </w:rPr>
          <w:instrText xml:space="preserve"> PAGEREF _Toc138331159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185</w:t>
        </w:r>
        <w:r w:rsidR="00D16ECF">
          <w:rPr>
            <w:webHidden/>
            <w:color w:val="2B579A"/>
            <w:shd w:val="clear" w:color="auto" w:fill="E6E6E6"/>
          </w:rPr>
          <w:fldChar w:fldCharType="end"/>
        </w:r>
      </w:hyperlink>
    </w:p>
    <w:p w14:paraId="0E2947F4" w14:textId="7B01175E"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60" w:history="1">
        <w:r w:rsidR="00D16ECF" w:rsidRPr="00356F7E">
          <w:rPr>
            <w:rStyle w:val="Hyperlink"/>
          </w:rPr>
          <w:t>Schedule 5g</w:t>
        </w:r>
        <w:r w:rsidR="00D16ECF">
          <w:rPr>
            <w:webHidden/>
          </w:rPr>
          <w:tab/>
        </w:r>
        <w:r w:rsidR="00D16ECF">
          <w:rPr>
            <w:webHidden/>
            <w:color w:val="2B579A"/>
            <w:shd w:val="clear" w:color="auto" w:fill="E6E6E6"/>
          </w:rPr>
          <w:fldChar w:fldCharType="begin"/>
        </w:r>
        <w:r w:rsidR="00D16ECF">
          <w:rPr>
            <w:webHidden/>
          </w:rPr>
          <w:instrText xml:space="preserve"> PAGEREF _Toc138331160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187</w:t>
        </w:r>
        <w:r w:rsidR="00D16ECF">
          <w:rPr>
            <w:webHidden/>
            <w:color w:val="2B579A"/>
            <w:shd w:val="clear" w:color="auto" w:fill="E6E6E6"/>
          </w:rPr>
          <w:fldChar w:fldCharType="end"/>
        </w:r>
      </w:hyperlink>
    </w:p>
    <w:p w14:paraId="60BA1DA5" w14:textId="05B4C84E"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61" w:history="1">
        <w:r w:rsidR="00D16ECF" w:rsidRPr="00356F7E">
          <w:rPr>
            <w:rStyle w:val="Hyperlink"/>
          </w:rPr>
          <w:t>Schedule 6</w:t>
        </w:r>
        <w:r w:rsidR="00D16ECF">
          <w:rPr>
            <w:webHidden/>
          </w:rPr>
          <w:tab/>
        </w:r>
        <w:r w:rsidR="00D16ECF">
          <w:rPr>
            <w:webHidden/>
            <w:color w:val="2B579A"/>
            <w:shd w:val="clear" w:color="auto" w:fill="E6E6E6"/>
          </w:rPr>
          <w:fldChar w:fldCharType="begin"/>
        </w:r>
        <w:r w:rsidR="00D16ECF">
          <w:rPr>
            <w:webHidden/>
          </w:rPr>
          <w:instrText xml:space="preserve"> PAGEREF _Toc138331161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188</w:t>
        </w:r>
        <w:r w:rsidR="00D16ECF">
          <w:rPr>
            <w:webHidden/>
            <w:color w:val="2B579A"/>
            <w:shd w:val="clear" w:color="auto" w:fill="E6E6E6"/>
          </w:rPr>
          <w:fldChar w:fldCharType="end"/>
        </w:r>
      </w:hyperlink>
    </w:p>
    <w:p w14:paraId="5F103C7E" w14:textId="3DE56A21"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62" w:history="1">
        <w:r w:rsidR="00D16ECF" w:rsidRPr="00356F7E">
          <w:rPr>
            <w:rStyle w:val="Hyperlink"/>
          </w:rPr>
          <w:t>Schedule 7a</w:t>
        </w:r>
        <w:r w:rsidR="00D16ECF">
          <w:rPr>
            <w:webHidden/>
          </w:rPr>
          <w:tab/>
        </w:r>
        <w:r w:rsidR="00D16ECF">
          <w:rPr>
            <w:webHidden/>
            <w:color w:val="2B579A"/>
            <w:shd w:val="clear" w:color="auto" w:fill="E6E6E6"/>
          </w:rPr>
          <w:fldChar w:fldCharType="begin"/>
        </w:r>
        <w:r w:rsidR="00D16ECF">
          <w:rPr>
            <w:webHidden/>
          </w:rPr>
          <w:instrText xml:space="preserve"> PAGEREF _Toc138331162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191</w:t>
        </w:r>
        <w:r w:rsidR="00D16ECF">
          <w:rPr>
            <w:webHidden/>
            <w:color w:val="2B579A"/>
            <w:shd w:val="clear" w:color="auto" w:fill="E6E6E6"/>
          </w:rPr>
          <w:fldChar w:fldCharType="end"/>
        </w:r>
      </w:hyperlink>
    </w:p>
    <w:p w14:paraId="0CED9793" w14:textId="22DCD30D"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63" w:history="1">
        <w:r w:rsidR="00D16ECF" w:rsidRPr="00356F7E">
          <w:rPr>
            <w:rStyle w:val="Hyperlink"/>
          </w:rPr>
          <w:t>Schedule 7b</w:t>
        </w:r>
        <w:r w:rsidR="00D16ECF">
          <w:rPr>
            <w:webHidden/>
          </w:rPr>
          <w:tab/>
        </w:r>
        <w:r w:rsidR="00D16ECF">
          <w:rPr>
            <w:webHidden/>
            <w:color w:val="2B579A"/>
            <w:shd w:val="clear" w:color="auto" w:fill="E6E6E6"/>
          </w:rPr>
          <w:fldChar w:fldCharType="begin"/>
        </w:r>
        <w:r w:rsidR="00D16ECF">
          <w:rPr>
            <w:webHidden/>
          </w:rPr>
          <w:instrText xml:space="preserve"> PAGEREF _Toc138331163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193</w:t>
        </w:r>
        <w:r w:rsidR="00D16ECF">
          <w:rPr>
            <w:webHidden/>
            <w:color w:val="2B579A"/>
            <w:shd w:val="clear" w:color="auto" w:fill="E6E6E6"/>
          </w:rPr>
          <w:fldChar w:fldCharType="end"/>
        </w:r>
      </w:hyperlink>
    </w:p>
    <w:p w14:paraId="11DCA82A" w14:textId="74B13B77"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64" w:history="1">
        <w:r w:rsidR="00D16ECF" w:rsidRPr="00356F7E">
          <w:rPr>
            <w:rStyle w:val="Hyperlink"/>
          </w:rPr>
          <w:t>Schedule 7c</w:t>
        </w:r>
        <w:r w:rsidR="00D16ECF">
          <w:rPr>
            <w:webHidden/>
          </w:rPr>
          <w:tab/>
        </w:r>
        <w:r w:rsidR="00D16ECF">
          <w:rPr>
            <w:webHidden/>
            <w:color w:val="2B579A"/>
            <w:shd w:val="clear" w:color="auto" w:fill="E6E6E6"/>
          </w:rPr>
          <w:fldChar w:fldCharType="begin"/>
        </w:r>
        <w:r w:rsidR="00D16ECF">
          <w:rPr>
            <w:webHidden/>
          </w:rPr>
          <w:instrText xml:space="preserve"> PAGEREF _Toc138331164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195</w:t>
        </w:r>
        <w:r w:rsidR="00D16ECF">
          <w:rPr>
            <w:webHidden/>
            <w:color w:val="2B579A"/>
            <w:shd w:val="clear" w:color="auto" w:fill="E6E6E6"/>
          </w:rPr>
          <w:fldChar w:fldCharType="end"/>
        </w:r>
      </w:hyperlink>
    </w:p>
    <w:p w14:paraId="592C0ADA" w14:textId="05C1E6C8"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65" w:history="1">
        <w:r w:rsidR="00D16ECF" w:rsidRPr="00356F7E">
          <w:rPr>
            <w:rStyle w:val="Hyperlink"/>
          </w:rPr>
          <w:t>Schedule 7d</w:t>
        </w:r>
        <w:r w:rsidR="00D16ECF">
          <w:rPr>
            <w:webHidden/>
          </w:rPr>
          <w:tab/>
        </w:r>
        <w:r w:rsidR="00D16ECF">
          <w:rPr>
            <w:webHidden/>
            <w:color w:val="2B579A"/>
            <w:shd w:val="clear" w:color="auto" w:fill="E6E6E6"/>
          </w:rPr>
          <w:fldChar w:fldCharType="begin"/>
        </w:r>
        <w:r w:rsidR="00D16ECF">
          <w:rPr>
            <w:webHidden/>
          </w:rPr>
          <w:instrText xml:space="preserve"> PAGEREF _Toc138331165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197</w:t>
        </w:r>
        <w:r w:rsidR="00D16ECF">
          <w:rPr>
            <w:webHidden/>
            <w:color w:val="2B579A"/>
            <w:shd w:val="clear" w:color="auto" w:fill="E6E6E6"/>
          </w:rPr>
          <w:fldChar w:fldCharType="end"/>
        </w:r>
      </w:hyperlink>
    </w:p>
    <w:p w14:paraId="09A944DC" w14:textId="15B2D5B0"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66" w:history="1">
        <w:r w:rsidR="00D16ECF" w:rsidRPr="00356F7E">
          <w:rPr>
            <w:rStyle w:val="Hyperlink"/>
          </w:rPr>
          <w:t>Schedule 8</w:t>
        </w:r>
        <w:r w:rsidR="00D16ECF">
          <w:rPr>
            <w:webHidden/>
          </w:rPr>
          <w:tab/>
        </w:r>
        <w:r w:rsidR="00D16ECF">
          <w:rPr>
            <w:webHidden/>
            <w:color w:val="2B579A"/>
            <w:shd w:val="clear" w:color="auto" w:fill="E6E6E6"/>
          </w:rPr>
          <w:fldChar w:fldCharType="begin"/>
        </w:r>
        <w:r w:rsidR="00D16ECF">
          <w:rPr>
            <w:webHidden/>
          </w:rPr>
          <w:instrText xml:space="preserve"> PAGEREF _Toc138331166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198</w:t>
        </w:r>
        <w:r w:rsidR="00D16ECF">
          <w:rPr>
            <w:webHidden/>
            <w:color w:val="2B579A"/>
            <w:shd w:val="clear" w:color="auto" w:fill="E6E6E6"/>
          </w:rPr>
          <w:fldChar w:fldCharType="end"/>
        </w:r>
      </w:hyperlink>
    </w:p>
    <w:p w14:paraId="3DC36278" w14:textId="44F82812" w:rsidR="00D16ECF" w:rsidRDefault="00980348" w:rsidP="003C4383">
      <w:pPr>
        <w:pStyle w:val="TOC2"/>
        <w:rPr>
          <w:rFonts w:asciiTheme="minorHAnsi" w:eastAsiaTheme="minorEastAsia" w:hAnsiTheme="minorHAnsi" w:cstheme="minorBidi"/>
          <w:kern w:val="2"/>
          <w:sz w:val="22"/>
          <w:szCs w:val="22"/>
          <w:lang w:eastAsia="en-GB"/>
          <w14:ligatures w14:val="standardContextual"/>
        </w:rPr>
      </w:pPr>
      <w:hyperlink w:anchor="_Toc138331167" w:history="1">
        <w:r w:rsidR="00D16ECF" w:rsidRPr="00356F7E">
          <w:rPr>
            <w:rStyle w:val="Hyperlink"/>
          </w:rPr>
          <w:t>Schedule 9</w:t>
        </w:r>
        <w:r w:rsidR="00D16ECF">
          <w:rPr>
            <w:webHidden/>
          </w:rPr>
          <w:tab/>
        </w:r>
        <w:r w:rsidR="00D16ECF">
          <w:rPr>
            <w:webHidden/>
            <w:color w:val="2B579A"/>
            <w:shd w:val="clear" w:color="auto" w:fill="E6E6E6"/>
          </w:rPr>
          <w:fldChar w:fldCharType="begin"/>
        </w:r>
        <w:r w:rsidR="00D16ECF">
          <w:rPr>
            <w:webHidden/>
          </w:rPr>
          <w:instrText xml:space="preserve"> PAGEREF _Toc138331167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201</w:t>
        </w:r>
        <w:r w:rsidR="00D16ECF">
          <w:rPr>
            <w:webHidden/>
            <w:color w:val="2B579A"/>
            <w:shd w:val="clear" w:color="auto" w:fill="E6E6E6"/>
          </w:rPr>
          <w:fldChar w:fldCharType="end"/>
        </w:r>
      </w:hyperlink>
    </w:p>
    <w:p w14:paraId="0BA5786D" w14:textId="7310DD19" w:rsidR="00D16ECF" w:rsidRDefault="00980348" w:rsidP="000A205A">
      <w:pPr>
        <w:pStyle w:val="TOC1"/>
        <w:rPr>
          <w:rFonts w:asciiTheme="minorHAnsi" w:eastAsiaTheme="minorEastAsia" w:hAnsiTheme="minorHAnsi" w:cstheme="minorBidi"/>
          <w:kern w:val="2"/>
          <w:sz w:val="22"/>
          <w:szCs w:val="22"/>
          <w:lang w:eastAsia="en-GB"/>
          <w14:ligatures w14:val="standardContextual"/>
        </w:rPr>
      </w:pPr>
      <w:hyperlink w:anchor="_Toc138331168" w:history="1">
        <w:r w:rsidR="00D16ECF" w:rsidRPr="00356F7E">
          <w:rPr>
            <w:rStyle w:val="Hyperlink"/>
          </w:rPr>
          <w:t>Issue summary</w:t>
        </w:r>
        <w:r w:rsidR="00D16ECF">
          <w:rPr>
            <w:webHidden/>
          </w:rPr>
          <w:tab/>
        </w:r>
        <w:r w:rsidR="00D16ECF">
          <w:rPr>
            <w:webHidden/>
            <w:color w:val="2B579A"/>
            <w:shd w:val="clear" w:color="auto" w:fill="E6E6E6"/>
          </w:rPr>
          <w:fldChar w:fldCharType="begin"/>
        </w:r>
        <w:r w:rsidR="00D16ECF">
          <w:rPr>
            <w:webHidden/>
          </w:rPr>
          <w:instrText xml:space="preserve"> PAGEREF _Toc138331168 \h </w:instrText>
        </w:r>
        <w:r w:rsidR="00D16ECF">
          <w:rPr>
            <w:webHidden/>
            <w:color w:val="2B579A"/>
            <w:shd w:val="clear" w:color="auto" w:fill="E6E6E6"/>
          </w:rPr>
        </w:r>
        <w:r w:rsidR="00D16ECF">
          <w:rPr>
            <w:webHidden/>
            <w:color w:val="2B579A"/>
            <w:shd w:val="clear" w:color="auto" w:fill="E6E6E6"/>
          </w:rPr>
          <w:fldChar w:fldCharType="separate"/>
        </w:r>
        <w:r w:rsidR="005C572C">
          <w:rPr>
            <w:webHidden/>
          </w:rPr>
          <w:t>202</w:t>
        </w:r>
        <w:r w:rsidR="00D16ECF">
          <w:rPr>
            <w:webHidden/>
            <w:color w:val="2B579A"/>
            <w:shd w:val="clear" w:color="auto" w:fill="E6E6E6"/>
          </w:rPr>
          <w:fldChar w:fldCharType="end"/>
        </w:r>
      </w:hyperlink>
    </w:p>
    <w:p w14:paraId="6E860F6A" w14:textId="6609B77A" w:rsidR="00314B36" w:rsidRPr="0076424C" w:rsidRDefault="00786E2C">
      <w:pPr>
        <w:tabs>
          <w:tab w:val="left" w:pos="993"/>
        </w:tabs>
        <w:spacing w:after="20"/>
        <w:ind w:left="147" w:firstLine="0"/>
        <w:jc w:val="left"/>
      </w:pPr>
      <w:r w:rsidRPr="0076424C">
        <w:rPr>
          <w:caps/>
          <w:color w:val="2B579A"/>
          <w:shd w:val="clear" w:color="auto" w:fill="E6E6E6"/>
        </w:rPr>
        <w:fldChar w:fldCharType="end"/>
      </w:r>
    </w:p>
    <w:p w14:paraId="6E860F6B" w14:textId="77777777" w:rsidR="00314B36" w:rsidRPr="0076424C" w:rsidRDefault="00314B36">
      <w:pPr>
        <w:spacing w:after="80"/>
        <w:ind w:left="147" w:firstLine="0"/>
        <w:jc w:val="center"/>
      </w:pPr>
      <w:r w:rsidRPr="0076424C">
        <w:t>-</w:t>
      </w:r>
      <w:proofErr w:type="spellStart"/>
      <w:r w:rsidRPr="0076424C">
        <w:t>oOo</w:t>
      </w:r>
      <w:proofErr w:type="spellEnd"/>
      <w:r w:rsidRPr="0076424C">
        <w:t>-</w:t>
      </w:r>
    </w:p>
    <w:p w14:paraId="6E860F6C" w14:textId="77777777" w:rsidR="00E563D3" w:rsidRDefault="00E563D3">
      <w:pPr>
        <w:spacing w:after="80"/>
        <w:ind w:left="147" w:firstLine="0"/>
        <w:jc w:val="left"/>
      </w:pPr>
    </w:p>
    <w:p w14:paraId="6E860F6D" w14:textId="77777777" w:rsidR="00314B36" w:rsidRPr="0076424C" w:rsidRDefault="00314B36">
      <w:pPr>
        <w:spacing w:after="80"/>
        <w:ind w:left="147" w:firstLine="0"/>
        <w:jc w:val="left"/>
      </w:pPr>
      <w:r w:rsidRPr="0076424C">
        <w:t>The following items do not form part of the approved Distribution Code and are for information only:</w:t>
      </w:r>
    </w:p>
    <w:p w14:paraId="6E860F6E" w14:textId="77777777" w:rsidR="00314B36" w:rsidRPr="0076424C" w:rsidRDefault="00314B36" w:rsidP="00B77034">
      <w:pPr>
        <w:numPr>
          <w:ilvl w:val="0"/>
          <w:numId w:val="37"/>
        </w:numPr>
        <w:tabs>
          <w:tab w:val="clear" w:pos="360"/>
          <w:tab w:val="num" w:pos="507"/>
        </w:tabs>
        <w:spacing w:after="80"/>
        <w:ind w:left="507"/>
        <w:jc w:val="left"/>
      </w:pPr>
      <w:r w:rsidRPr="0076424C">
        <w:t>Guidance Note</w:t>
      </w:r>
      <w:r w:rsidR="001E5321" w:rsidRPr="0076424C">
        <w:t>s</w:t>
      </w:r>
      <w:r w:rsidRPr="0076424C">
        <w:t xml:space="preserve"> 1</w:t>
      </w:r>
      <w:r w:rsidR="001E5321" w:rsidRPr="0076424C">
        <w:t xml:space="preserve"> </w:t>
      </w:r>
      <w:r w:rsidR="007C4B0B" w:rsidRPr="0076424C">
        <w:t>to 3</w:t>
      </w:r>
    </w:p>
    <w:p w14:paraId="6E860F6F" w14:textId="77777777" w:rsidR="00314B36" w:rsidRPr="0076424C" w:rsidRDefault="00314B36" w:rsidP="00B77034">
      <w:pPr>
        <w:numPr>
          <w:ilvl w:val="0"/>
          <w:numId w:val="37"/>
        </w:numPr>
        <w:tabs>
          <w:tab w:val="clear" w:pos="360"/>
          <w:tab w:val="num" w:pos="507"/>
        </w:tabs>
        <w:spacing w:after="80"/>
        <w:ind w:left="507"/>
        <w:jc w:val="left"/>
      </w:pPr>
      <w:r w:rsidRPr="0076424C">
        <w:t xml:space="preserve">The Introduction to the Distribution Code, </w:t>
      </w:r>
      <w:proofErr w:type="spellStart"/>
      <w:r w:rsidRPr="0076424C">
        <w:t>ie</w:t>
      </w:r>
      <w:proofErr w:type="spellEnd"/>
      <w:r w:rsidRPr="0076424C">
        <w:t xml:space="preserve"> </w:t>
      </w:r>
      <w:smartTag w:uri="urn:schemas-microsoft-com:office:smarttags" w:element="stockticker">
        <w:r w:rsidRPr="0076424C">
          <w:rPr>
            <w:smallCaps/>
          </w:rPr>
          <w:t>Din</w:t>
        </w:r>
      </w:smartTag>
      <w:r w:rsidRPr="0076424C">
        <w:t xml:space="preserve">1 to </w:t>
      </w:r>
      <w:smartTag w:uri="urn:schemas-microsoft-com:office:smarttags" w:element="stockticker">
        <w:r w:rsidRPr="0076424C">
          <w:rPr>
            <w:smallCaps/>
          </w:rPr>
          <w:t>Din</w:t>
        </w:r>
      </w:smartTag>
      <w:r w:rsidRPr="0076424C">
        <w:t xml:space="preserve"> 7</w:t>
      </w:r>
    </w:p>
    <w:p w14:paraId="6E860F70" w14:textId="77777777" w:rsidR="006C7693" w:rsidRDefault="006C7693"/>
    <w:p w14:paraId="6E860F71" w14:textId="77777777" w:rsidR="006C7693" w:rsidRDefault="006C7693" w:rsidP="006C7693">
      <w:pPr>
        <w:tabs>
          <w:tab w:val="left" w:pos="7665"/>
        </w:tabs>
      </w:pPr>
      <w:r>
        <w:tab/>
      </w:r>
      <w:r>
        <w:tab/>
      </w:r>
    </w:p>
    <w:p w14:paraId="6E860F72" w14:textId="77777777" w:rsidR="00314B36" w:rsidRPr="006C7693" w:rsidRDefault="006C7693" w:rsidP="006C7693">
      <w:pPr>
        <w:tabs>
          <w:tab w:val="left" w:pos="7665"/>
        </w:tabs>
        <w:sectPr w:rsidR="00314B36" w:rsidRPr="006C7693" w:rsidSect="001534AC">
          <w:headerReference w:type="even" r:id="rId18"/>
          <w:headerReference w:type="default" r:id="rId19"/>
          <w:footerReference w:type="even" r:id="rId20"/>
          <w:footerReference w:type="default" r:id="rId21"/>
          <w:headerReference w:type="first" r:id="rId22"/>
          <w:pgSz w:w="11907" w:h="16840" w:code="9"/>
          <w:pgMar w:top="851" w:right="1559" w:bottom="993" w:left="1701" w:header="567" w:footer="340" w:gutter="0"/>
          <w:pgNumType w:fmt="lowerRoman" w:start="1"/>
          <w:cols w:space="720"/>
        </w:sectPr>
      </w:pPr>
      <w:r>
        <w:tab/>
      </w:r>
    </w:p>
    <w:p w14:paraId="6E860F73" w14:textId="77777777" w:rsidR="00A2550C" w:rsidRPr="006C7693" w:rsidRDefault="00A2550C" w:rsidP="00A2550C">
      <w:pPr>
        <w:pStyle w:val="Header"/>
        <w:rPr>
          <w:rFonts w:ascii="Times New Roman" w:hAnsi="Times New Roman"/>
        </w:rPr>
      </w:pPr>
      <w:bookmarkStart w:id="7" w:name="_Hlt8546927"/>
      <w:bookmarkStart w:id="8" w:name="_Hlt2396349"/>
      <w:bookmarkStart w:id="9" w:name="_Hlk126318517"/>
      <w:bookmarkEnd w:id="7"/>
      <w:bookmarkEnd w:id="8"/>
      <w:r w:rsidRPr="006C7693">
        <w:rPr>
          <w:rFonts w:ascii="Times New Roman" w:hAnsi="Times New Roman"/>
        </w:rPr>
        <w:lastRenderedPageBreak/>
        <w:t xml:space="preserve">GUIDANCE NOTE 1 </w:t>
      </w:r>
    </w:p>
    <w:p w14:paraId="3A403BF1" w14:textId="12230A49" w:rsidR="00133311" w:rsidRDefault="00133311" w:rsidP="00051A9A">
      <w:pPr>
        <w:ind w:left="0" w:firstLine="0"/>
        <w:jc w:val="left"/>
        <w:rPr>
          <w:sz w:val="22"/>
        </w:rPr>
      </w:pPr>
      <w:r>
        <w:t>Withdrawn on</w:t>
      </w:r>
      <w:r w:rsidR="00D40370">
        <w:t xml:space="preserve"> 27 </w:t>
      </w:r>
      <w:r>
        <w:t>February 2023 as the guidance is now incorporated into Engineering Recommendation P2.</w:t>
      </w:r>
    </w:p>
    <w:bookmarkEnd w:id="9"/>
    <w:p w14:paraId="6E860F7D" w14:textId="77777777" w:rsidR="00A242AB" w:rsidRPr="0076424C" w:rsidRDefault="00A242AB">
      <w:pPr>
        <w:pStyle w:val="IndexHeading"/>
        <w:sectPr w:rsidR="00A242AB" w:rsidRPr="0076424C" w:rsidSect="001534AC">
          <w:headerReference w:type="even" r:id="rId23"/>
          <w:headerReference w:type="default" r:id="rId24"/>
          <w:footerReference w:type="default" r:id="rId25"/>
          <w:headerReference w:type="first" r:id="rId26"/>
          <w:pgSz w:w="11907" w:h="16840" w:code="9"/>
          <w:pgMar w:top="1134" w:right="1134" w:bottom="1134" w:left="1418" w:header="567" w:footer="340" w:gutter="0"/>
          <w:pgNumType w:start="5"/>
          <w:cols w:space="720"/>
          <w:noEndnote/>
        </w:sectPr>
      </w:pPr>
    </w:p>
    <w:p w14:paraId="6E860F7E" w14:textId="67D07C2F" w:rsidR="00DB27B7" w:rsidRPr="006C7693" w:rsidRDefault="00DB27B7" w:rsidP="00DB27B7">
      <w:pPr>
        <w:pStyle w:val="Header"/>
        <w:rPr>
          <w:rStyle w:val="StyleTimesNewRoman"/>
          <w:sz w:val="28"/>
          <w:szCs w:val="28"/>
        </w:rPr>
      </w:pPr>
      <w:r w:rsidRPr="006C7693">
        <w:rPr>
          <w:rStyle w:val="StyleTimesNewRoman"/>
          <w:sz w:val="28"/>
          <w:szCs w:val="28"/>
        </w:rPr>
        <w:lastRenderedPageBreak/>
        <w:t>GUIDANCE NOTE 2</w:t>
      </w:r>
    </w:p>
    <w:p w14:paraId="6E860F7F" w14:textId="77777777" w:rsidR="00E7412A" w:rsidRDefault="00E7412A" w:rsidP="00E7412A">
      <w:pPr>
        <w:pStyle w:val="Default"/>
        <w:rPr>
          <w:color w:val="auto"/>
        </w:rPr>
      </w:pPr>
      <w:r w:rsidRPr="0076424C">
        <w:rPr>
          <w:color w:val="auto"/>
        </w:rPr>
        <w:t xml:space="preserve">First issued 03 March 2011 – updated 06 October 2011 </w:t>
      </w:r>
    </w:p>
    <w:p w14:paraId="076C79CD" w14:textId="77777777" w:rsidR="006A1DBA" w:rsidRPr="0076424C" w:rsidRDefault="006A1DBA" w:rsidP="00E7412A">
      <w:pPr>
        <w:pStyle w:val="Default"/>
        <w:rPr>
          <w:color w:val="auto"/>
        </w:rPr>
      </w:pPr>
    </w:p>
    <w:p w14:paraId="6E860F81" w14:textId="77777777" w:rsidR="0063781F" w:rsidRDefault="0063781F" w:rsidP="00E7412A">
      <w:pPr>
        <w:pStyle w:val="Default"/>
        <w:rPr>
          <w:color w:val="auto"/>
        </w:rPr>
      </w:pPr>
      <w:r w:rsidRPr="0076424C">
        <w:rPr>
          <w:color w:val="auto"/>
        </w:rPr>
        <w:t xml:space="preserve">Second Issue 29 March 2012  </w:t>
      </w:r>
    </w:p>
    <w:p w14:paraId="78EC3F8B" w14:textId="77777777" w:rsidR="006A1DBA" w:rsidRPr="0076424C" w:rsidRDefault="006A1DBA" w:rsidP="00E7412A">
      <w:pPr>
        <w:pStyle w:val="Default"/>
        <w:rPr>
          <w:color w:val="auto"/>
        </w:rPr>
      </w:pPr>
    </w:p>
    <w:p w14:paraId="6E860F83" w14:textId="77777777" w:rsidR="00E7412A" w:rsidRDefault="0063781F" w:rsidP="00E7412A">
      <w:pPr>
        <w:pStyle w:val="Default"/>
        <w:rPr>
          <w:color w:val="auto"/>
        </w:rPr>
      </w:pPr>
      <w:r w:rsidRPr="0076424C">
        <w:rPr>
          <w:color w:val="auto"/>
        </w:rPr>
        <w:t>Thir</w:t>
      </w:r>
      <w:r w:rsidR="00E7412A" w:rsidRPr="0076424C">
        <w:rPr>
          <w:color w:val="auto"/>
        </w:rPr>
        <w:t xml:space="preserve">d </w:t>
      </w:r>
      <w:r w:rsidRPr="0076424C">
        <w:rPr>
          <w:color w:val="auto"/>
        </w:rPr>
        <w:t xml:space="preserve">Issue </w:t>
      </w:r>
      <w:r w:rsidR="000A1CA9" w:rsidRPr="0076424C">
        <w:rPr>
          <w:color w:val="auto"/>
        </w:rPr>
        <w:t>December</w:t>
      </w:r>
      <w:r w:rsidR="00E7412A" w:rsidRPr="0076424C">
        <w:rPr>
          <w:color w:val="auto"/>
        </w:rPr>
        <w:t xml:space="preserve"> 2012.  </w:t>
      </w:r>
    </w:p>
    <w:p w14:paraId="716C3208" w14:textId="77777777" w:rsidR="006A1DBA" w:rsidRPr="0076424C" w:rsidRDefault="006A1DBA" w:rsidP="00E7412A">
      <w:pPr>
        <w:pStyle w:val="Default"/>
        <w:rPr>
          <w:color w:val="auto"/>
        </w:rPr>
      </w:pPr>
    </w:p>
    <w:p w14:paraId="6E860F85" w14:textId="651A976A" w:rsidR="00D6605B" w:rsidRDefault="00D6605B" w:rsidP="00867D05">
      <w:pPr>
        <w:pStyle w:val="Default"/>
        <w:rPr>
          <w:bCs/>
          <w:color w:val="auto"/>
        </w:rPr>
      </w:pPr>
      <w:r w:rsidRPr="0076424C">
        <w:rPr>
          <w:bCs/>
          <w:color w:val="auto"/>
        </w:rPr>
        <w:t>Fourth Issue September 2013</w:t>
      </w:r>
    </w:p>
    <w:p w14:paraId="0E47EF5E" w14:textId="77777777" w:rsidR="006A1DBA" w:rsidRDefault="006A1DBA" w:rsidP="00867D05">
      <w:pPr>
        <w:pStyle w:val="Default"/>
        <w:rPr>
          <w:bCs/>
          <w:color w:val="auto"/>
        </w:rPr>
      </w:pPr>
    </w:p>
    <w:p w14:paraId="20B7E65A" w14:textId="29473884" w:rsidR="00384473" w:rsidRDefault="00384473" w:rsidP="00867D05">
      <w:pPr>
        <w:pStyle w:val="Default"/>
        <w:rPr>
          <w:bCs/>
          <w:color w:val="auto"/>
        </w:rPr>
      </w:pPr>
      <w:r>
        <w:rPr>
          <w:bCs/>
          <w:color w:val="auto"/>
        </w:rPr>
        <w:t>Fifth Issue May 2018</w:t>
      </w:r>
    </w:p>
    <w:p w14:paraId="65EA9926" w14:textId="77777777" w:rsidR="006A1DBA" w:rsidRPr="0076424C" w:rsidRDefault="006A1DBA" w:rsidP="00867D05">
      <w:pPr>
        <w:pStyle w:val="Default"/>
        <w:rPr>
          <w:bCs/>
          <w:color w:val="auto"/>
        </w:rPr>
      </w:pPr>
    </w:p>
    <w:p w14:paraId="482FB76A" w14:textId="23DF197A" w:rsidR="00384473" w:rsidRDefault="006F72A7" w:rsidP="00867D05">
      <w:pPr>
        <w:pStyle w:val="Default"/>
        <w:rPr>
          <w:bCs/>
          <w:color w:val="auto"/>
        </w:rPr>
      </w:pPr>
      <w:r>
        <w:rPr>
          <w:bCs/>
          <w:color w:val="auto"/>
        </w:rPr>
        <w:t>Sixth Issue March 2019</w:t>
      </w:r>
    </w:p>
    <w:p w14:paraId="785EEAF7" w14:textId="77777777" w:rsidR="006A1DBA" w:rsidRDefault="006A1DBA" w:rsidP="00867D05">
      <w:pPr>
        <w:pStyle w:val="Default"/>
        <w:rPr>
          <w:bCs/>
          <w:color w:val="auto"/>
        </w:rPr>
      </w:pPr>
    </w:p>
    <w:p w14:paraId="40E11AFD" w14:textId="3D24A93B" w:rsidR="006F72A7" w:rsidRPr="0076424C" w:rsidRDefault="00A1190B" w:rsidP="00D6605B">
      <w:pPr>
        <w:pStyle w:val="Default"/>
        <w:spacing w:after="240"/>
        <w:rPr>
          <w:bCs/>
          <w:color w:val="auto"/>
        </w:rPr>
      </w:pPr>
      <w:r>
        <w:rPr>
          <w:bCs/>
          <w:color w:val="auto"/>
        </w:rPr>
        <w:t>Seventh Issue September 2019</w:t>
      </w:r>
    </w:p>
    <w:p w14:paraId="6E860F86" w14:textId="77777777" w:rsidR="00D6605B" w:rsidRPr="0076424C" w:rsidRDefault="00D6605B" w:rsidP="00D6605B">
      <w:pPr>
        <w:pStyle w:val="Default"/>
        <w:spacing w:after="240"/>
        <w:rPr>
          <w:color w:val="auto"/>
        </w:rPr>
      </w:pPr>
      <w:r w:rsidRPr="0076424C">
        <w:rPr>
          <w:b/>
          <w:bCs/>
          <w:color w:val="auto"/>
        </w:rPr>
        <w:t xml:space="preserve">ENGINEERING RECOMMENDATIONS G83 AND G59 </w:t>
      </w:r>
    </w:p>
    <w:p w14:paraId="6E860F87" w14:textId="19A85AF4" w:rsidR="00D6605B" w:rsidRDefault="00D6605B" w:rsidP="00D6605B">
      <w:pPr>
        <w:pStyle w:val="Default"/>
        <w:spacing w:after="240"/>
        <w:rPr>
          <w:color w:val="auto"/>
        </w:rPr>
      </w:pPr>
      <w:r w:rsidRPr="0076424C">
        <w:rPr>
          <w:color w:val="auto"/>
        </w:rPr>
        <w:t xml:space="preserve">This guidance note was originally issued on 03 March 2011 and its main provision was to allow the use small scale generation of capacity greater than 16A per phase, provided it had been type tested to the requirements of G83/1-1 but with a modified over frequency protection setting. </w:t>
      </w:r>
    </w:p>
    <w:p w14:paraId="6AB5FD88" w14:textId="2AA87D95" w:rsidR="00384473" w:rsidRPr="0076424C" w:rsidRDefault="00384473" w:rsidP="00D6605B">
      <w:pPr>
        <w:pStyle w:val="Default"/>
        <w:spacing w:after="240"/>
        <w:rPr>
          <w:color w:val="auto"/>
        </w:rPr>
      </w:pPr>
      <w:r>
        <w:rPr>
          <w:color w:val="auto"/>
        </w:rPr>
        <w:t xml:space="preserve">The guidance note only applies to small scale generation first connected before </w:t>
      </w:r>
      <w:r w:rsidR="006D288A">
        <w:rPr>
          <w:rFonts w:eastAsia="Batang"/>
          <w:szCs w:val="22"/>
        </w:rPr>
        <w:t>27 April 2019</w:t>
      </w:r>
      <w:r>
        <w:rPr>
          <w:color w:val="auto"/>
        </w:rPr>
        <w:t>.</w:t>
      </w:r>
      <w:r w:rsidR="00D44A09">
        <w:rPr>
          <w:color w:val="auto"/>
        </w:rPr>
        <w:t xml:space="preserve"> From </w:t>
      </w:r>
      <w:r w:rsidR="006D288A">
        <w:rPr>
          <w:rFonts w:eastAsia="Batang"/>
          <w:szCs w:val="22"/>
        </w:rPr>
        <w:t>27 April 2019</w:t>
      </w:r>
      <w:r>
        <w:rPr>
          <w:color w:val="auto"/>
        </w:rPr>
        <w:t xml:space="preserve"> it will be necessary for all small scale generation connected on or after that date to comply with the requirements of EREC G98 or EREC G99 as appropriate.</w:t>
      </w:r>
    </w:p>
    <w:p w14:paraId="6E860F88" w14:textId="51CD895C" w:rsidR="00D6605B" w:rsidRPr="0076424C" w:rsidRDefault="00384473" w:rsidP="00D6605B">
      <w:pPr>
        <w:pStyle w:val="Default"/>
        <w:spacing w:after="240"/>
        <w:rPr>
          <w:color w:val="auto"/>
        </w:rPr>
      </w:pPr>
      <w:r>
        <w:rPr>
          <w:color w:val="auto"/>
        </w:rPr>
        <w:t>Previous updates to this note changed</w:t>
      </w:r>
      <w:r w:rsidRPr="0076424C">
        <w:rPr>
          <w:color w:val="auto"/>
        </w:rPr>
        <w:t xml:space="preserve"> </w:t>
      </w:r>
      <w:r w:rsidR="00D6605B" w:rsidRPr="0076424C">
        <w:rPr>
          <w:color w:val="auto"/>
        </w:rPr>
        <w:t xml:space="preserve">the </w:t>
      </w:r>
      <w:r>
        <w:rPr>
          <w:color w:val="auto"/>
        </w:rPr>
        <w:t>applicab</w:t>
      </w:r>
      <w:r w:rsidR="0057326A">
        <w:rPr>
          <w:color w:val="auto"/>
        </w:rPr>
        <w:t>l</w:t>
      </w:r>
      <w:r>
        <w:rPr>
          <w:color w:val="auto"/>
        </w:rPr>
        <w:t xml:space="preserve">e </w:t>
      </w:r>
      <w:r w:rsidR="00D6605B" w:rsidRPr="0076424C">
        <w:rPr>
          <w:color w:val="auto"/>
        </w:rPr>
        <w:t>dates to allow a period of grace following the introduction of revised versions of G59 and G83 in which manufacturers can adapt their equipment to the changed requirements of these documents.</w:t>
      </w:r>
    </w:p>
    <w:p w14:paraId="6E860F89" w14:textId="1819BCE7" w:rsidR="00D6605B" w:rsidRPr="0076424C" w:rsidRDefault="009A6A8D" w:rsidP="00D6605B">
      <w:pPr>
        <w:pStyle w:val="Default"/>
        <w:spacing w:after="240"/>
        <w:rPr>
          <w:color w:val="auto"/>
        </w:rPr>
      </w:pPr>
      <w:r>
        <w:rPr>
          <w:color w:val="auto"/>
        </w:rPr>
        <w:t xml:space="preserve">For </w:t>
      </w:r>
      <w:r w:rsidR="00D6605B" w:rsidRPr="0076424C">
        <w:rPr>
          <w:color w:val="auto"/>
        </w:rPr>
        <w:t xml:space="preserve">G83/2 and G59/3 the Distribution Code Review Panel wishes to see the following continuing interpretation: </w:t>
      </w:r>
    </w:p>
    <w:p w14:paraId="6E860F8A" w14:textId="600B03D8" w:rsidR="00D6605B" w:rsidRPr="0059239F" w:rsidRDefault="00D6605B" w:rsidP="00B77034">
      <w:pPr>
        <w:pStyle w:val="Default"/>
        <w:numPr>
          <w:ilvl w:val="0"/>
          <w:numId w:val="58"/>
        </w:numPr>
        <w:spacing w:after="240"/>
        <w:ind w:left="360"/>
        <w:rPr>
          <w:color w:val="auto"/>
        </w:rPr>
      </w:pPr>
      <w:r w:rsidRPr="0076424C">
        <w:rPr>
          <w:color w:val="auto"/>
        </w:rPr>
        <w:t xml:space="preserve">For all small scale embedded </w:t>
      </w:r>
      <w:r w:rsidR="00F56231">
        <w:rPr>
          <w:color w:val="2B579A"/>
          <w:shd w:val="clear" w:color="auto" w:fill="E6E6E6"/>
        </w:rPr>
        <w:fldChar w:fldCharType="begin"/>
      </w:r>
      <w:r w:rsidR="00F56231">
        <w:instrText xml:space="preserve"> REF pgm \h </w:instrText>
      </w:r>
      <w:r w:rsidR="00F56231">
        <w:rPr>
          <w:color w:val="2B579A"/>
          <w:shd w:val="clear" w:color="auto" w:fill="E6E6E6"/>
        </w:rPr>
      </w:r>
      <w:r w:rsidR="00F56231">
        <w:rPr>
          <w:color w:val="2B579A"/>
          <w:shd w:val="clear" w:color="auto" w:fill="E6E6E6"/>
        </w:rPr>
        <w:fldChar w:fldCharType="separate"/>
      </w:r>
      <w:r w:rsidR="005C572C">
        <w:rPr>
          <w:b/>
        </w:rPr>
        <w:t>Power Generating Module</w:t>
      </w:r>
      <w:r w:rsidR="00F56231">
        <w:rPr>
          <w:color w:val="2B579A"/>
          <w:shd w:val="clear" w:color="auto" w:fill="E6E6E6"/>
        </w:rPr>
        <w:fldChar w:fldCharType="end"/>
      </w:r>
      <w:r w:rsidRPr="0076424C">
        <w:rPr>
          <w:color w:val="auto"/>
        </w:rPr>
        <w:t>s of up to and including 16A per phase (provided that the aggregate capacity of installed generation is less than or equal to 16A per phase), until 1 March 2014 it is permissible to connect to the general requirements of previous versions of G83 provided this is through an inverter or controller with a protection/control system that has either been fully type tested in accordance with G83/1</w:t>
      </w:r>
      <w:r w:rsidRPr="0076424C">
        <w:rPr>
          <w:color w:val="auto"/>
        </w:rPr>
        <w:noBreakHyphen/>
        <w:t xml:space="preserve">1, G83/2 or in accordance with G59/2.  After 1 March 2014 it will only be allowable to connect small scale embedded generation of up to and including 16A per phase that complies with G83/2 (or with </w:t>
      </w:r>
      <w:r w:rsidR="0098205F">
        <w:rPr>
          <w:color w:val="auto"/>
        </w:rPr>
        <w:t>G59/3-1</w:t>
      </w:r>
      <w:r w:rsidRPr="0076424C">
        <w:rPr>
          <w:color w:val="auto"/>
        </w:rPr>
        <w:t xml:space="preserve">for small scale embedded </w:t>
      </w:r>
      <w:r w:rsidR="00F56231">
        <w:rPr>
          <w:color w:val="2B579A"/>
          <w:shd w:val="clear" w:color="auto" w:fill="E6E6E6"/>
        </w:rPr>
        <w:fldChar w:fldCharType="begin"/>
      </w:r>
      <w:r w:rsidR="00F56231">
        <w:instrText xml:space="preserve"> REF pgm \h </w:instrText>
      </w:r>
      <w:r w:rsidR="00F56231">
        <w:rPr>
          <w:color w:val="2B579A"/>
          <w:shd w:val="clear" w:color="auto" w:fill="E6E6E6"/>
        </w:rPr>
      </w:r>
      <w:r w:rsidR="00F56231">
        <w:rPr>
          <w:color w:val="2B579A"/>
          <w:shd w:val="clear" w:color="auto" w:fill="E6E6E6"/>
        </w:rPr>
        <w:fldChar w:fldCharType="separate"/>
      </w:r>
      <w:r w:rsidR="005C572C">
        <w:rPr>
          <w:b/>
        </w:rPr>
        <w:t>Power Generating Module</w:t>
      </w:r>
      <w:r w:rsidR="00F56231">
        <w:rPr>
          <w:color w:val="2B579A"/>
          <w:shd w:val="clear" w:color="auto" w:fill="E6E6E6"/>
        </w:rPr>
        <w:fldChar w:fldCharType="end"/>
      </w:r>
      <w:r w:rsidRPr="0076424C">
        <w:rPr>
          <w:color w:val="auto"/>
        </w:rPr>
        <w:t xml:space="preserve">s non-compliant with G83/2). </w:t>
      </w:r>
      <w:r w:rsidR="009A6A8D">
        <w:rPr>
          <w:color w:val="auto"/>
        </w:rPr>
        <w:t xml:space="preserve"> </w:t>
      </w:r>
      <w:r w:rsidR="00425DAC">
        <w:t xml:space="preserve">From 1 July 2018 it will only be allowable to connect small scale embedded generation of up to and including 16A per phase that complies with G83/2-1 (or </w:t>
      </w:r>
      <w:r w:rsidR="00E33128">
        <w:t xml:space="preserve">any subsequent amendment of G83), or </w:t>
      </w:r>
      <w:r w:rsidR="00425DAC">
        <w:t>with G59/3-4</w:t>
      </w:r>
      <w:r w:rsidR="00A1190B">
        <w:t xml:space="preserve"> (or subsequent version thereof)</w:t>
      </w:r>
      <w:r w:rsidR="00425DAC">
        <w:t xml:space="preserve"> for small scale embedded generation sets non-compliant with G83/2-1.</w:t>
      </w:r>
      <w:r w:rsidR="005E2E61">
        <w:t xml:space="preserve">  </w:t>
      </w:r>
      <w:r w:rsidR="009A6A8D">
        <w:rPr>
          <w:color w:val="auto"/>
        </w:rPr>
        <w:t xml:space="preserve">Note that from </w:t>
      </w:r>
      <w:r w:rsidR="006D288A">
        <w:rPr>
          <w:rFonts w:eastAsia="Batang"/>
          <w:szCs w:val="22"/>
        </w:rPr>
        <w:t>27 April 2019</w:t>
      </w:r>
      <w:r w:rsidR="009A6A8D">
        <w:rPr>
          <w:color w:val="auto"/>
        </w:rPr>
        <w:t xml:space="preserve"> it will only be possible to connect in accordance with EREC G98 (or EREC G99 for small scale embedded </w:t>
      </w:r>
      <w:r w:rsidR="00F56231">
        <w:rPr>
          <w:color w:val="2B579A"/>
          <w:shd w:val="clear" w:color="auto" w:fill="E6E6E6"/>
        </w:rPr>
        <w:fldChar w:fldCharType="begin"/>
      </w:r>
      <w:r w:rsidR="00F56231">
        <w:instrText xml:space="preserve"> REF pgm \h </w:instrText>
      </w:r>
      <w:r w:rsidR="00F56231">
        <w:rPr>
          <w:color w:val="2B579A"/>
          <w:shd w:val="clear" w:color="auto" w:fill="E6E6E6"/>
        </w:rPr>
      </w:r>
      <w:r w:rsidR="00F56231">
        <w:rPr>
          <w:color w:val="2B579A"/>
          <w:shd w:val="clear" w:color="auto" w:fill="E6E6E6"/>
        </w:rPr>
        <w:fldChar w:fldCharType="separate"/>
      </w:r>
      <w:r w:rsidR="005C572C">
        <w:rPr>
          <w:b/>
        </w:rPr>
        <w:t>Power Generating Module</w:t>
      </w:r>
      <w:r w:rsidR="00F56231">
        <w:rPr>
          <w:color w:val="2B579A"/>
          <w:shd w:val="clear" w:color="auto" w:fill="E6E6E6"/>
        </w:rPr>
        <w:fldChar w:fldCharType="end"/>
      </w:r>
      <w:r w:rsidR="009A6A8D">
        <w:rPr>
          <w:color w:val="auto"/>
        </w:rPr>
        <w:t>s not compliant with EREC G98).</w:t>
      </w:r>
    </w:p>
    <w:p w14:paraId="6E860F8B" w14:textId="0B48DBFA" w:rsidR="00D6605B" w:rsidRPr="0076424C" w:rsidRDefault="00D6605B" w:rsidP="00B77034">
      <w:pPr>
        <w:pStyle w:val="Default"/>
        <w:numPr>
          <w:ilvl w:val="0"/>
          <w:numId w:val="58"/>
        </w:numPr>
        <w:spacing w:after="240"/>
        <w:ind w:left="360"/>
        <w:rPr>
          <w:color w:val="auto"/>
        </w:rPr>
      </w:pPr>
      <w:r w:rsidRPr="0076424C">
        <w:rPr>
          <w:color w:val="auto"/>
        </w:rPr>
        <w:t xml:space="preserve">Connection of small scale embedded generation of above 16A per phase (including the connection of small scale embedded generation of less than 16A per phase where the aggregate capacity of installed generation is greater than 16A per phase) made before 1 December 2014 can be in accordance with either G59/2-1 or </w:t>
      </w:r>
      <w:r w:rsidR="0098205F">
        <w:rPr>
          <w:color w:val="auto"/>
        </w:rPr>
        <w:t>G59/3-</w:t>
      </w:r>
      <w:r w:rsidR="00EF193A">
        <w:rPr>
          <w:color w:val="auto"/>
        </w:rPr>
        <w:t>2</w:t>
      </w:r>
      <w:r w:rsidRPr="0076424C">
        <w:rPr>
          <w:color w:val="auto"/>
        </w:rPr>
        <w:t xml:space="preserve">.  Such connections made after 1 December 2014 must be made in accordance with </w:t>
      </w:r>
      <w:r w:rsidR="0098205F">
        <w:rPr>
          <w:color w:val="auto"/>
        </w:rPr>
        <w:t>G59/3-</w:t>
      </w:r>
      <w:r w:rsidR="00EF193A">
        <w:rPr>
          <w:color w:val="auto"/>
        </w:rPr>
        <w:t>2</w:t>
      </w:r>
      <w:r w:rsidR="00A1190B">
        <w:rPr>
          <w:color w:val="auto"/>
        </w:rPr>
        <w:t xml:space="preserve"> </w:t>
      </w:r>
      <w:r w:rsidR="00A1190B">
        <w:t xml:space="preserve">(or subsequent </w:t>
      </w:r>
      <w:r w:rsidR="00A1190B">
        <w:lastRenderedPageBreak/>
        <w:t>version thereof)</w:t>
      </w:r>
      <w:r w:rsidR="00425DAC">
        <w:t xml:space="preserve"> as appropriate to the commissioning date</w:t>
      </w:r>
      <w:r w:rsidRPr="0076424C">
        <w:rPr>
          <w:color w:val="auto"/>
        </w:rPr>
        <w:t>.</w:t>
      </w:r>
      <w:r w:rsidR="009A6A8D">
        <w:rPr>
          <w:color w:val="auto"/>
        </w:rPr>
        <w:t xml:space="preserve">  Note that from </w:t>
      </w:r>
      <w:r w:rsidR="006D288A">
        <w:rPr>
          <w:rFonts w:eastAsia="Batang"/>
          <w:szCs w:val="22"/>
        </w:rPr>
        <w:t>27 April 2019</w:t>
      </w:r>
      <w:r w:rsidR="009A6A8D">
        <w:rPr>
          <w:color w:val="auto"/>
        </w:rPr>
        <w:t xml:space="preserve"> it will only be possible to connect in accordance with EREC G99.</w:t>
      </w:r>
    </w:p>
    <w:p w14:paraId="6E860F8C" w14:textId="77777777" w:rsidR="00DB27B7" w:rsidRPr="0076424C" w:rsidRDefault="00DB27B7" w:rsidP="000A205A">
      <w:pPr>
        <w:pStyle w:val="Index1"/>
      </w:pPr>
    </w:p>
    <w:p w14:paraId="6E860F8D" w14:textId="77777777" w:rsidR="00DB27B7" w:rsidRPr="0076424C" w:rsidRDefault="00DB27B7" w:rsidP="000A205A">
      <w:pPr>
        <w:pStyle w:val="Index1"/>
        <w:sectPr w:rsidR="00DB27B7" w:rsidRPr="0076424C" w:rsidSect="001534AC">
          <w:pgSz w:w="11907" w:h="16840" w:code="9"/>
          <w:pgMar w:top="1134" w:right="1134" w:bottom="1134" w:left="1418" w:header="567" w:footer="340" w:gutter="0"/>
          <w:cols w:space="720"/>
          <w:noEndnote/>
        </w:sectPr>
      </w:pPr>
    </w:p>
    <w:p w14:paraId="6E860F8E" w14:textId="77777777" w:rsidR="004A125A" w:rsidRPr="006C7693" w:rsidRDefault="004A125A" w:rsidP="004A125A">
      <w:pPr>
        <w:pStyle w:val="Header"/>
        <w:rPr>
          <w:rStyle w:val="StyleTimesNewRoman"/>
          <w:sz w:val="28"/>
          <w:szCs w:val="28"/>
        </w:rPr>
      </w:pPr>
      <w:bookmarkStart w:id="10" w:name="_Hlk503288584"/>
      <w:r w:rsidRPr="006C7693">
        <w:rPr>
          <w:rStyle w:val="StyleTimesNewRoman"/>
          <w:sz w:val="28"/>
          <w:szCs w:val="28"/>
        </w:rPr>
        <w:lastRenderedPageBreak/>
        <w:t>GUIDANCE NOTE 3</w:t>
      </w:r>
    </w:p>
    <w:p w14:paraId="6E860F8F" w14:textId="3664DB3B" w:rsidR="004A125A" w:rsidRDefault="004A125A" w:rsidP="004A125A">
      <w:pPr>
        <w:pStyle w:val="Default"/>
        <w:rPr>
          <w:color w:val="auto"/>
          <w:sz w:val="22"/>
          <w:szCs w:val="22"/>
        </w:rPr>
      </w:pPr>
      <w:r w:rsidRPr="0076424C">
        <w:rPr>
          <w:color w:val="auto"/>
          <w:sz w:val="22"/>
          <w:szCs w:val="22"/>
        </w:rPr>
        <w:t xml:space="preserve">First issued 1 </w:t>
      </w:r>
      <w:r w:rsidR="000A1CA9" w:rsidRPr="0076424C">
        <w:rPr>
          <w:color w:val="auto"/>
          <w:sz w:val="22"/>
          <w:szCs w:val="22"/>
        </w:rPr>
        <w:t>December</w:t>
      </w:r>
      <w:r w:rsidRPr="0076424C">
        <w:rPr>
          <w:color w:val="auto"/>
          <w:sz w:val="22"/>
          <w:szCs w:val="22"/>
        </w:rPr>
        <w:t xml:space="preserve"> 2012</w:t>
      </w:r>
    </w:p>
    <w:p w14:paraId="563B260C" w14:textId="7155A8AB" w:rsidR="00C23D99" w:rsidRPr="0076424C" w:rsidRDefault="00C23D99" w:rsidP="004A125A">
      <w:pPr>
        <w:pStyle w:val="Default"/>
        <w:rPr>
          <w:color w:val="auto"/>
          <w:sz w:val="22"/>
          <w:szCs w:val="22"/>
        </w:rPr>
      </w:pPr>
      <w:r>
        <w:rPr>
          <w:color w:val="auto"/>
          <w:sz w:val="22"/>
          <w:szCs w:val="22"/>
        </w:rPr>
        <w:t>Second Issue 1</w:t>
      </w:r>
      <w:r w:rsidR="00DD55B6">
        <w:rPr>
          <w:color w:val="auto"/>
          <w:sz w:val="22"/>
          <w:szCs w:val="22"/>
        </w:rPr>
        <w:t>7</w:t>
      </w:r>
      <w:r>
        <w:rPr>
          <w:color w:val="auto"/>
          <w:sz w:val="22"/>
          <w:szCs w:val="22"/>
        </w:rPr>
        <w:t xml:space="preserve"> May 2018</w:t>
      </w:r>
    </w:p>
    <w:p w14:paraId="6E860F90" w14:textId="77777777" w:rsidR="004A125A" w:rsidRPr="0076424C" w:rsidRDefault="004A125A" w:rsidP="004A125A">
      <w:pPr>
        <w:pStyle w:val="Default"/>
        <w:rPr>
          <w:color w:val="auto"/>
          <w:sz w:val="22"/>
          <w:szCs w:val="22"/>
        </w:rPr>
      </w:pPr>
    </w:p>
    <w:p w14:paraId="6E860F91" w14:textId="77777777" w:rsidR="004A125A" w:rsidRPr="0076424C" w:rsidRDefault="004A125A" w:rsidP="004A125A">
      <w:r w:rsidRPr="0076424C">
        <w:rPr>
          <w:rStyle w:val="StyleTimesNewRoman"/>
          <w:b/>
        </w:rPr>
        <w:t xml:space="preserve">ENGINEERING RECOMMENDATIONS G83 </w:t>
      </w:r>
    </w:p>
    <w:p w14:paraId="6E860F92" w14:textId="77777777" w:rsidR="004A125A" w:rsidRPr="0076424C" w:rsidRDefault="000A6276" w:rsidP="000A6276">
      <w:pPr>
        <w:ind w:left="0" w:firstLine="0"/>
      </w:pPr>
      <w:r w:rsidRPr="0076424C">
        <w:t xml:space="preserve">The Panel is aware that small scale generation using the Stirling engine as a prime mover has been designed </w:t>
      </w:r>
      <w:r w:rsidR="002F3114" w:rsidRPr="0076424C">
        <w:t xml:space="preserve">using resonance </w:t>
      </w:r>
      <w:r w:rsidRPr="0076424C">
        <w:t>to operate within ±1% of the nominal frequency of 50Hz.  Accordingly it is not technically possible for generation using this technology currently to remain connected down to 47.0 Hz as required by G83/2</w:t>
      </w:r>
      <w:r w:rsidR="002F3114" w:rsidRPr="0076424C">
        <w:t>.</w:t>
      </w:r>
    </w:p>
    <w:p w14:paraId="6E860F93" w14:textId="77777777" w:rsidR="002F3114" w:rsidRPr="0076424C" w:rsidRDefault="002F3114" w:rsidP="00D6605B">
      <w:pPr>
        <w:ind w:left="0" w:firstLine="0"/>
      </w:pPr>
      <w:r w:rsidRPr="0076424C">
        <w:t xml:space="preserve">Recognizing the limitations of the current technology, and noting that currently the adoption of this technology is niche and far from mass market, the Panel believes that those G83/2 tests relating to behaviour at frequencies </w:t>
      </w:r>
      <w:proofErr w:type="spellStart"/>
      <w:r w:rsidRPr="0076424C">
        <w:t>out side</w:t>
      </w:r>
      <w:proofErr w:type="spellEnd"/>
      <w:r w:rsidRPr="0076424C">
        <w:t xml:space="preserve"> of the ±1% range should be waived or modified, thus allowing this technology to </w:t>
      </w:r>
      <w:r w:rsidR="009B2E14" w:rsidRPr="0076424C">
        <w:t>continue its niche use</w:t>
      </w:r>
      <w:r w:rsidRPr="0076424C">
        <w:t>.</w:t>
      </w:r>
    </w:p>
    <w:p w14:paraId="6E860F94" w14:textId="0F21AC6C" w:rsidR="002F3114" w:rsidRPr="0076424C" w:rsidRDefault="00D44A09" w:rsidP="000A6276">
      <w:pPr>
        <w:ind w:left="0" w:firstLine="0"/>
      </w:pPr>
      <w:r>
        <w:t>T</w:t>
      </w:r>
      <w:r w:rsidR="002F3114" w:rsidRPr="0076424C">
        <w:t xml:space="preserve">he Panel expects that </w:t>
      </w:r>
      <w:r w:rsidR="00C35D46" w:rsidRPr="0076424C">
        <w:t>Sti</w:t>
      </w:r>
      <w:r w:rsidR="002F3114" w:rsidRPr="0076424C">
        <w:t>r</w:t>
      </w:r>
      <w:r w:rsidR="00C35D46" w:rsidRPr="0076424C">
        <w:t>l</w:t>
      </w:r>
      <w:r w:rsidR="002F3114" w:rsidRPr="0076424C">
        <w:t>ing engine designs</w:t>
      </w:r>
      <w:r>
        <w:t xml:space="preserve"> will</w:t>
      </w:r>
      <w:r w:rsidR="002F3114" w:rsidRPr="0076424C">
        <w:t xml:space="preserve"> comply</w:t>
      </w:r>
      <w:r>
        <w:t xml:space="preserve"> with EREC G83</w:t>
      </w:r>
      <w:r w:rsidR="002F3114" w:rsidRPr="0076424C">
        <w:t xml:space="preserve">, or to seek a specific derogation.  Similarly if the growth of this technology showed a risk of being material, then again full compliance with G83 would be required.  The Panel believes that a sensible threshold of materiality, considering the technical and commercial effects of the technology, to be </w:t>
      </w:r>
      <w:r w:rsidR="00C35D46" w:rsidRPr="0076424C">
        <w:t>5</w:t>
      </w:r>
      <w:r w:rsidR="002F3114" w:rsidRPr="0076424C">
        <w:t>0MW.</w:t>
      </w:r>
    </w:p>
    <w:p w14:paraId="6E860F96" w14:textId="130E6CBC" w:rsidR="004A125A" w:rsidRPr="008572B5" w:rsidRDefault="008572B5" w:rsidP="008572B5">
      <w:pPr>
        <w:ind w:left="0" w:firstLine="0"/>
        <w:rPr>
          <w:b/>
        </w:rPr>
      </w:pPr>
      <w:r w:rsidRPr="008572B5">
        <w:rPr>
          <w:b/>
        </w:rPr>
        <w:t xml:space="preserve">This DCRP </w:t>
      </w:r>
      <w:r w:rsidR="00C23D99">
        <w:rPr>
          <w:b/>
        </w:rPr>
        <w:t>Guidance Note</w:t>
      </w:r>
      <w:r w:rsidR="00C23D99" w:rsidRPr="008572B5">
        <w:rPr>
          <w:b/>
        </w:rPr>
        <w:t xml:space="preserve"> </w:t>
      </w:r>
      <w:r w:rsidRPr="008572B5">
        <w:rPr>
          <w:b/>
        </w:rPr>
        <w:t xml:space="preserve">has now </w:t>
      </w:r>
      <w:r w:rsidR="00C23D99">
        <w:rPr>
          <w:b/>
        </w:rPr>
        <w:t xml:space="preserve">been extended </w:t>
      </w:r>
      <w:r w:rsidRPr="008572B5">
        <w:rPr>
          <w:b/>
        </w:rPr>
        <w:t xml:space="preserve">and it is now expected that the “Stirling Engine” as an emerging technology must comply </w:t>
      </w:r>
      <w:r w:rsidR="00111099">
        <w:rPr>
          <w:b/>
        </w:rPr>
        <w:t xml:space="preserve">from </w:t>
      </w:r>
      <w:r w:rsidR="006D288A" w:rsidRPr="11953B7E">
        <w:rPr>
          <w:rFonts w:eastAsia="Batang"/>
          <w:b/>
          <w:lang w:eastAsia="en-GB"/>
        </w:rPr>
        <w:t>27 April 2019</w:t>
      </w:r>
      <w:r w:rsidR="00111099" w:rsidRPr="00DE5F7F">
        <w:rPr>
          <w:b/>
        </w:rPr>
        <w:t xml:space="preserve"> </w:t>
      </w:r>
      <w:r w:rsidRPr="008572B5">
        <w:rPr>
          <w:b/>
        </w:rPr>
        <w:t xml:space="preserve">with the requirements laid down in Articles 66-70 of </w:t>
      </w:r>
      <w:ins w:id="11" w:author="Lucinda Hill" w:date="2024-05-17T11:22:00Z">
        <w:r w:rsidR="2DF9199B" w:rsidRPr="11953B7E">
          <w:rPr>
            <w:b/>
            <w:bCs/>
          </w:rPr>
          <w:t xml:space="preserve">Assimilated </w:t>
        </w:r>
      </w:ins>
      <w:del w:id="12" w:author="Lucinda Hill" w:date="2024-05-17T11:22:00Z">
        <w:r w:rsidR="00D44A09">
          <w:rPr>
            <w:b/>
          </w:rPr>
          <w:delText>Retained</w:delText>
        </w:r>
        <w:r w:rsidRPr="008572B5">
          <w:rPr>
            <w:b/>
          </w:rPr>
          <w:delText xml:space="preserve"> EU</w:delText>
        </w:r>
      </w:del>
      <w:r w:rsidR="00D44A09">
        <w:rPr>
          <w:b/>
        </w:rPr>
        <w:t>Law (Commission Regulation (EU) 2016/631)</w:t>
      </w:r>
      <w:r w:rsidRPr="008572B5">
        <w:rPr>
          <w:b/>
        </w:rPr>
        <w:t xml:space="preserve"> </w:t>
      </w:r>
      <w:r w:rsidR="00D44A09">
        <w:rPr>
          <w:b/>
        </w:rPr>
        <w:t>(</w:t>
      </w:r>
      <w:r w:rsidRPr="008572B5">
        <w:rPr>
          <w:b/>
        </w:rPr>
        <w:t>Network Code</w:t>
      </w:r>
      <w:r w:rsidR="00D44A09">
        <w:rPr>
          <w:b/>
        </w:rPr>
        <w:t xml:space="preserve"> on the</w:t>
      </w:r>
      <w:r w:rsidRPr="008572B5">
        <w:rPr>
          <w:b/>
        </w:rPr>
        <w:t xml:space="preserve"> Requirements for</w:t>
      </w:r>
      <w:r w:rsidR="00D44A09">
        <w:rPr>
          <w:b/>
        </w:rPr>
        <w:t xml:space="preserve"> Connection of</w:t>
      </w:r>
      <w:r w:rsidRPr="008572B5">
        <w:rPr>
          <w:b/>
        </w:rPr>
        <w:t xml:space="preserve"> Generators</w:t>
      </w:r>
      <w:r w:rsidR="00D44A09">
        <w:rPr>
          <w:b/>
        </w:rPr>
        <w:t>)</w:t>
      </w:r>
      <w:r w:rsidRPr="008572B5">
        <w:rPr>
          <w:b/>
        </w:rPr>
        <w:t>.</w:t>
      </w:r>
      <w:r w:rsidR="007D06F2">
        <w:rPr>
          <w:b/>
        </w:rPr>
        <w:t xml:space="preserve"> See EREC G98 and EREC G99 for details.</w:t>
      </w:r>
    </w:p>
    <w:bookmarkEnd w:id="10"/>
    <w:p w14:paraId="6E860F97" w14:textId="77777777" w:rsidR="004A125A" w:rsidRPr="0076424C" w:rsidRDefault="004A125A" w:rsidP="004A125A"/>
    <w:p w14:paraId="6E860F98" w14:textId="77777777" w:rsidR="004A125A" w:rsidRPr="0076424C" w:rsidRDefault="004A125A" w:rsidP="004A125A">
      <w:pPr>
        <w:sectPr w:rsidR="004A125A" w:rsidRPr="0076424C" w:rsidSect="001534AC">
          <w:pgSz w:w="11907" w:h="16840" w:code="9"/>
          <w:pgMar w:top="1134" w:right="1134" w:bottom="1134" w:left="1418" w:header="567" w:footer="340" w:gutter="0"/>
          <w:cols w:space="720"/>
          <w:noEndnote/>
        </w:sectPr>
      </w:pPr>
    </w:p>
    <w:p w14:paraId="6E860F99" w14:textId="77777777" w:rsidR="004A125A" w:rsidRPr="0076424C" w:rsidRDefault="004A125A" w:rsidP="004A125A"/>
    <w:p w14:paraId="6E860F9A" w14:textId="77777777" w:rsidR="00314B36" w:rsidRPr="0076424C" w:rsidRDefault="00314B36" w:rsidP="000A205A">
      <w:pPr>
        <w:pStyle w:val="Index1"/>
      </w:pPr>
    </w:p>
    <w:p w14:paraId="6E860F9B" w14:textId="77777777" w:rsidR="00314B36" w:rsidRPr="0076424C" w:rsidRDefault="00314B36"/>
    <w:p w14:paraId="6E860F9C" w14:textId="77777777" w:rsidR="00314B36" w:rsidRPr="0076424C" w:rsidRDefault="00314B36"/>
    <w:p w14:paraId="6E860F9D" w14:textId="77777777" w:rsidR="00314B36" w:rsidRPr="0076424C" w:rsidRDefault="00314B36"/>
    <w:p w14:paraId="6E860F9E" w14:textId="77777777" w:rsidR="00314B36" w:rsidRPr="0076424C" w:rsidRDefault="00314B36"/>
    <w:p w14:paraId="6E860F9F" w14:textId="77777777" w:rsidR="00314B36" w:rsidRPr="0076424C" w:rsidRDefault="00314B36"/>
    <w:p w14:paraId="6E860FA0" w14:textId="77777777" w:rsidR="00314B36" w:rsidRPr="0076424C" w:rsidRDefault="00314B36"/>
    <w:p w14:paraId="6E860FA1" w14:textId="77777777" w:rsidR="00314B36" w:rsidRPr="006C7693" w:rsidRDefault="00314B36">
      <w:pPr>
        <w:pStyle w:val="Header"/>
        <w:jc w:val="center"/>
        <w:rPr>
          <w:rFonts w:ascii="Times New Roman" w:hAnsi="Times New Roman"/>
        </w:rPr>
      </w:pPr>
      <w:r w:rsidRPr="006C7693">
        <w:rPr>
          <w:rFonts w:ascii="Times New Roman" w:hAnsi="Times New Roman"/>
        </w:rPr>
        <w:t xml:space="preserve">distribution GLOSSARY </w:t>
      </w:r>
      <w:smartTag w:uri="urn:schemas-microsoft-com:office:smarttags" w:element="stockticker">
        <w:r w:rsidRPr="006C7693">
          <w:rPr>
            <w:rFonts w:ascii="Times New Roman" w:hAnsi="Times New Roman"/>
          </w:rPr>
          <w:t>AND</w:t>
        </w:r>
      </w:smartTag>
      <w:r w:rsidRPr="006C7693">
        <w:rPr>
          <w:rFonts w:ascii="Times New Roman" w:hAnsi="Times New Roman"/>
        </w:rPr>
        <w:t xml:space="preserve"> DEFINITIONS (dgd)</w:t>
      </w:r>
    </w:p>
    <w:p w14:paraId="6E860FA2" w14:textId="77777777" w:rsidR="00314B36" w:rsidRPr="0076424C" w:rsidRDefault="00314B36">
      <w:pPr>
        <w:sectPr w:rsidR="00314B36" w:rsidRPr="0076424C" w:rsidSect="001534AC">
          <w:pgSz w:w="11907" w:h="16840" w:code="9"/>
          <w:pgMar w:top="1134" w:right="1134" w:bottom="1134" w:left="1418" w:header="567" w:footer="340" w:gutter="0"/>
          <w:cols w:space="720"/>
          <w:noEndnote/>
        </w:sectPr>
      </w:pPr>
    </w:p>
    <w:p w14:paraId="6E860FA3" w14:textId="77777777" w:rsidR="00314B36" w:rsidRPr="0076424C" w:rsidRDefault="00314B36" w:rsidP="009C2E9C">
      <w:pPr>
        <w:pStyle w:val="Heading1"/>
        <w:ind w:firstLine="0"/>
      </w:pPr>
      <w:bookmarkStart w:id="13" w:name="Definitions"/>
      <w:bookmarkStart w:id="14" w:name="_Toc138331096"/>
      <w:bookmarkEnd w:id="13"/>
      <w:r w:rsidRPr="0076424C">
        <w:lastRenderedPageBreak/>
        <w:t>DGD 1.</w:t>
      </w:r>
      <w:r w:rsidRPr="0076424C">
        <w:tab/>
        <w:t>EXPRESSIONS</w:t>
      </w:r>
      <w:bookmarkEnd w:id="14"/>
    </w:p>
    <w:p w14:paraId="6E860FA4" w14:textId="254BC1C9" w:rsidR="00314B36" w:rsidRPr="0076424C" w:rsidRDefault="00314B36" w:rsidP="009C2E9C">
      <w:pPr>
        <w:ind w:firstLine="0"/>
      </w:pPr>
      <w:r w:rsidRPr="0076424C">
        <w:t xml:space="preserve">In this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the following words and expressions shall, unless the subject matter or context otherwise requires or is inconsistent therewith, bear the listed </w:t>
      </w:r>
      <w:proofErr w:type="gramStart"/>
      <w:r w:rsidRPr="0076424C">
        <w:t>meanings:-</w:t>
      </w:r>
      <w:proofErr w:type="gramEnd"/>
    </w:p>
    <w:tbl>
      <w:tblPr>
        <w:tblW w:w="9356" w:type="dxa"/>
        <w:tblLayout w:type="fixed"/>
        <w:tblLook w:val="0000" w:firstRow="0" w:lastRow="0" w:firstColumn="0" w:lastColumn="0" w:noHBand="0" w:noVBand="0"/>
      </w:tblPr>
      <w:tblGrid>
        <w:gridCol w:w="2658"/>
        <w:gridCol w:w="36"/>
        <w:gridCol w:w="6662"/>
      </w:tblGrid>
      <w:tr w:rsidR="00314B36" w:rsidRPr="0076424C" w14:paraId="6E860FA7" w14:textId="77777777" w:rsidTr="00510257">
        <w:trPr>
          <w:cantSplit/>
        </w:trPr>
        <w:tc>
          <w:tcPr>
            <w:tcW w:w="2658" w:type="dxa"/>
          </w:tcPr>
          <w:p w14:paraId="6E860FA5" w14:textId="77777777" w:rsidR="00314B36" w:rsidRPr="0076424C" w:rsidRDefault="00314B36" w:rsidP="00FE306C">
            <w:pPr>
              <w:pStyle w:val="BodyText"/>
              <w:spacing w:beforeLines="40" w:before="96" w:afterLines="40" w:after="96" w:line="240" w:lineRule="auto"/>
              <w:ind w:left="0" w:firstLine="0"/>
              <w:jc w:val="left"/>
              <w:rPr>
                <w:b/>
              </w:rPr>
            </w:pPr>
            <w:bookmarkStart w:id="15" w:name="_Hlt2483367"/>
            <w:bookmarkStart w:id="16" w:name="Act"/>
            <w:bookmarkEnd w:id="15"/>
            <w:r w:rsidRPr="0076424C">
              <w:rPr>
                <w:b/>
              </w:rPr>
              <w:t>Act</w:t>
            </w:r>
            <w:bookmarkEnd w:id="16"/>
          </w:p>
        </w:tc>
        <w:tc>
          <w:tcPr>
            <w:tcW w:w="6698" w:type="dxa"/>
            <w:gridSpan w:val="2"/>
          </w:tcPr>
          <w:p w14:paraId="6E860FA6" w14:textId="786BA559" w:rsidR="00314B36" w:rsidRPr="0076424C" w:rsidRDefault="00314B36" w:rsidP="00FB5F72">
            <w:pPr>
              <w:pStyle w:val="BodyText"/>
              <w:spacing w:beforeLines="40" w:before="96" w:afterLines="40" w:after="96" w:line="240" w:lineRule="auto"/>
              <w:ind w:left="0" w:firstLine="0"/>
            </w:pPr>
            <w:r w:rsidRPr="0076424C">
              <w:t>The Electricity Act 1989</w:t>
            </w:r>
            <w:r w:rsidRPr="0076424C">
              <w:rPr>
                <w:noProof/>
                <w:szCs w:val="22"/>
              </w:rPr>
              <w:t xml:space="preserve"> </w:t>
            </w:r>
            <w:del w:id="17" w:author="Ofgem OGC" w:date="2024-05-03T17:38:00Z" w16du:dateUtc="2024-05-03T16:38:00Z">
              <w:r w:rsidRPr="0076424C" w:rsidDel="00750909">
                <w:rPr>
                  <w:noProof/>
                  <w:szCs w:val="22"/>
                </w:rPr>
                <w:delText>(as amended</w:delText>
              </w:r>
            </w:del>
            <w:ins w:id="18" w:author="Shaheeni Vekaria" w:date="2024-04-24T16:33:00Z">
              <w:del w:id="19" w:author="Ofgem OGC" w:date="2024-05-03T17:38:00Z" w16du:dateUtc="2024-05-03T16:38:00Z">
                <w:r w:rsidR="00833FA1" w:rsidDel="00750909">
                  <w:rPr>
                    <w:noProof/>
                    <w:szCs w:val="22"/>
                  </w:rPr>
                  <w:delText>).</w:delText>
                </w:r>
              </w:del>
            </w:ins>
            <w:del w:id="20" w:author="Ofgem OGC" w:date="2024-05-03T17:38:00Z" w16du:dateUtc="2024-05-03T16:38:00Z">
              <w:r w:rsidRPr="0076424C" w:rsidDel="00750909">
                <w:rPr>
                  <w:noProof/>
                  <w:szCs w:val="22"/>
                </w:rPr>
                <w:delText xml:space="preserve"> </w:delText>
              </w:r>
            </w:del>
            <w:del w:id="21" w:author="Shaheeni Vekaria" w:date="2024-04-24T16:33:00Z">
              <w:r w:rsidRPr="0076424C" w:rsidDel="00833FA1">
                <w:rPr>
                  <w:noProof/>
                  <w:szCs w:val="22"/>
                </w:rPr>
                <w:delText xml:space="preserve">by the Utilities Act 2000 </w:delText>
              </w:r>
            </w:del>
            <w:del w:id="22" w:author="Shaheeni Vekaria" w:date="2024-04-15T11:53:00Z">
              <w:r w:rsidRPr="0076424C" w:rsidDel="00775ADF">
                <w:rPr>
                  <w:noProof/>
                  <w:szCs w:val="22"/>
                </w:rPr>
                <w:delText xml:space="preserve">and </w:delText>
              </w:r>
            </w:del>
            <w:del w:id="23" w:author="Shaheeni Vekaria" w:date="2024-04-24T16:33:00Z">
              <w:r w:rsidRPr="0076424C" w:rsidDel="00833FA1">
                <w:rPr>
                  <w:noProof/>
                  <w:szCs w:val="22"/>
                </w:rPr>
                <w:delText>the Energy Act 2004</w:delText>
              </w:r>
            </w:del>
            <w:r w:rsidRPr="0076424C">
              <w:rPr>
                <w:noProof/>
                <w:szCs w:val="22"/>
              </w:rPr>
              <w:t>).</w:t>
            </w:r>
          </w:p>
        </w:tc>
      </w:tr>
      <w:tr w:rsidR="00314B36" w:rsidRPr="0076424C" w14:paraId="6E860FAA" w14:textId="77777777" w:rsidTr="00510257">
        <w:trPr>
          <w:cantSplit/>
        </w:trPr>
        <w:tc>
          <w:tcPr>
            <w:tcW w:w="2658" w:type="dxa"/>
          </w:tcPr>
          <w:p w14:paraId="6E860FA8" w14:textId="072035AB" w:rsidR="00314B36" w:rsidRPr="0076424C" w:rsidRDefault="00314B36" w:rsidP="00FE306C">
            <w:pPr>
              <w:pStyle w:val="BodyText"/>
              <w:spacing w:beforeLines="40" w:before="96" w:afterLines="40" w:after="96" w:line="240" w:lineRule="auto"/>
              <w:ind w:left="0" w:firstLine="0"/>
              <w:jc w:val="left"/>
              <w:rPr>
                <w:b/>
              </w:rPr>
            </w:pPr>
            <w:bookmarkStart w:id="24" w:name="_Hlt15279219"/>
            <w:bookmarkStart w:id="25" w:name="ActivePower"/>
            <w:bookmarkEnd w:id="24"/>
            <w:r w:rsidRPr="0076424C">
              <w:rPr>
                <w:b/>
              </w:rPr>
              <w:t>Active Power</w:t>
            </w:r>
            <w:bookmarkEnd w:id="25"/>
          </w:p>
        </w:tc>
        <w:tc>
          <w:tcPr>
            <w:tcW w:w="6698" w:type="dxa"/>
            <w:gridSpan w:val="2"/>
          </w:tcPr>
          <w:p w14:paraId="6E860FA9" w14:textId="77777777" w:rsidR="00314B36" w:rsidRPr="0076424C" w:rsidRDefault="00314B36" w:rsidP="00FB5F72">
            <w:pPr>
              <w:pStyle w:val="BodyText"/>
              <w:spacing w:beforeLines="40" w:before="96" w:afterLines="40" w:after="96" w:line="240" w:lineRule="auto"/>
              <w:ind w:left="0" w:firstLine="0"/>
            </w:pPr>
            <w:r w:rsidRPr="0076424C">
              <w:rPr>
                <w:noProof/>
                <w:szCs w:val="22"/>
              </w:rPr>
              <w:t xml:space="preserve">The product of voltage and the in-phase component of alternating current measured in units of watts, </w:t>
            </w:r>
            <w:r w:rsidRPr="0076424C">
              <w:rPr>
                <w:noProof/>
              </w:rPr>
              <w:t>normally measured in kilowatts (kW) or megawatts (MW).</w:t>
            </w:r>
          </w:p>
        </w:tc>
      </w:tr>
      <w:tr w:rsidR="000643CE" w:rsidRPr="0076424C" w14:paraId="31FC8710" w14:textId="77777777" w:rsidTr="00510257">
        <w:trPr>
          <w:cantSplit/>
        </w:trPr>
        <w:tc>
          <w:tcPr>
            <w:tcW w:w="2658" w:type="dxa"/>
          </w:tcPr>
          <w:p w14:paraId="58149D68" w14:textId="020DFD62" w:rsidR="000643CE" w:rsidRPr="0076424C" w:rsidRDefault="000643CE" w:rsidP="00FE306C">
            <w:pPr>
              <w:pStyle w:val="BodyText"/>
              <w:spacing w:beforeLines="40" w:before="96" w:afterLines="40" w:after="96" w:line="240" w:lineRule="auto"/>
              <w:ind w:left="0" w:firstLine="0"/>
              <w:jc w:val="left"/>
              <w:rPr>
                <w:b/>
              </w:rPr>
            </w:pPr>
            <w:bookmarkStart w:id="26" w:name="Anchor"/>
            <w:r>
              <w:rPr>
                <w:b/>
              </w:rPr>
              <w:t>Anchor</w:t>
            </w:r>
            <w:bookmarkEnd w:id="26"/>
          </w:p>
        </w:tc>
        <w:tc>
          <w:tcPr>
            <w:tcW w:w="6698" w:type="dxa"/>
            <w:gridSpan w:val="2"/>
          </w:tcPr>
          <w:p w14:paraId="29E78596" w14:textId="57268DC4" w:rsidR="000643CE" w:rsidRPr="0076424C" w:rsidRDefault="000643CE" w:rsidP="00FB5F72">
            <w:pPr>
              <w:pStyle w:val="BodyText"/>
              <w:spacing w:beforeLines="40" w:before="96" w:afterLines="40" w:after="96" w:line="240" w:lineRule="auto"/>
              <w:ind w:left="0" w:firstLine="0"/>
            </w:pPr>
            <w:r w:rsidRPr="00EA1F1E">
              <w:t xml:space="preserve">Associated with the ability of a </w:t>
            </w:r>
            <w:r w:rsidR="003D45F8">
              <w:rPr>
                <w:b/>
                <w:color w:val="2B579A"/>
                <w:shd w:val="clear" w:color="auto" w:fill="E6E6E6"/>
              </w:rPr>
              <w:fldChar w:fldCharType="begin"/>
            </w:r>
            <w:r w:rsidR="003D45F8">
              <w:instrText xml:space="preserve"> REF restorationcontractor \h </w:instrText>
            </w:r>
            <w:r w:rsidR="00FB5F72">
              <w:rPr>
                <w:b/>
                <w:bCs/>
              </w:rPr>
              <w:instrText xml:space="preserve"> \* MERGEFORMAT </w:instrText>
            </w:r>
            <w:r w:rsidR="003D45F8">
              <w:rPr>
                <w:b/>
                <w:color w:val="2B579A"/>
                <w:shd w:val="clear" w:color="auto" w:fill="E6E6E6"/>
              </w:rPr>
            </w:r>
            <w:r w:rsidR="003D45F8">
              <w:rPr>
                <w:b/>
                <w:color w:val="2B579A"/>
                <w:shd w:val="clear" w:color="auto" w:fill="E6E6E6"/>
              </w:rPr>
              <w:fldChar w:fldCharType="separate"/>
            </w:r>
            <w:r w:rsidR="005C572C">
              <w:rPr>
                <w:b/>
              </w:rPr>
              <w:t>Restoration Contractor</w:t>
            </w:r>
            <w:r w:rsidR="003D45F8">
              <w:rPr>
                <w:b/>
                <w:color w:val="2B579A"/>
                <w:shd w:val="clear" w:color="auto" w:fill="E6E6E6"/>
              </w:rPr>
              <w:fldChar w:fldCharType="end"/>
            </w:r>
            <w:r w:rsidRPr="0031400F">
              <w:rPr>
                <w:b/>
                <w:bCs/>
              </w:rPr>
              <w:t xml:space="preserve">’s </w:t>
            </w:r>
            <w:r w:rsidR="00446701">
              <w:rPr>
                <w:b/>
                <w:color w:val="2B579A"/>
                <w:shd w:val="clear" w:color="auto" w:fill="E6E6E6"/>
              </w:rPr>
              <w:fldChar w:fldCharType="begin"/>
            </w:r>
            <w:r w:rsidR="00446701">
              <w:rPr>
                <w:b/>
                <w:bCs/>
              </w:rPr>
              <w:instrText xml:space="preserve"> REF pgm \h </w:instrText>
            </w:r>
            <w:r w:rsidR="00FB5F72">
              <w:rPr>
                <w:b/>
                <w:bCs/>
              </w:rPr>
              <w:instrText xml:space="preserve"> \* MERGEFORMAT </w:instrText>
            </w:r>
            <w:r w:rsidR="00446701">
              <w:rPr>
                <w:b/>
                <w:color w:val="2B579A"/>
                <w:shd w:val="clear" w:color="auto" w:fill="E6E6E6"/>
              </w:rPr>
            </w:r>
            <w:r w:rsidR="00446701">
              <w:rPr>
                <w:b/>
                <w:color w:val="2B579A"/>
                <w:shd w:val="clear" w:color="auto" w:fill="E6E6E6"/>
              </w:rPr>
              <w:fldChar w:fldCharType="separate"/>
            </w:r>
            <w:r w:rsidR="005C572C">
              <w:rPr>
                <w:b/>
              </w:rPr>
              <w:t>Power Generating Module</w:t>
            </w:r>
            <w:r w:rsidR="00446701">
              <w:rPr>
                <w:b/>
                <w:color w:val="2B579A"/>
                <w:shd w:val="clear" w:color="auto" w:fill="E6E6E6"/>
              </w:rPr>
              <w:fldChar w:fldCharType="end"/>
            </w:r>
            <w:r w:rsidR="00E42682">
              <w:rPr>
                <w:b/>
                <w:bCs/>
              </w:rPr>
              <w:t xml:space="preserve"> </w:t>
            </w:r>
            <w:r>
              <w:t>to</w:t>
            </w:r>
            <w:r w:rsidRPr="00EA1F1E">
              <w:t xml:space="preserve"> </w:t>
            </w:r>
            <w:r w:rsidR="00D05787">
              <w:t>s</w:t>
            </w:r>
            <w:r w:rsidRPr="00D05787">
              <w:t>tart</w:t>
            </w:r>
            <w:r w:rsidR="00D05787">
              <w:t xml:space="preserve"> u</w:t>
            </w:r>
            <w:r w:rsidRPr="00D05787">
              <w:t>p</w:t>
            </w:r>
            <w:r w:rsidRPr="00EA1F1E">
              <w:t xml:space="preserve"> from </w:t>
            </w:r>
            <w:r w:rsidR="001146CF">
              <w:rPr>
                <w:color w:val="2B579A"/>
                <w:shd w:val="clear" w:color="auto" w:fill="E6E6E6"/>
              </w:rPr>
              <w:fldChar w:fldCharType="begin"/>
            </w:r>
            <w:r w:rsidR="001146CF">
              <w:instrText xml:space="preserve"> REF shutdown \h </w:instrText>
            </w:r>
            <w:r w:rsidR="00FB5F72">
              <w:instrText xml:space="preserve"> \* MERGEFORMAT </w:instrText>
            </w:r>
            <w:r w:rsidR="001146CF">
              <w:rPr>
                <w:color w:val="2B579A"/>
                <w:shd w:val="clear" w:color="auto" w:fill="E6E6E6"/>
              </w:rPr>
            </w:r>
            <w:r w:rsidR="001146CF">
              <w:rPr>
                <w:color w:val="2B579A"/>
                <w:shd w:val="clear" w:color="auto" w:fill="E6E6E6"/>
              </w:rPr>
              <w:fldChar w:fldCharType="separate"/>
            </w:r>
            <w:r w:rsidR="005C572C">
              <w:rPr>
                <w:b/>
              </w:rPr>
              <w:t>Shutdown</w:t>
            </w:r>
            <w:r w:rsidR="001146CF">
              <w:rPr>
                <w:color w:val="2B579A"/>
                <w:shd w:val="clear" w:color="auto" w:fill="E6E6E6"/>
              </w:rPr>
              <w:fldChar w:fldCharType="end"/>
            </w:r>
            <w:r w:rsidRPr="00EA1F1E">
              <w:t xml:space="preserve"> and to energise a part of the </w:t>
            </w:r>
            <w:r w:rsidR="00D05787">
              <w:rPr>
                <w:b/>
                <w:color w:val="2B579A"/>
                <w:shd w:val="clear" w:color="auto" w:fill="E6E6E6"/>
              </w:rPr>
              <w:fldChar w:fldCharType="begin"/>
            </w:r>
            <w:r w:rsidR="00D05787">
              <w:instrText xml:space="preserve"> REF TotalSystem \h </w:instrText>
            </w:r>
            <w:r w:rsidR="00FB5F72">
              <w:rPr>
                <w:b/>
                <w:bCs/>
              </w:rPr>
              <w:instrText xml:space="preserve"> \* MERGEFORMAT </w:instrText>
            </w:r>
            <w:r w:rsidR="00D05787">
              <w:rPr>
                <w:b/>
                <w:color w:val="2B579A"/>
                <w:shd w:val="clear" w:color="auto" w:fill="E6E6E6"/>
              </w:rPr>
            </w:r>
            <w:r w:rsidR="00D05787">
              <w:rPr>
                <w:b/>
                <w:color w:val="2B579A"/>
                <w:shd w:val="clear" w:color="auto" w:fill="E6E6E6"/>
              </w:rPr>
              <w:fldChar w:fldCharType="separate"/>
            </w:r>
            <w:r w:rsidR="005C572C" w:rsidRPr="0076424C">
              <w:rPr>
                <w:b/>
              </w:rPr>
              <w:t>Total System</w:t>
            </w:r>
            <w:r w:rsidR="00D05787">
              <w:rPr>
                <w:b/>
                <w:color w:val="2B579A"/>
                <w:shd w:val="clear" w:color="auto" w:fill="E6E6E6"/>
              </w:rPr>
              <w:fldChar w:fldCharType="end"/>
            </w:r>
            <w:r w:rsidRPr="00EA1F1E">
              <w:t xml:space="preserve"> upon instruction from </w:t>
            </w:r>
            <w:r>
              <w:t xml:space="preserve">the </w:t>
            </w:r>
            <w:r w:rsidR="00641EB6">
              <w:rPr>
                <w:b/>
                <w:color w:val="2B579A"/>
                <w:shd w:val="clear" w:color="auto" w:fill="E6E6E6"/>
              </w:rPr>
              <w:fldChar w:fldCharType="begin"/>
            </w:r>
            <w:r w:rsidR="00641EB6">
              <w:instrText xml:space="preserve"> REF DNO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sidRPr="0076424C">
              <w:rPr>
                <w:b/>
              </w:rPr>
              <w:t>DNO</w:t>
            </w:r>
            <w:r w:rsidR="00641EB6">
              <w:rPr>
                <w:b/>
                <w:color w:val="2B579A"/>
                <w:shd w:val="clear" w:color="auto" w:fill="E6E6E6"/>
              </w:rPr>
              <w:fldChar w:fldCharType="end"/>
            </w:r>
            <w:r>
              <w:t xml:space="preserve"> or from </w:t>
            </w:r>
            <w:ins w:id="27" w:author="Shaheeni Vekaria" w:date="2024-04-17T17:05:00Z">
              <w:r w:rsidR="00A42B6A">
                <w:t>t</w:t>
              </w:r>
              <w:r w:rsidR="00A42B6A" w:rsidRPr="00383AC8">
                <w:t>he</w:t>
              </w:r>
              <w:r w:rsidR="00A42B6A">
                <w:rPr>
                  <w:b/>
                  <w:bCs/>
                </w:rPr>
                <w:t xml:space="preserve"> ISOP</w:t>
              </w:r>
            </w:ins>
            <w:del w:id="28" w:author="Shaheeni Vekaria" w:date="2024-04-17T17:05:00Z">
              <w:r w:rsidR="00641EB6" w:rsidDel="00A42B6A">
                <w:rPr>
                  <w:b/>
                  <w:color w:val="2B579A"/>
                  <w:shd w:val="clear" w:color="auto" w:fill="E6E6E6"/>
                </w:rPr>
                <w:fldChar w:fldCharType="begin"/>
              </w:r>
              <w:r w:rsidR="00641EB6" w:rsidDel="00A42B6A">
                <w:delInstrText xml:space="preserve"> REF NGESO \h </w:delInstrText>
              </w:r>
              <w:r w:rsidR="00FB5F72" w:rsidDel="00A42B6A">
                <w:rPr>
                  <w:b/>
                  <w:bCs/>
                </w:rPr>
                <w:delInstrText xml:space="preserve"> \* MERGEFORMAT </w:delInstrText>
              </w:r>
              <w:r w:rsidR="00641EB6" w:rsidDel="00A42B6A">
                <w:rPr>
                  <w:b/>
                  <w:color w:val="2B579A"/>
                  <w:shd w:val="clear" w:color="auto" w:fill="E6E6E6"/>
                </w:rPr>
              </w:r>
              <w:r w:rsidR="00641EB6" w:rsidDel="00A42B6A">
                <w:rPr>
                  <w:b/>
                  <w:color w:val="2B579A"/>
                  <w:shd w:val="clear" w:color="auto" w:fill="E6E6E6"/>
                </w:rPr>
                <w:fldChar w:fldCharType="separate"/>
              </w:r>
              <w:r w:rsidR="005C572C" w:rsidDel="00A42B6A">
                <w:rPr>
                  <w:b/>
                </w:rPr>
                <w:delText>NGESO</w:delText>
              </w:r>
              <w:r w:rsidR="00641EB6" w:rsidDel="00A42B6A">
                <w:rPr>
                  <w:b/>
                  <w:color w:val="2B579A"/>
                  <w:shd w:val="clear" w:color="auto" w:fill="E6E6E6"/>
                </w:rPr>
                <w:fldChar w:fldCharType="end"/>
              </w:r>
            </w:del>
            <w:r w:rsidR="00641EB6">
              <w:rPr>
                <w:b/>
                <w:bCs/>
              </w:rPr>
              <w:t xml:space="preserve"> </w:t>
            </w:r>
            <w:r>
              <w:t xml:space="preserve">or a relevant </w:t>
            </w:r>
            <w:r w:rsidR="00E42682">
              <w:rPr>
                <w:color w:val="2B579A"/>
                <w:shd w:val="clear" w:color="auto" w:fill="E6E6E6"/>
              </w:rPr>
              <w:fldChar w:fldCharType="begin"/>
            </w:r>
            <w:r w:rsidR="00E42682">
              <w:instrText xml:space="preserve"> REF TransmissionLicensee \h </w:instrText>
            </w:r>
            <w:r w:rsidR="00FB5F72">
              <w:instrText xml:space="preserve"> \* MERGEFORMAT </w:instrText>
            </w:r>
            <w:r w:rsidR="00E42682">
              <w:rPr>
                <w:color w:val="2B579A"/>
                <w:shd w:val="clear" w:color="auto" w:fill="E6E6E6"/>
              </w:rPr>
            </w:r>
            <w:r w:rsidR="00E42682">
              <w:rPr>
                <w:color w:val="2B579A"/>
                <w:shd w:val="clear" w:color="auto" w:fill="E6E6E6"/>
              </w:rPr>
              <w:fldChar w:fldCharType="separate"/>
            </w:r>
            <w:r w:rsidR="005C572C" w:rsidRPr="0076424C">
              <w:rPr>
                <w:b/>
              </w:rPr>
              <w:t>Transmission Licensee</w:t>
            </w:r>
            <w:r w:rsidR="00E42682">
              <w:rPr>
                <w:color w:val="2B579A"/>
                <w:shd w:val="clear" w:color="auto" w:fill="E6E6E6"/>
              </w:rPr>
              <w:fldChar w:fldCharType="end"/>
            </w:r>
            <w:r w:rsidR="00E42682">
              <w:t xml:space="preserve"> </w:t>
            </w:r>
            <w:r w:rsidRPr="00EA1F1E">
              <w:t>within a defined time period, without an external electrical power supply</w:t>
            </w:r>
            <w:r>
              <w:t xml:space="preserve"> from the </w:t>
            </w:r>
            <w:r w:rsidR="00641EB6">
              <w:rPr>
                <w:b/>
                <w:color w:val="2B579A"/>
                <w:shd w:val="clear" w:color="auto" w:fill="E6E6E6"/>
              </w:rPr>
              <w:fldChar w:fldCharType="begin"/>
            </w:r>
            <w:r w:rsidR="00641EB6">
              <w:instrText xml:space="preserve"> REF DNOsSystem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sidRPr="0076424C">
              <w:rPr>
                <w:b/>
              </w:rPr>
              <w:t>DNO’s Distribution System</w:t>
            </w:r>
            <w:r w:rsidR="00641EB6">
              <w:rPr>
                <w:b/>
                <w:color w:val="2B579A"/>
                <w:shd w:val="clear" w:color="auto" w:fill="E6E6E6"/>
              </w:rPr>
              <w:fldChar w:fldCharType="end"/>
            </w:r>
            <w:r>
              <w:t xml:space="preserve">. </w:t>
            </w:r>
          </w:p>
        </w:tc>
      </w:tr>
      <w:tr w:rsidR="000643CE" w:rsidRPr="0076424C" w14:paraId="70D547AE" w14:textId="77777777" w:rsidTr="00510257">
        <w:trPr>
          <w:cantSplit/>
        </w:trPr>
        <w:tc>
          <w:tcPr>
            <w:tcW w:w="2658" w:type="dxa"/>
          </w:tcPr>
          <w:p w14:paraId="65BF164C" w14:textId="3AFC242E" w:rsidR="000643CE" w:rsidRPr="0076424C" w:rsidRDefault="000643CE" w:rsidP="00FE306C">
            <w:pPr>
              <w:pStyle w:val="BodyText"/>
              <w:spacing w:beforeLines="40" w:before="96" w:afterLines="40" w:after="96" w:line="240" w:lineRule="auto"/>
              <w:ind w:left="0" w:firstLine="0"/>
              <w:jc w:val="left"/>
              <w:rPr>
                <w:b/>
              </w:rPr>
            </w:pPr>
            <w:bookmarkStart w:id="29" w:name="Anchorpowerstation"/>
            <w:r>
              <w:rPr>
                <w:b/>
              </w:rPr>
              <w:t>Anchor Power Generating Module Test</w:t>
            </w:r>
            <w:bookmarkEnd w:id="29"/>
          </w:p>
        </w:tc>
        <w:tc>
          <w:tcPr>
            <w:tcW w:w="6698" w:type="dxa"/>
            <w:gridSpan w:val="2"/>
          </w:tcPr>
          <w:p w14:paraId="6EC75A04" w14:textId="4A9B21C2" w:rsidR="000643CE" w:rsidRPr="0076424C" w:rsidRDefault="000643CE" w:rsidP="00FB5F72">
            <w:pPr>
              <w:pStyle w:val="BodyText"/>
              <w:spacing w:beforeLines="40" w:before="96" w:afterLines="40" w:after="96" w:line="240" w:lineRule="auto"/>
              <w:ind w:left="0" w:firstLine="0"/>
            </w:pPr>
            <w:r w:rsidRPr="00F91BF2">
              <w:t xml:space="preserve">A test carried out on an </w:t>
            </w:r>
            <w:r w:rsidR="00491829">
              <w:rPr>
                <w:b/>
                <w:color w:val="2B579A"/>
                <w:shd w:val="clear" w:color="auto" w:fill="E6E6E6"/>
              </w:rPr>
              <w:fldChar w:fldCharType="begin"/>
            </w:r>
            <w:r w:rsidR="00491829">
              <w:instrText xml:space="preserve"> REF Anchor \h </w:instrText>
            </w:r>
            <w:r w:rsidR="00FB5F72">
              <w:rPr>
                <w:b/>
                <w:bCs/>
              </w:rPr>
              <w:instrText xml:space="preserve"> \* MERGEFORMAT </w:instrText>
            </w:r>
            <w:r w:rsidR="00491829">
              <w:rPr>
                <w:b/>
                <w:color w:val="2B579A"/>
                <w:shd w:val="clear" w:color="auto" w:fill="E6E6E6"/>
              </w:rPr>
            </w:r>
            <w:r w:rsidR="00491829">
              <w:rPr>
                <w:b/>
                <w:color w:val="2B579A"/>
                <w:shd w:val="clear" w:color="auto" w:fill="E6E6E6"/>
              </w:rPr>
              <w:fldChar w:fldCharType="separate"/>
            </w:r>
            <w:r w:rsidR="005C572C">
              <w:rPr>
                <w:b/>
              </w:rPr>
              <w:t>Anchor</w:t>
            </w:r>
            <w:r w:rsidR="00491829">
              <w:rPr>
                <w:b/>
                <w:color w:val="2B579A"/>
                <w:shd w:val="clear" w:color="auto" w:fill="E6E6E6"/>
              </w:rPr>
              <w:fldChar w:fldCharType="end"/>
            </w:r>
            <w:r w:rsidRPr="00BE0AF0">
              <w:rPr>
                <w:b/>
                <w:bCs/>
              </w:rPr>
              <w:t xml:space="preserve"> Power Generating Module</w:t>
            </w:r>
            <w:r w:rsidRPr="00F91BF2">
              <w:t xml:space="preserve"> at an </w:t>
            </w:r>
            <w:r w:rsidR="00491829">
              <w:rPr>
                <w:b/>
                <w:color w:val="2B579A"/>
                <w:shd w:val="clear" w:color="auto" w:fill="E6E6E6"/>
              </w:rPr>
              <w:fldChar w:fldCharType="begin"/>
            </w:r>
            <w:r w:rsidR="00491829">
              <w:instrText xml:space="preserve"> REF Anchor \h </w:instrText>
            </w:r>
            <w:r w:rsidR="00FB5F72">
              <w:rPr>
                <w:b/>
                <w:bCs/>
              </w:rPr>
              <w:instrText xml:space="preserve"> \* MERGEFORMAT </w:instrText>
            </w:r>
            <w:r w:rsidR="00491829">
              <w:rPr>
                <w:b/>
                <w:color w:val="2B579A"/>
                <w:shd w:val="clear" w:color="auto" w:fill="E6E6E6"/>
              </w:rPr>
            </w:r>
            <w:r w:rsidR="00491829">
              <w:rPr>
                <w:b/>
                <w:color w:val="2B579A"/>
                <w:shd w:val="clear" w:color="auto" w:fill="E6E6E6"/>
              </w:rPr>
              <w:fldChar w:fldCharType="separate"/>
            </w:r>
            <w:r w:rsidR="005C572C">
              <w:rPr>
                <w:b/>
              </w:rPr>
              <w:t>Anchor</w:t>
            </w:r>
            <w:r w:rsidR="00491829">
              <w:rPr>
                <w:b/>
                <w:color w:val="2B579A"/>
                <w:shd w:val="clear" w:color="auto" w:fill="E6E6E6"/>
              </w:rPr>
              <w:fldChar w:fldCharType="end"/>
            </w:r>
            <w:r w:rsidRPr="00BE0AF0">
              <w:rPr>
                <w:b/>
                <w:bCs/>
              </w:rPr>
              <w:t xml:space="preserve"> </w:t>
            </w:r>
            <w:r w:rsidR="00641EB6">
              <w:rPr>
                <w:b/>
                <w:color w:val="2B579A"/>
                <w:shd w:val="clear" w:color="auto" w:fill="E6E6E6"/>
              </w:rPr>
              <w:fldChar w:fldCharType="begin"/>
            </w:r>
            <w:r w:rsidR="00641EB6">
              <w:rPr>
                <w:b/>
                <w:bCs/>
              </w:rPr>
              <w:instrText xml:space="preserve"> REF PowerStation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sidRPr="0076424C">
              <w:rPr>
                <w:b/>
              </w:rPr>
              <w:t>Power Station</w:t>
            </w:r>
            <w:r w:rsidR="00641EB6">
              <w:rPr>
                <w:b/>
                <w:color w:val="2B579A"/>
                <w:shd w:val="clear" w:color="auto" w:fill="E6E6E6"/>
              </w:rPr>
              <w:fldChar w:fldCharType="end"/>
            </w:r>
            <w:r w:rsidR="00641EB6">
              <w:rPr>
                <w:b/>
                <w:bCs/>
              </w:rPr>
              <w:t xml:space="preserve"> </w:t>
            </w:r>
            <w:r w:rsidRPr="00F91BF2">
              <w:t xml:space="preserve">while that </w:t>
            </w:r>
            <w:r w:rsidR="00641EB6">
              <w:rPr>
                <w:b/>
                <w:color w:val="2B579A"/>
                <w:shd w:val="clear" w:color="auto" w:fill="E6E6E6"/>
              </w:rPr>
              <w:fldChar w:fldCharType="begin"/>
            </w:r>
            <w:r w:rsidR="00641EB6">
              <w:instrText xml:space="preserve"> REF PowerStation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sidRPr="0076424C">
              <w:rPr>
                <w:b/>
              </w:rPr>
              <w:t>Power Station</w:t>
            </w:r>
            <w:r w:rsidR="00641EB6">
              <w:rPr>
                <w:b/>
                <w:color w:val="2B579A"/>
                <w:shd w:val="clear" w:color="auto" w:fill="E6E6E6"/>
              </w:rPr>
              <w:fldChar w:fldCharType="end"/>
            </w:r>
            <w:r w:rsidRPr="00F91BF2">
              <w:t xml:space="preserve"> remains </w:t>
            </w:r>
            <w:r>
              <w:t>energized from</w:t>
            </w:r>
            <w:r w:rsidRPr="00F91BF2">
              <w:t xml:space="preserve"> an external </w:t>
            </w:r>
            <w:r w:rsidR="009C66F6" w:rsidRPr="00783AE8">
              <w:t xml:space="preserve">electrical power </w:t>
            </w:r>
            <w:proofErr w:type="spellStart"/>
            <w:r w:rsidR="001F3082" w:rsidRPr="00783AE8">
              <w:t>power</w:t>
            </w:r>
            <w:proofErr w:type="spellEnd"/>
            <w:r w:rsidR="001F3082" w:rsidRPr="00783AE8">
              <w:t xml:space="preserve"> suppl</w:t>
            </w:r>
            <w:r w:rsidR="001F3082">
              <w:t>y</w:t>
            </w:r>
            <w:r w:rsidR="001F3082" w:rsidRPr="00783AE8">
              <w:t xml:space="preserve"> </w:t>
            </w:r>
            <w:r w:rsidR="001F3082">
              <w:t xml:space="preserve">from the </w:t>
            </w:r>
            <w:r w:rsidR="001F3082">
              <w:rPr>
                <w:b/>
                <w:color w:val="2B579A"/>
                <w:shd w:val="clear" w:color="auto" w:fill="E6E6E6"/>
              </w:rPr>
              <w:fldChar w:fldCharType="begin"/>
            </w:r>
            <w:r w:rsidR="001F3082">
              <w:instrText xml:space="preserve"> REF DNOsSystem \h </w:instrText>
            </w:r>
            <w:r w:rsidR="00FB5F72">
              <w:rPr>
                <w:b/>
                <w:bCs/>
              </w:rPr>
              <w:instrText xml:space="preserve"> \* MERGEFORMAT </w:instrText>
            </w:r>
            <w:r w:rsidR="001F3082">
              <w:rPr>
                <w:b/>
                <w:color w:val="2B579A"/>
                <w:shd w:val="clear" w:color="auto" w:fill="E6E6E6"/>
              </w:rPr>
            </w:r>
            <w:r w:rsidR="001F3082">
              <w:rPr>
                <w:b/>
                <w:color w:val="2B579A"/>
                <w:shd w:val="clear" w:color="auto" w:fill="E6E6E6"/>
              </w:rPr>
              <w:fldChar w:fldCharType="separate"/>
            </w:r>
            <w:r w:rsidR="005C572C" w:rsidRPr="0076424C">
              <w:rPr>
                <w:b/>
              </w:rPr>
              <w:t>DNO’s Distribution System</w:t>
            </w:r>
            <w:r w:rsidR="001F3082">
              <w:rPr>
                <w:b/>
                <w:color w:val="2B579A"/>
                <w:shd w:val="clear" w:color="auto" w:fill="E6E6E6"/>
              </w:rPr>
              <w:fldChar w:fldCharType="end"/>
            </w:r>
            <w:r w:rsidRPr="00F91BF2">
              <w:t>.</w:t>
            </w:r>
          </w:p>
        </w:tc>
      </w:tr>
      <w:tr w:rsidR="000643CE" w:rsidRPr="0076424C" w14:paraId="3199A674" w14:textId="77777777" w:rsidTr="00510257">
        <w:trPr>
          <w:cantSplit/>
        </w:trPr>
        <w:tc>
          <w:tcPr>
            <w:tcW w:w="2658" w:type="dxa"/>
          </w:tcPr>
          <w:p w14:paraId="1BD32D18" w14:textId="33CEA8B9" w:rsidR="000643CE" w:rsidRPr="0076424C" w:rsidRDefault="000643CE" w:rsidP="00FE306C">
            <w:pPr>
              <w:pStyle w:val="BodyText"/>
              <w:spacing w:beforeLines="40" w:before="96" w:afterLines="40" w:after="96" w:line="240" w:lineRule="auto"/>
              <w:ind w:left="0" w:firstLine="0"/>
              <w:jc w:val="left"/>
              <w:rPr>
                <w:b/>
              </w:rPr>
            </w:pPr>
            <w:bookmarkStart w:id="30" w:name="AnchorTest"/>
            <w:r>
              <w:rPr>
                <w:b/>
              </w:rPr>
              <w:t>Anchor Power Station Test</w:t>
            </w:r>
            <w:bookmarkEnd w:id="30"/>
          </w:p>
        </w:tc>
        <w:tc>
          <w:tcPr>
            <w:tcW w:w="6698" w:type="dxa"/>
            <w:gridSpan w:val="2"/>
          </w:tcPr>
          <w:p w14:paraId="0F75B47C" w14:textId="67EDE30A" w:rsidR="000643CE" w:rsidRPr="0076424C" w:rsidRDefault="000643CE" w:rsidP="00FB5F72">
            <w:pPr>
              <w:pStyle w:val="BodyText"/>
              <w:spacing w:beforeLines="40" w:before="96" w:afterLines="40" w:after="96" w:line="240" w:lineRule="auto"/>
              <w:ind w:left="0" w:firstLine="0"/>
            </w:pPr>
            <w:r w:rsidRPr="00783AE8">
              <w:t xml:space="preserve">A test carried out by an </w:t>
            </w:r>
            <w:r w:rsidR="004B3CCB">
              <w:rPr>
                <w:b/>
                <w:color w:val="2B579A"/>
                <w:shd w:val="clear" w:color="auto" w:fill="E6E6E6"/>
              </w:rPr>
              <w:fldChar w:fldCharType="begin"/>
            </w:r>
            <w:r w:rsidR="004B3CCB">
              <w:instrText xml:space="preserve"> REF Anchor \h </w:instrText>
            </w:r>
            <w:r w:rsidR="00FB5F72">
              <w:rPr>
                <w:b/>
                <w:bCs/>
              </w:rPr>
              <w:instrText xml:space="preserve"> \* MERGEFORMAT </w:instrText>
            </w:r>
            <w:r w:rsidR="004B3CCB">
              <w:rPr>
                <w:b/>
                <w:color w:val="2B579A"/>
                <w:shd w:val="clear" w:color="auto" w:fill="E6E6E6"/>
              </w:rPr>
            </w:r>
            <w:r w:rsidR="004B3CCB">
              <w:rPr>
                <w:b/>
                <w:color w:val="2B579A"/>
                <w:shd w:val="clear" w:color="auto" w:fill="E6E6E6"/>
              </w:rPr>
              <w:fldChar w:fldCharType="separate"/>
            </w:r>
            <w:r w:rsidR="005C572C">
              <w:rPr>
                <w:b/>
              </w:rPr>
              <w:t>Anchor</w:t>
            </w:r>
            <w:r w:rsidR="004B3CCB">
              <w:rPr>
                <w:b/>
                <w:color w:val="2B579A"/>
                <w:shd w:val="clear" w:color="auto" w:fill="E6E6E6"/>
              </w:rPr>
              <w:fldChar w:fldCharType="end"/>
            </w:r>
            <w:r w:rsidR="004B3CC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FB5F72">
              <w:rPr>
                <w:b/>
                <w:bCs/>
              </w:rPr>
              <w:instrText xml:space="preserve"> \* MERGEFORMAT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Pr="00783AE8">
              <w:t xml:space="preserve"> on </w:t>
            </w:r>
            <w:r>
              <w:t xml:space="preserve">an </w:t>
            </w:r>
            <w:r w:rsidR="00491829">
              <w:rPr>
                <w:b/>
                <w:color w:val="2B579A"/>
                <w:shd w:val="clear" w:color="auto" w:fill="E6E6E6"/>
              </w:rPr>
              <w:fldChar w:fldCharType="begin"/>
            </w:r>
            <w:r w:rsidR="00491829">
              <w:instrText xml:space="preserve"> REF Anchor \h </w:instrText>
            </w:r>
            <w:r w:rsidR="00FB5F72">
              <w:rPr>
                <w:b/>
                <w:bCs/>
              </w:rPr>
              <w:instrText xml:space="preserve"> \* MERGEFORMAT </w:instrText>
            </w:r>
            <w:r w:rsidR="00491829">
              <w:rPr>
                <w:b/>
                <w:color w:val="2B579A"/>
                <w:shd w:val="clear" w:color="auto" w:fill="E6E6E6"/>
              </w:rPr>
            </w:r>
            <w:r w:rsidR="00491829">
              <w:rPr>
                <w:b/>
                <w:color w:val="2B579A"/>
                <w:shd w:val="clear" w:color="auto" w:fill="E6E6E6"/>
              </w:rPr>
              <w:fldChar w:fldCharType="separate"/>
            </w:r>
            <w:r w:rsidR="005C572C">
              <w:rPr>
                <w:b/>
              </w:rPr>
              <w:t>Anchor</w:t>
            </w:r>
            <w:r w:rsidR="00491829">
              <w:rPr>
                <w:b/>
                <w:color w:val="2B579A"/>
                <w:shd w:val="clear" w:color="auto" w:fill="E6E6E6"/>
              </w:rPr>
              <w:fldChar w:fldCharType="end"/>
            </w:r>
            <w:r>
              <w:rPr>
                <w:b/>
                <w:bCs/>
              </w:rPr>
              <w:t xml:space="preserve"> </w:t>
            </w:r>
            <w:r w:rsidR="00641EB6">
              <w:rPr>
                <w:b/>
                <w:color w:val="2B579A"/>
                <w:shd w:val="clear" w:color="auto" w:fill="E6E6E6"/>
              </w:rPr>
              <w:fldChar w:fldCharType="begin"/>
            </w:r>
            <w:r w:rsidR="00641EB6">
              <w:rPr>
                <w:b/>
                <w:bCs/>
              </w:rPr>
              <w:instrText xml:space="preserve"> REF pgm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Pr>
                <w:b/>
              </w:rPr>
              <w:t>Power Generating Module</w:t>
            </w:r>
            <w:r w:rsidR="00641EB6">
              <w:rPr>
                <w:b/>
                <w:color w:val="2B579A"/>
                <w:shd w:val="clear" w:color="auto" w:fill="E6E6E6"/>
              </w:rPr>
              <w:fldChar w:fldCharType="end"/>
            </w:r>
            <w:r w:rsidRPr="00783AE8">
              <w:t xml:space="preserve"> while that </w:t>
            </w:r>
            <w:r w:rsidR="00491829">
              <w:rPr>
                <w:b/>
                <w:color w:val="2B579A"/>
                <w:shd w:val="clear" w:color="auto" w:fill="E6E6E6"/>
              </w:rPr>
              <w:fldChar w:fldCharType="begin"/>
            </w:r>
            <w:r w:rsidR="00491829">
              <w:instrText xml:space="preserve"> REF Anchor \h </w:instrText>
            </w:r>
            <w:r w:rsidR="00FB5F72">
              <w:rPr>
                <w:b/>
                <w:bCs/>
              </w:rPr>
              <w:instrText xml:space="preserve"> \* MERGEFORMAT </w:instrText>
            </w:r>
            <w:r w:rsidR="00491829">
              <w:rPr>
                <w:b/>
                <w:color w:val="2B579A"/>
                <w:shd w:val="clear" w:color="auto" w:fill="E6E6E6"/>
              </w:rPr>
            </w:r>
            <w:r w:rsidR="00491829">
              <w:rPr>
                <w:b/>
                <w:color w:val="2B579A"/>
                <w:shd w:val="clear" w:color="auto" w:fill="E6E6E6"/>
              </w:rPr>
              <w:fldChar w:fldCharType="separate"/>
            </w:r>
            <w:r w:rsidR="005C572C">
              <w:rPr>
                <w:b/>
              </w:rPr>
              <w:t>Anchor</w:t>
            </w:r>
            <w:r w:rsidR="00491829">
              <w:rPr>
                <w:b/>
                <w:color w:val="2B579A"/>
                <w:shd w:val="clear" w:color="auto" w:fill="E6E6E6"/>
              </w:rPr>
              <w:fldChar w:fldCharType="end"/>
            </w:r>
            <w:r w:rsidRPr="00841FB9">
              <w:rPr>
                <w:b/>
                <w:bCs/>
              </w:rPr>
              <w:t xml:space="preserve"> </w:t>
            </w:r>
            <w:r w:rsidR="00641EB6">
              <w:rPr>
                <w:b/>
                <w:color w:val="2B579A"/>
                <w:shd w:val="clear" w:color="auto" w:fill="E6E6E6"/>
              </w:rPr>
              <w:fldChar w:fldCharType="begin"/>
            </w:r>
            <w:r w:rsidR="00641EB6">
              <w:instrText xml:space="preserve"> REF PowerStation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sidRPr="0076424C">
              <w:rPr>
                <w:b/>
              </w:rPr>
              <w:t>Power Station</w:t>
            </w:r>
            <w:r w:rsidR="00641EB6">
              <w:rPr>
                <w:b/>
                <w:color w:val="2B579A"/>
                <w:shd w:val="clear" w:color="auto" w:fill="E6E6E6"/>
              </w:rPr>
              <w:fldChar w:fldCharType="end"/>
            </w:r>
            <w:r w:rsidRPr="00783AE8">
              <w:t xml:space="preserve"> is disconnected from all external electrical power supplies </w:t>
            </w:r>
            <w:r>
              <w:t xml:space="preserve">from the </w:t>
            </w:r>
            <w:r w:rsidR="00641EB6">
              <w:rPr>
                <w:b/>
                <w:color w:val="2B579A"/>
                <w:shd w:val="clear" w:color="auto" w:fill="E6E6E6"/>
              </w:rPr>
              <w:fldChar w:fldCharType="begin"/>
            </w:r>
            <w:r w:rsidR="00641EB6">
              <w:instrText xml:space="preserve"> REF DNOsSystem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sidRPr="0076424C">
              <w:rPr>
                <w:b/>
              </w:rPr>
              <w:t>DNO’s Distribution System</w:t>
            </w:r>
            <w:r w:rsidR="00641EB6">
              <w:rPr>
                <w:b/>
                <w:color w:val="2B579A"/>
                <w:shd w:val="clear" w:color="auto" w:fill="E6E6E6"/>
              </w:rPr>
              <w:fldChar w:fldCharType="end"/>
            </w:r>
            <w:r w:rsidRPr="00783AE8">
              <w:t>.</w:t>
            </w:r>
          </w:p>
        </w:tc>
      </w:tr>
      <w:tr w:rsidR="00314B36" w:rsidRPr="0076424C" w14:paraId="6E860FAE" w14:textId="77777777" w:rsidTr="00510257">
        <w:trPr>
          <w:cantSplit/>
        </w:trPr>
        <w:tc>
          <w:tcPr>
            <w:tcW w:w="2658" w:type="dxa"/>
          </w:tcPr>
          <w:p w14:paraId="6E860FAB" w14:textId="0097BE89" w:rsidR="00314B36" w:rsidRPr="0076424C" w:rsidRDefault="00314B36" w:rsidP="00FE306C">
            <w:pPr>
              <w:pStyle w:val="BodyText"/>
              <w:spacing w:beforeLines="40" w:before="96" w:afterLines="40" w:after="96" w:line="240" w:lineRule="auto"/>
              <w:ind w:left="0" w:firstLine="0"/>
              <w:jc w:val="left"/>
              <w:rPr>
                <w:b/>
              </w:rPr>
            </w:pPr>
            <w:bookmarkStart w:id="31" w:name="Annex1Standard"/>
            <w:r w:rsidRPr="0076424C">
              <w:rPr>
                <w:b/>
              </w:rPr>
              <w:t>Annex 1 Standard</w:t>
            </w:r>
            <w:bookmarkEnd w:id="31"/>
          </w:p>
        </w:tc>
        <w:tc>
          <w:tcPr>
            <w:tcW w:w="6698" w:type="dxa"/>
            <w:gridSpan w:val="2"/>
          </w:tcPr>
          <w:p w14:paraId="6E860FAD" w14:textId="71D166B1" w:rsidR="00295E3A" w:rsidRPr="0076424C" w:rsidRDefault="00314B36" w:rsidP="00FB5F72">
            <w:pPr>
              <w:pStyle w:val="BodyText"/>
              <w:spacing w:beforeLines="40" w:before="96" w:afterLines="40" w:after="96" w:line="240" w:lineRule="auto"/>
              <w:ind w:left="0" w:firstLine="0"/>
            </w:pPr>
            <w:r w:rsidRPr="0076424C">
              <w:t xml:space="preserve">A electricity industry national standard that implements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r</w:t>
            </w:r>
            <w:r w:rsidRPr="0076424C">
              <w:t xml:space="preserve">equirements and which is listed in Annex 1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Pr="0076424C">
              <w:t xml:space="preserve">and forms part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w:t>
            </w:r>
          </w:p>
        </w:tc>
      </w:tr>
      <w:tr w:rsidR="00295E3A" w:rsidRPr="0076424C" w14:paraId="6E860FB1" w14:textId="77777777" w:rsidTr="00510257">
        <w:trPr>
          <w:cantSplit/>
        </w:trPr>
        <w:tc>
          <w:tcPr>
            <w:tcW w:w="2658" w:type="dxa"/>
          </w:tcPr>
          <w:p w14:paraId="6E860FAF" w14:textId="07A4FF99" w:rsidR="00295E3A" w:rsidRPr="0076424C" w:rsidRDefault="00295E3A" w:rsidP="00FE306C">
            <w:pPr>
              <w:pStyle w:val="BodyText"/>
              <w:spacing w:beforeLines="40" w:before="96" w:afterLines="40" w:after="96" w:line="240" w:lineRule="auto"/>
              <w:ind w:left="0" w:firstLine="0"/>
              <w:jc w:val="left"/>
              <w:rPr>
                <w:b/>
              </w:rPr>
            </w:pPr>
            <w:bookmarkStart w:id="32" w:name="_Hlt15279408"/>
            <w:bookmarkStart w:id="33" w:name="Annex2standard"/>
            <w:bookmarkEnd w:id="32"/>
            <w:r>
              <w:rPr>
                <w:b/>
              </w:rPr>
              <w:t>Annex</w:t>
            </w:r>
            <w:r w:rsidRPr="0076424C">
              <w:rPr>
                <w:b/>
              </w:rPr>
              <w:t xml:space="preserve"> 2 Standard</w:t>
            </w:r>
            <w:bookmarkEnd w:id="33"/>
          </w:p>
        </w:tc>
        <w:tc>
          <w:tcPr>
            <w:tcW w:w="6698" w:type="dxa"/>
            <w:gridSpan w:val="2"/>
          </w:tcPr>
          <w:p w14:paraId="6E860FB0" w14:textId="6B620600" w:rsidR="00295E3A" w:rsidRPr="0076424C" w:rsidRDefault="00295E3A" w:rsidP="00FB5F72">
            <w:pPr>
              <w:pStyle w:val="BodyText"/>
              <w:spacing w:beforeLines="40" w:before="96" w:afterLines="40" w:after="96" w:line="240" w:lineRule="auto"/>
              <w:ind w:left="0" w:firstLine="0"/>
            </w:pPr>
            <w:r w:rsidRPr="0076424C">
              <w:t xml:space="preserve">A electricity industry national standard that has a material effect on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s </w:t>
            </w:r>
            <w:r w:rsidRPr="0076424C">
              <w:t xml:space="preserve">but does not implement any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rPr>
                <w:b/>
              </w:rPr>
              <w:t xml:space="preserve"> </w:t>
            </w:r>
            <w:r w:rsidRPr="0076424C">
              <w:t>requirements</w:t>
            </w:r>
            <w:r w:rsidRPr="0076424C">
              <w:rPr>
                <w:b/>
              </w:rPr>
              <w:t xml:space="preserve"> </w:t>
            </w:r>
            <w:r w:rsidRPr="0076424C">
              <w:t xml:space="preserve">and does not form part of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rPr>
                <w:b/>
              </w:rPr>
              <w:t xml:space="preserve"> </w:t>
            </w:r>
            <w:r w:rsidRPr="0076424C">
              <w:t xml:space="preserve">technical requirements.  </w:t>
            </w:r>
          </w:p>
        </w:tc>
      </w:tr>
      <w:tr w:rsidR="00314B36" w:rsidRPr="0076424C" w14:paraId="6E860FB4" w14:textId="77777777" w:rsidTr="00510257">
        <w:trPr>
          <w:cantSplit/>
        </w:trPr>
        <w:tc>
          <w:tcPr>
            <w:tcW w:w="2658" w:type="dxa"/>
          </w:tcPr>
          <w:p w14:paraId="6E860FB2" w14:textId="77777777" w:rsidR="00314B36" w:rsidRPr="0076424C" w:rsidRDefault="00314B36" w:rsidP="00FE306C">
            <w:pPr>
              <w:pStyle w:val="BodyText"/>
              <w:spacing w:beforeLines="40" w:before="96" w:afterLines="40" w:after="96" w:line="240" w:lineRule="auto"/>
              <w:ind w:left="0" w:firstLine="0"/>
              <w:jc w:val="left"/>
              <w:rPr>
                <w:b/>
              </w:rPr>
            </w:pPr>
            <w:r w:rsidRPr="0076424C">
              <w:rPr>
                <w:b/>
              </w:rPr>
              <w:t>Annual Average Cold Spell (</w:t>
            </w:r>
            <w:bookmarkStart w:id="34" w:name="_Hlt42497186"/>
            <w:bookmarkStart w:id="35" w:name="ACS"/>
            <w:bookmarkEnd w:id="34"/>
            <w:smartTag w:uri="urn:schemas-microsoft-com:office:smarttags" w:element="stockticker">
              <w:r w:rsidRPr="0076424C">
                <w:rPr>
                  <w:b/>
                </w:rPr>
                <w:t>ACS</w:t>
              </w:r>
            </w:smartTag>
            <w:bookmarkEnd w:id="35"/>
            <w:r w:rsidRPr="0076424C">
              <w:rPr>
                <w:b/>
              </w:rPr>
              <w:t>) Conditions</w:t>
            </w:r>
          </w:p>
        </w:tc>
        <w:tc>
          <w:tcPr>
            <w:tcW w:w="6698" w:type="dxa"/>
            <w:gridSpan w:val="2"/>
          </w:tcPr>
          <w:p w14:paraId="6E860FB3" w14:textId="288A59C8" w:rsidR="00314B36" w:rsidRPr="0076424C" w:rsidRDefault="00314B36" w:rsidP="00FB5F72">
            <w:pPr>
              <w:pStyle w:val="BodyText"/>
              <w:spacing w:beforeLines="40" w:before="96" w:afterLines="40" w:after="96" w:line="240" w:lineRule="auto"/>
              <w:ind w:left="0" w:firstLine="0"/>
            </w:pPr>
            <w:r w:rsidRPr="0076424C">
              <w:t xml:space="preserve">A particular combination of weather elements that give rise to a level of </w:t>
            </w:r>
            <w:r w:rsidR="008572B5">
              <w:rPr>
                <w:color w:val="2B579A"/>
                <w:shd w:val="clear" w:color="auto" w:fill="E6E6E6"/>
              </w:rPr>
              <w:fldChar w:fldCharType="begin"/>
            </w:r>
            <w:r w:rsidR="008572B5">
              <w:instrText xml:space="preserve"> REF PeakDemand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Peak Demand</w:t>
            </w:r>
            <w:r w:rsidR="008572B5">
              <w:rPr>
                <w:color w:val="2B579A"/>
                <w:shd w:val="clear" w:color="auto" w:fill="E6E6E6"/>
              </w:rPr>
              <w:fldChar w:fldCharType="end"/>
            </w:r>
            <w:r w:rsidRPr="0076424C">
              <w:t xml:space="preserve"> within a</w:t>
            </w:r>
            <w:r w:rsidRPr="0076424C">
              <w:rPr>
                <w:b/>
              </w:rPr>
              <w:t xml:space="preserve"> </w:t>
            </w:r>
            <w:r w:rsidRPr="0076424C">
              <w:t xml:space="preserve">financial year which has a 50% chance of being exceeded </w:t>
            </w:r>
            <w:proofErr w:type="gramStart"/>
            <w:r w:rsidRPr="0076424C">
              <w:t>as a result of</w:t>
            </w:r>
            <w:proofErr w:type="gramEnd"/>
            <w:r w:rsidRPr="0076424C">
              <w:t xml:space="preserve"> weather variation alone.</w:t>
            </w:r>
          </w:p>
        </w:tc>
      </w:tr>
      <w:tr w:rsidR="00314B36" w:rsidRPr="0076424C" w14:paraId="6E860FB7" w14:textId="77777777" w:rsidTr="00510257">
        <w:trPr>
          <w:cantSplit/>
        </w:trPr>
        <w:tc>
          <w:tcPr>
            <w:tcW w:w="2658" w:type="dxa"/>
          </w:tcPr>
          <w:p w14:paraId="6E860FB5" w14:textId="38061192" w:rsidR="00314B36" w:rsidRPr="0076424C" w:rsidRDefault="00314B36" w:rsidP="00FE306C">
            <w:pPr>
              <w:pStyle w:val="BodyText"/>
              <w:spacing w:beforeLines="40" w:before="96" w:afterLines="40" w:after="96" w:line="240" w:lineRule="auto"/>
              <w:ind w:left="0" w:firstLine="0"/>
              <w:jc w:val="left"/>
              <w:rPr>
                <w:b/>
              </w:rPr>
            </w:pPr>
            <w:bookmarkStart w:id="36" w:name="_Hlt1813584"/>
            <w:bookmarkStart w:id="37" w:name="Apparatus"/>
            <w:bookmarkEnd w:id="36"/>
            <w:r w:rsidRPr="0076424C">
              <w:rPr>
                <w:b/>
              </w:rPr>
              <w:t>Apparatus</w:t>
            </w:r>
            <w:bookmarkEnd w:id="37"/>
          </w:p>
        </w:tc>
        <w:tc>
          <w:tcPr>
            <w:tcW w:w="6698" w:type="dxa"/>
            <w:gridSpan w:val="2"/>
          </w:tcPr>
          <w:p w14:paraId="7F589464" w14:textId="297C1A3A" w:rsidR="00314B36" w:rsidRDefault="00314B36" w:rsidP="00FB5F72">
            <w:pPr>
              <w:pStyle w:val="BodyText"/>
              <w:spacing w:beforeLines="40" w:before="96" w:afterLines="40" w:after="96" w:line="240" w:lineRule="auto"/>
              <w:ind w:left="0" w:firstLine="0"/>
            </w:pPr>
            <w:r w:rsidRPr="0076424C">
              <w:t xml:space="preserve">All </w:t>
            </w:r>
            <w:r w:rsidR="00786E2C">
              <w:rPr>
                <w:color w:val="2B579A"/>
                <w:shd w:val="clear" w:color="auto" w:fill="E6E6E6"/>
              </w:rPr>
              <w:fldChar w:fldCharType="begin"/>
            </w:r>
            <w:r w:rsidR="00F60EFA">
              <w:instrText xml:space="preserve"> REF Equipment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Equipment</w:t>
            </w:r>
            <w:r w:rsidR="00786E2C">
              <w:rPr>
                <w:color w:val="2B579A"/>
                <w:shd w:val="clear" w:color="auto" w:fill="E6E6E6"/>
              </w:rPr>
              <w:fldChar w:fldCharType="end"/>
            </w:r>
            <w:r w:rsidRPr="0076424C">
              <w:t xml:space="preserve"> in which electrical conductors are used, supported or of which they may form a part.</w:t>
            </w:r>
          </w:p>
          <w:p w14:paraId="6E860FB6" w14:textId="7F738608" w:rsidR="00166424" w:rsidRPr="0076424C" w:rsidRDefault="00166424" w:rsidP="00FB5F72">
            <w:pPr>
              <w:pStyle w:val="BodyText"/>
              <w:spacing w:beforeLines="40" w:before="96" w:afterLines="40" w:after="96" w:line="240" w:lineRule="auto"/>
              <w:ind w:left="0" w:firstLine="0"/>
            </w:pPr>
            <w:r w:rsidRPr="004E79FA">
              <w:t xml:space="preserve">It includes </w:t>
            </w:r>
            <w:r w:rsidR="00641EB6">
              <w:rPr>
                <w:b/>
                <w:color w:val="2B579A"/>
                <w:shd w:val="clear" w:color="auto" w:fill="E6E6E6"/>
              </w:rPr>
              <w:fldChar w:fldCharType="begin"/>
            </w:r>
            <w:r w:rsidR="00641EB6">
              <w:instrText xml:space="preserve"> REF User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sidRPr="005C572C">
              <w:rPr>
                <w:b/>
                <w:bCs/>
              </w:rPr>
              <w:t>User</w:t>
            </w:r>
            <w:r w:rsidR="00641EB6">
              <w:rPr>
                <w:b/>
                <w:color w:val="2B579A"/>
                <w:shd w:val="clear" w:color="auto" w:fill="E6E6E6"/>
              </w:rPr>
              <w:fldChar w:fldCharType="end"/>
            </w:r>
            <w:r w:rsidRPr="004E79FA">
              <w:rPr>
                <w:b/>
                <w:bCs/>
              </w:rPr>
              <w:t>s’</w:t>
            </w:r>
            <w:r w:rsidRPr="004E79FA">
              <w:t xml:space="preserve"> equipment which imposes </w:t>
            </w:r>
            <w:r w:rsidR="00641EB6">
              <w:rPr>
                <w:b/>
                <w:color w:val="2B579A"/>
                <w:shd w:val="clear" w:color="auto" w:fill="E6E6E6"/>
              </w:rPr>
              <w:fldChar w:fldCharType="begin"/>
            </w:r>
            <w:r w:rsidR="00641EB6">
              <w:instrText xml:space="preserve"> REF Demand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sidRPr="0076424C">
              <w:rPr>
                <w:b/>
              </w:rPr>
              <w:t>Demand</w:t>
            </w:r>
            <w:r w:rsidR="00641EB6">
              <w:rPr>
                <w:b/>
                <w:color w:val="2B579A"/>
                <w:shd w:val="clear" w:color="auto" w:fill="E6E6E6"/>
              </w:rPr>
              <w:fldChar w:fldCharType="end"/>
            </w:r>
            <w:r w:rsidRPr="004E79FA">
              <w:t xml:space="preserve"> on the </w:t>
            </w:r>
            <w:r w:rsidR="00641EB6">
              <w:rPr>
                <w:b/>
                <w:color w:val="2B579A"/>
                <w:shd w:val="clear" w:color="auto" w:fill="E6E6E6"/>
              </w:rPr>
              <w:fldChar w:fldCharType="begin"/>
            </w:r>
            <w:r w:rsidR="00641EB6">
              <w:instrText xml:space="preserve"> REF DNOsSystem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sidRPr="0076424C">
              <w:rPr>
                <w:b/>
              </w:rPr>
              <w:t>DNO’s Distribution System</w:t>
            </w:r>
            <w:r w:rsidR="00641EB6">
              <w:rPr>
                <w:b/>
                <w:color w:val="2B579A"/>
                <w:shd w:val="clear" w:color="auto" w:fill="E6E6E6"/>
              </w:rPr>
              <w:fldChar w:fldCharType="end"/>
            </w:r>
            <w:r>
              <w:t>.</w:t>
            </w:r>
          </w:p>
        </w:tc>
      </w:tr>
      <w:tr w:rsidR="00512066" w:rsidRPr="0076424C" w14:paraId="33F0120A" w14:textId="77777777" w:rsidTr="00510257">
        <w:trPr>
          <w:cantSplit/>
          <w:ins w:id="38" w:author="Ofgem OGC" w:date="2024-05-07T16:13:00Z"/>
        </w:trPr>
        <w:tc>
          <w:tcPr>
            <w:tcW w:w="2658" w:type="dxa"/>
          </w:tcPr>
          <w:p w14:paraId="19DD69EB" w14:textId="0339BDC5" w:rsidR="00512066" w:rsidRPr="0076424C" w:rsidRDefault="00512066" w:rsidP="00FE306C">
            <w:pPr>
              <w:pStyle w:val="BodyText"/>
              <w:spacing w:beforeLines="40" w:before="96" w:afterLines="40" w:after="96" w:line="240" w:lineRule="auto"/>
              <w:ind w:left="0" w:firstLine="0"/>
              <w:jc w:val="left"/>
              <w:rPr>
                <w:ins w:id="39" w:author="Ofgem OGC" w:date="2024-05-07T16:13:00Z" w16du:dateUtc="2024-05-07T15:13:00Z"/>
                <w:b/>
              </w:rPr>
            </w:pPr>
            <w:ins w:id="40" w:author="Ofgem OGC" w:date="2024-05-07T16:13:00Z" w16du:dateUtc="2024-05-07T15:13:00Z">
              <w:r>
                <w:rPr>
                  <w:b/>
                </w:rPr>
                <w:t>Assimilated Law</w:t>
              </w:r>
            </w:ins>
          </w:p>
        </w:tc>
        <w:tc>
          <w:tcPr>
            <w:tcW w:w="6698" w:type="dxa"/>
            <w:gridSpan w:val="2"/>
          </w:tcPr>
          <w:p w14:paraId="5E350AE6" w14:textId="3FF7A3EF" w:rsidR="00512066" w:rsidRPr="0076424C" w:rsidRDefault="001B109B" w:rsidP="00FB5F72">
            <w:pPr>
              <w:pStyle w:val="BodyText"/>
              <w:spacing w:beforeLines="40" w:before="96" w:afterLines="40" w:after="96" w:line="240" w:lineRule="auto"/>
              <w:ind w:left="0" w:firstLine="0"/>
              <w:rPr>
                <w:ins w:id="41" w:author="Ofgem OGC" w:date="2024-05-07T16:13:00Z" w16du:dateUtc="2024-05-07T15:13:00Z"/>
              </w:rPr>
            </w:pPr>
            <w:ins w:id="42" w:author="Ofgem OGC" w:date="2024-05-07T16:14:00Z" w16du:dateUtc="2024-05-07T15:14:00Z">
              <w:r>
                <w:t>Has the same meaning as that given by section 6(7) of the European Union (Withdrawal) Act 2018.</w:t>
              </w:r>
            </w:ins>
          </w:p>
        </w:tc>
      </w:tr>
      <w:tr w:rsidR="00314B36" w:rsidRPr="0076424C" w14:paraId="6E860FBD" w14:textId="77777777" w:rsidTr="00510257">
        <w:trPr>
          <w:cantSplit/>
        </w:trPr>
        <w:tc>
          <w:tcPr>
            <w:tcW w:w="2658" w:type="dxa"/>
          </w:tcPr>
          <w:p w14:paraId="6E860FBB" w14:textId="4369B92B" w:rsidR="00314B36" w:rsidRPr="0076424C" w:rsidRDefault="00314B36" w:rsidP="00FE306C">
            <w:pPr>
              <w:pStyle w:val="BodyText"/>
              <w:spacing w:beforeLines="40" w:before="96" w:afterLines="40" w:after="96" w:line="240" w:lineRule="auto"/>
              <w:ind w:left="0" w:firstLine="0"/>
              <w:jc w:val="left"/>
              <w:rPr>
                <w:b/>
              </w:rPr>
            </w:pPr>
            <w:bookmarkStart w:id="43" w:name="_Hlt15279892"/>
            <w:bookmarkStart w:id="44" w:name="AEO"/>
            <w:bookmarkEnd w:id="43"/>
            <w:r w:rsidRPr="0076424C">
              <w:rPr>
                <w:b/>
              </w:rPr>
              <w:t>Authorised Electricity Operator</w:t>
            </w:r>
            <w:bookmarkEnd w:id="44"/>
            <w:r w:rsidRPr="0076424C">
              <w:rPr>
                <w:b/>
              </w:rPr>
              <w:t xml:space="preserve"> or AEO</w:t>
            </w:r>
          </w:p>
        </w:tc>
        <w:tc>
          <w:tcPr>
            <w:tcW w:w="6698" w:type="dxa"/>
            <w:gridSpan w:val="2"/>
          </w:tcPr>
          <w:p w14:paraId="6E860FBC" w14:textId="3105A6CB" w:rsidR="00314B36" w:rsidRPr="0076424C" w:rsidRDefault="00136FA1" w:rsidP="00FB5F72">
            <w:pPr>
              <w:pStyle w:val="BodyText"/>
              <w:spacing w:beforeLines="40" w:before="96" w:afterLines="40" w:after="96" w:line="240" w:lineRule="auto"/>
              <w:ind w:left="0" w:firstLine="0"/>
              <w:rPr>
                <w:bCs/>
              </w:rPr>
            </w:pPr>
            <w:r w:rsidRPr="0076424C">
              <w:rPr>
                <w:noProof/>
              </w:rPr>
              <w:t xml:space="preserve">Any person (other than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Cs/>
                <w:noProof/>
              </w:rPr>
              <w:t xml:space="preserve"> in its capacity as an operator of a </w:t>
            </w:r>
            <w:r w:rsidRPr="0076424C">
              <w:rPr>
                <w:noProof/>
              </w:rPr>
              <w:t>Distribution System) who is authorised to generate, participate in the transmission of, distribute or supply electricity.</w:t>
            </w:r>
          </w:p>
        </w:tc>
      </w:tr>
      <w:tr w:rsidR="00314B36" w:rsidRPr="0076424C" w14:paraId="6E860FC0" w14:textId="77777777" w:rsidTr="00510257">
        <w:trPr>
          <w:cantSplit/>
        </w:trPr>
        <w:tc>
          <w:tcPr>
            <w:tcW w:w="2658" w:type="dxa"/>
          </w:tcPr>
          <w:p w14:paraId="6E860FBE" w14:textId="64908D8E" w:rsidR="00314B36" w:rsidRPr="0076424C" w:rsidRDefault="00314B36" w:rsidP="00FE306C">
            <w:pPr>
              <w:pStyle w:val="BodyText"/>
              <w:spacing w:beforeLines="40" w:before="96" w:afterLines="40" w:after="96" w:line="240" w:lineRule="auto"/>
              <w:ind w:left="0" w:firstLine="0"/>
              <w:jc w:val="left"/>
              <w:rPr>
                <w:b/>
              </w:rPr>
            </w:pPr>
            <w:bookmarkStart w:id="45" w:name="_Hlt15280154"/>
            <w:bookmarkStart w:id="46" w:name="Authority"/>
            <w:bookmarkEnd w:id="45"/>
            <w:r w:rsidRPr="0076424C">
              <w:rPr>
                <w:b/>
              </w:rPr>
              <w:lastRenderedPageBreak/>
              <w:t>Authority</w:t>
            </w:r>
            <w:bookmarkEnd w:id="46"/>
          </w:p>
        </w:tc>
        <w:tc>
          <w:tcPr>
            <w:tcW w:w="6698" w:type="dxa"/>
            <w:gridSpan w:val="2"/>
          </w:tcPr>
          <w:p w14:paraId="6E860FBF" w14:textId="77777777" w:rsidR="00314B36" w:rsidRPr="0076424C" w:rsidRDefault="00314B36" w:rsidP="00FB5F72">
            <w:pPr>
              <w:pStyle w:val="BodyText"/>
              <w:spacing w:beforeLines="40" w:before="96" w:afterLines="40" w:after="96" w:line="240" w:lineRule="auto"/>
              <w:ind w:left="0" w:firstLine="0"/>
            </w:pPr>
            <w:r w:rsidRPr="0076424C">
              <w:t xml:space="preserve">The Gas and Electricity Markets Authority established under Section 1 of the Utilities Act 2000.  </w:t>
            </w:r>
          </w:p>
        </w:tc>
      </w:tr>
      <w:tr w:rsidR="00314B36" w:rsidRPr="0076424C" w14:paraId="6E860FC3" w14:textId="77777777" w:rsidTr="00510257">
        <w:trPr>
          <w:cantSplit/>
        </w:trPr>
        <w:tc>
          <w:tcPr>
            <w:tcW w:w="2658" w:type="dxa"/>
          </w:tcPr>
          <w:p w14:paraId="6E860FC1" w14:textId="79C7DE03" w:rsidR="00314B36" w:rsidRPr="0076424C" w:rsidRDefault="00314B36" w:rsidP="00FE306C">
            <w:pPr>
              <w:pStyle w:val="BodyText"/>
              <w:spacing w:beforeLines="40" w:before="96" w:afterLines="40" w:after="96" w:line="240" w:lineRule="auto"/>
              <w:ind w:left="0" w:firstLine="0"/>
              <w:jc w:val="left"/>
              <w:rPr>
                <w:b/>
              </w:rPr>
            </w:pPr>
            <w:bookmarkStart w:id="47" w:name="_Hlt15280377"/>
            <w:bookmarkStart w:id="48" w:name="Average_Conditions"/>
            <w:bookmarkEnd w:id="47"/>
            <w:r w:rsidRPr="0076424C">
              <w:rPr>
                <w:b/>
              </w:rPr>
              <w:t>Average Conditions</w:t>
            </w:r>
            <w:bookmarkEnd w:id="48"/>
          </w:p>
        </w:tc>
        <w:tc>
          <w:tcPr>
            <w:tcW w:w="6698" w:type="dxa"/>
            <w:gridSpan w:val="2"/>
          </w:tcPr>
          <w:p w14:paraId="6E860FC2" w14:textId="448856EF" w:rsidR="00314B36" w:rsidRPr="0076424C" w:rsidRDefault="00314B36" w:rsidP="00FB5F72">
            <w:pPr>
              <w:pStyle w:val="BodyText"/>
              <w:spacing w:beforeLines="40" w:before="96" w:afterLines="40" w:after="96" w:line="240" w:lineRule="auto"/>
              <w:ind w:left="0" w:firstLine="0"/>
            </w:pPr>
            <w:r w:rsidRPr="0076424C">
              <w:t>That combination of weather elements within a period of time</w:t>
            </w:r>
            <w:r w:rsidR="007D0331">
              <w:t xml:space="preserve"> </w:t>
            </w:r>
            <w:r w:rsidRPr="0076424C">
              <w:t>which is the average of the observed values of these weather elements during equivalent periods over many years (Sometimes referred to as normal weather).</w:t>
            </w:r>
          </w:p>
        </w:tc>
      </w:tr>
      <w:tr w:rsidR="00314B36" w:rsidRPr="0076424C" w14:paraId="6E860FC6" w14:textId="77777777" w:rsidTr="00510257">
        <w:trPr>
          <w:cantSplit/>
        </w:trPr>
        <w:tc>
          <w:tcPr>
            <w:tcW w:w="2658" w:type="dxa"/>
          </w:tcPr>
          <w:p w14:paraId="6E860FC4" w14:textId="230FC5B7" w:rsidR="00314B36" w:rsidRPr="0076424C" w:rsidRDefault="00314B36" w:rsidP="00FE306C">
            <w:pPr>
              <w:pStyle w:val="BodyText"/>
              <w:spacing w:beforeLines="40" w:before="96" w:afterLines="40" w:after="96" w:line="240" w:lineRule="auto"/>
              <w:ind w:left="0" w:firstLine="0"/>
              <w:jc w:val="left"/>
              <w:rPr>
                <w:b/>
              </w:rPr>
            </w:pPr>
            <w:r w:rsidRPr="0076424C">
              <w:rPr>
                <w:b/>
              </w:rPr>
              <w:t>Balancing and Settlement Code (</w:t>
            </w:r>
            <w:bookmarkStart w:id="49" w:name="_Hlt15281067"/>
            <w:bookmarkStart w:id="50" w:name="BSC"/>
            <w:bookmarkEnd w:id="49"/>
            <w:smartTag w:uri="urn:schemas-microsoft-com:office:smarttags" w:element="stockticker">
              <w:r w:rsidRPr="0076424C">
                <w:rPr>
                  <w:b/>
                </w:rPr>
                <w:t>BSC</w:t>
              </w:r>
            </w:smartTag>
            <w:bookmarkEnd w:id="50"/>
            <w:r w:rsidR="00441643">
              <w:rPr>
                <w:b/>
              </w:rPr>
              <w:t>)</w:t>
            </w:r>
          </w:p>
        </w:tc>
        <w:tc>
          <w:tcPr>
            <w:tcW w:w="6698" w:type="dxa"/>
            <w:gridSpan w:val="2"/>
          </w:tcPr>
          <w:p w14:paraId="6E860FC5" w14:textId="77777777" w:rsidR="00314B36" w:rsidRPr="0076424C" w:rsidRDefault="00314B36" w:rsidP="00FB5F72">
            <w:pPr>
              <w:pStyle w:val="Footer"/>
              <w:tabs>
                <w:tab w:val="clear" w:pos="4153"/>
                <w:tab w:val="clear" w:pos="8306"/>
              </w:tabs>
              <w:spacing w:beforeLines="40" w:before="96" w:afterLines="40" w:after="96"/>
              <w:ind w:left="36" w:firstLine="0"/>
              <w:rPr>
                <w:sz w:val="24"/>
              </w:rPr>
            </w:pPr>
            <w:r w:rsidRPr="0076424C">
              <w:rPr>
                <w:sz w:val="24"/>
              </w:rPr>
              <w:t>The code of that title as from time to time amended.</w:t>
            </w:r>
          </w:p>
        </w:tc>
      </w:tr>
      <w:tr w:rsidR="00314B36" w:rsidRPr="0076424C" w14:paraId="6E860FCA" w14:textId="77777777" w:rsidTr="00510257">
        <w:trPr>
          <w:cantSplit/>
        </w:trPr>
        <w:tc>
          <w:tcPr>
            <w:tcW w:w="2658" w:type="dxa"/>
          </w:tcPr>
          <w:p w14:paraId="6E860FC7" w14:textId="75E0FFBE" w:rsidR="00314B36" w:rsidRPr="0076424C" w:rsidRDefault="00314B36" w:rsidP="00FE306C">
            <w:pPr>
              <w:pStyle w:val="BodyText"/>
              <w:spacing w:beforeLines="40" w:before="96" w:afterLines="40" w:after="96" w:line="240" w:lineRule="auto"/>
              <w:ind w:left="0" w:firstLine="0"/>
              <w:jc w:val="left"/>
              <w:rPr>
                <w:b/>
              </w:rPr>
            </w:pPr>
            <w:bookmarkStart w:id="51" w:name="_Hlt15281401"/>
            <w:bookmarkStart w:id="52" w:name="BalancingMechanism"/>
            <w:bookmarkEnd w:id="51"/>
            <w:r w:rsidRPr="0076424C">
              <w:rPr>
                <w:b/>
              </w:rPr>
              <w:t>Balancing Mechanism</w:t>
            </w:r>
            <w:bookmarkEnd w:id="52"/>
          </w:p>
        </w:tc>
        <w:tc>
          <w:tcPr>
            <w:tcW w:w="6698" w:type="dxa"/>
            <w:gridSpan w:val="2"/>
          </w:tcPr>
          <w:p w14:paraId="6E860FC8" w14:textId="724493E1" w:rsidR="00314B36" w:rsidRPr="0076424C" w:rsidRDefault="00314B36" w:rsidP="00FB5F72">
            <w:pPr>
              <w:autoSpaceDE w:val="0"/>
              <w:autoSpaceDN w:val="0"/>
              <w:adjustRightInd w:val="0"/>
              <w:spacing w:beforeLines="40" w:before="96" w:afterLines="40" w:after="96"/>
              <w:ind w:left="0" w:firstLine="0"/>
              <w:rPr>
                <w:lang w:val="en-US"/>
              </w:rPr>
            </w:pPr>
            <w:r w:rsidRPr="0076424C">
              <w:rPr>
                <w:lang w:val="en-US"/>
              </w:rPr>
              <w:t xml:space="preserve">Has the meaning set out in </w:t>
            </w:r>
            <w:ins w:id="53" w:author="Shaheeni Vekaria" w:date="2024-04-15T11:55:00Z">
              <w:r w:rsidR="00512A66">
                <w:rPr>
                  <w:lang w:val="en-US"/>
                </w:rPr>
                <w:t>the</w:t>
              </w:r>
            </w:ins>
            <w:ins w:id="54" w:author="Shaheeni Vekaria" w:date="2024-04-15T11:56:00Z">
              <w:r w:rsidR="00512A66">
                <w:rPr>
                  <w:lang w:val="en-US"/>
                </w:rPr>
                <w:t xml:space="preserve"> </w:t>
              </w:r>
            </w:ins>
            <w:del w:id="55" w:author="Shaheeni Vekaria" w:date="2024-04-15T11:55:00Z">
              <w:r w:rsidR="00590231" w:rsidDel="00512A66">
                <w:rPr>
                  <w:color w:val="2B579A"/>
                  <w:shd w:val="clear" w:color="auto" w:fill="E6E6E6"/>
                  <w:lang w:val="en-US"/>
                </w:rPr>
                <w:fldChar w:fldCharType="begin"/>
              </w:r>
              <w:r w:rsidR="00590231" w:rsidDel="00512A66">
                <w:rPr>
                  <w:lang w:val="en-US"/>
                </w:rPr>
                <w:delInstrText xml:space="preserve"> REF NGESO \h </w:delInstrText>
              </w:r>
              <w:r w:rsidR="004544C9" w:rsidDel="00512A66">
                <w:rPr>
                  <w:lang w:val="en-US"/>
                </w:rPr>
                <w:delInstrText xml:space="preserve"> \* MERGEFORMAT </w:delInstrText>
              </w:r>
              <w:r w:rsidR="00590231" w:rsidDel="00512A66">
                <w:rPr>
                  <w:color w:val="2B579A"/>
                  <w:shd w:val="clear" w:color="auto" w:fill="E6E6E6"/>
                  <w:lang w:val="en-US"/>
                </w:rPr>
              </w:r>
              <w:r w:rsidR="00590231" w:rsidDel="00512A66">
                <w:rPr>
                  <w:color w:val="2B579A"/>
                  <w:shd w:val="clear" w:color="auto" w:fill="E6E6E6"/>
                  <w:lang w:val="en-US"/>
                </w:rPr>
                <w:fldChar w:fldCharType="separate"/>
              </w:r>
              <w:r w:rsidR="005C572C" w:rsidDel="00512A66">
                <w:rPr>
                  <w:b/>
                </w:rPr>
                <w:delText>NGESO</w:delText>
              </w:r>
              <w:r w:rsidR="00590231" w:rsidDel="00512A66">
                <w:rPr>
                  <w:color w:val="2B579A"/>
                  <w:shd w:val="clear" w:color="auto" w:fill="E6E6E6"/>
                  <w:lang w:val="en-US"/>
                </w:rPr>
                <w:fldChar w:fldCharType="end"/>
              </w:r>
              <w:r w:rsidR="004037B8" w:rsidDel="00512A66">
                <w:rPr>
                  <w:lang w:val="en-US"/>
                </w:rPr>
                <w:delText>’</w:delText>
              </w:r>
              <w:r w:rsidRPr="0076424C" w:rsidDel="00512A66">
                <w:rPr>
                  <w:b/>
                  <w:lang w:val="en-US"/>
                </w:rPr>
                <w:delText>s</w:delText>
              </w:r>
              <w:r w:rsidR="00AE6A2E" w:rsidRPr="0076424C" w:rsidDel="00512A66">
                <w:rPr>
                  <w:lang w:val="en-US"/>
                </w:rPr>
                <w:delText xml:space="preserve"> </w:delText>
              </w:r>
            </w:del>
            <w:r w:rsidR="008572B5">
              <w:rPr>
                <w:color w:val="2B579A"/>
                <w:shd w:val="clear" w:color="auto" w:fill="E6E6E6"/>
              </w:rPr>
              <w:fldChar w:fldCharType="begin"/>
            </w:r>
            <w:r w:rsidR="008572B5">
              <w:instrText xml:space="preserve"> REF TransmissionLicence \h  \* MERGEFORMAT </w:instrText>
            </w:r>
            <w:r w:rsidR="008572B5">
              <w:rPr>
                <w:color w:val="2B579A"/>
                <w:shd w:val="clear" w:color="auto" w:fill="E6E6E6"/>
              </w:rPr>
            </w:r>
            <w:r w:rsidR="008572B5">
              <w:rPr>
                <w:color w:val="2B579A"/>
                <w:shd w:val="clear" w:color="auto" w:fill="E6E6E6"/>
              </w:rPr>
              <w:fldChar w:fldCharType="separate"/>
            </w:r>
            <w:del w:id="56" w:author="Shaheeni Vekaria" w:date="2024-04-15T11:56:00Z">
              <w:r w:rsidR="005C572C" w:rsidRPr="0076424C" w:rsidDel="00512A66">
                <w:rPr>
                  <w:b/>
                </w:rPr>
                <w:delText>Transmission</w:delText>
              </w:r>
            </w:del>
            <w:r w:rsidR="005C572C" w:rsidRPr="0076424C">
              <w:rPr>
                <w:b/>
              </w:rPr>
              <w:t xml:space="preserve"> </w:t>
            </w:r>
            <w:ins w:id="57" w:author="Shaheeni Vekaria" w:date="2024-04-15T13:55:00Z">
              <w:r w:rsidR="00237EF4">
                <w:rPr>
                  <w:b/>
                </w:rPr>
                <w:t xml:space="preserve">ESO </w:t>
              </w:r>
            </w:ins>
            <w:r w:rsidR="005C572C" w:rsidRPr="0076424C">
              <w:rPr>
                <w:b/>
              </w:rPr>
              <w:t>Licence</w:t>
            </w:r>
            <w:r w:rsidR="008572B5">
              <w:rPr>
                <w:color w:val="2B579A"/>
                <w:shd w:val="clear" w:color="auto" w:fill="E6E6E6"/>
              </w:rPr>
              <w:fldChar w:fldCharType="end"/>
            </w:r>
            <w:r w:rsidRPr="0076424C">
              <w:t>.</w:t>
            </w:r>
          </w:p>
          <w:p w14:paraId="6E860FC9" w14:textId="77777777" w:rsidR="00314B36" w:rsidRPr="0076424C" w:rsidRDefault="00314B36" w:rsidP="00FB5F72">
            <w:pPr>
              <w:pStyle w:val="Footer"/>
              <w:tabs>
                <w:tab w:val="clear" w:pos="4153"/>
                <w:tab w:val="clear" w:pos="8306"/>
              </w:tabs>
              <w:spacing w:beforeLines="40" w:before="96" w:afterLines="40" w:after="96"/>
              <w:ind w:left="36" w:firstLine="0"/>
              <w:rPr>
                <w:sz w:val="24"/>
              </w:rPr>
            </w:pPr>
          </w:p>
        </w:tc>
      </w:tr>
      <w:tr w:rsidR="00314B36" w:rsidRPr="0076424C" w14:paraId="6E860FCE" w14:textId="77777777" w:rsidTr="00510257">
        <w:trPr>
          <w:cantSplit/>
          <w:trHeight w:val="1040"/>
        </w:trPr>
        <w:tc>
          <w:tcPr>
            <w:tcW w:w="2658" w:type="dxa"/>
          </w:tcPr>
          <w:p w14:paraId="6E860FCB" w14:textId="499E4540" w:rsidR="00314B36" w:rsidRPr="0076424C" w:rsidRDefault="00314B36" w:rsidP="00FE306C">
            <w:pPr>
              <w:pStyle w:val="BodyText"/>
              <w:spacing w:beforeLines="40" w:before="96" w:afterLines="40" w:after="96" w:line="240" w:lineRule="auto"/>
              <w:ind w:left="0" w:firstLine="0"/>
              <w:jc w:val="left"/>
              <w:rPr>
                <w:b/>
              </w:rPr>
            </w:pPr>
            <w:bookmarkStart w:id="58" w:name="_Hlt15281831"/>
            <w:bookmarkStart w:id="59" w:name="BMUnit"/>
            <w:bookmarkEnd w:id="58"/>
            <w:r w:rsidRPr="0076424C">
              <w:rPr>
                <w:b/>
              </w:rPr>
              <w:t>BM Unit</w:t>
            </w:r>
            <w:bookmarkEnd w:id="59"/>
          </w:p>
          <w:p w14:paraId="6E860FCC" w14:textId="77777777" w:rsidR="00314B36" w:rsidRPr="0076424C" w:rsidRDefault="00314B36" w:rsidP="00FE306C">
            <w:pPr>
              <w:pStyle w:val="BodyText"/>
              <w:spacing w:beforeLines="40" w:before="96" w:afterLines="40" w:after="96" w:line="240" w:lineRule="auto"/>
              <w:ind w:left="0" w:firstLine="0"/>
              <w:jc w:val="left"/>
              <w:rPr>
                <w:b/>
              </w:rPr>
            </w:pPr>
          </w:p>
        </w:tc>
        <w:tc>
          <w:tcPr>
            <w:tcW w:w="6698" w:type="dxa"/>
            <w:gridSpan w:val="2"/>
          </w:tcPr>
          <w:p w14:paraId="6E860FCD" w14:textId="32461E23" w:rsidR="00314B36" w:rsidRPr="0076424C" w:rsidRDefault="00314B36" w:rsidP="00FB5F72">
            <w:pPr>
              <w:pStyle w:val="BodyText"/>
              <w:spacing w:beforeLines="40" w:before="96" w:afterLines="40" w:after="96" w:line="240" w:lineRule="auto"/>
              <w:ind w:left="0" w:firstLine="0"/>
            </w:pPr>
            <w:r w:rsidRPr="0076424C">
              <w:rPr>
                <w:noProof/>
                <w:szCs w:val="22"/>
              </w:rPr>
              <w:t xml:space="preserve">Has the meaning set out in the </w:t>
            </w:r>
            <w:r w:rsidR="008572B5">
              <w:rPr>
                <w:color w:val="2B579A"/>
                <w:shd w:val="clear" w:color="auto" w:fill="E6E6E6"/>
              </w:rPr>
              <w:fldChar w:fldCharType="begin"/>
            </w:r>
            <w:r w:rsidR="008572B5">
              <w:instrText xml:space="preserve"> REF BSC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BSC</w:t>
            </w:r>
            <w:r w:rsidR="008572B5">
              <w:rPr>
                <w:color w:val="2B579A"/>
                <w:shd w:val="clear" w:color="auto" w:fill="E6E6E6"/>
              </w:rPr>
              <w:fldChar w:fldCharType="end"/>
            </w:r>
            <w:r w:rsidRPr="0076424C">
              <w:rPr>
                <w:noProof/>
                <w:szCs w:val="22"/>
              </w:rPr>
              <w:t xml:space="preserve">, except that for the purposes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bCs/>
                <w:noProof/>
                <w:szCs w:val="22"/>
              </w:rPr>
              <w:t xml:space="preserve"> </w:t>
            </w:r>
            <w:r w:rsidRPr="0076424C">
              <w:rPr>
                <w:noProof/>
                <w:szCs w:val="22"/>
              </w:rPr>
              <w:t xml:space="preserve">the reference to “Party” in the </w:t>
            </w:r>
            <w:r w:rsidR="008572B5">
              <w:rPr>
                <w:color w:val="2B579A"/>
                <w:shd w:val="clear" w:color="auto" w:fill="E6E6E6"/>
              </w:rPr>
              <w:fldChar w:fldCharType="begin"/>
            </w:r>
            <w:r w:rsidR="008572B5">
              <w:instrText xml:space="preserve"> REF BSC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BSC</w:t>
            </w:r>
            <w:r w:rsidR="008572B5">
              <w:rPr>
                <w:color w:val="2B579A"/>
                <w:shd w:val="clear" w:color="auto" w:fill="E6E6E6"/>
              </w:rPr>
              <w:fldChar w:fldCharType="end"/>
            </w:r>
            <w:r w:rsidRPr="0076424C">
              <w:rPr>
                <w:b/>
                <w:bCs/>
                <w:noProof/>
                <w:szCs w:val="22"/>
              </w:rPr>
              <w:t xml:space="preserve"> </w:t>
            </w:r>
            <w:r w:rsidRPr="0076424C">
              <w:rPr>
                <w:noProof/>
                <w:szCs w:val="22"/>
              </w:rPr>
              <w:t xml:space="preserve">shall be a reference to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noProof/>
                <w:szCs w:val="22"/>
              </w:rPr>
              <w:t>.</w:t>
            </w:r>
          </w:p>
        </w:tc>
      </w:tr>
      <w:tr w:rsidR="00314B36" w:rsidRPr="0076424C" w14:paraId="6E860FD1" w14:textId="77777777" w:rsidTr="00510257">
        <w:trPr>
          <w:cantSplit/>
        </w:trPr>
        <w:tc>
          <w:tcPr>
            <w:tcW w:w="2658" w:type="dxa"/>
          </w:tcPr>
          <w:p w14:paraId="6E860FCF" w14:textId="18B12EA0" w:rsidR="00314B36" w:rsidRPr="0076424C" w:rsidRDefault="00314B36" w:rsidP="00FE306C">
            <w:pPr>
              <w:pStyle w:val="BodyText"/>
              <w:spacing w:beforeLines="40" w:before="96" w:afterLines="40" w:after="96" w:line="240" w:lineRule="auto"/>
              <w:ind w:left="0" w:firstLine="0"/>
              <w:jc w:val="left"/>
              <w:rPr>
                <w:b/>
              </w:rPr>
            </w:pPr>
            <w:bookmarkStart w:id="60" w:name="BMParticipant"/>
            <w:r w:rsidRPr="0076424C">
              <w:rPr>
                <w:b/>
              </w:rPr>
              <w:t>BM Participant</w:t>
            </w:r>
            <w:bookmarkEnd w:id="60"/>
            <w:r w:rsidRPr="0076424C">
              <w:rPr>
                <w:b/>
              </w:rPr>
              <w:br/>
            </w:r>
          </w:p>
        </w:tc>
        <w:tc>
          <w:tcPr>
            <w:tcW w:w="6698" w:type="dxa"/>
            <w:gridSpan w:val="2"/>
          </w:tcPr>
          <w:p w14:paraId="6E860FD0" w14:textId="54E3620C" w:rsidR="00314B36" w:rsidRPr="0076424C" w:rsidRDefault="00314B36" w:rsidP="00FB5F72">
            <w:pPr>
              <w:spacing w:beforeLines="40" w:before="96" w:afterLines="40" w:after="96"/>
              <w:ind w:left="36" w:firstLine="0"/>
            </w:pPr>
            <w:r w:rsidRPr="0076424C">
              <w:t xml:space="preserve">A person who is responsible for and controls one or more </w:t>
            </w:r>
            <w:r w:rsidR="008572B5">
              <w:rPr>
                <w:color w:val="2B579A"/>
                <w:shd w:val="clear" w:color="auto" w:fill="E6E6E6"/>
              </w:rPr>
              <w:fldChar w:fldCharType="begin"/>
            </w:r>
            <w:r w:rsidR="008572B5">
              <w:instrText xml:space="preserve"> REF BMUnit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BM Unit</w:t>
            </w:r>
            <w:r w:rsidR="008572B5">
              <w:rPr>
                <w:color w:val="2B579A"/>
                <w:shd w:val="clear" w:color="auto" w:fill="E6E6E6"/>
              </w:rPr>
              <w:fldChar w:fldCharType="end"/>
            </w:r>
            <w:r w:rsidRPr="0076424C">
              <w:rPr>
                <w:b/>
              </w:rPr>
              <w:t xml:space="preserve">s </w:t>
            </w:r>
            <w:r w:rsidRPr="0076424C">
              <w:rPr>
                <w:bCs/>
              </w:rPr>
              <w:t xml:space="preserve">or where a </w:t>
            </w:r>
            <w:r w:rsidR="008572B5">
              <w:rPr>
                <w:color w:val="2B579A"/>
                <w:shd w:val="clear" w:color="auto" w:fill="E6E6E6"/>
              </w:rPr>
              <w:fldChar w:fldCharType="begin"/>
            </w:r>
            <w:r w:rsidR="008572B5">
              <w:instrText xml:space="preserve"> REF CUSCBilateralAgreement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CUSC Bilateral Agreement</w:t>
            </w:r>
            <w:r w:rsidR="008572B5">
              <w:rPr>
                <w:color w:val="2B579A"/>
                <w:shd w:val="clear" w:color="auto" w:fill="E6E6E6"/>
              </w:rPr>
              <w:fldChar w:fldCharType="end"/>
            </w:r>
            <w:r w:rsidRPr="0076424C">
              <w:rPr>
                <w:bCs/>
              </w:rPr>
              <w:t xml:space="preserve"> specifies that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Cs/>
              </w:rPr>
              <w:t xml:space="preserve"> is required to be treated as a </w:t>
            </w:r>
            <w:r w:rsidR="008572B5">
              <w:rPr>
                <w:color w:val="2B579A"/>
                <w:shd w:val="clear" w:color="auto" w:fill="E6E6E6"/>
              </w:rPr>
              <w:fldChar w:fldCharType="begin"/>
            </w:r>
            <w:r w:rsidR="008572B5">
              <w:instrText xml:space="preserve"> REF BMParticipant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BM Participant</w:t>
            </w:r>
            <w:r w:rsidR="008572B5">
              <w:rPr>
                <w:color w:val="2B579A"/>
                <w:shd w:val="clear" w:color="auto" w:fill="E6E6E6"/>
              </w:rPr>
              <w:fldChar w:fldCharType="end"/>
            </w:r>
            <w:r w:rsidRPr="0076424C">
              <w:rPr>
                <w:bCs/>
              </w:rPr>
              <w:t xml:space="preserve"> for the purpose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b/>
              </w:rPr>
              <w:t xml:space="preserve">. </w:t>
            </w:r>
            <w:r w:rsidRPr="0076424C">
              <w:rPr>
                <w:noProof/>
                <w:szCs w:val="22"/>
              </w:rPr>
              <w:t xml:space="preserve">For the avoidance of doubt, it does not imply that they must </w:t>
            </w:r>
            <w:r w:rsidRPr="0076424C">
              <w:t xml:space="preserve">be active in the </w:t>
            </w:r>
            <w:r w:rsidR="008572B5">
              <w:rPr>
                <w:color w:val="2B579A"/>
                <w:shd w:val="clear" w:color="auto" w:fill="E6E6E6"/>
              </w:rPr>
              <w:fldChar w:fldCharType="begin"/>
            </w:r>
            <w:r w:rsidR="008572B5">
              <w:instrText xml:space="preserve"> REF BalancingMechanism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Balancing Mechanism</w:t>
            </w:r>
            <w:r w:rsidR="008572B5">
              <w:rPr>
                <w:color w:val="2B579A"/>
                <w:shd w:val="clear" w:color="auto" w:fill="E6E6E6"/>
              </w:rPr>
              <w:fldChar w:fldCharType="end"/>
            </w:r>
            <w:r w:rsidRPr="0076424C">
              <w:t>.</w:t>
            </w:r>
          </w:p>
        </w:tc>
      </w:tr>
      <w:tr w:rsidR="004225A3" w:rsidRPr="0076424C" w14:paraId="42E2D5B4" w14:textId="77777777" w:rsidTr="00510257">
        <w:trPr>
          <w:cantSplit/>
          <w:trHeight w:val="768"/>
        </w:trPr>
        <w:tc>
          <w:tcPr>
            <w:tcW w:w="2658" w:type="dxa"/>
          </w:tcPr>
          <w:p w14:paraId="58406685" w14:textId="76042891" w:rsidR="004225A3" w:rsidRDefault="004225A3" w:rsidP="00FB5F72">
            <w:pPr>
              <w:pStyle w:val="BodyText"/>
              <w:spacing w:beforeLines="40" w:before="96" w:afterLines="40" w:after="96" w:line="240" w:lineRule="auto"/>
              <w:ind w:left="0" w:firstLine="0"/>
              <w:rPr>
                <w:b/>
              </w:rPr>
            </w:pPr>
            <w:bookmarkStart w:id="61" w:name="_Hlt15282578"/>
            <w:bookmarkStart w:id="62" w:name="_Hlt15284011"/>
            <w:bookmarkStart w:id="63" w:name="blockloadingcapability"/>
            <w:bookmarkEnd w:id="61"/>
            <w:bookmarkEnd w:id="62"/>
            <w:r>
              <w:rPr>
                <w:b/>
              </w:rPr>
              <w:t>Block Loading Capability</w:t>
            </w:r>
            <w:bookmarkEnd w:id="63"/>
          </w:p>
        </w:tc>
        <w:tc>
          <w:tcPr>
            <w:tcW w:w="6698" w:type="dxa"/>
            <w:gridSpan w:val="2"/>
          </w:tcPr>
          <w:p w14:paraId="39A9D1CF" w14:textId="36AB6494" w:rsidR="004225A3" w:rsidRPr="00CA3834" w:rsidRDefault="004225A3" w:rsidP="00FB5F72">
            <w:pPr>
              <w:spacing w:before="40" w:after="40"/>
              <w:ind w:left="0" w:firstLine="0"/>
              <w:rPr>
                <w:rFonts w:eastAsia="Calibri"/>
                <w:szCs w:val="24"/>
              </w:rPr>
            </w:pPr>
            <w:r w:rsidRPr="0059483B">
              <w:t xml:space="preserve">The incremental </w:t>
            </w:r>
            <w:r w:rsidR="00641EB6">
              <w:rPr>
                <w:b/>
                <w:color w:val="2B579A"/>
                <w:shd w:val="clear" w:color="auto" w:fill="E6E6E6"/>
              </w:rPr>
              <w:fldChar w:fldCharType="begin"/>
            </w:r>
            <w:r w:rsidR="00641EB6">
              <w:instrText xml:space="preserve"> REF ActivePower \h </w:instrText>
            </w:r>
            <w:r w:rsidR="00FB5F72">
              <w:rPr>
                <w:b/>
                <w:bCs/>
              </w:rPr>
              <w:instrText xml:space="preserve"> \* MERGEFORMAT </w:instrText>
            </w:r>
            <w:r w:rsidR="00641EB6">
              <w:rPr>
                <w:b/>
                <w:color w:val="2B579A"/>
                <w:shd w:val="clear" w:color="auto" w:fill="E6E6E6"/>
              </w:rPr>
            </w:r>
            <w:r w:rsidR="00641EB6">
              <w:rPr>
                <w:b/>
                <w:color w:val="2B579A"/>
                <w:shd w:val="clear" w:color="auto" w:fill="E6E6E6"/>
              </w:rPr>
              <w:fldChar w:fldCharType="separate"/>
            </w:r>
            <w:r w:rsidR="005C572C" w:rsidRPr="0076424C">
              <w:rPr>
                <w:b/>
              </w:rPr>
              <w:t>Active Power</w:t>
            </w:r>
            <w:r w:rsidR="00641EB6">
              <w:rPr>
                <w:b/>
                <w:color w:val="2B579A"/>
                <w:shd w:val="clear" w:color="auto" w:fill="E6E6E6"/>
              </w:rPr>
              <w:fldChar w:fldCharType="end"/>
            </w:r>
            <w:r w:rsidRPr="0059483B">
              <w:t xml:space="preserve"> steps, from no load to </w:t>
            </w:r>
            <w:r w:rsidR="00833061">
              <w:rPr>
                <w:b/>
                <w:color w:val="2B579A"/>
                <w:shd w:val="clear" w:color="auto" w:fill="E6E6E6"/>
              </w:rPr>
              <w:fldChar w:fldCharType="begin"/>
            </w:r>
            <w:r w:rsidR="00833061">
              <w:instrText xml:space="preserve"> REF RegisteredCapacity \h </w:instrText>
            </w:r>
            <w:r w:rsidR="00FB5F72">
              <w:rPr>
                <w:b/>
                <w:bCs/>
              </w:rPr>
              <w:instrText xml:space="preserve"> \* MERGEFORMAT </w:instrText>
            </w:r>
            <w:r w:rsidR="00833061">
              <w:rPr>
                <w:b/>
                <w:color w:val="2B579A"/>
                <w:shd w:val="clear" w:color="auto" w:fill="E6E6E6"/>
              </w:rPr>
            </w:r>
            <w:r w:rsidR="00833061">
              <w:rPr>
                <w:b/>
                <w:color w:val="2B579A"/>
                <w:shd w:val="clear" w:color="auto" w:fill="E6E6E6"/>
              </w:rPr>
              <w:fldChar w:fldCharType="separate"/>
            </w:r>
            <w:r w:rsidR="005C572C" w:rsidRPr="0076424C">
              <w:rPr>
                <w:b/>
              </w:rPr>
              <w:t>Registered Capacity</w:t>
            </w:r>
            <w:r w:rsidR="00833061">
              <w:rPr>
                <w:b/>
                <w:color w:val="2B579A"/>
                <w:shd w:val="clear" w:color="auto" w:fill="E6E6E6"/>
              </w:rPr>
              <w:fldChar w:fldCharType="end"/>
            </w:r>
            <w:r w:rsidRPr="0059483B">
              <w:t xml:space="preserve">, which </w:t>
            </w:r>
            <w:r>
              <w:t xml:space="preserve">a relevant </w:t>
            </w:r>
            <w:r w:rsidR="003D45F8">
              <w:rPr>
                <w:b/>
                <w:color w:val="2B579A"/>
                <w:shd w:val="clear" w:color="auto" w:fill="E6E6E6"/>
              </w:rPr>
              <w:fldChar w:fldCharType="begin"/>
            </w:r>
            <w:r w:rsidR="003D45F8">
              <w:instrText xml:space="preserve"> REF restorationcontractor \h </w:instrText>
            </w:r>
            <w:r w:rsidR="00FB5F72">
              <w:rPr>
                <w:b/>
                <w:bCs/>
              </w:rPr>
              <w:instrText xml:space="preserve"> \* MERGEFORMAT </w:instrText>
            </w:r>
            <w:r w:rsidR="003D45F8">
              <w:rPr>
                <w:b/>
                <w:color w:val="2B579A"/>
                <w:shd w:val="clear" w:color="auto" w:fill="E6E6E6"/>
              </w:rPr>
            </w:r>
            <w:r w:rsidR="003D45F8">
              <w:rPr>
                <w:b/>
                <w:color w:val="2B579A"/>
                <w:shd w:val="clear" w:color="auto" w:fill="E6E6E6"/>
              </w:rPr>
              <w:fldChar w:fldCharType="separate"/>
            </w:r>
            <w:r w:rsidR="005C572C">
              <w:rPr>
                <w:b/>
              </w:rPr>
              <w:t>Restoration Contractor</w:t>
            </w:r>
            <w:r w:rsidR="003D45F8">
              <w:rPr>
                <w:b/>
                <w:color w:val="2B579A"/>
                <w:shd w:val="clear" w:color="auto" w:fill="E6E6E6"/>
              </w:rPr>
              <w:fldChar w:fldCharType="end"/>
            </w:r>
            <w:r w:rsidRPr="00EC57BB">
              <w:rPr>
                <w:b/>
                <w:bCs/>
              </w:rPr>
              <w:t xml:space="preserve">s’ </w:t>
            </w:r>
            <w:r w:rsidR="00833061">
              <w:rPr>
                <w:b/>
                <w:color w:val="2B579A"/>
                <w:shd w:val="clear" w:color="auto" w:fill="E6E6E6"/>
              </w:rPr>
              <w:fldChar w:fldCharType="begin"/>
            </w:r>
            <w:r w:rsidR="00833061">
              <w:rPr>
                <w:b/>
                <w:bCs/>
              </w:rPr>
              <w:instrText xml:space="preserve"> REF Plant \h </w:instrText>
            </w:r>
            <w:r w:rsidR="00FB5F72">
              <w:rPr>
                <w:b/>
                <w:bCs/>
              </w:rPr>
              <w:instrText xml:space="preserve"> \* MERGEFORMAT </w:instrText>
            </w:r>
            <w:r w:rsidR="00833061">
              <w:rPr>
                <w:b/>
                <w:color w:val="2B579A"/>
                <w:shd w:val="clear" w:color="auto" w:fill="E6E6E6"/>
              </w:rPr>
            </w:r>
            <w:r w:rsidR="00833061">
              <w:rPr>
                <w:b/>
                <w:color w:val="2B579A"/>
                <w:shd w:val="clear" w:color="auto" w:fill="E6E6E6"/>
              </w:rPr>
              <w:fldChar w:fldCharType="separate"/>
            </w:r>
            <w:r w:rsidR="005C572C" w:rsidRPr="0076424C">
              <w:rPr>
                <w:b/>
              </w:rPr>
              <w:t>Plant</w:t>
            </w:r>
            <w:r w:rsidR="00833061">
              <w:rPr>
                <w:b/>
                <w:color w:val="2B579A"/>
                <w:shd w:val="clear" w:color="auto" w:fill="E6E6E6"/>
              </w:rPr>
              <w:fldChar w:fldCharType="end"/>
            </w:r>
            <w:r w:rsidRPr="0059483B">
              <w:t xml:space="preserve"> can instantaneously supply without causing it to trip or go outside the </w:t>
            </w:r>
            <w:r w:rsidR="00833061">
              <w:rPr>
                <w:b/>
                <w:color w:val="2B579A"/>
                <w:shd w:val="clear" w:color="auto" w:fill="E6E6E6"/>
              </w:rPr>
              <w:fldChar w:fldCharType="begin"/>
            </w:r>
            <w:r w:rsidR="00833061">
              <w:instrText xml:space="preserve"> REF Frequency \h </w:instrText>
            </w:r>
            <w:r w:rsidR="00FB5F72">
              <w:rPr>
                <w:b/>
                <w:bCs/>
              </w:rPr>
              <w:instrText xml:space="preserve"> \* MERGEFORMAT </w:instrText>
            </w:r>
            <w:r w:rsidR="00833061">
              <w:rPr>
                <w:b/>
                <w:color w:val="2B579A"/>
                <w:shd w:val="clear" w:color="auto" w:fill="E6E6E6"/>
              </w:rPr>
            </w:r>
            <w:r w:rsidR="00833061">
              <w:rPr>
                <w:b/>
                <w:color w:val="2B579A"/>
                <w:shd w:val="clear" w:color="auto" w:fill="E6E6E6"/>
              </w:rPr>
              <w:fldChar w:fldCharType="separate"/>
            </w:r>
            <w:r w:rsidR="005C572C" w:rsidRPr="0076424C">
              <w:rPr>
                <w:b/>
              </w:rPr>
              <w:t>Frequency</w:t>
            </w:r>
            <w:r w:rsidR="00833061">
              <w:rPr>
                <w:b/>
                <w:color w:val="2B579A"/>
                <w:shd w:val="clear" w:color="auto" w:fill="E6E6E6"/>
              </w:rPr>
              <w:fldChar w:fldCharType="end"/>
            </w:r>
            <w:r w:rsidRPr="0059483B">
              <w:t xml:space="preserve"> range of 47.5 – 52Hz</w:t>
            </w:r>
            <w:r>
              <w:t>,</w:t>
            </w:r>
            <w:r w:rsidRPr="0059483B">
              <w:t xml:space="preserve"> </w:t>
            </w:r>
            <w:r>
              <w:t xml:space="preserve">assuming the initial </w:t>
            </w:r>
            <w:r>
              <w:rPr>
                <w:b/>
                <w:bCs/>
              </w:rPr>
              <w:t xml:space="preserve">Frequency </w:t>
            </w:r>
            <w:r>
              <w:t xml:space="preserve">is 50.0Hz </w:t>
            </w:r>
            <w:r w:rsidRPr="0059483B">
              <w:t xml:space="preserve">(or </w:t>
            </w:r>
            <w:r>
              <w:t xml:space="preserve">another </w:t>
            </w:r>
            <w:r w:rsidR="00833061">
              <w:rPr>
                <w:b/>
                <w:color w:val="2B579A"/>
                <w:shd w:val="clear" w:color="auto" w:fill="E6E6E6"/>
              </w:rPr>
              <w:fldChar w:fldCharType="begin"/>
            </w:r>
            <w:r w:rsidR="00833061">
              <w:instrText xml:space="preserve"> REF Frequency \h </w:instrText>
            </w:r>
            <w:r w:rsidR="00FB5F72">
              <w:rPr>
                <w:b/>
                <w:bCs/>
              </w:rPr>
              <w:instrText xml:space="preserve"> \* MERGEFORMAT </w:instrText>
            </w:r>
            <w:r w:rsidR="00833061">
              <w:rPr>
                <w:b/>
                <w:color w:val="2B579A"/>
                <w:shd w:val="clear" w:color="auto" w:fill="E6E6E6"/>
              </w:rPr>
            </w:r>
            <w:r w:rsidR="00833061">
              <w:rPr>
                <w:b/>
                <w:color w:val="2B579A"/>
                <w:shd w:val="clear" w:color="auto" w:fill="E6E6E6"/>
              </w:rPr>
              <w:fldChar w:fldCharType="separate"/>
            </w:r>
            <w:r w:rsidR="005C572C" w:rsidRPr="0076424C">
              <w:rPr>
                <w:b/>
              </w:rPr>
              <w:t>Frequency</w:t>
            </w:r>
            <w:r w:rsidR="00833061">
              <w:rPr>
                <w:b/>
                <w:color w:val="2B579A"/>
                <w:shd w:val="clear" w:color="auto" w:fill="E6E6E6"/>
              </w:rPr>
              <w:fldChar w:fldCharType="end"/>
            </w:r>
            <w:r w:rsidRPr="0059483B">
              <w:t xml:space="preserve"> range</w:t>
            </w:r>
            <w:r>
              <w:t xml:space="preserve"> as otherwise agreed</w:t>
            </w:r>
            <w:r w:rsidRPr="0059483B">
              <w:t xml:space="preserve">). </w:t>
            </w:r>
            <w:r>
              <w:t xml:space="preserve"> </w:t>
            </w:r>
            <w:r w:rsidRPr="0059483B">
              <w:t xml:space="preserve">The time between each incremental step shall also be </w:t>
            </w:r>
            <w:r>
              <w:t xml:space="preserve">defined by the relevant </w:t>
            </w:r>
            <w:r w:rsidR="003D45F8">
              <w:rPr>
                <w:b/>
                <w:color w:val="2B579A"/>
                <w:shd w:val="clear" w:color="auto" w:fill="E6E6E6"/>
              </w:rPr>
              <w:fldChar w:fldCharType="begin"/>
            </w:r>
            <w:r w:rsidR="003D45F8">
              <w:instrText xml:space="preserve"> REF restorationcontractor \h </w:instrText>
            </w:r>
            <w:r w:rsidR="00FB5F72">
              <w:rPr>
                <w:b/>
                <w:bCs/>
              </w:rPr>
              <w:instrText xml:space="preserve"> \* MERGEFORMAT </w:instrText>
            </w:r>
            <w:r w:rsidR="003D45F8">
              <w:rPr>
                <w:b/>
                <w:color w:val="2B579A"/>
                <w:shd w:val="clear" w:color="auto" w:fill="E6E6E6"/>
              </w:rPr>
            </w:r>
            <w:r w:rsidR="003D45F8">
              <w:rPr>
                <w:b/>
                <w:color w:val="2B579A"/>
                <w:shd w:val="clear" w:color="auto" w:fill="E6E6E6"/>
              </w:rPr>
              <w:fldChar w:fldCharType="separate"/>
            </w:r>
            <w:r w:rsidR="005C572C">
              <w:rPr>
                <w:b/>
              </w:rPr>
              <w:t>Restoration Contractor</w:t>
            </w:r>
            <w:r w:rsidR="003D45F8">
              <w:rPr>
                <w:b/>
                <w:color w:val="2B579A"/>
                <w:shd w:val="clear" w:color="auto" w:fill="E6E6E6"/>
              </w:rPr>
              <w:fldChar w:fldCharType="end"/>
            </w:r>
            <w:r w:rsidRPr="0059483B">
              <w:t>.</w:t>
            </w:r>
          </w:p>
        </w:tc>
      </w:tr>
      <w:tr w:rsidR="00026DA0" w:rsidRPr="0076424C" w14:paraId="1AA29AA4" w14:textId="77777777" w:rsidTr="00510257">
        <w:trPr>
          <w:cantSplit/>
          <w:trHeight w:val="768"/>
        </w:trPr>
        <w:tc>
          <w:tcPr>
            <w:tcW w:w="2658" w:type="dxa"/>
          </w:tcPr>
          <w:p w14:paraId="4E27E7B6" w14:textId="0AB4BAE0" w:rsidR="00026DA0" w:rsidRPr="0076424C" w:rsidRDefault="00026DA0" w:rsidP="00FE306C">
            <w:pPr>
              <w:pStyle w:val="BodyText"/>
              <w:spacing w:beforeLines="40" w:before="96" w:afterLines="40" w:after="96" w:line="240" w:lineRule="auto"/>
              <w:ind w:left="0" w:firstLine="0"/>
              <w:jc w:val="left"/>
              <w:rPr>
                <w:b/>
              </w:rPr>
            </w:pPr>
            <w:bookmarkStart w:id="64" w:name="Businessday"/>
            <w:r>
              <w:rPr>
                <w:b/>
              </w:rPr>
              <w:t>Business Day</w:t>
            </w:r>
            <w:bookmarkEnd w:id="64"/>
          </w:p>
        </w:tc>
        <w:tc>
          <w:tcPr>
            <w:tcW w:w="6698" w:type="dxa"/>
            <w:gridSpan w:val="2"/>
          </w:tcPr>
          <w:p w14:paraId="6BF1143F" w14:textId="525CCCC8" w:rsidR="00026DA0" w:rsidRPr="00CA3834" w:rsidRDefault="00026DA0" w:rsidP="00FB5F72">
            <w:pPr>
              <w:spacing w:before="40" w:after="40"/>
              <w:ind w:left="0" w:firstLine="0"/>
              <w:rPr>
                <w:rFonts w:eastAsia="Calibri"/>
                <w:szCs w:val="24"/>
              </w:rPr>
            </w:pPr>
            <w:r w:rsidRPr="00CA3834">
              <w:rPr>
                <w:rFonts w:eastAsia="Calibri"/>
                <w:szCs w:val="24"/>
              </w:rPr>
              <w:t>Any day other than a Saturday, a Sunday, Christmas Day, Good Friday, or a day that is a bank holiday within the meaning of the Banking and Financial Dealings Act 1971.</w:t>
            </w:r>
          </w:p>
        </w:tc>
      </w:tr>
      <w:tr w:rsidR="00314B36" w:rsidRPr="0076424C" w14:paraId="6E860FDA" w14:textId="77777777" w:rsidTr="00510257">
        <w:trPr>
          <w:cantSplit/>
        </w:trPr>
        <w:tc>
          <w:tcPr>
            <w:tcW w:w="2658" w:type="dxa"/>
          </w:tcPr>
          <w:p w14:paraId="6E860FD8" w14:textId="468C319A" w:rsidR="00314B36" w:rsidRPr="0076424C" w:rsidRDefault="00314B36" w:rsidP="00FE306C">
            <w:pPr>
              <w:pStyle w:val="BodyText"/>
              <w:spacing w:beforeLines="40" w:before="96" w:afterLines="40" w:after="96" w:line="240" w:lineRule="auto"/>
              <w:ind w:left="0" w:firstLine="0"/>
              <w:jc w:val="left"/>
              <w:rPr>
                <w:b/>
              </w:rPr>
            </w:pPr>
            <w:bookmarkStart w:id="65" w:name="CENELEC"/>
            <w:r w:rsidRPr="0076424C">
              <w:rPr>
                <w:b/>
              </w:rPr>
              <w:t>CENELEC</w:t>
            </w:r>
            <w:bookmarkEnd w:id="65"/>
          </w:p>
        </w:tc>
        <w:tc>
          <w:tcPr>
            <w:tcW w:w="6698" w:type="dxa"/>
            <w:gridSpan w:val="2"/>
          </w:tcPr>
          <w:p w14:paraId="6E860FD9" w14:textId="77777777" w:rsidR="00314B36" w:rsidRPr="0076424C" w:rsidRDefault="00314B36" w:rsidP="00FB5F72">
            <w:pPr>
              <w:pStyle w:val="BodyText"/>
              <w:spacing w:beforeLines="40" w:before="96" w:afterLines="40" w:after="96" w:line="240" w:lineRule="auto"/>
              <w:ind w:left="0" w:firstLine="0"/>
            </w:pPr>
            <w:r w:rsidRPr="0076424C">
              <w:t>European Committee for Electrotechnical Standardisation.</w:t>
            </w:r>
          </w:p>
        </w:tc>
      </w:tr>
      <w:tr w:rsidR="000706BA" w:rsidRPr="0076424C" w14:paraId="6E860FDD" w14:textId="77777777" w:rsidTr="00510257">
        <w:trPr>
          <w:cantSplit/>
        </w:trPr>
        <w:tc>
          <w:tcPr>
            <w:tcW w:w="2658" w:type="dxa"/>
          </w:tcPr>
          <w:p w14:paraId="6E860FDB" w14:textId="77777777" w:rsidR="000706BA" w:rsidRPr="0076424C" w:rsidRDefault="000706BA" w:rsidP="00FE306C">
            <w:pPr>
              <w:pStyle w:val="BodyText"/>
              <w:spacing w:beforeLines="40" w:before="96" w:afterLines="40" w:after="96" w:line="240" w:lineRule="auto"/>
              <w:ind w:left="0" w:firstLine="0"/>
              <w:jc w:val="left"/>
              <w:rPr>
                <w:b/>
              </w:rPr>
            </w:pPr>
            <w:r>
              <w:rPr>
                <w:b/>
              </w:rPr>
              <w:t>Citizens Advice (</w:t>
            </w:r>
            <w:bookmarkStart w:id="66" w:name="CA"/>
            <w:r>
              <w:rPr>
                <w:b/>
              </w:rPr>
              <w:t>CA</w:t>
            </w:r>
            <w:bookmarkEnd w:id="66"/>
            <w:r>
              <w:rPr>
                <w:b/>
              </w:rPr>
              <w:t>)</w:t>
            </w:r>
          </w:p>
        </w:tc>
        <w:tc>
          <w:tcPr>
            <w:tcW w:w="6698" w:type="dxa"/>
            <w:gridSpan w:val="2"/>
          </w:tcPr>
          <w:p w14:paraId="6E860FDC" w14:textId="77777777" w:rsidR="000706BA" w:rsidRPr="0076424C" w:rsidRDefault="000706BA" w:rsidP="00FB5F72">
            <w:pPr>
              <w:pStyle w:val="BodyText"/>
              <w:spacing w:beforeLines="40" w:before="96" w:afterLines="40" w:after="96" w:line="240" w:lineRule="auto"/>
              <w:ind w:left="0" w:firstLine="0"/>
            </w:pPr>
            <w:r>
              <w:t>National Association of Citizens Advice Bureaux</w:t>
            </w:r>
          </w:p>
        </w:tc>
      </w:tr>
      <w:tr w:rsidR="000706BA" w:rsidRPr="0076424C" w14:paraId="6E860FE0" w14:textId="77777777" w:rsidTr="00510257">
        <w:trPr>
          <w:cantSplit/>
        </w:trPr>
        <w:tc>
          <w:tcPr>
            <w:tcW w:w="2658" w:type="dxa"/>
          </w:tcPr>
          <w:p w14:paraId="6E860FDE" w14:textId="77777777" w:rsidR="000706BA" w:rsidRPr="0076424C" w:rsidRDefault="000706BA" w:rsidP="00FE306C">
            <w:pPr>
              <w:pStyle w:val="BodyText"/>
              <w:spacing w:beforeLines="40" w:before="96" w:afterLines="40" w:after="96" w:line="240" w:lineRule="auto"/>
              <w:ind w:left="0" w:firstLine="0"/>
              <w:jc w:val="left"/>
              <w:rPr>
                <w:b/>
              </w:rPr>
            </w:pPr>
            <w:r>
              <w:rPr>
                <w:b/>
              </w:rPr>
              <w:t>Citizens Advice Scotland (</w:t>
            </w:r>
            <w:bookmarkStart w:id="67" w:name="CAS"/>
            <w:r>
              <w:rPr>
                <w:b/>
              </w:rPr>
              <w:t>CAS</w:t>
            </w:r>
            <w:bookmarkEnd w:id="67"/>
            <w:r>
              <w:rPr>
                <w:b/>
              </w:rPr>
              <w:t>)</w:t>
            </w:r>
          </w:p>
        </w:tc>
        <w:tc>
          <w:tcPr>
            <w:tcW w:w="6698" w:type="dxa"/>
            <w:gridSpan w:val="2"/>
          </w:tcPr>
          <w:p w14:paraId="6E860FDF" w14:textId="1E6BE928" w:rsidR="000706BA" w:rsidRPr="0076424C" w:rsidRDefault="000706BA" w:rsidP="00FB5F72">
            <w:pPr>
              <w:pStyle w:val="BodyText"/>
              <w:spacing w:beforeLines="40" w:before="96" w:afterLines="40" w:after="96" w:line="240" w:lineRule="auto"/>
              <w:ind w:left="0" w:firstLine="0"/>
            </w:pPr>
            <w:r>
              <w:t>Scottish Associati</w:t>
            </w:r>
            <w:r w:rsidR="007D0331">
              <w:t>o</w:t>
            </w:r>
            <w:r>
              <w:t>n of Citizens Advice Bureaux</w:t>
            </w:r>
          </w:p>
        </w:tc>
      </w:tr>
      <w:tr w:rsidR="00314B36" w:rsidRPr="0076424C" w14:paraId="6E860FE3" w14:textId="77777777" w:rsidTr="00510257">
        <w:trPr>
          <w:cantSplit/>
        </w:trPr>
        <w:tc>
          <w:tcPr>
            <w:tcW w:w="2658" w:type="dxa"/>
          </w:tcPr>
          <w:p w14:paraId="6E860FE1" w14:textId="5A2CDFCB" w:rsidR="00314B36" w:rsidRPr="0076424C" w:rsidRDefault="00314B36" w:rsidP="00FE306C">
            <w:pPr>
              <w:pStyle w:val="BodyText"/>
              <w:spacing w:beforeLines="40" w:before="96" w:afterLines="40" w:after="96" w:line="240" w:lineRule="auto"/>
              <w:ind w:left="0" w:firstLine="0"/>
              <w:jc w:val="left"/>
              <w:rPr>
                <w:b/>
              </w:rPr>
            </w:pPr>
            <w:bookmarkStart w:id="68" w:name="_Hlt15284219"/>
            <w:bookmarkStart w:id="69" w:name="_Hlt15284492"/>
            <w:bookmarkStart w:id="70" w:name="CivilEmergencyDirection"/>
            <w:bookmarkEnd w:id="68"/>
            <w:bookmarkEnd w:id="69"/>
            <w:r w:rsidRPr="0076424C">
              <w:rPr>
                <w:b/>
              </w:rPr>
              <w:t>Civil Emergency Direction</w:t>
            </w:r>
            <w:bookmarkEnd w:id="70"/>
          </w:p>
        </w:tc>
        <w:tc>
          <w:tcPr>
            <w:tcW w:w="6698" w:type="dxa"/>
            <w:gridSpan w:val="2"/>
          </w:tcPr>
          <w:p w14:paraId="6E860FE2" w14:textId="1286D2EA" w:rsidR="00314B36" w:rsidRPr="0076424C" w:rsidRDefault="00314B36" w:rsidP="00FB5F72">
            <w:pPr>
              <w:pStyle w:val="BodyText"/>
              <w:spacing w:beforeLines="40" w:before="96" w:afterLines="40" w:after="96" w:line="240" w:lineRule="auto"/>
              <w:ind w:left="0" w:firstLine="0"/>
            </w:pPr>
            <w:r w:rsidRPr="0076424C">
              <w:t>Directions given by the</w:t>
            </w:r>
            <w:r w:rsidRPr="0076424C">
              <w:rPr>
                <w:b/>
              </w:rPr>
              <w:t xml:space="preserve"> </w:t>
            </w:r>
            <w:r w:rsidR="008572B5">
              <w:rPr>
                <w:color w:val="2B579A"/>
                <w:shd w:val="clear" w:color="auto" w:fill="E6E6E6"/>
              </w:rPr>
              <w:fldChar w:fldCharType="begin"/>
            </w:r>
            <w:r w:rsidR="008572B5">
              <w:instrText xml:space="preserve"> REF SecretaryofState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Secretary of State</w:t>
            </w:r>
            <w:r w:rsidR="008572B5">
              <w:rPr>
                <w:color w:val="2B579A"/>
                <w:shd w:val="clear" w:color="auto" w:fill="E6E6E6"/>
              </w:rPr>
              <w:fldChar w:fldCharType="end"/>
            </w:r>
            <w:r w:rsidRPr="0076424C">
              <w:t xml:space="preserve"> to </w:t>
            </w:r>
            <w:r w:rsidRPr="0076424C">
              <w:rPr>
                <w:b/>
              </w:rPr>
              <w:t>AEOs</w:t>
            </w:r>
            <w:r w:rsidRPr="0076424C">
              <w:t xml:space="preserve"> for the purpose of mitigating the effects of any natural disaster or other emergency which, in the opinion of the </w:t>
            </w:r>
            <w:r w:rsidR="008572B5">
              <w:rPr>
                <w:color w:val="2B579A"/>
                <w:shd w:val="clear" w:color="auto" w:fill="E6E6E6"/>
              </w:rPr>
              <w:fldChar w:fldCharType="begin"/>
            </w:r>
            <w:r w:rsidR="008572B5">
              <w:instrText xml:space="preserve"> REF SecretaryofState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Secretary of State</w:t>
            </w:r>
            <w:r w:rsidR="008572B5">
              <w:rPr>
                <w:color w:val="2B579A"/>
                <w:shd w:val="clear" w:color="auto" w:fill="E6E6E6"/>
              </w:rPr>
              <w:fldChar w:fldCharType="end"/>
            </w:r>
            <w:r w:rsidRPr="0076424C">
              <w:t>, is or may be likely to disrupt electricity supplies.</w:t>
            </w:r>
          </w:p>
        </w:tc>
      </w:tr>
      <w:tr w:rsidR="00314B36" w:rsidRPr="0076424C" w14:paraId="6E860FE6" w14:textId="77777777" w:rsidTr="00510257">
        <w:trPr>
          <w:cantSplit/>
        </w:trPr>
        <w:tc>
          <w:tcPr>
            <w:tcW w:w="2658" w:type="dxa"/>
          </w:tcPr>
          <w:p w14:paraId="6E860FE4" w14:textId="5D561A95" w:rsidR="00314B36" w:rsidRPr="0076424C" w:rsidRDefault="00314B36" w:rsidP="00FE306C">
            <w:pPr>
              <w:pStyle w:val="BodyText"/>
              <w:spacing w:beforeLines="40" w:before="96" w:afterLines="40" w:after="96" w:line="240" w:lineRule="auto"/>
              <w:ind w:left="0" w:firstLine="0"/>
              <w:jc w:val="left"/>
              <w:rPr>
                <w:b/>
              </w:rPr>
            </w:pPr>
            <w:bookmarkStart w:id="71" w:name="CommittedProjectPlanningData"/>
            <w:r w:rsidRPr="0076424C">
              <w:rPr>
                <w:b/>
              </w:rPr>
              <w:t>Committed Project Planning Data</w:t>
            </w:r>
            <w:bookmarkEnd w:id="71"/>
          </w:p>
        </w:tc>
        <w:tc>
          <w:tcPr>
            <w:tcW w:w="6698" w:type="dxa"/>
            <w:gridSpan w:val="2"/>
          </w:tcPr>
          <w:p w14:paraId="6E860FE5" w14:textId="10D6140C" w:rsidR="00314B36" w:rsidRPr="0076424C" w:rsidRDefault="00314B36" w:rsidP="00FB5F72">
            <w:pPr>
              <w:pStyle w:val="BodyText"/>
              <w:spacing w:beforeLines="40" w:before="96" w:afterLines="40" w:after="96" w:line="240" w:lineRule="auto"/>
              <w:ind w:left="0" w:firstLine="0"/>
            </w:pPr>
            <w:r w:rsidRPr="0076424C">
              <w:t xml:space="preserve">Data relating to a </w:t>
            </w:r>
            <w:r w:rsidR="008572B5">
              <w:rPr>
                <w:color w:val="2B579A"/>
                <w:shd w:val="clear" w:color="auto" w:fill="E6E6E6"/>
              </w:rPr>
              <w:fldChar w:fldCharType="begin"/>
            </w:r>
            <w:r w:rsidR="008572B5">
              <w:instrText xml:space="preserve"> REF UserDevelopment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 Development</w:t>
            </w:r>
            <w:r w:rsidR="008572B5">
              <w:rPr>
                <w:color w:val="2B579A"/>
                <w:shd w:val="clear" w:color="auto" w:fill="E6E6E6"/>
              </w:rPr>
              <w:fldChar w:fldCharType="end"/>
            </w:r>
            <w:r w:rsidRPr="0076424C">
              <w:t xml:space="preserve"> once the offer for a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rPr>
                <w:b/>
              </w:rPr>
              <w:t xml:space="preserve"> </w:t>
            </w:r>
            <w:r w:rsidRPr="0076424C">
              <w:t>is accepted.</w:t>
            </w:r>
          </w:p>
        </w:tc>
      </w:tr>
      <w:tr w:rsidR="00314B36" w:rsidRPr="0076424C" w14:paraId="6E860FE9" w14:textId="77777777" w:rsidTr="00510257">
        <w:trPr>
          <w:cantSplit/>
        </w:trPr>
        <w:tc>
          <w:tcPr>
            <w:tcW w:w="2658" w:type="dxa"/>
          </w:tcPr>
          <w:p w14:paraId="6E860FE7" w14:textId="368FEE40" w:rsidR="00314B36" w:rsidRPr="0076424C" w:rsidRDefault="00314B36" w:rsidP="00FE306C">
            <w:pPr>
              <w:pStyle w:val="BodyText"/>
              <w:spacing w:beforeLines="40" w:before="96" w:afterLines="40" w:after="96" w:line="240" w:lineRule="auto"/>
              <w:ind w:left="0" w:firstLine="0"/>
              <w:jc w:val="left"/>
              <w:rPr>
                <w:b/>
              </w:rPr>
            </w:pPr>
            <w:bookmarkStart w:id="72" w:name="_Hlt15284584"/>
            <w:bookmarkStart w:id="73" w:name="ConnectionAgreement"/>
            <w:bookmarkEnd w:id="72"/>
            <w:r w:rsidRPr="0076424C">
              <w:rPr>
                <w:b/>
              </w:rPr>
              <w:lastRenderedPageBreak/>
              <w:t>Connection Agreement</w:t>
            </w:r>
            <w:bookmarkEnd w:id="73"/>
          </w:p>
        </w:tc>
        <w:tc>
          <w:tcPr>
            <w:tcW w:w="6698" w:type="dxa"/>
            <w:gridSpan w:val="2"/>
          </w:tcPr>
          <w:p w14:paraId="6E860FE8" w14:textId="6D80F832" w:rsidR="00314B36" w:rsidRPr="0076424C" w:rsidRDefault="00314B36" w:rsidP="00FB5F72">
            <w:pPr>
              <w:pStyle w:val="BodyText"/>
              <w:spacing w:beforeLines="40" w:before="96" w:afterLines="40" w:after="96" w:line="240" w:lineRule="auto"/>
              <w:ind w:left="0" w:firstLine="0"/>
            </w:pPr>
            <w:r w:rsidRPr="0076424C">
              <w:t xml:space="preserve">An agreement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or any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rPr>
              <w:t xml:space="preserve"> </w:t>
            </w:r>
            <w:r w:rsidRPr="0076424C">
              <w:t xml:space="preserve">setting out the terms relating to a connection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(excluding any </w:t>
            </w:r>
            <w:r w:rsidR="008572B5">
              <w:rPr>
                <w:color w:val="2B579A"/>
                <w:shd w:val="clear" w:color="auto" w:fill="E6E6E6"/>
              </w:rPr>
              <w:fldChar w:fldCharType="begin"/>
            </w:r>
            <w:r w:rsidR="008572B5">
              <w:instrText xml:space="preserve"> REF CUSCBilateralAgreement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CUSC Bilateral Agreement</w:t>
            </w:r>
            <w:r w:rsidR="008572B5">
              <w:rPr>
                <w:color w:val="2B579A"/>
                <w:shd w:val="clear" w:color="auto" w:fill="E6E6E6"/>
              </w:rPr>
              <w:fldChar w:fldCharType="end"/>
            </w:r>
            <w:r w:rsidRPr="0076424C">
              <w:t>).</w:t>
            </w:r>
          </w:p>
        </w:tc>
      </w:tr>
      <w:tr w:rsidR="00314B36" w:rsidRPr="0076424C" w14:paraId="6E860FEC" w14:textId="77777777" w:rsidTr="00510257">
        <w:trPr>
          <w:cantSplit/>
        </w:trPr>
        <w:tc>
          <w:tcPr>
            <w:tcW w:w="2658" w:type="dxa"/>
          </w:tcPr>
          <w:p w14:paraId="6E860FEA" w14:textId="2DB544E5" w:rsidR="00314B36" w:rsidRPr="0076424C" w:rsidRDefault="00314B36" w:rsidP="00FE306C">
            <w:pPr>
              <w:pStyle w:val="BodyText"/>
              <w:spacing w:beforeLines="40" w:before="96" w:afterLines="40" w:after="96" w:line="240" w:lineRule="auto"/>
              <w:ind w:left="0" w:firstLine="0"/>
              <w:jc w:val="left"/>
              <w:rPr>
                <w:b/>
              </w:rPr>
            </w:pPr>
            <w:bookmarkStart w:id="74" w:name="_Hlt15284948"/>
            <w:bookmarkStart w:id="75" w:name="ConnectionPoint"/>
            <w:bookmarkEnd w:id="74"/>
            <w:r w:rsidRPr="0076424C">
              <w:rPr>
                <w:b/>
              </w:rPr>
              <w:t>Connection Point</w:t>
            </w:r>
            <w:bookmarkEnd w:id="75"/>
          </w:p>
        </w:tc>
        <w:tc>
          <w:tcPr>
            <w:tcW w:w="6698" w:type="dxa"/>
            <w:gridSpan w:val="2"/>
          </w:tcPr>
          <w:p w14:paraId="6E860FEB" w14:textId="4CBD3563" w:rsidR="00314B36" w:rsidRPr="0076424C" w:rsidRDefault="00314B36" w:rsidP="00FB5F72">
            <w:pPr>
              <w:pStyle w:val="BodyText"/>
              <w:spacing w:beforeLines="40" w:before="96" w:afterLines="40" w:after="96" w:line="240" w:lineRule="auto"/>
              <w:ind w:left="0" w:firstLine="0"/>
            </w:pPr>
            <w:r w:rsidRPr="0076424C">
              <w:t xml:space="preserve">An </w:t>
            </w:r>
            <w:r w:rsidR="008572B5">
              <w:rPr>
                <w:color w:val="2B579A"/>
                <w:shd w:val="clear" w:color="auto" w:fill="E6E6E6"/>
              </w:rPr>
              <w:fldChar w:fldCharType="begin"/>
            </w:r>
            <w:r w:rsidR="008572B5">
              <w:instrText xml:space="preserve"> REF EntryPoint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Entry Point</w:t>
            </w:r>
            <w:r w:rsidR="008572B5">
              <w:rPr>
                <w:color w:val="2B579A"/>
                <w:shd w:val="clear" w:color="auto" w:fill="E6E6E6"/>
              </w:rPr>
              <w:fldChar w:fldCharType="end"/>
            </w:r>
            <w:r w:rsidRPr="0076424C">
              <w:rPr>
                <w:b/>
              </w:rPr>
              <w:t xml:space="preserve"> </w:t>
            </w:r>
            <w:r w:rsidRPr="0076424C">
              <w:t xml:space="preserve">or an </w:t>
            </w:r>
            <w:r w:rsidR="008572B5">
              <w:rPr>
                <w:color w:val="2B579A"/>
                <w:shd w:val="clear" w:color="auto" w:fill="E6E6E6"/>
              </w:rPr>
              <w:fldChar w:fldCharType="begin"/>
            </w:r>
            <w:r w:rsidR="008572B5">
              <w:instrText xml:space="preserve"> REF ExitPoint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Exit Point</w:t>
            </w:r>
            <w:r w:rsidR="008572B5">
              <w:rPr>
                <w:color w:val="2B579A"/>
                <w:shd w:val="clear" w:color="auto" w:fill="E6E6E6"/>
              </w:rPr>
              <w:fldChar w:fldCharType="end"/>
            </w:r>
            <w:r w:rsidRPr="0076424C">
              <w:rPr>
                <w:b/>
              </w:rPr>
              <w:t xml:space="preserve"> </w:t>
            </w:r>
            <w:r w:rsidRPr="0076424C">
              <w:rPr>
                <w:bCs/>
              </w:rPr>
              <w:t xml:space="preserve">of the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rPr>
                <w:b/>
              </w:rPr>
              <w:t xml:space="preserve"> </w:t>
            </w:r>
            <w:r w:rsidRPr="0076424C">
              <w:rPr>
                <w:bCs/>
              </w:rPr>
              <w:t>as the case may be</w:t>
            </w:r>
            <w:r w:rsidRPr="0076424C">
              <w:rPr>
                <w:b/>
              </w:rPr>
              <w:t>.</w:t>
            </w:r>
          </w:p>
        </w:tc>
      </w:tr>
      <w:tr w:rsidR="00314B36" w:rsidRPr="0076424C" w14:paraId="6E860FEF" w14:textId="77777777" w:rsidTr="00510257">
        <w:trPr>
          <w:cantSplit/>
        </w:trPr>
        <w:tc>
          <w:tcPr>
            <w:tcW w:w="2658" w:type="dxa"/>
          </w:tcPr>
          <w:p w14:paraId="6E860FED" w14:textId="65BE082C" w:rsidR="00314B36" w:rsidRPr="0076424C" w:rsidRDefault="00314B36" w:rsidP="00FE306C">
            <w:pPr>
              <w:pStyle w:val="BodyText"/>
              <w:spacing w:beforeLines="40" w:before="96" w:afterLines="40" w:after="96" w:line="240" w:lineRule="auto"/>
              <w:ind w:left="0" w:firstLine="0"/>
              <w:jc w:val="left"/>
              <w:rPr>
                <w:b/>
              </w:rPr>
            </w:pPr>
            <w:bookmarkStart w:id="76" w:name="ControlCentre"/>
            <w:r w:rsidRPr="0076424C">
              <w:rPr>
                <w:b/>
              </w:rPr>
              <w:t>Control Centre</w:t>
            </w:r>
            <w:bookmarkEnd w:id="76"/>
          </w:p>
        </w:tc>
        <w:tc>
          <w:tcPr>
            <w:tcW w:w="6698" w:type="dxa"/>
            <w:gridSpan w:val="2"/>
          </w:tcPr>
          <w:p w14:paraId="6E860FEE" w14:textId="3E8E7A15" w:rsidR="00454ACB" w:rsidRPr="0076424C" w:rsidRDefault="00314B36" w:rsidP="00FB5F72">
            <w:pPr>
              <w:pStyle w:val="BodyText"/>
              <w:spacing w:beforeLines="40" w:before="96" w:afterLines="40" w:after="96" w:line="240" w:lineRule="auto"/>
              <w:ind w:left="0" w:firstLine="0"/>
              <w:rPr>
                <w:b/>
              </w:rPr>
            </w:pPr>
            <w:r w:rsidRPr="0076424C">
              <w:t>A location used for the purpose of control and operation of all, or of part of a</w:t>
            </w:r>
            <w:r w:rsidRPr="0076424C">
              <w:rPr>
                <w:b/>
              </w:rPr>
              <w:t xml:space="preserve">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Pr="0076424C">
              <w:rPr>
                <w:b/>
                <w:bCs/>
              </w:rPr>
              <w:t xml:space="preserve"> </w:t>
            </w:r>
            <w:r w:rsidRPr="0076424C">
              <w:t xml:space="preserve">or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p>
        </w:tc>
      </w:tr>
      <w:tr w:rsidR="00314B36" w:rsidRPr="0076424C" w14:paraId="6E860FF2" w14:textId="77777777" w:rsidTr="00510257">
        <w:trPr>
          <w:cantSplit/>
        </w:trPr>
        <w:tc>
          <w:tcPr>
            <w:tcW w:w="2658" w:type="dxa"/>
          </w:tcPr>
          <w:p w14:paraId="6E860FF0" w14:textId="50E3AB86" w:rsidR="00314B36" w:rsidRPr="0076424C" w:rsidRDefault="00314B36" w:rsidP="00FE306C">
            <w:pPr>
              <w:pStyle w:val="BodyText"/>
              <w:spacing w:beforeLines="40" w:before="96" w:afterLines="40" w:after="96" w:line="240" w:lineRule="auto"/>
              <w:ind w:left="0" w:firstLine="0"/>
              <w:jc w:val="left"/>
              <w:rPr>
                <w:b/>
              </w:rPr>
            </w:pPr>
            <w:bookmarkStart w:id="77" w:name="_Hlt15286658"/>
            <w:bookmarkStart w:id="78" w:name="ControlPerson"/>
            <w:bookmarkEnd w:id="77"/>
            <w:r w:rsidRPr="0076424C">
              <w:rPr>
                <w:b/>
              </w:rPr>
              <w:t>Control Person</w:t>
            </w:r>
            <w:bookmarkEnd w:id="78"/>
          </w:p>
        </w:tc>
        <w:tc>
          <w:tcPr>
            <w:tcW w:w="6698" w:type="dxa"/>
            <w:gridSpan w:val="2"/>
          </w:tcPr>
          <w:p w14:paraId="6E860FF1" w14:textId="2BC09D9F" w:rsidR="00314B36" w:rsidRPr="0076424C" w:rsidRDefault="00314B36" w:rsidP="00FB5F72">
            <w:pPr>
              <w:pStyle w:val="BodyText"/>
              <w:spacing w:beforeLines="40" w:before="96" w:afterLines="40" w:after="96" w:line="240" w:lineRule="auto"/>
              <w:ind w:left="0" w:firstLine="0"/>
              <w:rPr>
                <w:b/>
              </w:rPr>
            </w:pPr>
            <w:r w:rsidRPr="0076424C">
              <w:t>A person who has been nominated by an appropriate officer of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12022">
              <w:rPr>
                <w:b/>
              </w:rPr>
              <w:t>,</w:t>
            </w:r>
            <w:r w:rsidRPr="0076424C">
              <w:rPr>
                <w:b/>
              </w:rPr>
              <w:t xml:space="preserve"> </w:t>
            </w:r>
            <w:r w:rsidR="008572B5">
              <w:rPr>
                <w:color w:val="2B579A"/>
                <w:shd w:val="clear" w:color="auto" w:fill="E6E6E6"/>
              </w:rPr>
              <w:fldChar w:fldCharType="begin"/>
            </w:r>
            <w:r w:rsidR="008572B5">
              <w:instrText xml:space="preserve"> REF TransmissionLicensee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Licensee</w:t>
            </w:r>
            <w:r w:rsidR="008572B5">
              <w:rPr>
                <w:color w:val="2B579A"/>
                <w:shd w:val="clear" w:color="auto" w:fill="E6E6E6"/>
              </w:rPr>
              <w:fldChar w:fldCharType="end"/>
            </w:r>
            <w:r w:rsidRPr="0076424C">
              <w:t xml:space="preserve"> or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to be responsible for controlling and co-ordinating safety activities necessary to achieve </w:t>
            </w:r>
            <w:r w:rsidR="008572B5">
              <w:rPr>
                <w:color w:val="2B579A"/>
                <w:shd w:val="clear" w:color="auto" w:fill="E6E6E6"/>
              </w:rPr>
              <w:fldChar w:fldCharType="begin"/>
            </w:r>
            <w:r w:rsidR="008572B5">
              <w:instrText xml:space="preserve"> REF SafetyFromTheSystem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From The System</w:t>
            </w:r>
            <w:r w:rsidR="008572B5">
              <w:rPr>
                <w:color w:val="2B579A"/>
                <w:shd w:val="clear" w:color="auto" w:fill="E6E6E6"/>
              </w:rPr>
              <w:fldChar w:fldCharType="end"/>
            </w:r>
            <w:r w:rsidRPr="0076424C">
              <w:rPr>
                <w:b/>
              </w:rPr>
              <w:t>.</w:t>
            </w:r>
          </w:p>
        </w:tc>
      </w:tr>
      <w:tr w:rsidR="00314B36" w:rsidRPr="0076424C" w14:paraId="6E860FF5" w14:textId="77777777" w:rsidTr="00510257">
        <w:trPr>
          <w:cantSplit/>
        </w:trPr>
        <w:tc>
          <w:tcPr>
            <w:tcW w:w="2658" w:type="dxa"/>
          </w:tcPr>
          <w:p w14:paraId="6E860FF3" w14:textId="0DC370EF" w:rsidR="00314B36" w:rsidRPr="0076424C" w:rsidRDefault="00314B36" w:rsidP="00FE306C">
            <w:pPr>
              <w:pStyle w:val="BodyText"/>
              <w:spacing w:beforeLines="40" w:before="96" w:afterLines="40" w:after="96" w:line="240" w:lineRule="auto"/>
              <w:ind w:left="0" w:firstLine="0"/>
              <w:jc w:val="left"/>
              <w:rPr>
                <w:b/>
              </w:rPr>
            </w:pPr>
            <w:bookmarkStart w:id="79" w:name="_Hlt15286845"/>
            <w:bookmarkStart w:id="80" w:name="ControlPhase"/>
            <w:bookmarkEnd w:id="79"/>
            <w:r w:rsidRPr="0076424C">
              <w:rPr>
                <w:b/>
              </w:rPr>
              <w:t>Control Phase</w:t>
            </w:r>
            <w:bookmarkEnd w:id="80"/>
          </w:p>
        </w:tc>
        <w:tc>
          <w:tcPr>
            <w:tcW w:w="6698" w:type="dxa"/>
            <w:gridSpan w:val="2"/>
          </w:tcPr>
          <w:p w14:paraId="6E860FF4" w14:textId="459ABC08" w:rsidR="00314B36" w:rsidRPr="0076424C" w:rsidRDefault="00314B36" w:rsidP="00FB5F72">
            <w:pPr>
              <w:pStyle w:val="BodyText"/>
              <w:spacing w:beforeLines="40" w:before="96" w:afterLines="40" w:after="96" w:line="240" w:lineRule="auto"/>
              <w:ind w:left="0" w:firstLine="0"/>
            </w:pPr>
            <w:r w:rsidRPr="0076424C">
              <w:t xml:space="preserve">The period 0-24 hours inclusive ahead of real time operation.  </w:t>
            </w:r>
            <w:r w:rsidRPr="0076424C">
              <w:rPr>
                <w:noProof/>
              </w:rPr>
              <w:t xml:space="preserve">  </w:t>
            </w:r>
            <w:r w:rsidRPr="0076424C">
              <w:rPr>
                <w:noProof/>
                <w:szCs w:val="22"/>
              </w:rPr>
              <w:t xml:space="preserve">The </w:t>
            </w:r>
            <w:r w:rsidR="008572B5">
              <w:rPr>
                <w:color w:val="2B579A"/>
                <w:shd w:val="clear" w:color="auto" w:fill="E6E6E6"/>
              </w:rPr>
              <w:fldChar w:fldCharType="begin"/>
            </w:r>
            <w:r w:rsidR="008572B5">
              <w:instrText xml:space="preserve"> REF ControlPhase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Phase</w:t>
            </w:r>
            <w:r w:rsidR="008572B5">
              <w:rPr>
                <w:color w:val="2B579A"/>
                <w:shd w:val="clear" w:color="auto" w:fill="E6E6E6"/>
              </w:rPr>
              <w:fldChar w:fldCharType="end"/>
            </w:r>
            <w:r w:rsidRPr="0076424C">
              <w:rPr>
                <w:b/>
                <w:bCs/>
                <w:noProof/>
                <w:szCs w:val="22"/>
              </w:rPr>
              <w:t xml:space="preserve"> </w:t>
            </w:r>
            <w:r w:rsidRPr="0076424C">
              <w:rPr>
                <w:noProof/>
                <w:szCs w:val="22"/>
              </w:rPr>
              <w:t xml:space="preserve">follows on from the </w:t>
            </w:r>
            <w:r w:rsidR="008572B5">
              <w:rPr>
                <w:color w:val="2B579A"/>
                <w:shd w:val="clear" w:color="auto" w:fill="E6E6E6"/>
              </w:rPr>
              <w:fldChar w:fldCharType="begin"/>
            </w:r>
            <w:r w:rsidR="008572B5">
              <w:instrText xml:space="preserve"> REF ProgrammingPhase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Programming Phase</w:t>
            </w:r>
            <w:r w:rsidR="008572B5">
              <w:rPr>
                <w:color w:val="2B579A"/>
                <w:shd w:val="clear" w:color="auto" w:fill="E6E6E6"/>
              </w:rPr>
              <w:fldChar w:fldCharType="end"/>
            </w:r>
            <w:r w:rsidR="00B940EC" w:rsidRPr="0076424C">
              <w:rPr>
                <w:noProof/>
                <w:szCs w:val="22"/>
              </w:rPr>
              <w:t xml:space="preserve"> </w:t>
            </w:r>
            <w:r w:rsidR="00760804" w:rsidRPr="0076424C">
              <w:rPr>
                <w:noProof/>
                <w:szCs w:val="22"/>
              </w:rPr>
              <w:t>and</w:t>
            </w:r>
            <w:r w:rsidRPr="0076424C">
              <w:rPr>
                <w:noProof/>
                <w:szCs w:val="22"/>
              </w:rPr>
              <w:t xml:space="preserve"> covers the period down to real time.</w:t>
            </w:r>
          </w:p>
        </w:tc>
      </w:tr>
      <w:tr w:rsidR="00314B36" w:rsidRPr="0076424C" w14:paraId="6E860FF8" w14:textId="77777777" w:rsidTr="00510257">
        <w:trPr>
          <w:cantSplit/>
        </w:trPr>
        <w:tc>
          <w:tcPr>
            <w:tcW w:w="2658" w:type="dxa"/>
          </w:tcPr>
          <w:p w14:paraId="6E860FF6" w14:textId="4A25C0A0" w:rsidR="00314B36" w:rsidRPr="0076424C" w:rsidRDefault="00314B36" w:rsidP="00FE306C">
            <w:pPr>
              <w:pStyle w:val="BodyText"/>
              <w:spacing w:beforeLines="40" w:before="96" w:afterLines="40" w:after="96" w:line="240" w:lineRule="auto"/>
              <w:ind w:left="0" w:firstLine="0"/>
              <w:jc w:val="left"/>
              <w:rPr>
                <w:b/>
              </w:rPr>
            </w:pPr>
            <w:bookmarkStart w:id="81" w:name="CUSC"/>
            <w:r w:rsidRPr="0076424C">
              <w:rPr>
                <w:b/>
              </w:rPr>
              <w:t>CUSC</w:t>
            </w:r>
            <w:bookmarkEnd w:id="81"/>
            <w:r w:rsidRPr="0076424C">
              <w:rPr>
                <w:b/>
              </w:rPr>
              <w:br/>
            </w:r>
          </w:p>
        </w:tc>
        <w:tc>
          <w:tcPr>
            <w:tcW w:w="6698" w:type="dxa"/>
            <w:gridSpan w:val="2"/>
          </w:tcPr>
          <w:p w14:paraId="6E860FF7" w14:textId="2A8332A4" w:rsidR="00314B36" w:rsidRPr="0076424C" w:rsidRDefault="00314B36" w:rsidP="00FB5F72">
            <w:pPr>
              <w:pStyle w:val="BodyText"/>
              <w:spacing w:beforeLines="40" w:before="96" w:afterLines="40" w:after="96" w:line="240" w:lineRule="auto"/>
              <w:ind w:left="0" w:firstLine="0"/>
            </w:pPr>
            <w:r w:rsidRPr="0076424C">
              <w:t>Has the meaning set out in</w:t>
            </w:r>
            <w:ins w:id="82" w:author="Shaheeni Vekaria" w:date="2024-04-15T13:56:00Z">
              <w:r w:rsidR="00A349D2">
                <w:t xml:space="preserve"> the</w:t>
              </w:r>
            </w:ins>
            <w:r w:rsidR="00446F16">
              <w:t xml:space="preserve"> </w:t>
            </w:r>
            <w:del w:id="83" w:author="Shaheeni Vekaria" w:date="2024-04-15T12:00:00Z">
              <w:r w:rsidR="00446F16" w:rsidDel="004F563E">
                <w:rPr>
                  <w:color w:val="2B579A"/>
                  <w:szCs w:val="24"/>
                  <w:shd w:val="clear" w:color="auto" w:fill="E6E6E6"/>
                </w:rPr>
                <w:fldChar w:fldCharType="begin"/>
              </w:r>
              <w:r w:rsidR="00446F16" w:rsidDel="004F563E">
                <w:rPr>
                  <w:szCs w:val="24"/>
                </w:rPr>
                <w:delInstrText xml:space="preserve"> REF NGESO \h </w:delInstrText>
              </w:r>
              <w:r w:rsidR="004544C9" w:rsidDel="004F563E">
                <w:rPr>
                  <w:szCs w:val="24"/>
                </w:rPr>
                <w:delInstrText xml:space="preserve"> \* MERGEFORMAT </w:delInstrText>
              </w:r>
              <w:r w:rsidR="00446F16" w:rsidDel="004F563E">
                <w:rPr>
                  <w:color w:val="2B579A"/>
                  <w:szCs w:val="24"/>
                  <w:shd w:val="clear" w:color="auto" w:fill="E6E6E6"/>
                </w:rPr>
              </w:r>
              <w:r w:rsidR="00446F16" w:rsidDel="004F563E">
                <w:rPr>
                  <w:color w:val="2B579A"/>
                  <w:szCs w:val="24"/>
                  <w:shd w:val="clear" w:color="auto" w:fill="E6E6E6"/>
                </w:rPr>
                <w:fldChar w:fldCharType="separate"/>
              </w:r>
              <w:r w:rsidR="005C572C" w:rsidDel="004F563E">
                <w:rPr>
                  <w:b/>
                </w:rPr>
                <w:delText>NGESO</w:delText>
              </w:r>
              <w:r w:rsidR="00446F16" w:rsidDel="004F563E">
                <w:rPr>
                  <w:color w:val="2B579A"/>
                  <w:szCs w:val="24"/>
                  <w:shd w:val="clear" w:color="auto" w:fill="E6E6E6"/>
                </w:rPr>
                <w:fldChar w:fldCharType="end"/>
              </w:r>
              <w:r w:rsidR="00446F16" w:rsidDel="004F563E">
                <w:rPr>
                  <w:szCs w:val="24"/>
                </w:rPr>
                <w:delText>’</w:delText>
              </w:r>
              <w:r w:rsidR="00B940EC" w:rsidRPr="0076424C" w:rsidDel="004F563E">
                <w:rPr>
                  <w:b/>
                </w:rPr>
                <w:delText>s</w:delText>
              </w:r>
              <w:r w:rsidR="00A7693E" w:rsidRPr="0076424C" w:rsidDel="004F563E">
                <w:delText xml:space="preserve"> </w:delText>
              </w:r>
            </w:del>
            <w:ins w:id="84" w:author="Shaheeni Vekaria" w:date="2024-04-15T12:01:00Z">
              <w:r w:rsidR="005365CC">
                <w:rPr>
                  <w:b/>
                </w:rPr>
                <w:t>ESO</w:t>
              </w:r>
            </w:ins>
            <w:ins w:id="85" w:author="Shaheeni Vekaria" w:date="2024-04-15T12:00:00Z">
              <w:r w:rsidR="004F563E" w:rsidRPr="0076424C">
                <w:t xml:space="preserve"> </w:t>
              </w:r>
            </w:ins>
            <w:r w:rsidR="008572B5">
              <w:rPr>
                <w:color w:val="2B579A"/>
                <w:shd w:val="clear" w:color="auto" w:fill="E6E6E6"/>
              </w:rPr>
              <w:fldChar w:fldCharType="begin"/>
            </w:r>
            <w:r w:rsidR="008572B5">
              <w:instrText xml:space="preserve"> REF TransmissionLicence \h  \* MERGEFORMAT </w:instrText>
            </w:r>
            <w:r w:rsidR="008572B5">
              <w:rPr>
                <w:color w:val="2B579A"/>
                <w:shd w:val="clear" w:color="auto" w:fill="E6E6E6"/>
              </w:rPr>
            </w:r>
            <w:r w:rsidR="008572B5">
              <w:rPr>
                <w:color w:val="2B579A"/>
                <w:shd w:val="clear" w:color="auto" w:fill="E6E6E6"/>
              </w:rPr>
              <w:fldChar w:fldCharType="separate"/>
            </w:r>
            <w:del w:id="86" w:author="Shaheeni Vekaria" w:date="2024-04-15T12:00:00Z">
              <w:r w:rsidR="005C572C" w:rsidRPr="0076424C" w:rsidDel="00B070A6">
                <w:rPr>
                  <w:b/>
                </w:rPr>
                <w:delText>Transmission</w:delText>
              </w:r>
            </w:del>
            <w:r w:rsidR="005C572C" w:rsidRPr="0076424C">
              <w:rPr>
                <w:b/>
              </w:rPr>
              <w:t xml:space="preserve"> Licence</w:t>
            </w:r>
            <w:r w:rsidR="008572B5">
              <w:rPr>
                <w:color w:val="2B579A"/>
                <w:shd w:val="clear" w:color="auto" w:fill="E6E6E6"/>
              </w:rPr>
              <w:fldChar w:fldCharType="end"/>
            </w:r>
            <w:r w:rsidR="0048115D">
              <w:t>.</w:t>
            </w:r>
          </w:p>
        </w:tc>
      </w:tr>
      <w:tr w:rsidR="00314B36" w:rsidRPr="0076424C" w14:paraId="6E860FFB" w14:textId="77777777" w:rsidTr="00510257">
        <w:trPr>
          <w:cantSplit/>
        </w:trPr>
        <w:tc>
          <w:tcPr>
            <w:tcW w:w="2658" w:type="dxa"/>
          </w:tcPr>
          <w:p w14:paraId="6E860FF9" w14:textId="0AC295CE" w:rsidR="00314B36" w:rsidRPr="0076424C" w:rsidRDefault="00314B36" w:rsidP="00FE306C">
            <w:pPr>
              <w:pStyle w:val="BodyText"/>
              <w:spacing w:beforeLines="40" w:before="96" w:afterLines="40" w:after="96" w:line="240" w:lineRule="auto"/>
              <w:ind w:left="0" w:firstLine="0"/>
              <w:jc w:val="left"/>
              <w:rPr>
                <w:b/>
              </w:rPr>
            </w:pPr>
            <w:bookmarkStart w:id="87" w:name="CUSCBilateralAgreement"/>
            <w:r w:rsidRPr="0076424C">
              <w:rPr>
                <w:b/>
              </w:rPr>
              <w:t>CUSC Bilateral Agreement</w:t>
            </w:r>
            <w:bookmarkEnd w:id="87"/>
            <w:r w:rsidRPr="0076424C">
              <w:rPr>
                <w:b/>
              </w:rPr>
              <w:br/>
            </w:r>
          </w:p>
        </w:tc>
        <w:tc>
          <w:tcPr>
            <w:tcW w:w="6698" w:type="dxa"/>
            <w:gridSpan w:val="2"/>
          </w:tcPr>
          <w:p w14:paraId="6E860FFA" w14:textId="5AED9D95" w:rsidR="00314B36" w:rsidRPr="0076424C" w:rsidRDefault="00314B36" w:rsidP="00FB5F72">
            <w:pPr>
              <w:pStyle w:val="BodyText"/>
              <w:spacing w:beforeLines="40" w:before="96" w:afterLines="40" w:after="96" w:line="240" w:lineRule="auto"/>
              <w:ind w:left="0" w:firstLine="0"/>
            </w:pPr>
            <w:r w:rsidRPr="0076424C">
              <w:t xml:space="preserve">An agreement pursuant to the </w:t>
            </w:r>
            <w:r w:rsidR="008572B5">
              <w:rPr>
                <w:color w:val="2B579A"/>
                <w:shd w:val="clear" w:color="auto" w:fill="E6E6E6"/>
              </w:rPr>
              <w:fldChar w:fldCharType="begin"/>
            </w:r>
            <w:r w:rsidR="008572B5">
              <w:instrText xml:space="preserve"> REF CUSCFrameworkAgreement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CUSC Framework Agreement</w:t>
            </w:r>
            <w:r w:rsidR="008572B5">
              <w:rPr>
                <w:color w:val="2B579A"/>
                <w:shd w:val="clear" w:color="auto" w:fill="E6E6E6"/>
              </w:rPr>
              <w:fldChar w:fldCharType="end"/>
            </w:r>
            <w:r w:rsidRPr="0076424C">
              <w:t xml:space="preserve"> made between</w:t>
            </w:r>
            <w:r w:rsidR="00C660C5" w:rsidRPr="0076424C">
              <w:rPr>
                <w:b/>
              </w:rPr>
              <w:t xml:space="preserve"> </w:t>
            </w:r>
            <w:del w:id="88" w:author="Shaheeni Vekaria" w:date="2024-04-15T12:00:00Z">
              <w:r w:rsidR="00DB773D" w:rsidDel="005A2548">
                <w:rPr>
                  <w:color w:val="2B579A"/>
                  <w:shd w:val="clear" w:color="auto" w:fill="E6E6E6"/>
                </w:rPr>
                <w:fldChar w:fldCharType="begin"/>
              </w:r>
              <w:r w:rsidR="00DB773D" w:rsidDel="005A2548">
                <w:delInstrText xml:space="preserve"> REF NGESO \h </w:delInstrText>
              </w:r>
              <w:r w:rsidR="004544C9" w:rsidDel="005A2548">
                <w:delInstrText xml:space="preserve"> \* MERGEFORMAT </w:delInstrText>
              </w:r>
              <w:r w:rsidR="00DB773D" w:rsidDel="005A2548">
                <w:rPr>
                  <w:color w:val="2B579A"/>
                  <w:shd w:val="clear" w:color="auto" w:fill="E6E6E6"/>
                </w:rPr>
              </w:r>
              <w:r w:rsidR="00DB773D" w:rsidDel="005A2548">
                <w:rPr>
                  <w:color w:val="2B579A"/>
                  <w:shd w:val="clear" w:color="auto" w:fill="E6E6E6"/>
                </w:rPr>
                <w:fldChar w:fldCharType="separate"/>
              </w:r>
              <w:r w:rsidR="005C572C" w:rsidDel="005A2548">
                <w:rPr>
                  <w:b/>
                </w:rPr>
                <w:delText>NGESO</w:delText>
              </w:r>
              <w:r w:rsidR="00DB773D" w:rsidDel="005A2548">
                <w:rPr>
                  <w:color w:val="2B579A"/>
                  <w:shd w:val="clear" w:color="auto" w:fill="E6E6E6"/>
                </w:rPr>
                <w:fldChar w:fldCharType="end"/>
              </w:r>
              <w:r w:rsidR="00DB773D" w:rsidDel="005A2548">
                <w:delText xml:space="preserve"> </w:delText>
              </w:r>
            </w:del>
            <w:ins w:id="89" w:author="Shaheeni Vekaria" w:date="2024-04-15T12:00:00Z">
              <w:r w:rsidR="005A2548" w:rsidRPr="005A2548">
                <w:rPr>
                  <w:b/>
                  <w:color w:val="2B579A"/>
                  <w:shd w:val="clear" w:color="auto" w:fill="E6E6E6"/>
                  <w:rPrChange w:id="90" w:author="Shaheeni Vekaria" w:date="2024-04-15T12:01:00Z">
                    <w:rPr/>
                  </w:rPrChange>
                </w:rPr>
                <w:t>ISOP</w:t>
              </w:r>
              <w:r w:rsidR="005A2548">
                <w:t xml:space="preserve"> </w:t>
              </w:r>
            </w:ins>
            <w:r w:rsidRPr="0076424C">
              <w:t xml:space="preserve">and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of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48115D">
              <w:t>.</w:t>
            </w:r>
          </w:p>
        </w:tc>
      </w:tr>
      <w:tr w:rsidR="00314B36" w:rsidRPr="0076424C" w14:paraId="6E860FFE" w14:textId="77777777" w:rsidTr="00510257">
        <w:trPr>
          <w:cantSplit/>
        </w:trPr>
        <w:tc>
          <w:tcPr>
            <w:tcW w:w="2658" w:type="dxa"/>
          </w:tcPr>
          <w:p w14:paraId="6E860FFC" w14:textId="5F1F2248" w:rsidR="00314B36" w:rsidRPr="0076424C" w:rsidRDefault="00314B36" w:rsidP="00FE306C">
            <w:pPr>
              <w:pStyle w:val="BodyText"/>
              <w:spacing w:beforeLines="40" w:before="96" w:afterLines="40" w:after="96" w:line="240" w:lineRule="auto"/>
              <w:ind w:left="0" w:firstLine="0"/>
              <w:jc w:val="left"/>
              <w:rPr>
                <w:b/>
              </w:rPr>
            </w:pPr>
            <w:bookmarkStart w:id="91" w:name="CUSCDisputes"/>
            <w:r w:rsidRPr="0076424C">
              <w:rPr>
                <w:b/>
              </w:rPr>
              <w:t>CUSC Disputes Resolution Procedure</w:t>
            </w:r>
            <w:bookmarkEnd w:id="91"/>
          </w:p>
        </w:tc>
        <w:tc>
          <w:tcPr>
            <w:tcW w:w="6698" w:type="dxa"/>
            <w:gridSpan w:val="2"/>
          </w:tcPr>
          <w:p w14:paraId="6E860FFD" w14:textId="201A5131" w:rsidR="00314B36" w:rsidRPr="0076424C" w:rsidRDefault="00314B36" w:rsidP="00FB5F72">
            <w:pPr>
              <w:pStyle w:val="BodyText"/>
              <w:spacing w:beforeLines="40" w:before="96" w:afterLines="40" w:after="96" w:line="240" w:lineRule="auto"/>
              <w:ind w:left="0" w:firstLine="0"/>
            </w:pPr>
            <w:r w:rsidRPr="0076424C">
              <w:t xml:space="preserve">The procedure described in </w:t>
            </w:r>
            <w:r w:rsidR="008572B5">
              <w:rPr>
                <w:color w:val="2B579A"/>
                <w:shd w:val="clear" w:color="auto" w:fill="E6E6E6"/>
              </w:rPr>
              <w:fldChar w:fldCharType="begin"/>
            </w:r>
            <w:r w:rsidR="008572B5">
              <w:instrText xml:space="preserve"> REF CUSC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CUSC</w:t>
            </w:r>
            <w:r w:rsidR="008572B5">
              <w:rPr>
                <w:color w:val="2B579A"/>
                <w:shd w:val="clear" w:color="auto" w:fill="E6E6E6"/>
              </w:rPr>
              <w:fldChar w:fldCharType="end"/>
            </w:r>
            <w:r w:rsidRPr="0076424C">
              <w:t xml:space="preserve"> relating to disputes resolution.</w:t>
            </w:r>
          </w:p>
        </w:tc>
      </w:tr>
      <w:tr w:rsidR="00314B36" w:rsidRPr="0076424C" w14:paraId="6E861001" w14:textId="77777777" w:rsidTr="00510257">
        <w:trPr>
          <w:cantSplit/>
        </w:trPr>
        <w:tc>
          <w:tcPr>
            <w:tcW w:w="2658" w:type="dxa"/>
          </w:tcPr>
          <w:p w14:paraId="6E860FFF" w14:textId="5D449083" w:rsidR="00314B36" w:rsidRPr="0076424C" w:rsidRDefault="00314B36" w:rsidP="00FE306C">
            <w:pPr>
              <w:pStyle w:val="BodyText"/>
              <w:spacing w:beforeLines="40" w:before="96" w:afterLines="40" w:after="96" w:line="240" w:lineRule="auto"/>
              <w:ind w:left="0" w:firstLine="0"/>
              <w:jc w:val="left"/>
              <w:rPr>
                <w:b/>
              </w:rPr>
            </w:pPr>
            <w:bookmarkStart w:id="92" w:name="CUSCFrameworkAgreement"/>
            <w:r w:rsidRPr="0076424C">
              <w:rPr>
                <w:b/>
              </w:rPr>
              <w:t>CUSC Framework Agreement</w:t>
            </w:r>
            <w:bookmarkEnd w:id="92"/>
            <w:r w:rsidR="00480A29">
              <w:rPr>
                <w:b/>
              </w:rPr>
              <w:t xml:space="preserve"> </w:t>
            </w:r>
          </w:p>
        </w:tc>
        <w:tc>
          <w:tcPr>
            <w:tcW w:w="6698" w:type="dxa"/>
            <w:gridSpan w:val="2"/>
          </w:tcPr>
          <w:p w14:paraId="6E861000" w14:textId="2A0322E0" w:rsidR="00314B36" w:rsidRPr="0076424C" w:rsidRDefault="00314B36" w:rsidP="00FB5F72">
            <w:pPr>
              <w:pStyle w:val="BodyText"/>
              <w:spacing w:beforeLines="40" w:before="96" w:afterLines="40" w:after="96" w:line="240" w:lineRule="auto"/>
              <w:ind w:left="0" w:firstLine="0"/>
            </w:pPr>
            <w:bookmarkStart w:id="93" w:name="OLE_LINK6"/>
            <w:bookmarkStart w:id="94" w:name="OLE_LINK7"/>
            <w:r w:rsidRPr="0076424C">
              <w:t>Has the meaning set out in</w:t>
            </w:r>
            <w:bookmarkEnd w:id="93"/>
            <w:bookmarkEnd w:id="94"/>
            <w:r w:rsidRPr="0076424C">
              <w:t xml:space="preserve"> </w:t>
            </w:r>
            <w:ins w:id="95" w:author="Shaheeni Vekaria" w:date="2024-04-24T16:34:00Z">
              <w:r w:rsidR="00833FA1">
                <w:t xml:space="preserve">the </w:t>
              </w:r>
            </w:ins>
            <w:del w:id="96" w:author="Shaheeni Vekaria" w:date="2024-04-15T12:02:00Z">
              <w:r w:rsidR="00DB773D" w:rsidDel="00867171">
                <w:rPr>
                  <w:color w:val="2B579A"/>
                  <w:shd w:val="clear" w:color="auto" w:fill="E6E6E6"/>
                </w:rPr>
                <w:fldChar w:fldCharType="begin"/>
              </w:r>
              <w:r w:rsidR="00DB773D" w:rsidDel="00867171">
                <w:delInstrText xml:space="preserve"> REF NGESO \h </w:delInstrText>
              </w:r>
              <w:r w:rsidR="004544C9" w:rsidDel="00867171">
                <w:delInstrText xml:space="preserve"> \* MERGEFORMAT </w:delInstrText>
              </w:r>
              <w:r w:rsidR="00DB773D" w:rsidDel="00867171">
                <w:rPr>
                  <w:color w:val="2B579A"/>
                  <w:shd w:val="clear" w:color="auto" w:fill="E6E6E6"/>
                </w:rPr>
              </w:r>
              <w:r w:rsidR="00DB773D" w:rsidDel="00867171">
                <w:rPr>
                  <w:color w:val="2B579A"/>
                  <w:shd w:val="clear" w:color="auto" w:fill="E6E6E6"/>
                </w:rPr>
                <w:fldChar w:fldCharType="separate"/>
              </w:r>
              <w:r w:rsidR="005C572C" w:rsidDel="00867171">
                <w:rPr>
                  <w:b/>
                </w:rPr>
                <w:delText>NGESO</w:delText>
              </w:r>
              <w:r w:rsidR="00DB773D" w:rsidDel="00867171">
                <w:rPr>
                  <w:color w:val="2B579A"/>
                  <w:shd w:val="clear" w:color="auto" w:fill="E6E6E6"/>
                </w:rPr>
                <w:fldChar w:fldCharType="end"/>
              </w:r>
              <w:r w:rsidR="00DB773D" w:rsidDel="00867171">
                <w:delText>’</w:delText>
              </w:r>
              <w:r w:rsidRPr="0076424C" w:rsidDel="00867171">
                <w:rPr>
                  <w:b/>
                </w:rPr>
                <w:delText>s</w:delText>
              </w:r>
              <w:r w:rsidR="009B5AAF" w:rsidRPr="0076424C" w:rsidDel="00867171">
                <w:delText xml:space="preserve"> </w:delText>
              </w:r>
              <w:r w:rsidR="008572B5" w:rsidDel="00867171">
                <w:rPr>
                  <w:color w:val="2B579A"/>
                  <w:shd w:val="clear" w:color="auto" w:fill="E6E6E6"/>
                </w:rPr>
                <w:fldChar w:fldCharType="begin"/>
              </w:r>
              <w:r w:rsidR="008572B5" w:rsidDel="00867171">
                <w:delInstrText xml:space="preserve"> REF TransmissionLicence \h  \* MERGEFORMAT </w:delInstrText>
              </w:r>
              <w:r w:rsidR="008572B5" w:rsidDel="00867171">
                <w:rPr>
                  <w:color w:val="2B579A"/>
                  <w:shd w:val="clear" w:color="auto" w:fill="E6E6E6"/>
                </w:rPr>
              </w:r>
              <w:r w:rsidR="008572B5" w:rsidDel="00867171">
                <w:rPr>
                  <w:color w:val="2B579A"/>
                  <w:shd w:val="clear" w:color="auto" w:fill="E6E6E6"/>
                </w:rPr>
                <w:fldChar w:fldCharType="separate"/>
              </w:r>
              <w:r w:rsidR="005C572C" w:rsidRPr="0076424C" w:rsidDel="00867171">
                <w:rPr>
                  <w:b/>
                </w:rPr>
                <w:delText>Transmission Licence</w:delText>
              </w:r>
              <w:r w:rsidR="008572B5" w:rsidDel="00867171">
                <w:rPr>
                  <w:color w:val="2B579A"/>
                  <w:shd w:val="clear" w:color="auto" w:fill="E6E6E6"/>
                </w:rPr>
                <w:fldChar w:fldCharType="end"/>
              </w:r>
            </w:del>
            <w:ins w:id="97" w:author="Shaheeni Vekaria" w:date="2024-04-15T12:02:00Z">
              <w:r w:rsidR="00867171">
                <w:rPr>
                  <w:color w:val="2B579A"/>
                  <w:shd w:val="clear" w:color="auto" w:fill="E6E6E6"/>
                </w:rPr>
                <w:fldChar w:fldCharType="begin"/>
              </w:r>
              <w:r w:rsidR="00867171">
                <w:instrText xml:space="preserve"> REF TransmissionLicence \h  \* MERGEFORMAT </w:instrText>
              </w:r>
            </w:ins>
            <w:r w:rsidR="00867171">
              <w:rPr>
                <w:color w:val="2B579A"/>
                <w:shd w:val="clear" w:color="auto" w:fill="E6E6E6"/>
              </w:rPr>
            </w:r>
            <w:ins w:id="98" w:author="Shaheeni Vekaria" w:date="2024-04-15T12:02:00Z">
              <w:r w:rsidR="00867171">
                <w:rPr>
                  <w:color w:val="2B579A"/>
                  <w:shd w:val="clear" w:color="auto" w:fill="E6E6E6"/>
                </w:rPr>
                <w:fldChar w:fldCharType="separate"/>
              </w:r>
              <w:r w:rsidR="00867171">
                <w:rPr>
                  <w:b/>
                </w:rPr>
                <w:t>ESO</w:t>
              </w:r>
              <w:r w:rsidR="00867171" w:rsidRPr="0076424C">
                <w:rPr>
                  <w:b/>
                </w:rPr>
                <w:t xml:space="preserve"> Licence</w:t>
              </w:r>
              <w:r w:rsidR="00867171">
                <w:rPr>
                  <w:color w:val="2B579A"/>
                  <w:shd w:val="clear" w:color="auto" w:fill="E6E6E6"/>
                </w:rPr>
                <w:fldChar w:fldCharType="end"/>
              </w:r>
            </w:ins>
            <w:r w:rsidRPr="00933609">
              <w:rPr>
                <w:bCs/>
              </w:rPr>
              <w:t>.</w:t>
            </w:r>
          </w:p>
        </w:tc>
      </w:tr>
      <w:tr w:rsidR="00314B36" w:rsidRPr="0076424C" w14:paraId="6E861004" w14:textId="77777777" w:rsidTr="00510257">
        <w:trPr>
          <w:cantSplit/>
        </w:trPr>
        <w:tc>
          <w:tcPr>
            <w:tcW w:w="2658" w:type="dxa"/>
          </w:tcPr>
          <w:p w14:paraId="6E861002" w14:textId="629E5495" w:rsidR="00314B36" w:rsidRPr="0076424C" w:rsidRDefault="00314B36" w:rsidP="00FE306C">
            <w:pPr>
              <w:pStyle w:val="BodyText"/>
              <w:spacing w:beforeLines="40" w:before="96" w:afterLines="40" w:after="96" w:line="240" w:lineRule="auto"/>
              <w:ind w:left="0" w:firstLine="0"/>
              <w:jc w:val="left"/>
              <w:rPr>
                <w:b/>
              </w:rPr>
            </w:pPr>
            <w:bookmarkStart w:id="99" w:name="_Hlt15287114"/>
            <w:bookmarkStart w:id="100" w:name="Customer"/>
            <w:bookmarkEnd w:id="99"/>
            <w:r w:rsidRPr="0076424C">
              <w:rPr>
                <w:b/>
              </w:rPr>
              <w:t>Customer</w:t>
            </w:r>
            <w:bookmarkEnd w:id="100"/>
          </w:p>
        </w:tc>
        <w:tc>
          <w:tcPr>
            <w:tcW w:w="6698" w:type="dxa"/>
            <w:gridSpan w:val="2"/>
          </w:tcPr>
          <w:p w14:paraId="6E861003" w14:textId="3AF6D119" w:rsidR="00314B36" w:rsidRPr="0076424C" w:rsidRDefault="00314B36" w:rsidP="00FB5F72">
            <w:pPr>
              <w:pStyle w:val="BodyText"/>
              <w:spacing w:beforeLines="40" w:before="96" w:afterLines="40" w:after="96" w:line="240" w:lineRule="auto"/>
              <w:ind w:left="0" w:firstLine="0"/>
            </w:pPr>
            <w:r w:rsidRPr="0076424C">
              <w:t xml:space="preserve">Any person supplied or entitled to be supplied with electricity at any premises within </w:t>
            </w:r>
            <w:r w:rsidR="008572B5">
              <w:rPr>
                <w:color w:val="2B579A"/>
                <w:shd w:val="clear" w:color="auto" w:fill="E6E6E6"/>
              </w:rPr>
              <w:fldChar w:fldCharType="begin"/>
            </w:r>
            <w:r w:rsidR="008572B5">
              <w:instrText xml:space="preserve"> REF GreatBritain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 xml:space="preserve">Great </w:t>
            </w:r>
            <w:proofErr w:type="spellStart"/>
            <w:r w:rsidR="005C572C" w:rsidRPr="0076424C">
              <w:rPr>
                <w:b/>
              </w:rPr>
              <w:t>Britain</w:t>
            </w:r>
            <w:r w:rsidR="008572B5">
              <w:rPr>
                <w:color w:val="2B579A"/>
                <w:shd w:val="clear" w:color="auto" w:fill="E6E6E6"/>
              </w:rPr>
              <w:fldChar w:fldCharType="end"/>
            </w:r>
            <w:r w:rsidRPr="0076424C">
              <w:rPr>
                <w:bCs/>
              </w:rPr>
              <w:t>but</w:t>
            </w:r>
            <w:proofErr w:type="spellEnd"/>
            <w:r w:rsidRPr="0076424C">
              <w:t xml:space="preserve"> shall not include any </w:t>
            </w:r>
            <w:bookmarkStart w:id="101" w:name="_Hlt15279901"/>
            <w:r w:rsidR="00786E2C" w:rsidRPr="0076424C">
              <w:rPr>
                <w:color w:val="2B579A"/>
                <w:shd w:val="clear" w:color="auto" w:fill="E6E6E6"/>
              </w:rPr>
              <w:fldChar w:fldCharType="begin"/>
            </w:r>
            <w:r w:rsidRPr="0076424C">
              <w:instrText xml:space="preserve"> HYPERLINK  \l "AEO" </w:instrText>
            </w:r>
            <w:r w:rsidR="00786E2C" w:rsidRPr="0076424C">
              <w:rPr>
                <w:color w:val="2B579A"/>
                <w:shd w:val="clear" w:color="auto" w:fill="E6E6E6"/>
              </w:rPr>
            </w:r>
            <w:r w:rsidR="00786E2C" w:rsidRPr="0076424C">
              <w:rPr>
                <w:color w:val="2B579A"/>
                <w:shd w:val="clear" w:color="auto" w:fill="E6E6E6"/>
              </w:rPr>
              <w:fldChar w:fldCharType="separate"/>
            </w:r>
            <w:bookmarkEnd w:id="101"/>
            <w:r w:rsidR="00786E2C" w:rsidRPr="0076424C">
              <w:rPr>
                <w:b/>
                <w:color w:val="2B579A"/>
                <w:shd w:val="clear" w:color="auto" w:fill="E6E6E6"/>
              </w:rPr>
              <w:fldChar w:fldCharType="begin"/>
            </w:r>
            <w:r w:rsidRPr="0076424C">
              <w:instrText xml:space="preserve"> REF AEO \h </w:instrText>
            </w:r>
            <w:r w:rsidR="00287BD3" w:rsidRPr="0076424C">
              <w:rPr>
                <w:b/>
              </w:rPr>
              <w:instrText xml:space="preserve"> \* MERGEFORMAT </w:instrText>
            </w:r>
            <w:r w:rsidR="00786E2C" w:rsidRPr="0076424C">
              <w:rPr>
                <w:b/>
                <w:color w:val="2B579A"/>
                <w:shd w:val="clear" w:color="auto" w:fill="E6E6E6"/>
              </w:rPr>
            </w:r>
            <w:r w:rsidR="00786E2C" w:rsidRPr="0076424C">
              <w:rPr>
                <w:b/>
                <w:color w:val="2B579A"/>
                <w:shd w:val="clear" w:color="auto" w:fill="E6E6E6"/>
              </w:rPr>
              <w:fldChar w:fldCharType="separate"/>
            </w:r>
            <w:r w:rsidR="005C572C" w:rsidRPr="0076424C">
              <w:rPr>
                <w:b/>
              </w:rPr>
              <w:t>Authorised Electricity Operator</w:t>
            </w:r>
            <w:r w:rsidR="00786E2C" w:rsidRPr="0076424C">
              <w:rPr>
                <w:b/>
                <w:color w:val="2B579A"/>
                <w:shd w:val="clear" w:color="auto" w:fill="E6E6E6"/>
              </w:rPr>
              <w:fldChar w:fldCharType="end"/>
            </w:r>
            <w:r w:rsidRPr="0076424C">
              <w:t xml:space="preserve"> </w:t>
            </w:r>
            <w:r w:rsidR="00786E2C" w:rsidRPr="0076424C">
              <w:rPr>
                <w:color w:val="2B579A"/>
                <w:shd w:val="clear" w:color="auto" w:fill="E6E6E6"/>
              </w:rPr>
              <w:fldChar w:fldCharType="end"/>
            </w:r>
            <w:r w:rsidRPr="0076424C">
              <w:t xml:space="preserve">in its capacity as such. </w:t>
            </w:r>
          </w:p>
        </w:tc>
      </w:tr>
      <w:tr w:rsidR="00314B36" w:rsidRPr="0076424C" w14:paraId="6E861007" w14:textId="77777777" w:rsidTr="00510257">
        <w:trPr>
          <w:cantSplit/>
        </w:trPr>
        <w:tc>
          <w:tcPr>
            <w:tcW w:w="2658" w:type="dxa"/>
          </w:tcPr>
          <w:p w14:paraId="6E861005" w14:textId="08EFBC3B" w:rsidR="00314B36" w:rsidRPr="0076424C" w:rsidRDefault="00314B36" w:rsidP="00FE306C">
            <w:pPr>
              <w:pStyle w:val="BodyText"/>
              <w:spacing w:beforeLines="40" w:before="96" w:afterLines="40" w:after="96" w:line="240" w:lineRule="auto"/>
              <w:ind w:left="0" w:firstLine="0"/>
              <w:jc w:val="left"/>
              <w:rPr>
                <w:b/>
              </w:rPr>
            </w:pPr>
            <w:bookmarkStart w:id="102" w:name="_Hlt54047577"/>
            <w:bookmarkStart w:id="103" w:name="CustomerWithOwnGeneration"/>
            <w:bookmarkEnd w:id="102"/>
            <w:r w:rsidRPr="0076424C">
              <w:rPr>
                <w:b/>
              </w:rPr>
              <w:t>Customer With Own Generation</w:t>
            </w:r>
            <w:bookmarkEnd w:id="103"/>
            <w:r w:rsidRPr="0076424C">
              <w:rPr>
                <w:b/>
              </w:rPr>
              <w:t xml:space="preserve"> or CWOG</w:t>
            </w:r>
          </w:p>
        </w:tc>
        <w:tc>
          <w:tcPr>
            <w:tcW w:w="6698" w:type="dxa"/>
            <w:gridSpan w:val="2"/>
          </w:tcPr>
          <w:p w14:paraId="6E861006" w14:textId="2CDD770A" w:rsidR="00314B36" w:rsidRPr="0076424C" w:rsidRDefault="00314B36" w:rsidP="00FB5F72">
            <w:pPr>
              <w:pStyle w:val="BodyText"/>
              <w:spacing w:beforeLines="40" w:before="96" w:afterLines="40" w:after="96" w:line="240" w:lineRule="auto"/>
              <w:ind w:left="0" w:firstLine="0"/>
            </w:pPr>
            <w:r w:rsidRPr="0076424C">
              <w:t xml:space="preserve">A </w:t>
            </w:r>
            <w:hyperlink w:anchor="Customer" w:history="1">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hyperlink>
            <w:r w:rsidRPr="0076424C">
              <w:t xml:space="preserve"> with one or more </w:t>
            </w:r>
            <w:r w:rsidR="00F74D15">
              <w:rPr>
                <w:color w:val="2B579A"/>
                <w:shd w:val="clear" w:color="auto" w:fill="E6E6E6"/>
              </w:rPr>
              <w:fldChar w:fldCharType="begin"/>
            </w:r>
            <w:r w:rsidR="00F74D15">
              <w:instrText xml:space="preserve"> REF pgm \h </w:instrText>
            </w:r>
            <w:r w:rsidR="004544C9">
              <w:instrText xml:space="preserve"> \* MERGEFORMAT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Pr="0076424C">
              <w:rPr>
                <w:b/>
              </w:rPr>
              <w:t>s</w:t>
            </w:r>
            <w:r w:rsidRPr="0076424C">
              <w:t xml:space="preserve"> connected to the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providing all or part of the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rPr>
              <w:t>’s</w:t>
            </w:r>
            <w:r w:rsidRPr="0076424C">
              <w:t xml:space="preserve"> electricity requirements</w:t>
            </w:r>
            <w:r w:rsidRPr="0076424C">
              <w:rPr>
                <w:b/>
              </w:rPr>
              <w:t>,</w:t>
            </w:r>
            <w:r w:rsidRPr="0076424C">
              <w:t xml:space="preserve"> and which may use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for the transport of any surplus of electricity being exported.</w:t>
            </w:r>
          </w:p>
        </w:tc>
      </w:tr>
      <w:tr w:rsidR="00314B36" w:rsidRPr="0076424C" w14:paraId="6E86100B" w14:textId="77777777" w:rsidTr="00510257">
        <w:trPr>
          <w:cantSplit/>
        </w:trPr>
        <w:tc>
          <w:tcPr>
            <w:tcW w:w="2658" w:type="dxa"/>
          </w:tcPr>
          <w:p w14:paraId="6E861008" w14:textId="5DC6E60A" w:rsidR="00314B36" w:rsidRPr="0076424C" w:rsidRDefault="00314B36" w:rsidP="00FE306C">
            <w:pPr>
              <w:pStyle w:val="BodyText"/>
              <w:spacing w:beforeLines="40" w:before="96" w:afterLines="40" w:after="96" w:line="240" w:lineRule="auto"/>
              <w:ind w:left="0" w:firstLine="0"/>
              <w:jc w:val="left"/>
              <w:rPr>
                <w:b/>
              </w:rPr>
            </w:pPr>
            <w:bookmarkStart w:id="104" w:name="DCConverter"/>
            <w:r w:rsidRPr="0076424C">
              <w:rPr>
                <w:b/>
              </w:rPr>
              <w:t>DC Converter</w:t>
            </w:r>
            <w:bookmarkEnd w:id="104"/>
          </w:p>
        </w:tc>
        <w:tc>
          <w:tcPr>
            <w:tcW w:w="6698" w:type="dxa"/>
            <w:gridSpan w:val="2"/>
          </w:tcPr>
          <w:p w14:paraId="6E86100A" w14:textId="77F6F14A" w:rsidR="00A725F7" w:rsidRPr="00441643" w:rsidRDefault="00314B36" w:rsidP="00FB5F72">
            <w:pPr>
              <w:pStyle w:val="BodyText"/>
              <w:spacing w:beforeLines="40" w:before="96" w:afterLines="40" w:after="96" w:line="240" w:lineRule="auto"/>
              <w:ind w:left="0" w:firstLine="0"/>
              <w:rPr>
                <w:szCs w:val="22"/>
                <w:lang w:val="en-US"/>
              </w:rPr>
            </w:pPr>
            <w:r w:rsidRPr="0076424C">
              <w:rPr>
                <w:szCs w:val="22"/>
                <w:lang w:val="en-US"/>
              </w:rPr>
              <w:t xml:space="preserve">Any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rPr>
                <w:b/>
                <w:bCs/>
                <w:szCs w:val="22"/>
                <w:lang w:val="en-US"/>
              </w:rPr>
              <w:t xml:space="preserve"> </w:t>
            </w:r>
            <w:r w:rsidRPr="0076424C">
              <w:rPr>
                <w:szCs w:val="22"/>
                <w:lang w:val="en-US"/>
              </w:rPr>
              <w:t xml:space="preserve">used to convert alternating current electricity to direct current electricity, or </w:t>
            </w:r>
            <w:r w:rsidR="00760804" w:rsidRPr="0076424C">
              <w:rPr>
                <w:szCs w:val="22"/>
                <w:lang w:val="en-US"/>
              </w:rPr>
              <w:t>vice versa</w:t>
            </w:r>
            <w:r w:rsidRPr="0076424C">
              <w:rPr>
                <w:szCs w:val="22"/>
                <w:lang w:val="en-US"/>
              </w:rPr>
              <w:t xml:space="preserve">.  A </w:t>
            </w:r>
            <w:r w:rsidRPr="0076424C">
              <w:rPr>
                <w:b/>
                <w:bCs/>
                <w:szCs w:val="22"/>
                <w:lang w:val="en-US"/>
              </w:rPr>
              <w:t xml:space="preserve">DC Converter </w:t>
            </w:r>
            <w:r w:rsidRPr="0076424C">
              <w:rPr>
                <w:szCs w:val="22"/>
                <w:lang w:val="en-US"/>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w:t>
            </w:r>
            <w:r w:rsidR="008D30AE" w:rsidRPr="0076424C">
              <w:rPr>
                <w:szCs w:val="22"/>
                <w:lang w:val="en-US"/>
              </w:rPr>
              <w:t xml:space="preserve"> </w:t>
            </w:r>
            <w:r w:rsidRPr="0076424C">
              <w:rPr>
                <w:szCs w:val="22"/>
                <w:lang w:val="en-US"/>
              </w:rPr>
              <w:t xml:space="preserve">In a bipolar arrangement, a </w:t>
            </w:r>
            <w:r w:rsidR="008572B5">
              <w:rPr>
                <w:color w:val="2B579A"/>
                <w:shd w:val="clear" w:color="auto" w:fill="E6E6E6"/>
              </w:rPr>
              <w:fldChar w:fldCharType="begin"/>
            </w:r>
            <w:r w:rsidR="008572B5">
              <w:instrText xml:space="preserve"> REF DCConverter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DC Converter</w:t>
            </w:r>
            <w:r w:rsidR="008572B5">
              <w:rPr>
                <w:color w:val="2B579A"/>
                <w:shd w:val="clear" w:color="auto" w:fill="E6E6E6"/>
              </w:rPr>
              <w:fldChar w:fldCharType="end"/>
            </w:r>
            <w:r w:rsidRPr="0076424C">
              <w:rPr>
                <w:szCs w:val="22"/>
                <w:lang w:val="en-US"/>
              </w:rPr>
              <w:t xml:space="preserve"> represents the bipolar configuration.</w:t>
            </w:r>
          </w:p>
        </w:tc>
      </w:tr>
      <w:tr w:rsidR="00314B36" w:rsidRPr="0076424C" w14:paraId="6E86100E" w14:textId="77777777" w:rsidTr="00510257">
        <w:trPr>
          <w:cantSplit/>
        </w:trPr>
        <w:tc>
          <w:tcPr>
            <w:tcW w:w="2658" w:type="dxa"/>
          </w:tcPr>
          <w:p w14:paraId="6E86100C" w14:textId="24DF3CE4" w:rsidR="00314B36" w:rsidRPr="0076424C" w:rsidRDefault="00314B36" w:rsidP="00FE306C">
            <w:pPr>
              <w:pStyle w:val="BodyText"/>
              <w:spacing w:beforeLines="40" w:before="96" w:afterLines="40" w:after="96" w:line="240" w:lineRule="auto"/>
              <w:ind w:left="0" w:firstLine="0"/>
              <w:jc w:val="left"/>
              <w:rPr>
                <w:b/>
              </w:rPr>
            </w:pPr>
            <w:bookmarkStart w:id="105" w:name="_Hlt15287559"/>
            <w:bookmarkStart w:id="106" w:name="DNOsSystem"/>
            <w:bookmarkEnd w:id="105"/>
            <w:r w:rsidRPr="0076424C">
              <w:rPr>
                <w:b/>
              </w:rPr>
              <w:lastRenderedPageBreak/>
              <w:t>DNO’s Distribution System</w:t>
            </w:r>
            <w:bookmarkEnd w:id="106"/>
          </w:p>
        </w:tc>
        <w:tc>
          <w:tcPr>
            <w:tcW w:w="6698" w:type="dxa"/>
            <w:gridSpan w:val="2"/>
          </w:tcPr>
          <w:p w14:paraId="6E86100D" w14:textId="1C90BD16" w:rsidR="00314B36" w:rsidRPr="0076424C" w:rsidRDefault="00314B36" w:rsidP="00FB5F72">
            <w:pPr>
              <w:pStyle w:val="BodyText"/>
              <w:spacing w:beforeLines="40" w:before="96" w:afterLines="40" w:after="96" w:line="240" w:lineRule="auto"/>
              <w:ind w:left="0" w:firstLine="0"/>
            </w:pPr>
            <w:r w:rsidRPr="0076424C">
              <w:t xml:space="preserve">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consisting (wholly or mainly) of electric lines owned or operated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used for the distribution of electricity between the </w:t>
            </w:r>
            <w:r w:rsidRPr="0076424C">
              <w:rPr>
                <w:b/>
              </w:rPr>
              <w:t>Grid</w:t>
            </w:r>
            <w:r w:rsidRPr="0076424C">
              <w:t xml:space="preserve"> </w:t>
            </w:r>
            <w:r w:rsidRPr="0076424C">
              <w:rPr>
                <w:b/>
              </w:rPr>
              <w:t>Supply</w:t>
            </w:r>
            <w:r w:rsidRPr="0076424C">
              <w:t xml:space="preserve"> </w:t>
            </w:r>
            <w:r w:rsidRPr="0076424C">
              <w:rPr>
                <w:b/>
              </w:rPr>
              <w:t>Points</w:t>
            </w:r>
            <w:r w:rsidRPr="0076424C">
              <w:t xml:space="preserve"> or </w:t>
            </w:r>
            <w:r w:rsidR="00F74D15">
              <w:rPr>
                <w:color w:val="2B579A"/>
                <w:shd w:val="clear" w:color="auto" w:fill="E6E6E6"/>
              </w:rPr>
              <w:fldChar w:fldCharType="begin"/>
            </w:r>
            <w:r w:rsidR="00F74D15">
              <w:instrText xml:space="preserve"> REF pgm \h </w:instrText>
            </w:r>
            <w:r w:rsidR="004544C9">
              <w:instrText xml:space="preserve"> \* MERGEFORMAT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Pr="0076424C">
              <w:rPr>
                <w:b/>
              </w:rPr>
              <w:t xml:space="preserve">s </w:t>
            </w:r>
            <w:r w:rsidRPr="0076424C">
              <w:t xml:space="preserve">or other </w:t>
            </w:r>
            <w:r w:rsidR="008572B5">
              <w:rPr>
                <w:color w:val="2B579A"/>
                <w:shd w:val="clear" w:color="auto" w:fill="E6E6E6"/>
              </w:rPr>
              <w:fldChar w:fldCharType="begin"/>
            </w:r>
            <w:r w:rsidR="008572B5">
              <w:instrText xml:space="preserve"> REF EntryPoint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Entry Point</w:t>
            </w:r>
            <w:r w:rsidR="008572B5">
              <w:rPr>
                <w:color w:val="2B579A"/>
                <w:shd w:val="clear" w:color="auto" w:fill="E6E6E6"/>
              </w:rPr>
              <w:fldChar w:fldCharType="end"/>
            </w:r>
            <w:r w:rsidRPr="0076424C">
              <w:rPr>
                <w:b/>
              </w:rPr>
              <w:t>s</w:t>
            </w:r>
            <w:r w:rsidRPr="0076424C">
              <w:t xml:space="preserve">  to the points of delivery to </w:t>
            </w:r>
            <w:r w:rsidRPr="0076424C">
              <w:rPr>
                <w:b/>
              </w:rPr>
              <w:t>Customer</w:t>
            </w:r>
            <w:r w:rsidRPr="0076424C">
              <w:t xml:space="preserve">s or </w:t>
            </w:r>
            <w:r w:rsidR="008572B5">
              <w:rPr>
                <w:color w:val="2B579A"/>
                <w:shd w:val="clear" w:color="auto" w:fill="E6E6E6"/>
              </w:rPr>
              <w:fldChar w:fldCharType="begin"/>
            </w:r>
            <w:r w:rsidR="008572B5">
              <w:instrText xml:space="preserve"> REF AEO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Authorised Electricity Operator</w:t>
            </w:r>
            <w:r w:rsidR="008572B5">
              <w:rPr>
                <w:color w:val="2B579A"/>
                <w:shd w:val="clear" w:color="auto" w:fill="E6E6E6"/>
              </w:rPr>
              <w:fldChar w:fldCharType="end"/>
            </w:r>
            <w:r w:rsidRPr="0076424C">
              <w:rPr>
                <w:b/>
              </w:rPr>
              <w:t>s</w:t>
            </w:r>
            <w:r w:rsidRPr="0076424C">
              <w:t xml:space="preserve">, or any </w:t>
            </w:r>
            <w:r w:rsidR="008572B5">
              <w:rPr>
                <w:color w:val="2B579A"/>
                <w:shd w:val="clear" w:color="auto" w:fill="E6E6E6"/>
              </w:rPr>
              <w:fldChar w:fldCharType="begin"/>
            </w:r>
            <w:r w:rsidR="008572B5">
              <w:instrText xml:space="preserve"> REF TransmissionLicensee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Licensee</w:t>
            </w:r>
            <w:r w:rsidR="008572B5">
              <w:rPr>
                <w:color w:val="2B579A"/>
                <w:shd w:val="clear" w:color="auto" w:fill="E6E6E6"/>
              </w:rPr>
              <w:fldChar w:fldCharType="end"/>
            </w:r>
            <w:r w:rsidRPr="0076424C">
              <w:t xml:space="preserve"> within </w:t>
            </w:r>
            <w:r w:rsidR="008572B5">
              <w:rPr>
                <w:color w:val="2B579A"/>
                <w:shd w:val="clear" w:color="auto" w:fill="E6E6E6"/>
              </w:rPr>
              <w:fldChar w:fldCharType="begin"/>
            </w:r>
            <w:r w:rsidR="008572B5">
              <w:instrText xml:space="preserve"> REF GreatBritain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Great Britain</w:t>
            </w:r>
            <w:r w:rsidR="008572B5">
              <w:rPr>
                <w:color w:val="2B579A"/>
                <w:shd w:val="clear" w:color="auto" w:fill="E6E6E6"/>
              </w:rPr>
              <w:fldChar w:fldCharType="end"/>
            </w:r>
            <w:ins w:id="107" w:author="Shaheeni Vekaria" w:date="2024-04-15T13:13:00Z">
              <w:r w:rsidR="00687C62">
                <w:t xml:space="preserve"> </w:t>
              </w:r>
            </w:ins>
            <w:r w:rsidR="0045266C" w:rsidRPr="0076424C">
              <w:rPr>
                <w:bCs/>
              </w:rPr>
              <w:t xml:space="preserve">and </w:t>
            </w:r>
            <w:r w:rsidR="008572B5">
              <w:rPr>
                <w:color w:val="2B579A"/>
                <w:shd w:val="clear" w:color="auto" w:fill="E6E6E6"/>
              </w:rPr>
              <w:fldChar w:fldCharType="begin"/>
            </w:r>
            <w:r w:rsidR="008572B5">
              <w:instrText xml:space="preserve"> REF Offhsore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Offshore</w:t>
            </w:r>
            <w:r w:rsidR="008572B5">
              <w:rPr>
                <w:color w:val="2B579A"/>
                <w:shd w:val="clear" w:color="auto" w:fill="E6E6E6"/>
              </w:rPr>
              <w:fldChar w:fldCharType="end"/>
            </w:r>
            <w:r w:rsidR="00815371" w:rsidRPr="0076424C">
              <w:rPr>
                <w:b/>
                <w:bCs/>
              </w:rPr>
              <w:t xml:space="preserve"> </w:t>
            </w:r>
            <w:r w:rsidRPr="0076424C">
              <w:t xml:space="preserve">in its capacity as operator of the licensee’s </w:t>
            </w:r>
            <w:r w:rsidR="008572B5">
              <w:rPr>
                <w:color w:val="2B579A"/>
                <w:shd w:val="clear" w:color="auto" w:fill="E6E6E6"/>
              </w:rPr>
              <w:fldChar w:fldCharType="begin"/>
            </w:r>
            <w:r w:rsidR="008572B5">
              <w:instrText xml:space="preserve"> REF 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System</w:t>
            </w:r>
            <w:r w:rsidR="008572B5">
              <w:rPr>
                <w:color w:val="2B579A"/>
                <w:shd w:val="clear" w:color="auto" w:fill="E6E6E6"/>
              </w:rPr>
              <w:fldChar w:fldCharType="end"/>
            </w:r>
            <w:r w:rsidRPr="0076424C">
              <w:t xml:space="preserve"> or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1A5617" w:rsidRPr="0076424C">
              <w:rPr>
                <w:b/>
                <w:bCs/>
              </w:rPr>
              <w:t xml:space="preserve"> </w:t>
            </w:r>
            <w:r w:rsidRPr="0076424C">
              <w:t xml:space="preserve">and includes any </w:t>
            </w:r>
            <w:r w:rsidR="008572B5">
              <w:rPr>
                <w:color w:val="2B579A"/>
                <w:shd w:val="clear" w:color="auto" w:fill="E6E6E6"/>
              </w:rPr>
              <w:fldChar w:fldCharType="begin"/>
            </w:r>
            <w:r w:rsidR="008572B5">
              <w:instrText xml:space="preserve"> REF RTA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Remote Transmission Assets</w:t>
            </w:r>
            <w:r w:rsidR="008572B5">
              <w:rPr>
                <w:color w:val="2B579A"/>
                <w:shd w:val="clear" w:color="auto" w:fill="E6E6E6"/>
              </w:rPr>
              <w:fldChar w:fldCharType="end"/>
            </w:r>
            <w:r w:rsidRPr="0076424C">
              <w:t xml:space="preserve"> (owned by a </w:t>
            </w:r>
            <w:r w:rsidR="008572B5">
              <w:rPr>
                <w:color w:val="2B579A"/>
                <w:shd w:val="clear" w:color="auto" w:fill="E6E6E6"/>
              </w:rPr>
              <w:fldChar w:fldCharType="begin"/>
            </w:r>
            <w:r w:rsidR="008572B5">
              <w:instrText xml:space="preserve"> REF TransmissionLicensee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Licensee</w:t>
            </w:r>
            <w:r w:rsidR="008572B5">
              <w:rPr>
                <w:color w:val="2B579A"/>
                <w:shd w:val="clear" w:color="auto" w:fill="E6E6E6"/>
              </w:rPr>
              <w:fldChar w:fldCharType="end"/>
            </w:r>
            <w:r w:rsidRPr="0076424C">
              <w:t xml:space="preserve"> within </w:t>
            </w:r>
            <w:r w:rsidRPr="0076424C">
              <w:rPr>
                <w:b/>
                <w:bCs/>
              </w:rPr>
              <w:t>Great Britain</w:t>
            </w:r>
            <w:r w:rsidRPr="0076424C">
              <w:t xml:space="preserve">), operated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any electrical plant and meters and metering equipment owned or operated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connection with the distribution of electricity, but shall not include any part of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48115D" w:rsidRPr="008E0C75">
              <w:rPr>
                <w:bCs/>
              </w:rPr>
              <w:t>.</w:t>
            </w:r>
          </w:p>
        </w:tc>
      </w:tr>
      <w:tr w:rsidR="00314B36" w:rsidRPr="0076424C" w14:paraId="6E861011" w14:textId="77777777" w:rsidTr="00510257">
        <w:trPr>
          <w:cantSplit/>
        </w:trPr>
        <w:tc>
          <w:tcPr>
            <w:tcW w:w="2658" w:type="dxa"/>
          </w:tcPr>
          <w:p w14:paraId="6E86100F" w14:textId="18E3CA93" w:rsidR="00314B36" w:rsidRPr="0076424C" w:rsidRDefault="00314B36" w:rsidP="00FE306C">
            <w:pPr>
              <w:pStyle w:val="BodyText"/>
              <w:spacing w:beforeLines="40" w:before="96" w:afterLines="40" w:after="96" w:line="240" w:lineRule="auto"/>
              <w:ind w:left="0" w:firstLine="0"/>
              <w:jc w:val="left"/>
              <w:rPr>
                <w:b/>
              </w:rPr>
            </w:pPr>
            <w:bookmarkStart w:id="108" w:name="DecimalWeek"/>
            <w:r w:rsidRPr="0076424C">
              <w:rPr>
                <w:b/>
              </w:rPr>
              <w:t>Decimal Week</w:t>
            </w:r>
            <w:bookmarkEnd w:id="108"/>
          </w:p>
        </w:tc>
        <w:tc>
          <w:tcPr>
            <w:tcW w:w="6698" w:type="dxa"/>
            <w:gridSpan w:val="2"/>
          </w:tcPr>
          <w:p w14:paraId="6E861010" w14:textId="037F3CD9" w:rsidR="00314B36" w:rsidRPr="0076424C" w:rsidRDefault="00314B36" w:rsidP="00FB5F72">
            <w:pPr>
              <w:pStyle w:val="BodyText"/>
              <w:spacing w:beforeLines="40" w:before="96" w:afterLines="40" w:after="96" w:line="240" w:lineRule="auto"/>
              <w:ind w:left="0" w:firstLine="0"/>
            </w:pPr>
            <w:r w:rsidRPr="0076424C">
              <w:t xml:space="preserve">The week numbering system where week 1 commences in the first week of January on a date as advised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tc>
      </w:tr>
      <w:tr w:rsidR="00026DA0" w:rsidRPr="0076424C" w14:paraId="75A3BB79" w14:textId="77777777" w:rsidTr="00510257">
        <w:trPr>
          <w:cantSplit/>
        </w:trPr>
        <w:tc>
          <w:tcPr>
            <w:tcW w:w="2658" w:type="dxa"/>
          </w:tcPr>
          <w:p w14:paraId="49BF840F" w14:textId="5A714FD5" w:rsidR="00026DA0" w:rsidRPr="0076424C" w:rsidRDefault="00026DA0" w:rsidP="00FE306C">
            <w:pPr>
              <w:pStyle w:val="BodyText"/>
              <w:spacing w:beforeLines="40" w:before="96" w:afterLines="40" w:after="96" w:line="240" w:lineRule="auto"/>
              <w:ind w:left="0" w:firstLine="0"/>
              <w:jc w:val="left"/>
              <w:rPr>
                <w:b/>
              </w:rPr>
            </w:pPr>
            <w:r>
              <w:rPr>
                <w:b/>
              </w:rPr>
              <w:t>De-energise</w:t>
            </w:r>
          </w:p>
        </w:tc>
        <w:tc>
          <w:tcPr>
            <w:tcW w:w="6698" w:type="dxa"/>
            <w:gridSpan w:val="2"/>
          </w:tcPr>
          <w:p w14:paraId="533A10CF" w14:textId="7E0DA0CE" w:rsidR="00026DA0" w:rsidRPr="00CA3834" w:rsidRDefault="00026DA0" w:rsidP="00FB5F72">
            <w:pPr>
              <w:spacing w:before="40" w:after="40"/>
              <w:ind w:left="0" w:firstLine="0"/>
              <w:rPr>
                <w:rFonts w:eastAsia="Calibri"/>
                <w:szCs w:val="24"/>
              </w:rPr>
            </w:pPr>
            <w:r w:rsidRPr="00CA3834">
              <w:rPr>
                <w:rFonts w:eastAsia="Calibri"/>
                <w:szCs w:val="24"/>
              </w:rPr>
              <w:t xml:space="preserve">The deliberate movement of any switch or the removal of any fuse or the taking of any other step whereby no electrical current can flow between the </w:t>
            </w:r>
            <w:r w:rsidRPr="00CA3834">
              <w:rPr>
                <w:rFonts w:eastAsia="Calibri"/>
                <w:b/>
                <w:szCs w:val="24"/>
              </w:rPr>
              <w:t>DNO’s Distribution System</w:t>
            </w:r>
            <w:r w:rsidRPr="00CA3834">
              <w:rPr>
                <w:rFonts w:eastAsia="Calibri"/>
                <w:szCs w:val="24"/>
              </w:rPr>
              <w:t xml:space="preserve"> and the </w:t>
            </w:r>
            <w:r w:rsidRPr="00CA3834">
              <w:rPr>
                <w:rFonts w:eastAsia="Calibri"/>
                <w:b/>
                <w:szCs w:val="24"/>
              </w:rPr>
              <w:t>User’s Equipment</w:t>
            </w:r>
            <w:r w:rsidRPr="00CA3834">
              <w:rPr>
                <w:rFonts w:eastAsia="Calibri"/>
                <w:szCs w:val="24"/>
              </w:rPr>
              <w:t xml:space="preserve"> at the </w:t>
            </w:r>
            <w:r w:rsidRPr="00CA3834">
              <w:rPr>
                <w:rFonts w:eastAsia="Calibri"/>
                <w:b/>
                <w:szCs w:val="24"/>
              </w:rPr>
              <w:t>Connection Point</w:t>
            </w:r>
            <w:r w:rsidRPr="00CA3834">
              <w:rPr>
                <w:rFonts w:eastAsia="Calibri"/>
                <w:szCs w:val="24"/>
              </w:rPr>
              <w:t xml:space="preserve"> (and “De-energisation” shall be construed accordingly.)</w:t>
            </w:r>
          </w:p>
        </w:tc>
      </w:tr>
      <w:tr w:rsidR="00314B36" w:rsidRPr="0076424C" w14:paraId="6E861014" w14:textId="77777777" w:rsidTr="00510257">
        <w:trPr>
          <w:cantSplit/>
        </w:trPr>
        <w:tc>
          <w:tcPr>
            <w:tcW w:w="2658" w:type="dxa"/>
          </w:tcPr>
          <w:p w14:paraId="6E861012" w14:textId="1275D890" w:rsidR="00314B36" w:rsidRPr="0076424C" w:rsidRDefault="00314B36" w:rsidP="00FE306C">
            <w:pPr>
              <w:pStyle w:val="BodyText"/>
              <w:spacing w:beforeLines="40" w:before="96" w:afterLines="40" w:after="96" w:line="240" w:lineRule="auto"/>
              <w:ind w:left="0" w:firstLine="0"/>
              <w:jc w:val="left"/>
              <w:rPr>
                <w:b/>
              </w:rPr>
            </w:pPr>
            <w:bookmarkStart w:id="109" w:name="_Hlt15288251"/>
            <w:bookmarkStart w:id="110" w:name="Demand"/>
            <w:bookmarkEnd w:id="109"/>
            <w:r w:rsidRPr="0076424C">
              <w:rPr>
                <w:b/>
              </w:rPr>
              <w:t>Demand</w:t>
            </w:r>
            <w:bookmarkEnd w:id="110"/>
          </w:p>
        </w:tc>
        <w:tc>
          <w:tcPr>
            <w:tcW w:w="6698" w:type="dxa"/>
            <w:gridSpan w:val="2"/>
          </w:tcPr>
          <w:p w14:paraId="6E861013" w14:textId="59F62442" w:rsidR="00314B36" w:rsidRPr="0076424C" w:rsidRDefault="00314B36" w:rsidP="00FB5F72">
            <w:pPr>
              <w:pStyle w:val="BodyText"/>
              <w:spacing w:beforeLines="40" w:before="96" w:afterLines="40" w:after="96" w:line="240" w:lineRule="auto"/>
              <w:ind w:left="0" w:firstLine="0"/>
            </w:pPr>
            <w:r w:rsidRPr="0076424C">
              <w:t>The demand of MW or MVAr of electricity (</w:t>
            </w:r>
            <w:proofErr w:type="spellStart"/>
            <w:r w:rsidRPr="0076424C">
              <w:t>ie</w:t>
            </w:r>
            <w:proofErr w:type="spellEnd"/>
            <w:r w:rsidRPr="0076424C">
              <w:t xml:space="preserve"> both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respectively) unless otherwise stated.</w:t>
            </w:r>
          </w:p>
        </w:tc>
      </w:tr>
      <w:tr w:rsidR="00314B36" w:rsidRPr="0076424C" w14:paraId="6E86101C" w14:textId="77777777" w:rsidTr="00510257">
        <w:trPr>
          <w:cantSplit/>
        </w:trPr>
        <w:tc>
          <w:tcPr>
            <w:tcW w:w="2658" w:type="dxa"/>
          </w:tcPr>
          <w:p w14:paraId="6E861015" w14:textId="56D2CC21" w:rsidR="00314B36" w:rsidRPr="0076424C" w:rsidRDefault="00314B36" w:rsidP="00FE306C">
            <w:pPr>
              <w:pStyle w:val="BodyText"/>
              <w:spacing w:beforeLines="40" w:before="96" w:afterLines="40" w:after="96" w:line="240" w:lineRule="auto"/>
              <w:ind w:left="0" w:firstLine="0"/>
              <w:jc w:val="left"/>
              <w:rPr>
                <w:b/>
              </w:rPr>
            </w:pPr>
            <w:bookmarkStart w:id="111" w:name="DemandControl"/>
            <w:r w:rsidRPr="0076424C">
              <w:rPr>
                <w:b/>
              </w:rPr>
              <w:t>Demand Control</w:t>
            </w:r>
            <w:bookmarkEnd w:id="111"/>
          </w:p>
        </w:tc>
        <w:tc>
          <w:tcPr>
            <w:tcW w:w="6698" w:type="dxa"/>
            <w:gridSpan w:val="2"/>
          </w:tcPr>
          <w:p w14:paraId="6E861016" w14:textId="2400487B" w:rsidR="00314B36" w:rsidRPr="0076424C" w:rsidRDefault="00314B36" w:rsidP="00FB5F72">
            <w:pPr>
              <w:pStyle w:val="BodyText"/>
              <w:spacing w:before="40" w:after="40" w:line="240" w:lineRule="auto"/>
              <w:ind w:left="0" w:firstLine="0"/>
              <w:rPr>
                <w:noProof/>
                <w:szCs w:val="22"/>
              </w:rPr>
            </w:pPr>
            <w:r w:rsidRPr="0076424C">
              <w:rPr>
                <w:noProof/>
                <w:szCs w:val="22"/>
              </w:rPr>
              <w:t xml:space="preserve">Any or all of the following methods of achieving a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bCs/>
                <w:noProof/>
                <w:szCs w:val="22"/>
              </w:rPr>
              <w:t xml:space="preserve"> </w:t>
            </w:r>
            <w:r w:rsidRPr="0076424C">
              <w:rPr>
                <w:noProof/>
                <w:szCs w:val="22"/>
              </w:rPr>
              <w:t>reduction:</w:t>
            </w:r>
          </w:p>
          <w:p w14:paraId="6E861017" w14:textId="3E2719B5" w:rsidR="00314B36" w:rsidRPr="0076424C" w:rsidRDefault="00314B36" w:rsidP="00FB5F72">
            <w:pPr>
              <w:autoSpaceDE w:val="0"/>
              <w:autoSpaceDN w:val="0"/>
              <w:adjustRightInd w:val="0"/>
              <w:spacing w:before="40" w:after="40"/>
              <w:ind w:left="342" w:hanging="342"/>
              <w:rPr>
                <w:noProof/>
                <w:szCs w:val="22"/>
              </w:rPr>
            </w:pPr>
            <w:r w:rsidRPr="0076424C">
              <w:rPr>
                <w:noProof/>
                <w:szCs w:val="22"/>
              </w:rPr>
              <w:t xml:space="preserve">(a)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bCs/>
                <w:noProof/>
                <w:szCs w:val="22"/>
              </w:rPr>
              <w:t xml:space="preserve"> </w:t>
            </w:r>
            <w:r w:rsidRPr="0076424C">
              <w:rPr>
                <w:noProof/>
                <w:szCs w:val="22"/>
              </w:rPr>
              <w:t xml:space="preserve">voltage reduction initiated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bCs/>
                <w:noProof/>
                <w:szCs w:val="22"/>
              </w:rPr>
              <w:t xml:space="preserve"> </w:t>
            </w:r>
            <w:r w:rsidRPr="0076424C">
              <w:rPr>
                <w:noProof/>
                <w:szCs w:val="22"/>
              </w:rPr>
              <w:t>(other than following an instruction from</w:t>
            </w:r>
            <w:r w:rsidR="0045378B">
              <w:rPr>
                <w:noProof/>
                <w:szCs w:val="22"/>
              </w:rPr>
              <w:t xml:space="preserve"> </w:t>
            </w:r>
            <w:ins w:id="112" w:author="Shaheeni Vekaria" w:date="2024-04-15T12:57:00Z">
              <w:r w:rsidR="00DC45B4">
                <w:rPr>
                  <w:noProof/>
                  <w:szCs w:val="22"/>
                </w:rPr>
                <w:t xml:space="preserve">the </w:t>
              </w:r>
              <w:r w:rsidR="00DC45B4" w:rsidRPr="00A3413B">
                <w:rPr>
                  <w:b/>
                  <w:color w:val="2B579A"/>
                  <w:szCs w:val="22"/>
                  <w:shd w:val="clear" w:color="auto" w:fill="E6E6E6"/>
                  <w:rPrChange w:id="113" w:author="Shaheeni Vekaria" w:date="2024-04-15T13:07:00Z">
                    <w:rPr>
                      <w:noProof/>
                      <w:szCs w:val="22"/>
                    </w:rPr>
                  </w:rPrChange>
                </w:rPr>
                <w:t>ISOP</w:t>
              </w:r>
            </w:ins>
            <w:del w:id="114" w:author="Shaheeni Vekaria" w:date="2024-04-15T12:58:00Z">
              <w:r w:rsidR="0045378B" w:rsidDel="00DC45B4">
                <w:rPr>
                  <w:color w:val="2B579A"/>
                  <w:shd w:val="clear" w:color="auto" w:fill="E6E6E6"/>
                </w:rPr>
                <w:fldChar w:fldCharType="begin"/>
              </w:r>
              <w:r w:rsidR="0045378B" w:rsidDel="00DC45B4">
                <w:rPr>
                  <w:noProof/>
                  <w:szCs w:val="22"/>
                </w:rPr>
                <w:delInstrText xml:space="preserve"> REF NGESO \h </w:delInstrText>
              </w:r>
              <w:r w:rsidR="004544C9" w:rsidDel="00DC45B4">
                <w:delInstrText xml:space="preserve"> \* MERGEFORMAT </w:delInstrText>
              </w:r>
              <w:r w:rsidR="0045378B" w:rsidDel="00DC45B4">
                <w:rPr>
                  <w:color w:val="2B579A"/>
                  <w:shd w:val="clear" w:color="auto" w:fill="E6E6E6"/>
                </w:rPr>
              </w:r>
              <w:r w:rsidR="0045378B" w:rsidDel="00DC45B4">
                <w:rPr>
                  <w:color w:val="2B579A"/>
                  <w:shd w:val="clear" w:color="auto" w:fill="E6E6E6"/>
                </w:rPr>
                <w:fldChar w:fldCharType="separate"/>
              </w:r>
              <w:r w:rsidR="005C572C" w:rsidDel="00DC45B4">
                <w:rPr>
                  <w:b/>
                </w:rPr>
                <w:delText>NGESO</w:delText>
              </w:r>
              <w:r w:rsidR="0045378B" w:rsidDel="00DC45B4">
                <w:rPr>
                  <w:color w:val="2B579A"/>
                  <w:shd w:val="clear" w:color="auto" w:fill="E6E6E6"/>
                </w:rPr>
                <w:fldChar w:fldCharType="end"/>
              </w:r>
            </w:del>
            <w:r w:rsidR="0045378B">
              <w:t>)</w:t>
            </w:r>
            <w:r w:rsidRPr="0076424C">
              <w:rPr>
                <w:noProof/>
                <w:szCs w:val="22"/>
              </w:rPr>
              <w:t>;</w:t>
            </w:r>
          </w:p>
          <w:p w14:paraId="6E861018" w14:textId="6F02485B" w:rsidR="00314B36" w:rsidRPr="0076424C" w:rsidRDefault="00314B36" w:rsidP="00FB5F72">
            <w:pPr>
              <w:autoSpaceDE w:val="0"/>
              <w:autoSpaceDN w:val="0"/>
              <w:adjustRightInd w:val="0"/>
              <w:spacing w:before="40" w:after="40"/>
              <w:ind w:left="417" w:hanging="450"/>
              <w:rPr>
                <w:noProof/>
                <w:szCs w:val="22"/>
              </w:rPr>
            </w:pPr>
            <w:r w:rsidRPr="0076424C">
              <w:rPr>
                <w:noProof/>
                <w:szCs w:val="22"/>
              </w:rPr>
              <w:t xml:space="preserve">(b)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bCs/>
                <w:noProof/>
                <w:szCs w:val="22"/>
              </w:rPr>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bCs/>
                <w:noProof/>
                <w:szCs w:val="22"/>
              </w:rPr>
              <w:t xml:space="preserve"> </w:t>
            </w:r>
            <w:r w:rsidRPr="0076424C">
              <w:rPr>
                <w:noProof/>
                <w:szCs w:val="22"/>
              </w:rPr>
              <w:t>reduction by disconnection</w:t>
            </w:r>
            <w:r w:rsidRPr="0076424C">
              <w:rPr>
                <w:b/>
                <w:bCs/>
                <w:noProof/>
                <w:szCs w:val="22"/>
              </w:rPr>
              <w:t xml:space="preserve"> </w:t>
            </w:r>
            <w:r w:rsidRPr="0076424C">
              <w:rPr>
                <w:noProof/>
                <w:szCs w:val="22"/>
              </w:rPr>
              <w:t xml:space="preserve">initiated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bCs/>
                <w:noProof/>
                <w:szCs w:val="22"/>
              </w:rPr>
              <w:t xml:space="preserve"> </w:t>
            </w:r>
            <w:r w:rsidRPr="0076424C">
              <w:rPr>
                <w:noProof/>
                <w:szCs w:val="22"/>
              </w:rPr>
              <w:t>(other than following an instruction from</w:t>
            </w:r>
            <w:ins w:id="115" w:author="Shaheeni Vekaria" w:date="2024-04-15T13:07:00Z">
              <w:r w:rsidR="00835C1B">
                <w:rPr>
                  <w:noProof/>
                  <w:szCs w:val="22"/>
                </w:rPr>
                <w:t xml:space="preserve"> the </w:t>
              </w:r>
            </w:ins>
            <w:del w:id="116" w:author="Shaheeni Vekaria" w:date="2024-04-15T13:07:00Z">
              <w:r w:rsidR="0045378B" w:rsidDel="00835C1B">
                <w:rPr>
                  <w:noProof/>
                  <w:szCs w:val="22"/>
                </w:rPr>
                <w:delText xml:space="preserve"> </w:delText>
              </w:r>
            </w:del>
            <w:ins w:id="117" w:author="Shaheeni Vekaria" w:date="2024-04-15T13:07:00Z">
              <w:r w:rsidR="00835C1B" w:rsidRPr="00835C1B">
                <w:rPr>
                  <w:b/>
                  <w:color w:val="2B579A"/>
                  <w:szCs w:val="22"/>
                  <w:shd w:val="clear" w:color="auto" w:fill="E6E6E6"/>
                  <w:rPrChange w:id="118" w:author="Shaheeni Vekaria" w:date="2024-04-15T13:07:00Z">
                    <w:rPr>
                      <w:noProof/>
                      <w:szCs w:val="22"/>
                    </w:rPr>
                  </w:rPrChange>
                </w:rPr>
                <w:t>ISOP</w:t>
              </w:r>
            </w:ins>
            <w:del w:id="119" w:author="Shaheeni Vekaria" w:date="2024-04-15T13:07:00Z">
              <w:r w:rsidR="0045378B" w:rsidDel="00F36B31">
                <w:rPr>
                  <w:color w:val="2B579A"/>
                  <w:shd w:val="clear" w:color="auto" w:fill="E6E6E6"/>
                </w:rPr>
                <w:fldChar w:fldCharType="begin"/>
              </w:r>
              <w:r w:rsidR="0045378B" w:rsidDel="00F36B31">
                <w:rPr>
                  <w:noProof/>
                  <w:szCs w:val="22"/>
                </w:rPr>
                <w:delInstrText xml:space="preserve"> REF NGESO \h </w:delInstrText>
              </w:r>
              <w:r w:rsidR="004544C9" w:rsidDel="00F36B31">
                <w:delInstrText xml:space="preserve"> \* MERGEFORMAT </w:delInstrText>
              </w:r>
              <w:r w:rsidR="0045378B" w:rsidDel="00F36B31">
                <w:rPr>
                  <w:color w:val="2B579A"/>
                  <w:shd w:val="clear" w:color="auto" w:fill="E6E6E6"/>
                </w:rPr>
              </w:r>
              <w:r w:rsidR="0045378B" w:rsidDel="00F36B31">
                <w:rPr>
                  <w:color w:val="2B579A"/>
                  <w:shd w:val="clear" w:color="auto" w:fill="E6E6E6"/>
                </w:rPr>
                <w:fldChar w:fldCharType="separate"/>
              </w:r>
              <w:r w:rsidR="005C572C" w:rsidDel="00F36B31">
                <w:rPr>
                  <w:b/>
                </w:rPr>
                <w:delText>NGESO</w:delText>
              </w:r>
              <w:r w:rsidR="0045378B" w:rsidDel="00F36B31">
                <w:rPr>
                  <w:color w:val="2B579A"/>
                  <w:shd w:val="clear" w:color="auto" w:fill="E6E6E6"/>
                </w:rPr>
                <w:fldChar w:fldCharType="end"/>
              </w:r>
            </w:del>
            <w:r w:rsidR="0045378B">
              <w:t>)</w:t>
            </w:r>
            <w:r w:rsidRPr="0076424C">
              <w:rPr>
                <w:noProof/>
                <w:szCs w:val="22"/>
              </w:rPr>
              <w:t>;</w:t>
            </w:r>
          </w:p>
          <w:p w14:paraId="6E861019" w14:textId="371E9FF3" w:rsidR="00314B36" w:rsidRPr="0076424C" w:rsidRDefault="00314B36" w:rsidP="00FB5F72">
            <w:pPr>
              <w:autoSpaceDE w:val="0"/>
              <w:autoSpaceDN w:val="0"/>
              <w:adjustRightInd w:val="0"/>
              <w:spacing w:before="40" w:after="40"/>
              <w:rPr>
                <w:noProof/>
                <w:szCs w:val="22"/>
              </w:rPr>
            </w:pPr>
            <w:r w:rsidRPr="0076424C">
              <w:rPr>
                <w:noProof/>
                <w:szCs w:val="22"/>
              </w:rPr>
              <w:t xml:space="preserve">(c)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bCs/>
                <w:noProof/>
                <w:szCs w:val="22"/>
              </w:rPr>
              <w:t xml:space="preserve"> </w:t>
            </w:r>
            <w:r w:rsidRPr="0076424C">
              <w:rPr>
                <w:noProof/>
                <w:szCs w:val="22"/>
              </w:rPr>
              <w:t>reduction instructed by</w:t>
            </w:r>
            <w:ins w:id="120" w:author="Shaheeni Vekaria" w:date="2024-04-15T13:08:00Z">
              <w:r w:rsidR="007C0FBC">
                <w:rPr>
                  <w:noProof/>
                  <w:szCs w:val="22"/>
                </w:rPr>
                <w:t xml:space="preserve"> the </w:t>
              </w:r>
              <w:r w:rsidR="007C0FBC" w:rsidRPr="007C0FBC">
                <w:rPr>
                  <w:b/>
                  <w:color w:val="2B579A"/>
                  <w:szCs w:val="22"/>
                  <w:shd w:val="clear" w:color="auto" w:fill="E6E6E6"/>
                  <w:rPrChange w:id="121" w:author="Shaheeni Vekaria" w:date="2024-04-15T13:08:00Z">
                    <w:rPr>
                      <w:noProof/>
                      <w:szCs w:val="22"/>
                    </w:rPr>
                  </w:rPrChange>
                </w:rPr>
                <w:t>ISOP</w:t>
              </w:r>
            </w:ins>
            <w:del w:id="122" w:author="Shaheeni Vekaria" w:date="2024-04-15T13:08:00Z">
              <w:r w:rsidR="0045378B" w:rsidDel="007C0FBC">
                <w:rPr>
                  <w:noProof/>
                  <w:szCs w:val="22"/>
                </w:rPr>
                <w:delText xml:space="preserve"> </w:delText>
              </w:r>
              <w:r w:rsidR="0045378B" w:rsidDel="007C0FBC">
                <w:rPr>
                  <w:color w:val="2B579A"/>
                  <w:shd w:val="clear" w:color="auto" w:fill="E6E6E6"/>
                </w:rPr>
                <w:fldChar w:fldCharType="begin"/>
              </w:r>
              <w:r w:rsidR="0045378B" w:rsidDel="007C0FBC">
                <w:rPr>
                  <w:noProof/>
                  <w:szCs w:val="22"/>
                </w:rPr>
                <w:delInstrText xml:space="preserve"> REF NGESO \h </w:delInstrText>
              </w:r>
              <w:r w:rsidR="004544C9" w:rsidDel="007C0FBC">
                <w:delInstrText xml:space="preserve"> \* MERGEFORMAT </w:delInstrText>
              </w:r>
              <w:r w:rsidR="0045378B" w:rsidDel="007C0FBC">
                <w:rPr>
                  <w:color w:val="2B579A"/>
                  <w:shd w:val="clear" w:color="auto" w:fill="E6E6E6"/>
                </w:rPr>
              </w:r>
              <w:r w:rsidR="0045378B" w:rsidDel="007C0FBC">
                <w:rPr>
                  <w:color w:val="2B579A"/>
                  <w:shd w:val="clear" w:color="auto" w:fill="E6E6E6"/>
                </w:rPr>
                <w:fldChar w:fldCharType="separate"/>
              </w:r>
              <w:r w:rsidR="005C572C" w:rsidDel="007C0FBC">
                <w:rPr>
                  <w:b/>
                </w:rPr>
                <w:delText>NGESO</w:delText>
              </w:r>
              <w:r w:rsidR="0045378B" w:rsidDel="007C0FBC">
                <w:rPr>
                  <w:color w:val="2B579A"/>
                  <w:shd w:val="clear" w:color="auto" w:fill="E6E6E6"/>
                </w:rPr>
                <w:fldChar w:fldCharType="end"/>
              </w:r>
            </w:del>
            <w:r w:rsidRPr="0076424C">
              <w:rPr>
                <w:noProof/>
                <w:szCs w:val="22"/>
              </w:rPr>
              <w:t>;</w:t>
            </w:r>
          </w:p>
          <w:p w14:paraId="6E86101A" w14:textId="4FD5E152" w:rsidR="00314B36" w:rsidRPr="0076424C" w:rsidRDefault="00314B36" w:rsidP="00FB5F72">
            <w:pPr>
              <w:autoSpaceDE w:val="0"/>
              <w:autoSpaceDN w:val="0"/>
              <w:adjustRightInd w:val="0"/>
              <w:spacing w:before="40" w:after="40"/>
              <w:rPr>
                <w:noProof/>
                <w:szCs w:val="22"/>
              </w:rPr>
            </w:pPr>
            <w:r w:rsidRPr="0076424C">
              <w:rPr>
                <w:noProof/>
                <w:szCs w:val="22"/>
              </w:rPr>
              <w:t xml:space="preserve">(d) automatic low frequency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noProof/>
                <w:szCs w:val="22"/>
              </w:rPr>
              <w:t xml:space="preserve"> disconnection;</w:t>
            </w:r>
          </w:p>
          <w:p w14:paraId="6E86101B" w14:textId="214483F2" w:rsidR="00314B36" w:rsidRPr="0076424C" w:rsidRDefault="00314B36" w:rsidP="00FB5F72">
            <w:pPr>
              <w:pStyle w:val="BodyText"/>
              <w:spacing w:beforeLines="40" w:before="96" w:after="40" w:line="240" w:lineRule="auto"/>
              <w:ind w:left="0" w:firstLine="0"/>
            </w:pPr>
            <w:r w:rsidRPr="0076424C">
              <w:rPr>
                <w:noProof/>
                <w:szCs w:val="22"/>
              </w:rPr>
              <w:t xml:space="preserve">(e) emergency manual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noProof/>
                <w:szCs w:val="22"/>
              </w:rPr>
              <w:t xml:space="preserve"> disconnection</w:t>
            </w:r>
            <w:r w:rsidR="00FB25AB">
              <w:rPr>
                <w:noProof/>
                <w:szCs w:val="22"/>
              </w:rPr>
              <w:t>.</w:t>
            </w:r>
          </w:p>
        </w:tc>
      </w:tr>
      <w:tr w:rsidR="00314B36" w:rsidRPr="0076424C" w14:paraId="6E86101F" w14:textId="77777777" w:rsidTr="00510257">
        <w:trPr>
          <w:cantSplit/>
        </w:trPr>
        <w:tc>
          <w:tcPr>
            <w:tcW w:w="2658" w:type="dxa"/>
          </w:tcPr>
          <w:p w14:paraId="6E86101D" w14:textId="0E14EC84" w:rsidR="00314B36" w:rsidRPr="0076424C" w:rsidRDefault="00314B36" w:rsidP="00FE306C">
            <w:pPr>
              <w:pStyle w:val="BodyText"/>
              <w:spacing w:beforeLines="40" w:before="96" w:afterLines="40" w:after="96" w:line="240" w:lineRule="auto"/>
              <w:ind w:left="0" w:firstLine="0"/>
              <w:jc w:val="left"/>
              <w:rPr>
                <w:b/>
              </w:rPr>
            </w:pPr>
            <w:bookmarkStart w:id="123" w:name="DemandControlNotificationLevel"/>
            <w:r w:rsidRPr="0076424C">
              <w:rPr>
                <w:b/>
                <w:noProof/>
              </w:rPr>
              <w:t>Demand Control Notification Level</w:t>
            </w:r>
            <w:bookmarkEnd w:id="123"/>
          </w:p>
        </w:tc>
        <w:tc>
          <w:tcPr>
            <w:tcW w:w="6698" w:type="dxa"/>
            <w:gridSpan w:val="2"/>
          </w:tcPr>
          <w:p w14:paraId="6E86101E" w14:textId="0923E228" w:rsidR="00314B36" w:rsidRPr="0076424C" w:rsidRDefault="00314B36" w:rsidP="00FB5F72">
            <w:pPr>
              <w:pStyle w:val="BodyText"/>
              <w:spacing w:beforeLines="40" w:before="96" w:afterLines="40" w:after="96" w:line="240" w:lineRule="auto"/>
              <w:ind w:left="0" w:firstLine="0"/>
            </w:pPr>
            <w:r w:rsidRPr="0076424C">
              <w:rPr>
                <w:noProof/>
                <w:szCs w:val="22"/>
              </w:rPr>
              <w:t xml:space="preserve">The level above which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bCs/>
                <w:noProof/>
                <w:szCs w:val="22"/>
              </w:rPr>
              <w:t xml:space="preserve"> </w:t>
            </w:r>
            <w:r w:rsidRPr="0076424C">
              <w:rPr>
                <w:noProof/>
                <w:szCs w:val="22"/>
              </w:rPr>
              <w:t>has to notify</w:t>
            </w:r>
            <w:ins w:id="124" w:author="Shaheeni Vekaria" w:date="2024-04-15T13:08:00Z">
              <w:r w:rsidR="00376C74">
                <w:rPr>
                  <w:noProof/>
                  <w:szCs w:val="22"/>
                </w:rPr>
                <w:t xml:space="preserve"> the </w:t>
              </w:r>
              <w:proofErr w:type="spellStart"/>
              <w:r w:rsidR="00376C74" w:rsidRPr="00376C74">
                <w:rPr>
                  <w:b/>
                  <w:color w:val="2B579A"/>
                  <w:szCs w:val="22"/>
                  <w:shd w:val="clear" w:color="auto" w:fill="E6E6E6"/>
                  <w:rPrChange w:id="125" w:author="Shaheeni Vekaria" w:date="2024-04-15T13:08:00Z">
                    <w:rPr>
                      <w:noProof/>
                      <w:szCs w:val="22"/>
                    </w:rPr>
                  </w:rPrChange>
                </w:rPr>
                <w:t>ISOP</w:t>
              </w:r>
            </w:ins>
            <w:del w:id="126" w:author="Shaheeni Vekaria" w:date="2024-04-15T13:08:00Z">
              <w:r w:rsidR="0045378B" w:rsidDel="00350121">
                <w:rPr>
                  <w:noProof/>
                  <w:szCs w:val="22"/>
                </w:rPr>
                <w:delText xml:space="preserve"> </w:delText>
              </w:r>
              <w:r w:rsidR="0045378B" w:rsidDel="00350121">
                <w:rPr>
                  <w:color w:val="2B579A"/>
                  <w:shd w:val="clear" w:color="auto" w:fill="E6E6E6"/>
                </w:rPr>
                <w:fldChar w:fldCharType="begin"/>
              </w:r>
              <w:r w:rsidR="0045378B" w:rsidDel="00350121">
                <w:rPr>
                  <w:noProof/>
                  <w:szCs w:val="22"/>
                </w:rPr>
                <w:delInstrText xml:space="preserve"> REF NGESO \h </w:delInstrText>
              </w:r>
              <w:r w:rsidR="004544C9" w:rsidDel="00350121">
                <w:delInstrText xml:space="preserve"> \* MERGEFORMAT </w:delInstrText>
              </w:r>
              <w:r w:rsidR="0045378B" w:rsidDel="00350121">
                <w:rPr>
                  <w:color w:val="2B579A"/>
                  <w:shd w:val="clear" w:color="auto" w:fill="E6E6E6"/>
                </w:rPr>
              </w:r>
              <w:r w:rsidR="0045378B" w:rsidDel="00350121">
                <w:rPr>
                  <w:color w:val="2B579A"/>
                  <w:shd w:val="clear" w:color="auto" w:fill="E6E6E6"/>
                </w:rPr>
                <w:fldChar w:fldCharType="separate"/>
              </w:r>
              <w:r w:rsidR="005C572C" w:rsidDel="00350121">
                <w:rPr>
                  <w:b/>
                </w:rPr>
                <w:delText>NGESO</w:delText>
              </w:r>
              <w:r w:rsidR="0045378B" w:rsidDel="00350121">
                <w:rPr>
                  <w:color w:val="2B579A"/>
                  <w:shd w:val="clear" w:color="auto" w:fill="E6E6E6"/>
                </w:rPr>
                <w:fldChar w:fldCharType="end"/>
              </w:r>
              <w:r w:rsidR="00C47865" w:rsidRPr="0076424C" w:rsidDel="00350121">
                <w:rPr>
                  <w:b/>
                  <w:bCs/>
                  <w:noProof/>
                  <w:szCs w:val="22"/>
                </w:rPr>
                <w:delText xml:space="preserve"> </w:delText>
              </w:r>
            </w:del>
            <w:r w:rsidRPr="0076424C">
              <w:rPr>
                <w:noProof/>
                <w:szCs w:val="22"/>
              </w:rPr>
              <w:t>of</w:t>
            </w:r>
            <w:proofErr w:type="spellEnd"/>
            <w:r w:rsidRPr="0076424C">
              <w:rPr>
                <w:noProof/>
                <w:szCs w:val="22"/>
              </w:rPr>
              <w:t xml:space="preserve"> its proposed or achieved use of </w:t>
            </w:r>
            <w:r w:rsidR="008572B5">
              <w:rPr>
                <w:color w:val="2B579A"/>
                <w:shd w:val="clear" w:color="auto" w:fill="E6E6E6"/>
              </w:rPr>
              <w:fldChar w:fldCharType="begin"/>
            </w:r>
            <w:r w:rsidR="008572B5">
              <w:instrText xml:space="preserve"> REF DemandControl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 Control</w:t>
            </w:r>
            <w:r w:rsidR="008572B5">
              <w:rPr>
                <w:color w:val="2B579A"/>
                <w:shd w:val="clear" w:color="auto" w:fill="E6E6E6"/>
              </w:rPr>
              <w:fldChar w:fldCharType="end"/>
            </w:r>
            <w:r w:rsidRPr="0076424C">
              <w:rPr>
                <w:b/>
                <w:bCs/>
                <w:noProof/>
                <w:szCs w:val="22"/>
              </w:rPr>
              <w:t xml:space="preserve"> </w:t>
            </w:r>
            <w:r w:rsidRPr="0076424C">
              <w:rPr>
                <w:noProof/>
                <w:szCs w:val="22"/>
              </w:rPr>
              <w:t>which is 12 MW in England and Wales and 5 MW in Scotland.</w:t>
            </w:r>
          </w:p>
        </w:tc>
      </w:tr>
      <w:tr w:rsidR="008C2E0C" w:rsidRPr="0076424C" w14:paraId="2E4D3E7F" w14:textId="77777777" w:rsidTr="00510257">
        <w:trPr>
          <w:cantSplit/>
        </w:trPr>
        <w:tc>
          <w:tcPr>
            <w:tcW w:w="2658" w:type="dxa"/>
          </w:tcPr>
          <w:p w14:paraId="0D37A9EC" w14:textId="379BC3F5" w:rsidR="008C2E0C" w:rsidRPr="0076424C" w:rsidRDefault="008C2E0C" w:rsidP="00FE306C">
            <w:pPr>
              <w:spacing w:beforeLines="40" w:before="96" w:afterLines="40" w:after="96"/>
              <w:ind w:left="0" w:firstLine="0"/>
              <w:jc w:val="left"/>
              <w:rPr>
                <w:b/>
              </w:rPr>
            </w:pPr>
            <w:bookmarkStart w:id="127" w:name="DemandFacility"/>
            <w:r>
              <w:rPr>
                <w:b/>
              </w:rPr>
              <w:t>Demand Facilit</w:t>
            </w:r>
            <w:bookmarkEnd w:id="127"/>
            <w:r>
              <w:rPr>
                <w:b/>
              </w:rPr>
              <w:t>y</w:t>
            </w:r>
          </w:p>
        </w:tc>
        <w:tc>
          <w:tcPr>
            <w:tcW w:w="6698" w:type="dxa"/>
            <w:gridSpan w:val="2"/>
          </w:tcPr>
          <w:p w14:paraId="2B7E7B4F" w14:textId="203F5DAE" w:rsidR="008C2E0C" w:rsidRPr="0076424C" w:rsidRDefault="008C2E0C" w:rsidP="00FB5F72">
            <w:pPr>
              <w:pStyle w:val="BodyText"/>
              <w:spacing w:beforeLines="40" w:before="96" w:afterLines="40" w:after="96" w:line="240" w:lineRule="auto"/>
              <w:ind w:left="0" w:firstLine="0"/>
            </w:pPr>
            <w:r>
              <w:t>An installation</w:t>
            </w:r>
            <w:r w:rsidRPr="00FD6F72">
              <w:t xml:space="preserve"> </w:t>
            </w:r>
            <w:r>
              <w:t xml:space="preserve">under the control of a </w:t>
            </w:r>
            <w:r>
              <w:rPr>
                <w:color w:val="2B579A"/>
                <w:shd w:val="clear" w:color="auto" w:fill="E6E6E6"/>
              </w:rPr>
              <w:fldChar w:fldCharType="begin"/>
            </w:r>
            <w:r>
              <w:instrText xml:space="preserve"> REF Customer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t xml:space="preserve"> where</w:t>
            </w:r>
            <w:r w:rsidRPr="00FD6F72">
              <w:t xml:space="preserve"> electrical energy </w:t>
            </w:r>
            <w:r>
              <w:t xml:space="preserve">is consumed </w:t>
            </w:r>
            <w:r w:rsidRPr="00FD6F72">
              <w:t xml:space="preserve">and is connected at one or more </w:t>
            </w:r>
            <w:r>
              <w:rPr>
                <w:color w:val="2B579A"/>
                <w:shd w:val="clear" w:color="auto" w:fill="E6E6E6"/>
              </w:rPr>
              <w:fldChar w:fldCharType="begin"/>
            </w:r>
            <w:r>
              <w:instrText xml:space="preserve"> REF ConnectionPoint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Connection Point</w:t>
            </w:r>
            <w:r>
              <w:rPr>
                <w:color w:val="2B579A"/>
                <w:shd w:val="clear" w:color="auto" w:fill="E6E6E6"/>
              </w:rPr>
              <w:fldChar w:fldCharType="end"/>
            </w:r>
            <w:r w:rsidRPr="00FD6F72">
              <w:t xml:space="preserve">s to the </w:t>
            </w:r>
            <w:r>
              <w:rPr>
                <w:color w:val="2B579A"/>
                <w:shd w:val="clear" w:color="auto" w:fill="E6E6E6"/>
              </w:rPr>
              <w:fldChar w:fldCharType="begin"/>
            </w:r>
            <w:r>
              <w:instrText xml:space="preserve"> REF DNOsSystem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FD6F72">
              <w:t>.</w:t>
            </w:r>
          </w:p>
        </w:tc>
      </w:tr>
      <w:tr w:rsidR="00533CC0" w:rsidRPr="0076424C" w14:paraId="59C49647" w14:textId="77777777" w:rsidTr="00510257">
        <w:trPr>
          <w:cantSplit/>
        </w:trPr>
        <w:tc>
          <w:tcPr>
            <w:tcW w:w="2658" w:type="dxa"/>
          </w:tcPr>
          <w:p w14:paraId="0EA2AC05" w14:textId="5A47C06C" w:rsidR="00533CC0" w:rsidRPr="0076424C" w:rsidRDefault="00533CC0" w:rsidP="006034A0">
            <w:pPr>
              <w:spacing w:beforeLines="40" w:before="96" w:afterLines="40" w:after="96"/>
              <w:ind w:left="0" w:firstLine="0"/>
              <w:jc w:val="left"/>
              <w:rPr>
                <w:b/>
              </w:rPr>
            </w:pPr>
            <w:bookmarkStart w:id="128" w:name="DemandServicesProvider"/>
            <w:r>
              <w:rPr>
                <w:b/>
              </w:rPr>
              <w:lastRenderedPageBreak/>
              <w:t>Demand Services Provider</w:t>
            </w:r>
            <w:bookmarkEnd w:id="128"/>
          </w:p>
        </w:tc>
        <w:tc>
          <w:tcPr>
            <w:tcW w:w="6698" w:type="dxa"/>
            <w:gridSpan w:val="2"/>
          </w:tcPr>
          <w:p w14:paraId="11ADF60A" w14:textId="34167817" w:rsidR="00533CC0" w:rsidRPr="0076424C" w:rsidRDefault="00533CC0" w:rsidP="00FB5F72">
            <w:pPr>
              <w:pStyle w:val="BodyText"/>
              <w:spacing w:beforeLines="40" w:before="96" w:afterLines="40" w:after="96" w:line="240" w:lineRule="auto"/>
              <w:ind w:left="0" w:firstLine="0"/>
            </w:pPr>
            <w:r>
              <w:t xml:space="preserve">A party who contracts with the </w:t>
            </w:r>
            <w:r>
              <w:rPr>
                <w:color w:val="2B579A"/>
                <w:shd w:val="clear" w:color="auto" w:fill="E6E6E6"/>
              </w:rPr>
              <w:fldChar w:fldCharType="begin"/>
            </w:r>
            <w:r>
              <w:instrText xml:space="preserve"> REF DNO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t xml:space="preserve"> to provide a demand side service.  The party might be a </w:t>
            </w:r>
            <w:r>
              <w:rPr>
                <w:color w:val="2B579A"/>
                <w:shd w:val="clear" w:color="auto" w:fill="E6E6E6"/>
              </w:rPr>
              <w:fldChar w:fldCharType="begin"/>
            </w:r>
            <w:r>
              <w:instrText xml:space="preserve"> REF Customer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t xml:space="preserve"> contracting bilaterally with the </w:t>
            </w:r>
            <w:r>
              <w:rPr>
                <w:color w:val="2B579A"/>
                <w:shd w:val="clear" w:color="auto" w:fill="E6E6E6"/>
              </w:rPr>
              <w:fldChar w:fldCharType="begin"/>
            </w:r>
            <w:r>
              <w:instrText xml:space="preserve"> REF DNO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t xml:space="preserve"> for the provision of services, or may be a third party providing an aggregated service from many individual </w:t>
            </w:r>
            <w:r w:rsidRPr="00F56F89">
              <w:rPr>
                <w:b/>
              </w:rPr>
              <w:t>Customer</w:t>
            </w:r>
            <w:r>
              <w:t xml:space="preserve">s.  In the latter case there will be a specific contract for the provision of the services to the </w:t>
            </w:r>
            <w:r>
              <w:rPr>
                <w:color w:val="2B579A"/>
                <w:shd w:val="clear" w:color="auto" w:fill="E6E6E6"/>
              </w:rPr>
              <w:fldChar w:fldCharType="begin"/>
            </w:r>
            <w:r>
              <w:instrText xml:space="preserve"> REF DNO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t xml:space="preserve"> and will include compliance by that third party with the requirements of DPC9 in relation to each </w:t>
            </w:r>
            <w:r w:rsidR="006C7291">
              <w:rPr>
                <w:color w:val="2B579A"/>
                <w:shd w:val="clear" w:color="auto" w:fill="E6E6E6"/>
              </w:rPr>
              <w:fldChar w:fldCharType="begin"/>
            </w:r>
            <w:r w:rsidR="006C7291">
              <w:instrText xml:space="preserve"> REF DemandUnit \h </w:instrText>
            </w:r>
            <w:r w:rsidR="004544C9">
              <w:instrText xml:space="preserve"> \* MERGEFORMAT </w:instrText>
            </w:r>
            <w:r w:rsidR="006C7291">
              <w:rPr>
                <w:color w:val="2B579A"/>
                <w:shd w:val="clear" w:color="auto" w:fill="E6E6E6"/>
              </w:rPr>
            </w:r>
            <w:r w:rsidR="006C7291">
              <w:rPr>
                <w:color w:val="2B579A"/>
                <w:shd w:val="clear" w:color="auto" w:fill="E6E6E6"/>
              </w:rPr>
              <w:fldChar w:fldCharType="separate"/>
            </w:r>
            <w:r w:rsidR="005C572C">
              <w:rPr>
                <w:b/>
              </w:rPr>
              <w:t>Demand Unit</w:t>
            </w:r>
            <w:r w:rsidR="006C7291">
              <w:rPr>
                <w:color w:val="2B579A"/>
                <w:shd w:val="clear" w:color="auto" w:fill="E6E6E6"/>
              </w:rPr>
              <w:fldChar w:fldCharType="end"/>
            </w:r>
            <w:r w:rsidR="00300196">
              <w:t xml:space="preserve"> </w:t>
            </w:r>
            <w:r>
              <w:t>included in the aggregated service.</w:t>
            </w:r>
          </w:p>
        </w:tc>
      </w:tr>
      <w:tr w:rsidR="00FF6E34" w:rsidRPr="0076424C" w14:paraId="228ABED9" w14:textId="77777777" w:rsidTr="00510257">
        <w:trPr>
          <w:cantSplit/>
        </w:trPr>
        <w:tc>
          <w:tcPr>
            <w:tcW w:w="2658" w:type="dxa"/>
          </w:tcPr>
          <w:p w14:paraId="04B238D5" w14:textId="43695C91" w:rsidR="00FF6E34" w:rsidRPr="0076424C" w:rsidRDefault="00FF6E34" w:rsidP="00FE306C">
            <w:pPr>
              <w:spacing w:beforeLines="40" w:before="96" w:afterLines="40" w:after="96"/>
              <w:ind w:left="0" w:firstLine="0"/>
              <w:jc w:val="left"/>
              <w:rPr>
                <w:b/>
              </w:rPr>
            </w:pPr>
            <w:bookmarkStart w:id="129" w:name="DemandUnit"/>
            <w:r>
              <w:rPr>
                <w:b/>
              </w:rPr>
              <w:t>Demand Unit</w:t>
            </w:r>
            <w:bookmarkEnd w:id="129"/>
          </w:p>
        </w:tc>
        <w:tc>
          <w:tcPr>
            <w:tcW w:w="6698" w:type="dxa"/>
            <w:gridSpan w:val="2"/>
          </w:tcPr>
          <w:p w14:paraId="4ED5DAB7" w14:textId="56E45381" w:rsidR="00FF6E34" w:rsidRDefault="00FF6E34" w:rsidP="00FB5F72">
            <w:pPr>
              <w:pStyle w:val="BodyText"/>
              <w:spacing w:beforeLines="40" w:before="96" w:afterLines="40" w:after="96" w:line="240" w:lineRule="auto"/>
              <w:ind w:left="0" w:firstLine="0"/>
            </w:pPr>
            <w:r>
              <w:t xml:space="preserve">An appliance or a device whose </w:t>
            </w:r>
            <w:r>
              <w:rPr>
                <w:color w:val="2B579A"/>
                <w:shd w:val="clear" w:color="auto" w:fill="E6E6E6"/>
              </w:rPr>
              <w:fldChar w:fldCharType="begin"/>
            </w:r>
            <w:r>
              <w:instrText xml:space="preserve"> REF ActivePower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Active Power</w:t>
            </w:r>
            <w:r>
              <w:rPr>
                <w:color w:val="2B579A"/>
                <w:shd w:val="clear" w:color="auto" w:fill="E6E6E6"/>
              </w:rPr>
              <w:fldChar w:fldCharType="end"/>
            </w:r>
            <w:r w:rsidRPr="00F77FED">
              <w:rPr>
                <w:b/>
              </w:rPr>
              <w:t xml:space="preserve"> </w:t>
            </w:r>
            <w:r>
              <w:rPr>
                <w:b/>
                <w:color w:val="2B579A"/>
                <w:shd w:val="clear" w:color="auto" w:fill="E6E6E6"/>
              </w:rPr>
              <w:fldChar w:fldCharType="begin"/>
            </w:r>
            <w:r>
              <w:rPr>
                <w:b/>
              </w:rPr>
              <w:instrText xml:space="preserve"> REF Demand \h </w:instrText>
            </w:r>
            <w:r w:rsidR="004544C9">
              <w:rPr>
                <w:b/>
              </w:rPr>
              <w:instrText xml:space="preserve"> \* MERGEFORMAT </w:instrText>
            </w:r>
            <w:r>
              <w:rPr>
                <w:b/>
                <w:color w:val="2B579A"/>
                <w:shd w:val="clear" w:color="auto" w:fill="E6E6E6"/>
              </w:rPr>
            </w:r>
            <w:r>
              <w:rPr>
                <w:b/>
                <w:color w:val="2B579A"/>
                <w:shd w:val="clear" w:color="auto" w:fill="E6E6E6"/>
              </w:rPr>
              <w:fldChar w:fldCharType="separate"/>
            </w:r>
            <w:r w:rsidR="005C572C" w:rsidRPr="0076424C">
              <w:rPr>
                <w:b/>
              </w:rPr>
              <w:t>Demand</w:t>
            </w:r>
            <w:r>
              <w:rPr>
                <w:b/>
                <w:color w:val="2B579A"/>
                <w:shd w:val="clear" w:color="auto" w:fill="E6E6E6"/>
              </w:rPr>
              <w:fldChar w:fldCharType="end"/>
            </w:r>
            <w:r>
              <w:t xml:space="preserve"> or </w:t>
            </w:r>
            <w:r>
              <w:rPr>
                <w:color w:val="2B579A"/>
                <w:shd w:val="clear" w:color="auto" w:fill="E6E6E6"/>
              </w:rPr>
              <w:fldChar w:fldCharType="begin"/>
            </w:r>
            <w:r>
              <w:instrText xml:space="preserve"> REF ReactivePower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Reactive Power</w:t>
            </w:r>
            <w:r>
              <w:rPr>
                <w:color w:val="2B579A"/>
                <w:shd w:val="clear" w:color="auto" w:fill="E6E6E6"/>
              </w:rPr>
              <w:fldChar w:fldCharType="end"/>
            </w:r>
            <w:r>
              <w:t xml:space="preserve"> production or consumption is being actively controlled by the </w:t>
            </w:r>
            <w:r>
              <w:rPr>
                <w:color w:val="2B579A"/>
                <w:shd w:val="clear" w:color="auto" w:fill="E6E6E6"/>
              </w:rPr>
              <w:fldChar w:fldCharType="begin"/>
            </w:r>
            <w:r>
              <w:instrText xml:space="preserve"> REF Customer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t xml:space="preserve"> in whose </w:t>
            </w:r>
            <w:r>
              <w:rPr>
                <w:color w:val="2B579A"/>
                <w:shd w:val="clear" w:color="auto" w:fill="E6E6E6"/>
              </w:rPr>
              <w:fldChar w:fldCharType="begin"/>
            </w:r>
            <w:r>
              <w:instrText xml:space="preserve"> REF DemandFacility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Demand Facilit</w:t>
            </w:r>
            <w:r>
              <w:rPr>
                <w:color w:val="2B579A"/>
                <w:shd w:val="clear" w:color="auto" w:fill="E6E6E6"/>
              </w:rPr>
              <w:fldChar w:fldCharType="end"/>
            </w:r>
            <w:r w:rsidR="004225A3" w:rsidRPr="004225A3">
              <w:rPr>
                <w:b/>
                <w:bCs/>
              </w:rPr>
              <w:t>y</w:t>
            </w:r>
            <w:r>
              <w:t xml:space="preserve"> it is installed and which has been commissioned on or after 18 August 2019 in pursuance of a contract to this end with the </w:t>
            </w:r>
            <w:r>
              <w:rPr>
                <w:color w:val="2B579A"/>
                <w:shd w:val="clear" w:color="auto" w:fill="E6E6E6"/>
              </w:rPr>
              <w:fldChar w:fldCharType="begin"/>
            </w:r>
            <w:r>
              <w:instrText xml:space="preserve"> REF DNO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t xml:space="preserve">.  </w:t>
            </w:r>
          </w:p>
          <w:p w14:paraId="7D347D09" w14:textId="77777777" w:rsidR="00FF6E34" w:rsidRDefault="00FF6E34" w:rsidP="00FB5F72">
            <w:pPr>
              <w:pStyle w:val="BodyText"/>
              <w:spacing w:beforeLines="40" w:before="96" w:afterLines="40" w:after="96" w:line="240" w:lineRule="auto"/>
              <w:ind w:left="0" w:firstLine="0"/>
            </w:pPr>
            <w:r>
              <w:t>Such an appliance or device commissioned before this date, but which has been materially altered will also be included in this definition.</w:t>
            </w:r>
          </w:p>
          <w:p w14:paraId="61ADCB50" w14:textId="019C9C78" w:rsidR="00FF6E34" w:rsidRDefault="00FF6E34" w:rsidP="00FB5F72">
            <w:pPr>
              <w:pStyle w:val="BodyText"/>
              <w:spacing w:beforeLines="40" w:before="96" w:afterLines="40" w:after="96" w:line="240" w:lineRule="auto"/>
              <w:ind w:left="0" w:firstLine="0"/>
            </w:pPr>
            <w:r>
              <w:t xml:space="preserve">Where there is </w:t>
            </w:r>
            <w:r w:rsidRPr="0033301E">
              <w:t xml:space="preserve">more than one </w:t>
            </w:r>
            <w:r>
              <w:rPr>
                <w:color w:val="2B579A"/>
                <w:shd w:val="clear" w:color="auto" w:fill="E6E6E6"/>
              </w:rPr>
              <w:fldChar w:fldCharType="begin"/>
            </w:r>
            <w:r>
              <w:instrText xml:space="preserve"> REF DemandUnit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Demand Unit</w:t>
            </w:r>
            <w:r>
              <w:rPr>
                <w:color w:val="2B579A"/>
                <w:shd w:val="clear" w:color="auto" w:fill="E6E6E6"/>
              </w:rPr>
              <w:fldChar w:fldCharType="end"/>
            </w:r>
            <w:r>
              <w:t xml:space="preserve"> in a </w:t>
            </w:r>
            <w:r>
              <w:rPr>
                <w:color w:val="2B579A"/>
                <w:shd w:val="clear" w:color="auto" w:fill="E6E6E6"/>
              </w:rPr>
              <w:fldChar w:fldCharType="begin"/>
            </w:r>
            <w:r>
              <w:instrText xml:space="preserve"> REF DemandFacility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 xml:space="preserve">Demand </w:t>
            </w:r>
            <w:proofErr w:type="spellStart"/>
            <w:r w:rsidR="005C572C">
              <w:rPr>
                <w:b/>
              </w:rPr>
              <w:t>Facilit</w:t>
            </w:r>
            <w:proofErr w:type="spellEnd"/>
            <w:r>
              <w:rPr>
                <w:color w:val="2B579A"/>
                <w:shd w:val="clear" w:color="auto" w:fill="E6E6E6"/>
              </w:rPr>
              <w:fldChar w:fldCharType="end"/>
            </w:r>
            <w:r w:rsidRPr="0033301E">
              <w:t xml:space="preserve">, these </w:t>
            </w:r>
            <w:r>
              <w:rPr>
                <w:color w:val="2B579A"/>
                <w:shd w:val="clear" w:color="auto" w:fill="E6E6E6"/>
              </w:rPr>
              <w:fldChar w:fldCharType="begin"/>
            </w:r>
            <w:r>
              <w:instrText xml:space="preserve"> REF DemandUnit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Demand Unit</w:t>
            </w:r>
            <w:r>
              <w:rPr>
                <w:color w:val="2B579A"/>
                <w:shd w:val="clear" w:color="auto" w:fill="E6E6E6"/>
              </w:rPr>
              <w:fldChar w:fldCharType="end"/>
            </w:r>
            <w:r w:rsidRPr="0033301E">
              <w:rPr>
                <w:b/>
              </w:rPr>
              <w:t>s</w:t>
            </w:r>
            <w:r w:rsidRPr="0033301E">
              <w:t xml:space="preserve"> shall together be considered as one </w:t>
            </w:r>
            <w:r>
              <w:rPr>
                <w:color w:val="2B579A"/>
                <w:shd w:val="clear" w:color="auto" w:fill="E6E6E6"/>
              </w:rPr>
              <w:fldChar w:fldCharType="begin"/>
            </w:r>
            <w:r>
              <w:instrText xml:space="preserve"> REF DemandUnit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Demand Unit</w:t>
            </w:r>
            <w:r>
              <w:rPr>
                <w:color w:val="2B579A"/>
                <w:shd w:val="clear" w:color="auto" w:fill="E6E6E6"/>
              </w:rPr>
              <w:fldChar w:fldCharType="end"/>
            </w:r>
            <w:r w:rsidRPr="0033301E">
              <w:t xml:space="preserve"> if they cannot be operated independently from each other</w:t>
            </w:r>
            <w:r>
              <w:t>.</w:t>
            </w:r>
          </w:p>
          <w:p w14:paraId="443AE5B2" w14:textId="03D7DCCE" w:rsidR="00FF6E34" w:rsidRPr="0076424C" w:rsidRDefault="00FF6E34" w:rsidP="00FB5F72">
            <w:pPr>
              <w:pStyle w:val="BodyText"/>
              <w:spacing w:beforeLines="40" w:before="96" w:afterLines="40" w:after="96" w:line="240" w:lineRule="auto"/>
              <w:ind w:left="0" w:firstLine="0"/>
            </w:pPr>
            <w:r>
              <w:rPr>
                <w:b/>
                <w:color w:val="2B579A"/>
                <w:shd w:val="clear" w:color="auto" w:fill="E6E6E6"/>
              </w:rPr>
              <w:fldChar w:fldCharType="begin"/>
            </w:r>
            <w:r>
              <w:rPr>
                <w:b/>
              </w:rPr>
              <w:instrText xml:space="preserve"> REF DemandUnit \h </w:instrText>
            </w:r>
            <w:r w:rsidR="004544C9">
              <w:rPr>
                <w:b/>
              </w:rPr>
              <w:instrText xml:space="preserve"> \* MERGEFORMAT </w:instrText>
            </w:r>
            <w:r>
              <w:rPr>
                <w:b/>
                <w:color w:val="2B579A"/>
                <w:shd w:val="clear" w:color="auto" w:fill="E6E6E6"/>
              </w:rPr>
            </w:r>
            <w:r>
              <w:rPr>
                <w:b/>
                <w:color w:val="2B579A"/>
                <w:shd w:val="clear" w:color="auto" w:fill="E6E6E6"/>
              </w:rPr>
              <w:fldChar w:fldCharType="separate"/>
            </w:r>
            <w:r w:rsidR="005C572C">
              <w:rPr>
                <w:b/>
              </w:rPr>
              <w:t>Demand Unit</w:t>
            </w:r>
            <w:r>
              <w:rPr>
                <w:b/>
                <w:color w:val="2B579A"/>
                <w:shd w:val="clear" w:color="auto" w:fill="E6E6E6"/>
              </w:rPr>
              <w:fldChar w:fldCharType="end"/>
            </w:r>
            <w:r w:rsidRPr="00570139">
              <w:rPr>
                <w:b/>
              </w:rPr>
              <w:t xml:space="preserve">s </w:t>
            </w:r>
            <w:r w:rsidRPr="00570139">
              <w:t xml:space="preserve">of </w:t>
            </w:r>
            <w:r>
              <w:rPr>
                <w:color w:val="2B579A"/>
                <w:shd w:val="clear" w:color="auto" w:fill="E6E6E6"/>
              </w:rPr>
              <w:fldChar w:fldCharType="begin"/>
            </w:r>
            <w:r>
              <w:instrText xml:space="preserve"> REF Customer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570139">
              <w:rPr>
                <w:b/>
              </w:rPr>
              <w:t>s</w:t>
            </w:r>
            <w:r w:rsidRPr="00570139">
              <w:t xml:space="preserve"> where the </w:t>
            </w:r>
            <w:r>
              <w:rPr>
                <w:color w:val="2B579A"/>
                <w:shd w:val="clear" w:color="auto" w:fill="E6E6E6"/>
              </w:rPr>
              <w:fldChar w:fldCharType="begin"/>
            </w:r>
            <w:r>
              <w:instrText xml:space="preserve"> REF Customer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570139">
              <w:t xml:space="preserve"> has concluded a final and binding contract for the purchase of a </w:t>
            </w:r>
            <w:r>
              <w:rPr>
                <w:color w:val="2B579A"/>
                <w:shd w:val="clear" w:color="auto" w:fill="E6E6E6"/>
              </w:rPr>
              <w:fldChar w:fldCharType="begin"/>
            </w:r>
            <w:r>
              <w:instrText xml:space="preserve"> REF DemandUnit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Demand Unit</w:t>
            </w:r>
            <w:r>
              <w:rPr>
                <w:color w:val="2B579A"/>
                <w:shd w:val="clear" w:color="auto" w:fill="E6E6E6"/>
              </w:rPr>
              <w:fldChar w:fldCharType="end"/>
            </w:r>
            <w:r w:rsidRPr="00570139">
              <w:rPr>
                <w:b/>
              </w:rPr>
              <w:t xml:space="preserve"> </w:t>
            </w:r>
            <w:r w:rsidRPr="00570139">
              <w:t>before 07 September 2018</w:t>
            </w:r>
            <w:r>
              <w:t xml:space="preserve"> are not included the scope of DPC9</w:t>
            </w:r>
            <w:r w:rsidRPr="00570139">
              <w:t xml:space="preserve">.  The </w:t>
            </w:r>
            <w:r>
              <w:rPr>
                <w:color w:val="2B579A"/>
                <w:shd w:val="clear" w:color="auto" w:fill="E6E6E6"/>
              </w:rPr>
              <w:fldChar w:fldCharType="begin"/>
            </w:r>
            <w:r>
              <w:instrText xml:space="preserve"> REF Customer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Pr>
                <w:b/>
              </w:rPr>
              <w:t xml:space="preserve"> </w:t>
            </w:r>
            <w:r w:rsidRPr="00570139">
              <w:t xml:space="preserve">must have notified the </w:t>
            </w:r>
            <w:r>
              <w:rPr>
                <w:color w:val="2B579A"/>
                <w:shd w:val="clear" w:color="auto" w:fill="E6E6E6"/>
              </w:rPr>
              <w:fldChar w:fldCharType="begin"/>
            </w:r>
            <w:r>
              <w:instrText xml:space="preserve"> REF DNO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570139">
              <w:t xml:space="preserve"> of the conclusion of this final and binding contract by 07 March 201</w:t>
            </w:r>
            <w:r>
              <w:t>9</w:t>
            </w:r>
            <w:r>
              <w:rPr>
                <w:rFonts w:ascii="Arial" w:hAnsi="Arial" w:cs="Arial"/>
              </w:rPr>
              <w:t>.</w:t>
            </w:r>
          </w:p>
        </w:tc>
      </w:tr>
      <w:tr w:rsidR="00FF6E34" w:rsidRPr="0076424C" w14:paraId="6E861023" w14:textId="77777777" w:rsidTr="00510257">
        <w:trPr>
          <w:cantSplit/>
        </w:trPr>
        <w:tc>
          <w:tcPr>
            <w:tcW w:w="2658" w:type="dxa"/>
          </w:tcPr>
          <w:p w14:paraId="6E861020" w14:textId="38E8C36F" w:rsidR="00FF6E34" w:rsidRPr="0076424C" w:rsidRDefault="00FF6E34" w:rsidP="00FE306C">
            <w:pPr>
              <w:spacing w:beforeLines="40" w:before="96" w:afterLines="40" w:after="96"/>
              <w:ind w:left="0" w:firstLine="0"/>
              <w:jc w:val="left"/>
              <w:rPr>
                <w:b/>
              </w:rPr>
            </w:pPr>
            <w:bookmarkStart w:id="130" w:name="_Hlt41033384"/>
            <w:bookmarkStart w:id="131" w:name="DPD"/>
            <w:bookmarkEnd w:id="130"/>
            <w:r w:rsidRPr="0076424C">
              <w:rPr>
                <w:b/>
              </w:rPr>
              <w:t>Detailed Planning Data</w:t>
            </w:r>
            <w:bookmarkEnd w:id="131"/>
            <w:r w:rsidRPr="0076424C">
              <w:rPr>
                <w:b/>
              </w:rPr>
              <w:br/>
              <w:t>(</w:t>
            </w:r>
            <w:bookmarkStart w:id="132" w:name="_Hlt41030871"/>
            <w:bookmarkStart w:id="133" w:name="DPDa"/>
            <w:bookmarkEnd w:id="132"/>
            <w:r w:rsidRPr="0076424C">
              <w:rPr>
                <w:b/>
              </w:rPr>
              <w:t>DPD</w:t>
            </w:r>
            <w:bookmarkEnd w:id="133"/>
            <w:r w:rsidRPr="0076424C">
              <w:rPr>
                <w:b/>
              </w:rPr>
              <w:t>)</w:t>
            </w:r>
          </w:p>
          <w:p w14:paraId="6E861021" w14:textId="77777777" w:rsidR="00FF6E34" w:rsidRPr="0076424C" w:rsidRDefault="00FF6E34" w:rsidP="00FE306C">
            <w:pPr>
              <w:pStyle w:val="BodyText"/>
              <w:spacing w:beforeLines="40" w:before="96" w:afterLines="40" w:after="96" w:line="240" w:lineRule="auto"/>
              <w:ind w:left="0" w:firstLine="0"/>
              <w:jc w:val="left"/>
              <w:rPr>
                <w:b/>
              </w:rPr>
            </w:pPr>
          </w:p>
        </w:tc>
        <w:tc>
          <w:tcPr>
            <w:tcW w:w="6698" w:type="dxa"/>
            <w:gridSpan w:val="2"/>
          </w:tcPr>
          <w:p w14:paraId="6E861022" w14:textId="3875858B" w:rsidR="00FF6E34" w:rsidRPr="0076424C" w:rsidRDefault="00FF6E34" w:rsidP="00FB5F72">
            <w:pPr>
              <w:pStyle w:val="BodyText"/>
              <w:spacing w:beforeLines="40" w:before="96" w:afterLines="40" w:after="96" w:line="240" w:lineRule="auto"/>
              <w:ind w:left="0" w:firstLine="0"/>
            </w:pPr>
            <w:r w:rsidRPr="0076424C">
              <w:t xml:space="preserve">Detailed additional data which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requires under the </w:t>
            </w:r>
            <w:r>
              <w:rPr>
                <w:color w:val="2B579A"/>
                <w:shd w:val="clear" w:color="auto" w:fill="E6E6E6"/>
              </w:rPr>
              <w:fldChar w:fldCharType="begin"/>
            </w:r>
            <w:r>
              <w:instrText xml:space="preserve"> REF DPC \h  \* MERGEFORMAT </w:instrText>
            </w:r>
            <w:r>
              <w:rPr>
                <w:color w:val="2B579A"/>
                <w:shd w:val="clear" w:color="auto" w:fill="E6E6E6"/>
              </w:rPr>
            </w:r>
            <w:r>
              <w:rPr>
                <w:color w:val="2B579A"/>
                <w:shd w:val="clear" w:color="auto" w:fill="E6E6E6"/>
              </w:rPr>
              <w:fldChar w:fldCharType="separate"/>
            </w:r>
            <w:r w:rsidR="005C572C" w:rsidRPr="0076424C">
              <w:rPr>
                <w:b/>
              </w:rPr>
              <w:t>Distribution Planning and Connection Code</w:t>
            </w:r>
            <w:r>
              <w:rPr>
                <w:color w:val="2B579A"/>
                <w:shd w:val="clear" w:color="auto" w:fill="E6E6E6"/>
              </w:rPr>
              <w:fldChar w:fldCharType="end"/>
            </w:r>
            <w:r w:rsidRPr="0076424C">
              <w:t xml:space="preserve"> in support of </w:t>
            </w:r>
            <w:r>
              <w:rPr>
                <w:color w:val="2B579A"/>
                <w:shd w:val="clear" w:color="auto" w:fill="E6E6E6"/>
              </w:rPr>
              <w:fldChar w:fldCharType="begin"/>
            </w:r>
            <w:r>
              <w:instrText xml:space="preserve"> REF StandardPlanningData \h  \* MERGEFORMAT </w:instrText>
            </w:r>
            <w:r>
              <w:rPr>
                <w:color w:val="2B579A"/>
                <w:shd w:val="clear" w:color="auto" w:fill="E6E6E6"/>
              </w:rPr>
            </w:r>
            <w:r>
              <w:rPr>
                <w:color w:val="2B579A"/>
                <w:shd w:val="clear" w:color="auto" w:fill="E6E6E6"/>
              </w:rPr>
              <w:fldChar w:fldCharType="separate"/>
            </w:r>
            <w:r w:rsidR="005C572C" w:rsidRPr="0076424C">
              <w:rPr>
                <w:b/>
              </w:rPr>
              <w:t>Standard Planning Data</w:t>
            </w:r>
            <w:r>
              <w:rPr>
                <w:color w:val="2B579A"/>
                <w:shd w:val="clear" w:color="auto" w:fill="E6E6E6"/>
              </w:rPr>
              <w:fldChar w:fldCharType="end"/>
            </w:r>
            <w:r w:rsidRPr="0076424C">
              <w:rPr>
                <w:b/>
              </w:rPr>
              <w:t>.</w:t>
            </w:r>
          </w:p>
        </w:tc>
      </w:tr>
      <w:tr w:rsidR="00FF6E34" w:rsidRPr="0076424C" w14:paraId="6E861029" w14:textId="77777777" w:rsidTr="00510257">
        <w:trPr>
          <w:cantSplit/>
        </w:trPr>
        <w:tc>
          <w:tcPr>
            <w:tcW w:w="2658" w:type="dxa"/>
          </w:tcPr>
          <w:p w14:paraId="6E861024" w14:textId="623F274F" w:rsidR="00FF6E34" w:rsidRPr="0076424C" w:rsidRDefault="00FF6E34" w:rsidP="00FE306C">
            <w:pPr>
              <w:spacing w:beforeLines="40" w:before="96" w:afterLines="40" w:after="96"/>
              <w:jc w:val="left"/>
              <w:rPr>
                <w:b/>
              </w:rPr>
            </w:pPr>
            <w:bookmarkStart w:id="134" w:name="DistributionBusiness"/>
            <w:r w:rsidRPr="0076424C">
              <w:rPr>
                <w:b/>
              </w:rPr>
              <w:t>Distribution Business</w:t>
            </w:r>
            <w:bookmarkEnd w:id="134"/>
          </w:p>
          <w:p w14:paraId="6E861025" w14:textId="77777777" w:rsidR="00FF6E34" w:rsidRPr="0076424C" w:rsidRDefault="00FF6E34" w:rsidP="00FE306C">
            <w:pPr>
              <w:pStyle w:val="BodyText"/>
              <w:spacing w:beforeLines="40" w:before="96" w:afterLines="40" w:after="96" w:line="240" w:lineRule="auto"/>
              <w:ind w:left="0" w:firstLine="0"/>
              <w:jc w:val="left"/>
              <w:rPr>
                <w:b/>
              </w:rPr>
            </w:pPr>
          </w:p>
        </w:tc>
        <w:tc>
          <w:tcPr>
            <w:tcW w:w="6698" w:type="dxa"/>
            <w:gridSpan w:val="2"/>
          </w:tcPr>
          <w:p w14:paraId="6E861026" w14:textId="4BB75CC1" w:rsidR="00FF6E34" w:rsidRPr="0076424C" w:rsidRDefault="00FF6E34" w:rsidP="00FB5F72">
            <w:pPr>
              <w:tabs>
                <w:tab w:val="left" w:pos="0"/>
              </w:tabs>
              <w:spacing w:before="40" w:after="40"/>
              <w:ind w:left="34" w:firstLine="0"/>
            </w:pPr>
            <w:r w:rsidRPr="0076424C">
              <w:t xml:space="preserve">The authorised business of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or any affiliate or related undertaking of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(whether the business is undertaken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or another licence holder), comprising:</w:t>
            </w:r>
          </w:p>
          <w:p w14:paraId="6E861027" w14:textId="01E742B3" w:rsidR="00FF6E34" w:rsidRPr="0076424C" w:rsidRDefault="00FF6E34" w:rsidP="00FB5F72">
            <w:pPr>
              <w:spacing w:before="40" w:after="40"/>
              <w:ind w:left="34" w:firstLine="0"/>
            </w:pPr>
            <w:r w:rsidRPr="0076424C">
              <w:t xml:space="preserve">(a) the distribution of electricity through the </w:t>
            </w:r>
            <w:bookmarkStart w:id="135" w:name="_Hlt15287555"/>
            <w:r w:rsidRPr="0076424C">
              <w:rPr>
                <w:color w:val="2B579A"/>
                <w:shd w:val="clear" w:color="auto" w:fill="E6E6E6"/>
              </w:rPr>
              <w:fldChar w:fldCharType="begin"/>
            </w:r>
            <w:r w:rsidRPr="0076424C">
              <w:instrText xml:space="preserve"> HYPERLINK  \l "DNOsDistributionSystem" </w:instrText>
            </w:r>
            <w:r w:rsidRPr="0076424C">
              <w:rPr>
                <w:color w:val="2B579A"/>
                <w:shd w:val="clear" w:color="auto" w:fill="E6E6E6"/>
              </w:rPr>
            </w:r>
            <w:r w:rsidRPr="0076424C">
              <w:rPr>
                <w:color w:val="2B579A"/>
                <w:shd w:val="clear" w:color="auto" w:fill="E6E6E6"/>
              </w:rPr>
              <w:fldChar w:fldCharType="separate"/>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Pr="0076424C">
              <w:rPr>
                <w:color w:val="2B579A"/>
                <w:shd w:val="clear" w:color="auto" w:fill="E6E6E6"/>
              </w:rPr>
              <w:fldChar w:fldCharType="end"/>
            </w:r>
            <w:bookmarkEnd w:id="135"/>
            <w:r w:rsidRPr="0076424C">
              <w:t xml:space="preserve">, including any business in providing connections to such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and</w:t>
            </w:r>
          </w:p>
          <w:p w14:paraId="6E861028" w14:textId="77777777" w:rsidR="00FF6E34" w:rsidRPr="0076424C" w:rsidRDefault="00FF6E34" w:rsidP="00FB5F72">
            <w:pPr>
              <w:pStyle w:val="BodyText"/>
              <w:spacing w:before="40" w:afterLines="40" w:after="96" w:line="240" w:lineRule="auto"/>
              <w:ind w:left="0" w:firstLine="0"/>
            </w:pPr>
            <w:r w:rsidRPr="0076424C">
              <w:t xml:space="preserve">(b) the provision of Distributor Metering and Data Services as defined in the </w:t>
            </w:r>
            <w:r w:rsidRPr="0076424C">
              <w:rPr>
                <w:b/>
              </w:rPr>
              <w:t>Distribution</w:t>
            </w:r>
            <w:r w:rsidRPr="0076424C">
              <w:t xml:space="preserve"> </w:t>
            </w:r>
            <w:r w:rsidRPr="0076424C">
              <w:rPr>
                <w:b/>
              </w:rPr>
              <w:t>Licence</w:t>
            </w:r>
            <w:r w:rsidRPr="0076424C">
              <w:t>.</w:t>
            </w:r>
          </w:p>
        </w:tc>
      </w:tr>
      <w:tr w:rsidR="00FF6E34" w:rsidRPr="0076424C" w14:paraId="6E86102C" w14:textId="77777777" w:rsidTr="00510257">
        <w:trPr>
          <w:cantSplit/>
        </w:trPr>
        <w:tc>
          <w:tcPr>
            <w:tcW w:w="2658" w:type="dxa"/>
          </w:tcPr>
          <w:p w14:paraId="6E86102A" w14:textId="1ADA5C9E" w:rsidR="00FF6E34" w:rsidRPr="0076424C" w:rsidRDefault="00FF6E34" w:rsidP="00FE306C">
            <w:pPr>
              <w:pStyle w:val="BodyText"/>
              <w:spacing w:beforeLines="40" w:before="96" w:afterLines="40" w:after="96" w:line="240" w:lineRule="auto"/>
              <w:ind w:left="0" w:firstLine="0"/>
              <w:jc w:val="left"/>
              <w:rPr>
                <w:b/>
              </w:rPr>
            </w:pPr>
            <w:bookmarkStart w:id="136" w:name="_Hlt2483747"/>
            <w:bookmarkStart w:id="137" w:name="DistributionCode"/>
            <w:bookmarkEnd w:id="136"/>
            <w:r w:rsidRPr="0076424C">
              <w:rPr>
                <w:b/>
              </w:rPr>
              <w:t>Distribution Code</w:t>
            </w:r>
            <w:bookmarkEnd w:id="137"/>
          </w:p>
        </w:tc>
        <w:tc>
          <w:tcPr>
            <w:tcW w:w="6698" w:type="dxa"/>
            <w:gridSpan w:val="2"/>
          </w:tcPr>
          <w:p w14:paraId="6E86102B" w14:textId="136F992B" w:rsidR="00FF6E34" w:rsidRPr="0076424C" w:rsidRDefault="00FF6E34" w:rsidP="00FB5F72">
            <w:pPr>
              <w:pStyle w:val="BodyText"/>
              <w:spacing w:beforeLines="40" w:before="96" w:afterLines="40" w:after="96" w:line="240" w:lineRule="auto"/>
              <w:ind w:left="0" w:firstLine="0"/>
            </w:pPr>
            <w:r w:rsidRPr="0076424C">
              <w:t xml:space="preserve">A </w:t>
            </w:r>
            <w:r w:rsidRPr="0076424C">
              <w:rPr>
                <w:lang w:val="en-US"/>
              </w:rPr>
              <w:t xml:space="preserve">code required to be prepared by a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lang w:val="en-US"/>
              </w:rPr>
              <w:t xml:space="preserve"> </w:t>
            </w:r>
            <w:r w:rsidRPr="0076424C">
              <w:rPr>
                <w:lang w:val="en-US"/>
              </w:rPr>
              <w:t>pursuant to condition 9 (</w:t>
            </w:r>
            <w:r w:rsidRPr="0076424C">
              <w:rPr>
                <w:b/>
                <w:lang w:val="en-US"/>
              </w:rPr>
              <w:t>Distribution</w:t>
            </w:r>
            <w:r w:rsidRPr="0076424C">
              <w:rPr>
                <w:lang w:val="en-US"/>
              </w:rPr>
              <w:t xml:space="preserve"> </w:t>
            </w:r>
            <w:r w:rsidRPr="0076424C">
              <w:rPr>
                <w:b/>
                <w:lang w:val="en-US"/>
              </w:rPr>
              <w:t>Code</w:t>
            </w:r>
            <w:r w:rsidRPr="0076424C">
              <w:rPr>
                <w:lang w:val="en-US"/>
              </w:rPr>
              <w:t xml:space="preserve">) of a </w:t>
            </w:r>
            <w:r w:rsidRPr="0076424C">
              <w:rPr>
                <w:b/>
                <w:lang w:val="en-US"/>
              </w:rPr>
              <w:t>Distribution</w:t>
            </w:r>
            <w:r w:rsidRPr="0076424C">
              <w:t xml:space="preserve"> </w:t>
            </w:r>
            <w:r w:rsidRPr="0076424C">
              <w:rPr>
                <w:b/>
              </w:rPr>
              <w:t>Licence</w:t>
            </w:r>
            <w:r w:rsidRPr="0076424C">
              <w:rPr>
                <w:lang w:val="en-US"/>
              </w:rPr>
              <w:t xml:space="preserve"> and approved by the </w:t>
            </w:r>
            <w:hyperlink w:anchor="Authority" w:history="1">
              <w:r>
                <w:rPr>
                  <w:color w:val="2B579A"/>
                  <w:shd w:val="clear" w:color="auto" w:fill="E6E6E6"/>
                </w:rPr>
                <w:fldChar w:fldCharType="begin"/>
              </w:r>
              <w:r>
                <w:instrText xml:space="preserve"> REF Authority \h  \* MERGEFORMAT </w:instrText>
              </w:r>
              <w:r>
                <w:rPr>
                  <w:color w:val="2B579A"/>
                  <w:shd w:val="clear" w:color="auto" w:fill="E6E6E6"/>
                </w:rPr>
              </w:r>
              <w:r>
                <w:rPr>
                  <w:color w:val="2B579A"/>
                  <w:shd w:val="clear" w:color="auto" w:fill="E6E6E6"/>
                </w:rPr>
                <w:fldChar w:fldCharType="separate"/>
              </w:r>
              <w:r w:rsidR="005C572C" w:rsidRPr="0076424C">
                <w:rPr>
                  <w:b/>
                </w:rPr>
                <w:t>Authority</w:t>
              </w:r>
              <w:r>
                <w:rPr>
                  <w:color w:val="2B579A"/>
                  <w:shd w:val="clear" w:color="auto" w:fill="E6E6E6"/>
                </w:rPr>
                <w:fldChar w:fldCharType="end"/>
              </w:r>
            </w:hyperlink>
            <w:r w:rsidRPr="0076424C">
              <w:rPr>
                <w:lang w:val="en-US"/>
              </w:rPr>
              <w:t xml:space="preserve"> as revised from time to time with the approval of, or by the direction of, the </w:t>
            </w:r>
            <w:r>
              <w:rPr>
                <w:color w:val="2B579A"/>
                <w:shd w:val="clear" w:color="auto" w:fill="E6E6E6"/>
              </w:rPr>
              <w:fldChar w:fldCharType="begin"/>
            </w:r>
            <w:r>
              <w:instrText xml:space="preserve"> REF Authority \h  \* MERGEFORMAT </w:instrText>
            </w:r>
            <w:r>
              <w:rPr>
                <w:color w:val="2B579A"/>
                <w:shd w:val="clear" w:color="auto" w:fill="E6E6E6"/>
              </w:rPr>
            </w:r>
            <w:r>
              <w:rPr>
                <w:color w:val="2B579A"/>
                <w:shd w:val="clear" w:color="auto" w:fill="E6E6E6"/>
              </w:rPr>
              <w:fldChar w:fldCharType="separate"/>
            </w:r>
            <w:r w:rsidR="005C572C" w:rsidRPr="0076424C">
              <w:rPr>
                <w:b/>
              </w:rPr>
              <w:t>Authority</w:t>
            </w:r>
            <w:r>
              <w:rPr>
                <w:color w:val="2B579A"/>
                <w:shd w:val="clear" w:color="auto" w:fill="E6E6E6"/>
              </w:rPr>
              <w:fldChar w:fldCharType="end"/>
            </w:r>
            <w:r w:rsidRPr="0076424C">
              <w:rPr>
                <w:lang w:val="en-US"/>
              </w:rPr>
              <w:t>.</w:t>
            </w:r>
          </w:p>
        </w:tc>
      </w:tr>
      <w:tr w:rsidR="00026DA0" w:rsidRPr="0076424C" w14:paraId="6BB9EA49" w14:textId="77777777" w:rsidTr="00510257">
        <w:trPr>
          <w:cantSplit/>
        </w:trPr>
        <w:tc>
          <w:tcPr>
            <w:tcW w:w="2658" w:type="dxa"/>
          </w:tcPr>
          <w:p w14:paraId="4A683377" w14:textId="232747B7" w:rsidR="00026DA0" w:rsidRPr="0076424C" w:rsidRDefault="00026DA0" w:rsidP="00FE306C">
            <w:pPr>
              <w:pStyle w:val="BodyText"/>
              <w:spacing w:beforeLines="40" w:before="96" w:afterLines="40" w:after="96" w:line="240" w:lineRule="auto"/>
              <w:ind w:left="0" w:firstLine="0"/>
              <w:jc w:val="left"/>
              <w:rPr>
                <w:b/>
              </w:rPr>
            </w:pPr>
            <w:r>
              <w:rPr>
                <w:b/>
              </w:rPr>
              <w:t>Distribution Code Compliance Practice</w:t>
            </w:r>
          </w:p>
        </w:tc>
        <w:tc>
          <w:tcPr>
            <w:tcW w:w="6698" w:type="dxa"/>
            <w:gridSpan w:val="2"/>
          </w:tcPr>
          <w:p w14:paraId="1A8B43EF" w14:textId="6761DCDE" w:rsidR="00026DA0" w:rsidRPr="00CA3834" w:rsidRDefault="00026DA0" w:rsidP="00FB5F72">
            <w:pPr>
              <w:spacing w:before="40" w:after="40"/>
              <w:ind w:left="0" w:firstLine="0"/>
              <w:rPr>
                <w:rFonts w:eastAsia="Calibri"/>
                <w:szCs w:val="24"/>
              </w:rPr>
            </w:pPr>
            <w:r w:rsidRPr="00CA3834">
              <w:rPr>
                <w:rFonts w:eastAsia="Calibri"/>
                <w:szCs w:val="24"/>
              </w:rPr>
              <w:t>The process set out in DGC12.5.</w:t>
            </w:r>
          </w:p>
        </w:tc>
      </w:tr>
      <w:tr w:rsidR="00FF6E34" w:rsidRPr="0076424C" w14:paraId="6E86102F" w14:textId="77777777" w:rsidTr="00510257">
        <w:trPr>
          <w:cantSplit/>
        </w:trPr>
        <w:tc>
          <w:tcPr>
            <w:tcW w:w="2658" w:type="dxa"/>
          </w:tcPr>
          <w:p w14:paraId="6E86102D" w14:textId="6A1B73E1" w:rsidR="00FF6E34" w:rsidRPr="0076424C" w:rsidRDefault="00FF6E34" w:rsidP="00FE306C">
            <w:pPr>
              <w:pStyle w:val="BodyText"/>
              <w:spacing w:beforeLines="40" w:before="96" w:afterLines="40" w:after="96" w:line="240" w:lineRule="auto"/>
              <w:ind w:left="0" w:firstLine="0"/>
              <w:jc w:val="left"/>
              <w:rPr>
                <w:b/>
              </w:rPr>
            </w:pPr>
            <w:bookmarkStart w:id="138" w:name="_Hlt40997297"/>
            <w:bookmarkStart w:id="139" w:name="DistributionCodeReviewPanel"/>
            <w:bookmarkStart w:id="140" w:name="DCRP"/>
            <w:bookmarkEnd w:id="138"/>
            <w:r w:rsidRPr="0076424C">
              <w:rPr>
                <w:b/>
              </w:rPr>
              <w:t>Distribution Code Review Panel</w:t>
            </w:r>
            <w:bookmarkEnd w:id="139"/>
            <w:r w:rsidRPr="0076424C">
              <w:rPr>
                <w:b/>
              </w:rPr>
              <w:t xml:space="preserve"> </w:t>
            </w:r>
            <w:bookmarkEnd w:id="140"/>
            <w:r w:rsidRPr="0076424C">
              <w:rPr>
                <w:b/>
              </w:rPr>
              <w:t xml:space="preserve">or </w:t>
            </w:r>
            <w:bookmarkStart w:id="141" w:name="_Hlt40997326"/>
            <w:bookmarkStart w:id="142" w:name="Panel"/>
            <w:bookmarkEnd w:id="141"/>
            <w:r w:rsidRPr="0076424C">
              <w:rPr>
                <w:b/>
              </w:rPr>
              <w:t>Panel</w:t>
            </w:r>
            <w:bookmarkEnd w:id="142"/>
          </w:p>
        </w:tc>
        <w:tc>
          <w:tcPr>
            <w:tcW w:w="6698" w:type="dxa"/>
            <w:gridSpan w:val="2"/>
          </w:tcPr>
          <w:p w14:paraId="6E86102E" w14:textId="43EA0A91" w:rsidR="00FF6E34" w:rsidRPr="0076424C" w:rsidRDefault="00FF6E34" w:rsidP="00FB5F72">
            <w:pPr>
              <w:pStyle w:val="BodyText"/>
              <w:spacing w:beforeLines="40" w:before="96" w:afterLines="40" w:after="96" w:line="240" w:lineRule="auto"/>
              <w:ind w:left="0" w:firstLine="0"/>
              <w:rPr>
                <w:b/>
              </w:rPr>
            </w:pPr>
            <w:r w:rsidRPr="0076424C">
              <w:t xml:space="preserve">The standing body established under the </w:t>
            </w:r>
            <w:r>
              <w:rPr>
                <w:color w:val="2B579A"/>
                <w:shd w:val="clear" w:color="auto" w:fill="E6E6E6"/>
              </w:rPr>
              <w:fldChar w:fldCharType="begin"/>
            </w:r>
            <w:r>
              <w:instrText xml:space="preserve"> REF DGC \h  \* MERGEFORMAT </w:instrText>
            </w:r>
            <w:r>
              <w:rPr>
                <w:color w:val="2B579A"/>
                <w:shd w:val="clear" w:color="auto" w:fill="E6E6E6"/>
              </w:rPr>
            </w:r>
            <w:r>
              <w:rPr>
                <w:color w:val="2B579A"/>
                <w:shd w:val="clear" w:color="auto" w:fill="E6E6E6"/>
              </w:rPr>
              <w:fldChar w:fldCharType="separate"/>
            </w:r>
            <w:r w:rsidR="005C572C" w:rsidRPr="0076424C">
              <w:rPr>
                <w:b/>
              </w:rPr>
              <w:t>Distribution General Conditions</w:t>
            </w:r>
            <w:r>
              <w:rPr>
                <w:color w:val="2B579A"/>
                <w:shd w:val="clear" w:color="auto" w:fill="E6E6E6"/>
              </w:rPr>
              <w:fldChar w:fldCharType="end"/>
            </w:r>
            <w:r w:rsidRPr="0076424C">
              <w:rPr>
                <w:b/>
              </w:rPr>
              <w:t>.</w:t>
            </w:r>
          </w:p>
        </w:tc>
      </w:tr>
      <w:tr w:rsidR="00FF6E34" w:rsidRPr="0076424C" w14:paraId="6E861032" w14:textId="77777777" w:rsidTr="00510257">
        <w:trPr>
          <w:cantSplit/>
        </w:trPr>
        <w:tc>
          <w:tcPr>
            <w:tcW w:w="2658" w:type="dxa"/>
          </w:tcPr>
          <w:p w14:paraId="6E861030" w14:textId="2A2873C9" w:rsidR="00FF6E34" w:rsidRPr="0076424C" w:rsidRDefault="00FF6E34" w:rsidP="00FE306C">
            <w:pPr>
              <w:pStyle w:val="BodyText"/>
              <w:spacing w:beforeLines="40" w:before="96" w:afterLines="40" w:after="96" w:line="240" w:lineRule="auto"/>
              <w:ind w:left="0" w:firstLine="0"/>
              <w:jc w:val="left"/>
              <w:rPr>
                <w:b/>
              </w:rPr>
            </w:pPr>
            <w:bookmarkStart w:id="143" w:name="DDRC"/>
            <w:r w:rsidRPr="0076424C">
              <w:rPr>
                <w:b/>
              </w:rPr>
              <w:lastRenderedPageBreak/>
              <w:t>Distribution Data Registration Code</w:t>
            </w:r>
            <w:bookmarkEnd w:id="143"/>
          </w:p>
        </w:tc>
        <w:tc>
          <w:tcPr>
            <w:tcW w:w="6698" w:type="dxa"/>
            <w:gridSpan w:val="2"/>
          </w:tcPr>
          <w:p w14:paraId="6E861031" w14:textId="0C8F5903" w:rsidR="00FF6E34" w:rsidRPr="0076424C" w:rsidRDefault="00FF6E34" w:rsidP="00FB5F72">
            <w:pPr>
              <w:pStyle w:val="BodyText"/>
              <w:spacing w:beforeLines="40" w:before="96" w:afterLines="40" w:after="96" w:line="240" w:lineRule="auto"/>
              <w:ind w:left="0" w:firstLine="0"/>
            </w:pPr>
            <w:r w:rsidRPr="0076424C">
              <w:t xml:space="preserve">That portion of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t xml:space="preserve"> which is identified as the</w:t>
            </w:r>
            <w:r w:rsidRPr="0076424C">
              <w:rPr>
                <w:b/>
              </w:rPr>
              <w:t xml:space="preserve"> </w:t>
            </w:r>
            <w:r>
              <w:rPr>
                <w:color w:val="2B579A"/>
                <w:shd w:val="clear" w:color="auto" w:fill="E6E6E6"/>
              </w:rPr>
              <w:fldChar w:fldCharType="begin"/>
            </w:r>
            <w:r>
              <w:instrText xml:space="preserve"> REF DDRC \h  \* MERGEFORMAT </w:instrText>
            </w:r>
            <w:r>
              <w:rPr>
                <w:color w:val="2B579A"/>
                <w:shd w:val="clear" w:color="auto" w:fill="E6E6E6"/>
              </w:rPr>
            </w:r>
            <w:r>
              <w:rPr>
                <w:color w:val="2B579A"/>
                <w:shd w:val="clear" w:color="auto" w:fill="E6E6E6"/>
              </w:rPr>
              <w:fldChar w:fldCharType="separate"/>
            </w:r>
            <w:r w:rsidR="005C572C" w:rsidRPr="0076424C">
              <w:rPr>
                <w:b/>
              </w:rPr>
              <w:t>Distribution Data Registration Code</w:t>
            </w:r>
            <w:r>
              <w:rPr>
                <w:color w:val="2B579A"/>
                <w:shd w:val="clear" w:color="auto" w:fill="E6E6E6"/>
              </w:rPr>
              <w:fldChar w:fldCharType="end"/>
            </w:r>
            <w:r w:rsidRPr="0076424C">
              <w:rPr>
                <w:b/>
              </w:rPr>
              <w:t>.</w:t>
            </w:r>
          </w:p>
        </w:tc>
      </w:tr>
      <w:tr w:rsidR="00FF6E34" w:rsidRPr="0076424C" w14:paraId="6E861035" w14:textId="77777777" w:rsidTr="00510257">
        <w:trPr>
          <w:cantSplit/>
        </w:trPr>
        <w:tc>
          <w:tcPr>
            <w:tcW w:w="2658" w:type="dxa"/>
          </w:tcPr>
          <w:p w14:paraId="6E861033" w14:textId="5AFE12F8" w:rsidR="00FF6E34" w:rsidRPr="0076424C" w:rsidRDefault="00FF6E34" w:rsidP="00FE306C">
            <w:pPr>
              <w:pStyle w:val="BodyText"/>
              <w:spacing w:beforeLines="40" w:before="96" w:afterLines="40" w:after="96" w:line="240" w:lineRule="auto"/>
              <w:ind w:left="0" w:firstLine="0"/>
              <w:jc w:val="left"/>
              <w:rPr>
                <w:b/>
              </w:rPr>
            </w:pPr>
            <w:bookmarkStart w:id="144" w:name="DGC"/>
            <w:r w:rsidRPr="0076424C">
              <w:rPr>
                <w:b/>
              </w:rPr>
              <w:t>Distribution General Conditions</w:t>
            </w:r>
            <w:bookmarkEnd w:id="144"/>
            <w:r w:rsidRPr="0076424C">
              <w:rPr>
                <w:b/>
              </w:rPr>
              <w:t xml:space="preserve"> or DGC</w:t>
            </w:r>
          </w:p>
        </w:tc>
        <w:tc>
          <w:tcPr>
            <w:tcW w:w="6698" w:type="dxa"/>
            <w:gridSpan w:val="2"/>
          </w:tcPr>
          <w:p w14:paraId="6E861034" w14:textId="59DACD33" w:rsidR="00FF6E34" w:rsidRPr="0076424C" w:rsidRDefault="00FF6E34" w:rsidP="00FB5F72">
            <w:pPr>
              <w:pStyle w:val="BodyText"/>
              <w:spacing w:beforeLines="40" w:before="96" w:afterLines="40" w:after="96" w:line="240" w:lineRule="auto"/>
              <w:ind w:left="0" w:firstLine="0"/>
              <w:rPr>
                <w:b/>
              </w:rPr>
            </w:pPr>
            <w:r w:rsidRPr="0076424C">
              <w:t>That portion of the</w:t>
            </w:r>
            <w:r w:rsidRPr="0076424C">
              <w:rPr>
                <w:b/>
              </w:rPr>
              <w:t xml:space="preserv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rPr>
                <w:b/>
              </w:rPr>
              <w:t xml:space="preserve"> </w:t>
            </w:r>
            <w:r w:rsidRPr="0076424C">
              <w:t>which is identified as the</w:t>
            </w:r>
            <w:r w:rsidRPr="0076424C">
              <w:rPr>
                <w:b/>
              </w:rPr>
              <w:t xml:space="preserve"> </w:t>
            </w:r>
            <w:r>
              <w:rPr>
                <w:color w:val="2B579A"/>
                <w:shd w:val="clear" w:color="auto" w:fill="E6E6E6"/>
              </w:rPr>
              <w:fldChar w:fldCharType="begin"/>
            </w:r>
            <w:r>
              <w:instrText xml:space="preserve"> REF DGC \h  \* MERGEFORMAT </w:instrText>
            </w:r>
            <w:r>
              <w:rPr>
                <w:color w:val="2B579A"/>
                <w:shd w:val="clear" w:color="auto" w:fill="E6E6E6"/>
              </w:rPr>
            </w:r>
            <w:r>
              <w:rPr>
                <w:color w:val="2B579A"/>
                <w:shd w:val="clear" w:color="auto" w:fill="E6E6E6"/>
              </w:rPr>
              <w:fldChar w:fldCharType="separate"/>
            </w:r>
            <w:r w:rsidR="005C572C" w:rsidRPr="0076424C">
              <w:rPr>
                <w:b/>
              </w:rPr>
              <w:t>Distribution General Conditions</w:t>
            </w:r>
            <w:r>
              <w:rPr>
                <w:color w:val="2B579A"/>
                <w:shd w:val="clear" w:color="auto" w:fill="E6E6E6"/>
              </w:rPr>
              <w:fldChar w:fldCharType="end"/>
            </w:r>
            <w:r w:rsidRPr="0076424C">
              <w:rPr>
                <w:b/>
              </w:rPr>
              <w:t>.</w:t>
            </w:r>
          </w:p>
        </w:tc>
      </w:tr>
      <w:tr w:rsidR="00FF6E34" w:rsidRPr="0076424C" w14:paraId="6E861038" w14:textId="77777777" w:rsidTr="00510257">
        <w:trPr>
          <w:cantSplit/>
        </w:trPr>
        <w:tc>
          <w:tcPr>
            <w:tcW w:w="2658" w:type="dxa"/>
          </w:tcPr>
          <w:p w14:paraId="6E861036" w14:textId="739D95A7" w:rsidR="00FF6E34" w:rsidRPr="0076424C" w:rsidRDefault="00FF6E34" w:rsidP="00FE306C">
            <w:pPr>
              <w:pStyle w:val="BodyText"/>
              <w:spacing w:beforeLines="40" w:before="96" w:afterLines="40" w:after="96" w:line="240" w:lineRule="auto"/>
              <w:ind w:left="0" w:firstLine="0"/>
              <w:jc w:val="left"/>
              <w:rPr>
                <w:b/>
              </w:rPr>
            </w:pPr>
            <w:bookmarkStart w:id="145" w:name="DGD"/>
            <w:r w:rsidRPr="0076424C">
              <w:rPr>
                <w:b/>
              </w:rPr>
              <w:t>Distribution Glossary and Definitions</w:t>
            </w:r>
            <w:bookmarkEnd w:id="145"/>
          </w:p>
        </w:tc>
        <w:tc>
          <w:tcPr>
            <w:tcW w:w="6698" w:type="dxa"/>
            <w:gridSpan w:val="2"/>
          </w:tcPr>
          <w:p w14:paraId="6E861037" w14:textId="0326635B" w:rsidR="00FF6E34" w:rsidRPr="0076424C" w:rsidRDefault="00FF6E34" w:rsidP="00FB5F72">
            <w:pPr>
              <w:pStyle w:val="BodyText"/>
              <w:spacing w:beforeLines="40" w:before="96" w:afterLines="40" w:after="96" w:line="240" w:lineRule="auto"/>
              <w:ind w:left="0" w:firstLine="0"/>
            </w:pPr>
            <w:r w:rsidRPr="0076424C">
              <w:t xml:space="preserve">That portion of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rPr>
                <w:b/>
              </w:rPr>
              <w:t xml:space="preserve"> </w:t>
            </w:r>
            <w:r w:rsidRPr="0076424C">
              <w:t xml:space="preserve">which is identified as the </w:t>
            </w:r>
            <w:r>
              <w:rPr>
                <w:color w:val="2B579A"/>
                <w:shd w:val="clear" w:color="auto" w:fill="E6E6E6"/>
              </w:rPr>
              <w:fldChar w:fldCharType="begin"/>
            </w:r>
            <w:r>
              <w:instrText xml:space="preserve"> REF DGD \h  \* MERGEFORMAT </w:instrText>
            </w:r>
            <w:r>
              <w:rPr>
                <w:color w:val="2B579A"/>
                <w:shd w:val="clear" w:color="auto" w:fill="E6E6E6"/>
              </w:rPr>
            </w:r>
            <w:r>
              <w:rPr>
                <w:color w:val="2B579A"/>
                <w:shd w:val="clear" w:color="auto" w:fill="E6E6E6"/>
              </w:rPr>
              <w:fldChar w:fldCharType="separate"/>
            </w:r>
            <w:r w:rsidR="005C572C" w:rsidRPr="0076424C">
              <w:rPr>
                <w:b/>
              </w:rPr>
              <w:t>Distribution Glossary and Definitions</w:t>
            </w:r>
            <w:r>
              <w:rPr>
                <w:color w:val="2B579A"/>
                <w:shd w:val="clear" w:color="auto" w:fill="E6E6E6"/>
              </w:rPr>
              <w:fldChar w:fldCharType="end"/>
            </w:r>
            <w:r w:rsidRPr="0076424C">
              <w:rPr>
                <w:b/>
              </w:rPr>
              <w:t>.</w:t>
            </w:r>
          </w:p>
        </w:tc>
      </w:tr>
      <w:tr w:rsidR="00FF6E34" w:rsidRPr="0076424C" w14:paraId="6E86103B" w14:textId="77777777" w:rsidTr="00510257">
        <w:trPr>
          <w:cantSplit/>
        </w:trPr>
        <w:tc>
          <w:tcPr>
            <w:tcW w:w="2658" w:type="dxa"/>
          </w:tcPr>
          <w:p w14:paraId="6E861039" w14:textId="18966E03" w:rsidR="00FF6E34" w:rsidRPr="0076424C" w:rsidRDefault="00FF6E34" w:rsidP="00FE306C">
            <w:pPr>
              <w:spacing w:beforeLines="40" w:before="96" w:afterLines="40" w:after="96"/>
              <w:ind w:left="0" w:firstLine="0"/>
              <w:jc w:val="left"/>
              <w:rPr>
                <w:b/>
              </w:rPr>
            </w:pPr>
            <w:bookmarkStart w:id="146" w:name="DIN"/>
            <w:r w:rsidRPr="0076424C">
              <w:rPr>
                <w:b/>
              </w:rPr>
              <w:t xml:space="preserve">Distribution Introduction </w:t>
            </w:r>
            <w:bookmarkEnd w:id="146"/>
            <w:r w:rsidRPr="0076424C">
              <w:rPr>
                <w:b/>
              </w:rPr>
              <w:t>(</w:t>
            </w:r>
            <w:smartTag w:uri="urn:schemas-microsoft-com:office:smarttags" w:element="stockticker">
              <w:r w:rsidRPr="0076424C">
                <w:rPr>
                  <w:b/>
                </w:rPr>
                <w:t>DIN</w:t>
              </w:r>
            </w:smartTag>
            <w:r w:rsidRPr="0076424C">
              <w:rPr>
                <w:b/>
              </w:rPr>
              <w:t>)</w:t>
            </w:r>
          </w:p>
        </w:tc>
        <w:tc>
          <w:tcPr>
            <w:tcW w:w="6698" w:type="dxa"/>
            <w:gridSpan w:val="2"/>
          </w:tcPr>
          <w:p w14:paraId="6E86103A" w14:textId="4744F219" w:rsidR="00FF6E34" w:rsidRPr="0076424C" w:rsidRDefault="00FF6E34" w:rsidP="00FB5F72">
            <w:pPr>
              <w:tabs>
                <w:tab w:val="left" w:pos="36"/>
              </w:tabs>
              <w:spacing w:beforeLines="40" w:before="96" w:afterLines="40" w:after="96"/>
              <w:ind w:left="36" w:firstLine="0"/>
            </w:pPr>
            <w:r w:rsidRPr="0076424C">
              <w:t xml:space="preserve">That portion of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t xml:space="preserve"> which is identified as the </w:t>
            </w:r>
            <w:r w:rsidRPr="0076424C">
              <w:rPr>
                <w:b/>
              </w:rPr>
              <w:t>Distribution</w:t>
            </w:r>
            <w:r w:rsidRPr="0076424C">
              <w:t xml:space="preserve"> </w:t>
            </w:r>
            <w:r w:rsidRPr="0076424C">
              <w:rPr>
                <w:b/>
              </w:rPr>
              <w:t>Introduction</w:t>
            </w:r>
            <w:r w:rsidRPr="0076424C">
              <w:t>.</w:t>
            </w:r>
          </w:p>
        </w:tc>
      </w:tr>
      <w:tr w:rsidR="00FF6E34" w:rsidRPr="0076424C" w14:paraId="6E86103E" w14:textId="77777777" w:rsidTr="00510257">
        <w:trPr>
          <w:cantSplit/>
        </w:trPr>
        <w:tc>
          <w:tcPr>
            <w:tcW w:w="2658" w:type="dxa"/>
          </w:tcPr>
          <w:p w14:paraId="6E86103C" w14:textId="5C1F9F5F" w:rsidR="00FF6E34" w:rsidRPr="0076424C" w:rsidRDefault="00FF6E34" w:rsidP="00FE306C">
            <w:pPr>
              <w:spacing w:beforeLines="40" w:before="96" w:afterLines="40" w:after="96"/>
              <w:jc w:val="left"/>
              <w:rPr>
                <w:b/>
              </w:rPr>
            </w:pPr>
            <w:bookmarkStart w:id="147" w:name="_Hlt40999007"/>
            <w:bookmarkStart w:id="148" w:name="DistributionLicence"/>
            <w:bookmarkEnd w:id="147"/>
            <w:r w:rsidRPr="0076424C">
              <w:rPr>
                <w:b/>
              </w:rPr>
              <w:t>Distribution Licence</w:t>
            </w:r>
            <w:bookmarkEnd w:id="148"/>
          </w:p>
        </w:tc>
        <w:tc>
          <w:tcPr>
            <w:tcW w:w="6698" w:type="dxa"/>
            <w:gridSpan w:val="2"/>
          </w:tcPr>
          <w:p w14:paraId="6E86103D" w14:textId="47A474C1" w:rsidR="00FF6E34" w:rsidRPr="0076424C" w:rsidRDefault="00FF6E34" w:rsidP="00FB5F72">
            <w:pPr>
              <w:pStyle w:val="BodyText"/>
              <w:spacing w:beforeLines="40" w:before="96" w:afterLines="40" w:after="96"/>
              <w:ind w:left="0" w:firstLine="0"/>
            </w:pPr>
            <w:r w:rsidRPr="0076424C">
              <w:t xml:space="preserve">A distribution licence granted under Section 6(1)(c) of the </w:t>
            </w:r>
            <w:r>
              <w:rPr>
                <w:color w:val="2B579A"/>
                <w:shd w:val="clear" w:color="auto" w:fill="E6E6E6"/>
              </w:rPr>
              <w:fldChar w:fldCharType="begin"/>
            </w:r>
            <w:r>
              <w:instrText xml:space="preserve"> REF Act \h  \* MERGEFORMAT </w:instrText>
            </w:r>
            <w:r>
              <w:rPr>
                <w:color w:val="2B579A"/>
                <w:shd w:val="clear" w:color="auto" w:fill="E6E6E6"/>
              </w:rPr>
            </w:r>
            <w:r>
              <w:rPr>
                <w:color w:val="2B579A"/>
                <w:shd w:val="clear" w:color="auto" w:fill="E6E6E6"/>
              </w:rPr>
              <w:fldChar w:fldCharType="separate"/>
            </w:r>
            <w:r w:rsidR="005C572C" w:rsidRPr="0076424C">
              <w:rPr>
                <w:b/>
              </w:rPr>
              <w:t>Act</w:t>
            </w:r>
            <w:r>
              <w:rPr>
                <w:color w:val="2B579A"/>
                <w:shd w:val="clear" w:color="auto" w:fill="E6E6E6"/>
              </w:rPr>
              <w:fldChar w:fldCharType="end"/>
            </w:r>
            <w:r w:rsidRPr="0076424C">
              <w:t>.</w:t>
            </w:r>
          </w:p>
        </w:tc>
      </w:tr>
      <w:tr w:rsidR="00FF6E34" w:rsidRPr="0076424C" w14:paraId="6E861041" w14:textId="77777777" w:rsidTr="00510257">
        <w:trPr>
          <w:cantSplit/>
        </w:trPr>
        <w:tc>
          <w:tcPr>
            <w:tcW w:w="2658" w:type="dxa"/>
          </w:tcPr>
          <w:p w14:paraId="6E86103F" w14:textId="77777777" w:rsidR="00FF6E34" w:rsidRPr="0076424C" w:rsidRDefault="00FF6E34" w:rsidP="00FE306C">
            <w:pPr>
              <w:pStyle w:val="BodyText"/>
              <w:spacing w:beforeLines="40" w:before="96" w:afterLines="40" w:after="96" w:line="240" w:lineRule="auto"/>
              <w:ind w:left="0" w:firstLine="0"/>
              <w:jc w:val="left"/>
              <w:rPr>
                <w:b/>
              </w:rPr>
            </w:pPr>
            <w:r w:rsidRPr="0076424C">
              <w:rPr>
                <w:b/>
              </w:rPr>
              <w:t>Distribution Network Operator (</w:t>
            </w:r>
            <w:bookmarkStart w:id="149" w:name="_Hlt41055885"/>
            <w:bookmarkStart w:id="150" w:name="DNO"/>
            <w:bookmarkEnd w:id="149"/>
            <w:r w:rsidRPr="0076424C">
              <w:rPr>
                <w:b/>
              </w:rPr>
              <w:t>DNO</w:t>
            </w:r>
            <w:bookmarkEnd w:id="150"/>
            <w:r w:rsidRPr="0076424C">
              <w:rPr>
                <w:b/>
              </w:rPr>
              <w:t>)</w:t>
            </w:r>
          </w:p>
        </w:tc>
        <w:tc>
          <w:tcPr>
            <w:tcW w:w="6698" w:type="dxa"/>
            <w:gridSpan w:val="2"/>
          </w:tcPr>
          <w:p w14:paraId="6E861040" w14:textId="5338DEC4" w:rsidR="00FF6E34" w:rsidRPr="0076424C" w:rsidRDefault="00FF6E34" w:rsidP="00FB5F72">
            <w:pPr>
              <w:pStyle w:val="BodyText"/>
              <w:spacing w:beforeLines="40" w:before="96" w:afterLines="40" w:after="96" w:line="240" w:lineRule="auto"/>
              <w:ind w:left="0" w:firstLine="0"/>
            </w:pPr>
            <w:r w:rsidRPr="0076424C">
              <w:rPr>
                <w:snapToGrid w:val="0"/>
              </w:rPr>
              <w:t xml:space="preserve">The person or legal entity named in Part 1 of the </w:t>
            </w:r>
            <w:r>
              <w:rPr>
                <w:color w:val="2B579A"/>
                <w:shd w:val="clear" w:color="auto" w:fill="E6E6E6"/>
              </w:rPr>
              <w:fldChar w:fldCharType="begin"/>
            </w:r>
            <w:r>
              <w:instrText xml:space="preserve"> REF DistributionLicence \h  \* MERGEFORMAT </w:instrText>
            </w:r>
            <w:r>
              <w:rPr>
                <w:color w:val="2B579A"/>
                <w:shd w:val="clear" w:color="auto" w:fill="E6E6E6"/>
              </w:rPr>
            </w:r>
            <w:r>
              <w:rPr>
                <w:color w:val="2B579A"/>
                <w:shd w:val="clear" w:color="auto" w:fill="E6E6E6"/>
              </w:rPr>
              <w:fldChar w:fldCharType="separate"/>
            </w:r>
            <w:r w:rsidR="005C572C" w:rsidRPr="0076424C">
              <w:rPr>
                <w:b/>
              </w:rPr>
              <w:t>Distribution Licence</w:t>
            </w:r>
            <w:r>
              <w:rPr>
                <w:color w:val="2B579A"/>
                <w:shd w:val="clear" w:color="auto" w:fill="E6E6E6"/>
              </w:rPr>
              <w:fldChar w:fldCharType="end"/>
            </w:r>
            <w:r w:rsidRPr="0076424C">
              <w:rPr>
                <w:b/>
                <w:snapToGrid w:val="0"/>
              </w:rPr>
              <w:t xml:space="preserve"> </w:t>
            </w:r>
            <w:r w:rsidRPr="0076424C">
              <w:rPr>
                <w:snapToGrid w:val="0"/>
              </w:rPr>
              <w:t>and any permitted legal assigns or successors in title of the named party.</w:t>
            </w:r>
          </w:p>
        </w:tc>
      </w:tr>
      <w:tr w:rsidR="00FF6E34" w:rsidRPr="0076424C" w14:paraId="6E861044" w14:textId="77777777" w:rsidTr="00510257">
        <w:trPr>
          <w:cantSplit/>
        </w:trPr>
        <w:tc>
          <w:tcPr>
            <w:tcW w:w="2658" w:type="dxa"/>
          </w:tcPr>
          <w:p w14:paraId="6E861042" w14:textId="3414C588" w:rsidR="00FF6E34" w:rsidRPr="0076424C" w:rsidRDefault="00FF6E34" w:rsidP="00FE306C">
            <w:pPr>
              <w:pStyle w:val="BodyText"/>
              <w:spacing w:beforeLines="40" w:before="96" w:afterLines="40" w:after="96" w:line="240" w:lineRule="auto"/>
              <w:ind w:left="0" w:firstLine="0"/>
              <w:jc w:val="left"/>
              <w:rPr>
                <w:b/>
              </w:rPr>
            </w:pPr>
            <w:bookmarkStart w:id="151" w:name="_Hlt41058347"/>
            <w:bookmarkStart w:id="152" w:name="DOC"/>
            <w:bookmarkEnd w:id="151"/>
            <w:r w:rsidRPr="0076424C">
              <w:rPr>
                <w:b/>
              </w:rPr>
              <w:t>Distribution Operating Code</w:t>
            </w:r>
            <w:bookmarkEnd w:id="152"/>
            <w:r w:rsidRPr="0076424C">
              <w:rPr>
                <w:b/>
              </w:rPr>
              <w:t xml:space="preserve"> (</w:t>
            </w:r>
            <w:smartTag w:uri="urn:schemas-microsoft-com:office:smarttags" w:element="stockticker">
              <w:r w:rsidRPr="0076424C">
                <w:rPr>
                  <w:b/>
                </w:rPr>
                <w:t>DOC</w:t>
              </w:r>
            </w:smartTag>
            <w:r w:rsidRPr="0076424C">
              <w:rPr>
                <w:b/>
              </w:rPr>
              <w:t>)</w:t>
            </w:r>
          </w:p>
        </w:tc>
        <w:tc>
          <w:tcPr>
            <w:tcW w:w="6698" w:type="dxa"/>
            <w:gridSpan w:val="2"/>
          </w:tcPr>
          <w:p w14:paraId="6E861043" w14:textId="402CA0C6" w:rsidR="00FF6E34" w:rsidRPr="0076424C" w:rsidRDefault="00FF6E34" w:rsidP="00FB5F72">
            <w:pPr>
              <w:pStyle w:val="BodyText"/>
              <w:spacing w:beforeLines="40" w:before="96" w:afterLines="40" w:after="96" w:line="240" w:lineRule="auto"/>
              <w:ind w:left="0" w:firstLine="0"/>
              <w:rPr>
                <w:b/>
              </w:rPr>
            </w:pPr>
            <w:r w:rsidRPr="0076424C">
              <w:t>That portion of the</w:t>
            </w:r>
            <w:r w:rsidRPr="0076424C">
              <w:rPr>
                <w:b/>
              </w:rPr>
              <w:t xml:space="preserv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t xml:space="preserve"> which is identified as the</w:t>
            </w:r>
            <w:r w:rsidRPr="0076424C">
              <w:rPr>
                <w:b/>
              </w:rPr>
              <w:t xml:space="preserve">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rPr>
                <w:b/>
              </w:rPr>
              <w:t>.</w:t>
            </w:r>
          </w:p>
        </w:tc>
      </w:tr>
      <w:tr w:rsidR="00790731" w:rsidRPr="0076424C" w14:paraId="6E7FA8C4" w14:textId="77777777" w:rsidTr="00EE029D">
        <w:trPr>
          <w:cantSplit/>
        </w:trPr>
        <w:tc>
          <w:tcPr>
            <w:tcW w:w="2658" w:type="dxa"/>
          </w:tcPr>
          <w:p w14:paraId="6E4B9091" w14:textId="77777777" w:rsidR="00790731" w:rsidRPr="0076424C" w:rsidRDefault="00790731" w:rsidP="00FE306C">
            <w:pPr>
              <w:pStyle w:val="BodyText"/>
              <w:spacing w:beforeLines="40" w:before="96" w:afterLines="40" w:after="96" w:line="240" w:lineRule="auto"/>
              <w:ind w:left="0" w:firstLine="0"/>
              <w:jc w:val="left"/>
              <w:rPr>
                <w:b/>
              </w:rPr>
            </w:pPr>
            <w:bookmarkStart w:id="153" w:name="DPC"/>
            <w:r w:rsidRPr="0076424C">
              <w:rPr>
                <w:b/>
              </w:rPr>
              <w:t>Distribution Planning and Connection Code</w:t>
            </w:r>
            <w:bookmarkEnd w:id="153"/>
            <w:r w:rsidRPr="0076424C">
              <w:rPr>
                <w:b/>
              </w:rPr>
              <w:t xml:space="preserve"> (DPC)</w:t>
            </w:r>
          </w:p>
        </w:tc>
        <w:tc>
          <w:tcPr>
            <w:tcW w:w="6698" w:type="dxa"/>
            <w:gridSpan w:val="2"/>
          </w:tcPr>
          <w:p w14:paraId="63F5F9DE" w14:textId="3539E18D" w:rsidR="00790731" w:rsidRPr="0076424C" w:rsidRDefault="00790731" w:rsidP="00FB5F72">
            <w:pPr>
              <w:pStyle w:val="BodyText"/>
              <w:spacing w:beforeLines="40" w:before="96" w:afterLines="40" w:after="96" w:line="240" w:lineRule="auto"/>
              <w:ind w:left="0" w:firstLine="0"/>
              <w:rPr>
                <w:b/>
              </w:rPr>
            </w:pPr>
            <w:r w:rsidRPr="0076424C">
              <w:t>That portion of the</w:t>
            </w:r>
            <w:r w:rsidRPr="0076424C">
              <w:rPr>
                <w:b/>
              </w:rPr>
              <w:t xml:space="preserv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t xml:space="preserve"> which is identified as the</w:t>
            </w:r>
            <w:r w:rsidRPr="0076424C">
              <w:rPr>
                <w:b/>
              </w:rPr>
              <w:t xml:space="preserve"> </w:t>
            </w:r>
            <w:r>
              <w:rPr>
                <w:color w:val="2B579A"/>
                <w:shd w:val="clear" w:color="auto" w:fill="E6E6E6"/>
              </w:rPr>
              <w:fldChar w:fldCharType="begin"/>
            </w:r>
            <w:r>
              <w:instrText xml:space="preserve"> REF DPC \h  \* MERGEFORMAT </w:instrText>
            </w:r>
            <w:r>
              <w:rPr>
                <w:color w:val="2B579A"/>
                <w:shd w:val="clear" w:color="auto" w:fill="E6E6E6"/>
              </w:rPr>
            </w:r>
            <w:r>
              <w:rPr>
                <w:color w:val="2B579A"/>
                <w:shd w:val="clear" w:color="auto" w:fill="E6E6E6"/>
              </w:rPr>
              <w:fldChar w:fldCharType="separate"/>
            </w:r>
            <w:r w:rsidR="005C572C" w:rsidRPr="0076424C">
              <w:rPr>
                <w:b/>
              </w:rPr>
              <w:t>Distribution Planning and Connection Code</w:t>
            </w:r>
            <w:r>
              <w:rPr>
                <w:color w:val="2B579A"/>
                <w:shd w:val="clear" w:color="auto" w:fill="E6E6E6"/>
              </w:rPr>
              <w:fldChar w:fldCharType="end"/>
            </w:r>
            <w:r w:rsidRPr="0076424C">
              <w:rPr>
                <w:b/>
              </w:rPr>
              <w:t>.</w:t>
            </w:r>
          </w:p>
        </w:tc>
      </w:tr>
      <w:tr w:rsidR="00D675A7" w:rsidRPr="0076424C" w14:paraId="1A51853C" w14:textId="77777777" w:rsidTr="00510257">
        <w:trPr>
          <w:cantSplit/>
        </w:trPr>
        <w:tc>
          <w:tcPr>
            <w:tcW w:w="2658" w:type="dxa"/>
          </w:tcPr>
          <w:p w14:paraId="13A599B0" w14:textId="0BE82082" w:rsidR="00D675A7" w:rsidRPr="0076424C" w:rsidRDefault="00D675A7" w:rsidP="00FE306C">
            <w:pPr>
              <w:pStyle w:val="BodyText"/>
              <w:spacing w:beforeLines="40" w:before="96" w:afterLines="40" w:after="96" w:line="240" w:lineRule="auto"/>
              <w:ind w:left="0" w:firstLine="0"/>
              <w:jc w:val="left"/>
              <w:rPr>
                <w:b/>
              </w:rPr>
            </w:pPr>
            <w:bookmarkStart w:id="154" w:name="distributionRestorationContract"/>
            <w:r>
              <w:rPr>
                <w:b/>
              </w:rPr>
              <w:t>Distribution Restoration Contract</w:t>
            </w:r>
            <w:bookmarkEnd w:id="154"/>
          </w:p>
        </w:tc>
        <w:tc>
          <w:tcPr>
            <w:tcW w:w="6698" w:type="dxa"/>
            <w:gridSpan w:val="2"/>
          </w:tcPr>
          <w:p w14:paraId="6333D1D9" w14:textId="097BB081" w:rsidR="00D675A7" w:rsidRDefault="00D675A7" w:rsidP="00FB5F72">
            <w:pPr>
              <w:pStyle w:val="BodyText"/>
              <w:spacing w:beforeLines="40" w:before="96" w:afterLines="40" w:after="96" w:line="240" w:lineRule="auto"/>
              <w:ind w:left="0" w:firstLine="0"/>
            </w:pPr>
            <w:r w:rsidRPr="00677BD9">
              <w:t>An agreement between</w:t>
            </w:r>
            <w:r>
              <w:t xml:space="preserve"> a </w:t>
            </w:r>
            <w:r w:rsidR="003D45F8">
              <w:rPr>
                <w:b/>
                <w:color w:val="2B579A"/>
                <w:shd w:val="clear" w:color="auto" w:fill="E6E6E6"/>
              </w:rPr>
              <w:fldChar w:fldCharType="begin"/>
            </w:r>
            <w:r w:rsidR="003D45F8">
              <w:instrText xml:space="preserve"> REF restorationcontractor \h </w:instrText>
            </w:r>
            <w:r w:rsidR="00FB5F72">
              <w:rPr>
                <w:b/>
                <w:bCs/>
              </w:rPr>
              <w:instrText xml:space="preserve"> \* MERGEFORMAT </w:instrText>
            </w:r>
            <w:r w:rsidR="003D45F8">
              <w:rPr>
                <w:b/>
                <w:color w:val="2B579A"/>
                <w:shd w:val="clear" w:color="auto" w:fill="E6E6E6"/>
              </w:rPr>
            </w:r>
            <w:r w:rsidR="003D45F8">
              <w:rPr>
                <w:b/>
                <w:color w:val="2B579A"/>
                <w:shd w:val="clear" w:color="auto" w:fill="E6E6E6"/>
              </w:rPr>
              <w:fldChar w:fldCharType="separate"/>
            </w:r>
            <w:r w:rsidR="005C572C">
              <w:rPr>
                <w:b/>
              </w:rPr>
              <w:t>Restoration Contractor</w:t>
            </w:r>
            <w:r w:rsidR="003D45F8">
              <w:rPr>
                <w:b/>
                <w:color w:val="2B579A"/>
                <w:shd w:val="clear" w:color="auto" w:fill="E6E6E6"/>
              </w:rPr>
              <w:fldChar w:fldCharType="end"/>
            </w:r>
            <w:r>
              <w:t xml:space="preserve">, </w:t>
            </w:r>
            <w:del w:id="155" w:author="Shaheeni Vekaria" w:date="2024-04-17T13:19:00Z">
              <w:r w:rsidR="00833061" w:rsidDel="00B726BE">
                <w:rPr>
                  <w:b/>
                  <w:color w:val="2B579A"/>
                  <w:shd w:val="clear" w:color="auto" w:fill="E6E6E6"/>
                </w:rPr>
                <w:fldChar w:fldCharType="begin"/>
              </w:r>
              <w:r w:rsidR="00833061" w:rsidDel="00B726BE">
                <w:delInstrText xml:space="preserve"> REF NGESO \h </w:delInstrText>
              </w:r>
              <w:r w:rsidR="00FB5F72" w:rsidDel="00B726BE">
                <w:rPr>
                  <w:b/>
                  <w:bCs/>
                </w:rPr>
                <w:delInstrText xml:space="preserve"> \* MERGEFORMAT </w:delInstrText>
              </w:r>
              <w:r w:rsidR="00833061" w:rsidDel="00B726BE">
                <w:rPr>
                  <w:b/>
                  <w:color w:val="2B579A"/>
                  <w:shd w:val="clear" w:color="auto" w:fill="E6E6E6"/>
                </w:rPr>
              </w:r>
              <w:r w:rsidR="00833061" w:rsidDel="00B726BE">
                <w:rPr>
                  <w:b/>
                  <w:color w:val="2B579A"/>
                  <w:shd w:val="clear" w:color="auto" w:fill="E6E6E6"/>
                </w:rPr>
                <w:fldChar w:fldCharType="separate"/>
              </w:r>
              <w:r w:rsidR="005C572C" w:rsidDel="00B726BE">
                <w:rPr>
                  <w:b/>
                </w:rPr>
                <w:delText>NGESO</w:delText>
              </w:r>
              <w:r w:rsidR="00833061" w:rsidDel="00B726BE">
                <w:rPr>
                  <w:b/>
                  <w:color w:val="2B579A"/>
                  <w:shd w:val="clear" w:color="auto" w:fill="E6E6E6"/>
                </w:rPr>
                <w:fldChar w:fldCharType="end"/>
              </w:r>
              <w:r w:rsidDel="00B726BE">
                <w:rPr>
                  <w:b/>
                  <w:bCs/>
                </w:rPr>
                <w:delText xml:space="preserve"> </w:delText>
              </w:r>
            </w:del>
            <w:ins w:id="156" w:author="Shaheeni Vekaria" w:date="2024-04-17T13:19:00Z">
              <w:r w:rsidR="00B726BE" w:rsidRPr="00B726BE">
                <w:rPr>
                  <w:color w:val="2B579A"/>
                  <w:shd w:val="clear" w:color="auto" w:fill="E6E6E6"/>
                  <w:rPrChange w:id="157" w:author="Shaheeni Vekaria" w:date="2024-04-17T13:19:00Z">
                    <w:rPr>
                      <w:b/>
                      <w:bCs/>
                    </w:rPr>
                  </w:rPrChange>
                </w:rPr>
                <w:t>the</w:t>
              </w:r>
              <w:r w:rsidR="00B726BE">
                <w:rPr>
                  <w:b/>
                  <w:bCs/>
                </w:rPr>
                <w:t xml:space="preserve"> ISOP </w:t>
              </w:r>
            </w:ins>
            <w:r>
              <w:t xml:space="preserve">and the </w:t>
            </w:r>
            <w:r w:rsidR="00833061">
              <w:rPr>
                <w:b/>
                <w:color w:val="2B579A"/>
                <w:shd w:val="clear" w:color="auto" w:fill="E6E6E6"/>
              </w:rPr>
              <w:fldChar w:fldCharType="begin"/>
            </w:r>
            <w:r w:rsidR="00833061">
              <w:instrText xml:space="preserve"> REF DNO \h </w:instrText>
            </w:r>
            <w:r w:rsidR="00FB5F72">
              <w:rPr>
                <w:b/>
                <w:bCs/>
              </w:rPr>
              <w:instrText xml:space="preserve"> \* MERGEFORMAT </w:instrText>
            </w:r>
            <w:r w:rsidR="00833061">
              <w:rPr>
                <w:b/>
                <w:color w:val="2B579A"/>
                <w:shd w:val="clear" w:color="auto" w:fill="E6E6E6"/>
              </w:rPr>
            </w:r>
            <w:r w:rsidR="00833061">
              <w:rPr>
                <w:b/>
                <w:color w:val="2B579A"/>
                <w:shd w:val="clear" w:color="auto" w:fill="E6E6E6"/>
              </w:rPr>
              <w:fldChar w:fldCharType="separate"/>
            </w:r>
            <w:r w:rsidR="005C572C" w:rsidRPr="0076424C">
              <w:rPr>
                <w:b/>
              </w:rPr>
              <w:t>DNO</w:t>
            </w:r>
            <w:r w:rsidR="00833061">
              <w:rPr>
                <w:b/>
                <w:color w:val="2B579A"/>
                <w:shd w:val="clear" w:color="auto" w:fill="E6E6E6"/>
              </w:rPr>
              <w:fldChar w:fldCharType="end"/>
            </w:r>
            <w:r>
              <w:t>:</w:t>
            </w:r>
          </w:p>
          <w:p w14:paraId="56065BA1" w14:textId="2845938B" w:rsidR="00D675A7" w:rsidRDefault="00D675A7" w:rsidP="00FB5F72">
            <w:pPr>
              <w:pStyle w:val="BodyText"/>
              <w:numPr>
                <w:ilvl w:val="0"/>
                <w:numId w:val="77"/>
              </w:numPr>
              <w:spacing w:beforeLines="40" w:before="96" w:afterLines="40" w:after="96" w:line="240" w:lineRule="auto"/>
              <w:ind w:left="627" w:hanging="567"/>
            </w:pPr>
            <w:r w:rsidRPr="00677BD9">
              <w:t xml:space="preserve">under which the </w:t>
            </w:r>
            <w:r w:rsidR="003D45F8">
              <w:rPr>
                <w:b/>
                <w:color w:val="2B579A"/>
                <w:shd w:val="clear" w:color="auto" w:fill="E6E6E6"/>
              </w:rPr>
              <w:fldChar w:fldCharType="begin"/>
            </w:r>
            <w:r w:rsidR="003D45F8">
              <w:instrText xml:space="preserve"> REF restorationcontractor \h </w:instrText>
            </w:r>
            <w:r w:rsidR="00FB5F72">
              <w:rPr>
                <w:b/>
                <w:bCs/>
              </w:rPr>
              <w:instrText xml:space="preserve"> \* MERGEFORMAT </w:instrText>
            </w:r>
            <w:r w:rsidR="003D45F8">
              <w:rPr>
                <w:b/>
                <w:color w:val="2B579A"/>
                <w:shd w:val="clear" w:color="auto" w:fill="E6E6E6"/>
              </w:rPr>
            </w:r>
            <w:r w:rsidR="003D45F8">
              <w:rPr>
                <w:b/>
                <w:color w:val="2B579A"/>
                <w:shd w:val="clear" w:color="auto" w:fill="E6E6E6"/>
              </w:rPr>
              <w:fldChar w:fldCharType="separate"/>
            </w:r>
            <w:r w:rsidR="005C572C">
              <w:rPr>
                <w:b/>
              </w:rPr>
              <w:t>Restoration Contractor</w:t>
            </w:r>
            <w:r w:rsidR="003D45F8">
              <w:rPr>
                <w:b/>
                <w:color w:val="2B579A"/>
                <w:shd w:val="clear" w:color="auto" w:fill="E6E6E6"/>
              </w:rPr>
              <w:fldChar w:fldCharType="end"/>
            </w:r>
            <w:r w:rsidRPr="002A1170" w:rsidDel="00A40A13">
              <w:rPr>
                <w:b/>
                <w:bCs/>
              </w:rPr>
              <w:t xml:space="preserve"> </w:t>
            </w:r>
            <w:r w:rsidRPr="00677BD9">
              <w:t>provide</w:t>
            </w:r>
            <w:r>
              <w:t>s</w:t>
            </w:r>
            <w:r w:rsidRPr="00677BD9">
              <w:t xml:space="preserve"> </w:t>
            </w:r>
            <w:r w:rsidR="007A6AC6">
              <w:rPr>
                <w:b/>
                <w:color w:val="2B579A"/>
                <w:shd w:val="clear" w:color="auto" w:fill="E6E6E6"/>
              </w:rPr>
              <w:fldChar w:fldCharType="begin"/>
            </w:r>
            <w:r w:rsidR="007A6AC6">
              <w:instrText xml:space="preserve"> REF Anchor \h </w:instrText>
            </w:r>
            <w:r w:rsidR="00FB5F72">
              <w:rPr>
                <w:b/>
                <w:bCs/>
              </w:rPr>
              <w:instrText xml:space="preserve"> \* MERGEFORMAT </w:instrText>
            </w:r>
            <w:r w:rsidR="007A6AC6">
              <w:rPr>
                <w:b/>
                <w:color w:val="2B579A"/>
                <w:shd w:val="clear" w:color="auto" w:fill="E6E6E6"/>
              </w:rPr>
            </w:r>
            <w:r w:rsidR="007A6AC6">
              <w:rPr>
                <w:b/>
                <w:color w:val="2B579A"/>
                <w:shd w:val="clear" w:color="auto" w:fill="E6E6E6"/>
              </w:rPr>
              <w:fldChar w:fldCharType="separate"/>
            </w:r>
            <w:r w:rsidR="005C572C">
              <w:rPr>
                <w:b/>
              </w:rPr>
              <w:t>Anchor</w:t>
            </w:r>
            <w:r w:rsidR="007A6AC6">
              <w:rPr>
                <w:b/>
                <w:color w:val="2B579A"/>
                <w:shd w:val="clear" w:color="auto" w:fill="E6E6E6"/>
              </w:rPr>
              <w:fldChar w:fldCharType="end"/>
            </w:r>
            <w:r>
              <w:rPr>
                <w:b/>
                <w:bCs/>
              </w:rPr>
              <w:t xml:space="preserve"> </w:t>
            </w:r>
            <w:r w:rsidR="004563B2">
              <w:rPr>
                <w:b/>
                <w:color w:val="2B579A"/>
                <w:shd w:val="clear" w:color="auto" w:fill="E6E6E6"/>
              </w:rPr>
              <w:fldChar w:fldCharType="begin"/>
            </w:r>
            <w:r w:rsidR="004563B2">
              <w:rPr>
                <w:b/>
                <w:bCs/>
              </w:rPr>
              <w:instrText xml:space="preserve"> REF pgm \h </w:instrText>
            </w:r>
            <w:r w:rsidR="00FB5F72">
              <w:rPr>
                <w:b/>
                <w:bCs/>
              </w:rPr>
              <w:instrText xml:space="preserve"> \* MERGEFORMAT </w:instrText>
            </w:r>
            <w:r w:rsidR="004563B2">
              <w:rPr>
                <w:b/>
                <w:color w:val="2B579A"/>
                <w:shd w:val="clear" w:color="auto" w:fill="E6E6E6"/>
              </w:rPr>
            </w:r>
            <w:r w:rsidR="004563B2">
              <w:rPr>
                <w:b/>
                <w:color w:val="2B579A"/>
                <w:shd w:val="clear" w:color="auto" w:fill="E6E6E6"/>
              </w:rPr>
              <w:fldChar w:fldCharType="separate"/>
            </w:r>
            <w:r w:rsidR="005C572C">
              <w:rPr>
                <w:b/>
              </w:rPr>
              <w:t>Power Generating Module</w:t>
            </w:r>
            <w:r w:rsidR="004563B2">
              <w:rPr>
                <w:b/>
                <w:color w:val="2B579A"/>
                <w:shd w:val="clear" w:color="auto" w:fill="E6E6E6"/>
              </w:rPr>
              <w:fldChar w:fldCharType="end"/>
            </w:r>
            <w:r>
              <w:rPr>
                <w:b/>
                <w:bCs/>
              </w:rPr>
              <w:t xml:space="preserve"> </w:t>
            </w:r>
            <w:r>
              <w:t>c</w:t>
            </w:r>
            <w:r w:rsidRPr="00802D27">
              <w:t>apability</w:t>
            </w:r>
            <w:r w:rsidRPr="00624B40">
              <w:t xml:space="preserve"> to energize</w:t>
            </w:r>
            <w:r>
              <w:t xml:space="preserve"> </w:t>
            </w:r>
            <w:r w:rsidRPr="00624B40">
              <w:t xml:space="preserve">a </w:t>
            </w:r>
            <w:r w:rsidR="00A625FA">
              <w:rPr>
                <w:b/>
                <w:color w:val="2B579A"/>
                <w:shd w:val="clear" w:color="auto" w:fill="E6E6E6"/>
              </w:rPr>
              <w:fldChar w:fldCharType="begin"/>
            </w:r>
            <w:r w:rsidR="00A625FA">
              <w:instrText xml:space="preserve"> REF DistributionRestorationZone \h </w:instrText>
            </w:r>
            <w:r w:rsidR="00FB5F72">
              <w:rPr>
                <w:b/>
                <w:bCs/>
              </w:rPr>
              <w:instrText xml:space="preserve"> \* MERGEFORMAT </w:instrText>
            </w:r>
            <w:r w:rsidR="00A625FA">
              <w:rPr>
                <w:b/>
                <w:color w:val="2B579A"/>
                <w:shd w:val="clear" w:color="auto" w:fill="E6E6E6"/>
              </w:rPr>
            </w:r>
            <w:r w:rsidR="00A625FA">
              <w:rPr>
                <w:b/>
                <w:color w:val="2B579A"/>
                <w:shd w:val="clear" w:color="auto" w:fill="E6E6E6"/>
              </w:rPr>
              <w:fldChar w:fldCharType="separate"/>
            </w:r>
            <w:r w:rsidR="005C572C">
              <w:rPr>
                <w:b/>
              </w:rPr>
              <w:t>Distribution Restoration Zone</w:t>
            </w:r>
            <w:r w:rsidR="00A625FA">
              <w:rPr>
                <w:b/>
                <w:color w:val="2B579A"/>
                <w:shd w:val="clear" w:color="auto" w:fill="E6E6E6"/>
              </w:rPr>
              <w:fldChar w:fldCharType="end"/>
            </w:r>
            <w:r>
              <w:rPr>
                <w:b/>
                <w:bCs/>
              </w:rPr>
              <w:t>,</w:t>
            </w:r>
            <w:r w:rsidRPr="00677BD9">
              <w:t xml:space="preserve"> </w:t>
            </w:r>
            <w:r>
              <w:t>or</w:t>
            </w:r>
          </w:p>
          <w:p w14:paraId="5305A32B" w14:textId="0664192B" w:rsidR="00D675A7" w:rsidRPr="0076424C" w:rsidRDefault="00D675A7" w:rsidP="00FB5F72">
            <w:pPr>
              <w:pStyle w:val="BodyText"/>
              <w:numPr>
                <w:ilvl w:val="0"/>
                <w:numId w:val="77"/>
              </w:numPr>
              <w:spacing w:beforeLines="40" w:before="96" w:afterLines="40" w:after="96" w:line="240" w:lineRule="auto"/>
              <w:ind w:left="633" w:hanging="643"/>
            </w:pPr>
            <w:r>
              <w:t xml:space="preserve">in a </w:t>
            </w:r>
            <w:r w:rsidR="004563B2">
              <w:rPr>
                <w:b/>
                <w:color w:val="2B579A"/>
                <w:shd w:val="clear" w:color="auto" w:fill="E6E6E6"/>
              </w:rPr>
              <w:fldChar w:fldCharType="begin"/>
            </w:r>
            <w:r w:rsidR="004563B2">
              <w:instrText xml:space="preserve"> REF topupcontract \h </w:instrText>
            </w:r>
            <w:r w:rsidR="00FB5F72">
              <w:rPr>
                <w:b/>
                <w:bCs/>
              </w:rPr>
              <w:instrText xml:space="preserve"> \* MERGEFORMAT </w:instrText>
            </w:r>
            <w:r w:rsidR="004563B2">
              <w:rPr>
                <w:b/>
                <w:color w:val="2B579A"/>
                <w:shd w:val="clear" w:color="auto" w:fill="E6E6E6"/>
              </w:rPr>
            </w:r>
            <w:r w:rsidR="004563B2">
              <w:rPr>
                <w:b/>
                <w:color w:val="2B579A"/>
                <w:shd w:val="clear" w:color="auto" w:fill="E6E6E6"/>
              </w:rPr>
              <w:fldChar w:fldCharType="separate"/>
            </w:r>
            <w:r w:rsidR="005C572C">
              <w:rPr>
                <w:b/>
              </w:rPr>
              <w:t>Top Up Restoration Contract</w:t>
            </w:r>
            <w:r w:rsidR="004563B2">
              <w:rPr>
                <w:b/>
                <w:color w:val="2B579A"/>
                <w:shd w:val="clear" w:color="auto" w:fill="E6E6E6"/>
              </w:rPr>
              <w:fldChar w:fldCharType="end"/>
            </w:r>
            <w:r>
              <w:t xml:space="preserve"> to</w:t>
            </w:r>
            <w:r w:rsidRPr="00624B40">
              <w:t xml:space="preserve"> contribute to the </w:t>
            </w:r>
            <w:r>
              <w:t>operation</w:t>
            </w:r>
            <w:r w:rsidRPr="00624B40">
              <w:t xml:space="preserve"> of a </w:t>
            </w:r>
            <w:r w:rsidR="00A625FA">
              <w:rPr>
                <w:b/>
                <w:color w:val="2B579A"/>
                <w:shd w:val="clear" w:color="auto" w:fill="E6E6E6"/>
              </w:rPr>
              <w:fldChar w:fldCharType="begin"/>
            </w:r>
            <w:r w:rsidR="00A625FA">
              <w:instrText xml:space="preserve"> REF DistributionRestorationZone \h </w:instrText>
            </w:r>
            <w:r w:rsidR="00FB5F72">
              <w:rPr>
                <w:b/>
                <w:bCs/>
              </w:rPr>
              <w:instrText xml:space="preserve"> \* MERGEFORMAT </w:instrText>
            </w:r>
            <w:r w:rsidR="00A625FA">
              <w:rPr>
                <w:b/>
                <w:color w:val="2B579A"/>
                <w:shd w:val="clear" w:color="auto" w:fill="E6E6E6"/>
              </w:rPr>
            </w:r>
            <w:r w:rsidR="00A625FA">
              <w:rPr>
                <w:b/>
                <w:color w:val="2B579A"/>
                <w:shd w:val="clear" w:color="auto" w:fill="E6E6E6"/>
              </w:rPr>
              <w:fldChar w:fldCharType="separate"/>
            </w:r>
            <w:r w:rsidR="005C572C">
              <w:rPr>
                <w:b/>
              </w:rPr>
              <w:t>Distribution Restoration Zone</w:t>
            </w:r>
            <w:r w:rsidR="00A625FA">
              <w:rPr>
                <w:b/>
                <w:color w:val="2B579A"/>
                <w:shd w:val="clear" w:color="auto" w:fill="E6E6E6"/>
              </w:rPr>
              <w:fldChar w:fldCharType="end"/>
            </w:r>
            <w:r w:rsidRPr="00677BD9">
              <w:t>.</w:t>
            </w:r>
          </w:p>
        </w:tc>
      </w:tr>
      <w:tr w:rsidR="00D675A7" w:rsidRPr="0076424C" w14:paraId="10FA8F69" w14:textId="77777777" w:rsidTr="00510257">
        <w:trPr>
          <w:cantSplit/>
        </w:trPr>
        <w:tc>
          <w:tcPr>
            <w:tcW w:w="2658" w:type="dxa"/>
          </w:tcPr>
          <w:p w14:paraId="447115C1" w14:textId="188E0DA2" w:rsidR="00D675A7" w:rsidRPr="0076424C" w:rsidRDefault="00D675A7" w:rsidP="00FE306C">
            <w:pPr>
              <w:pStyle w:val="BodyText"/>
              <w:spacing w:beforeLines="40" w:before="96" w:afterLines="40" w:after="96" w:line="240" w:lineRule="auto"/>
              <w:ind w:left="0" w:firstLine="0"/>
              <w:jc w:val="left"/>
              <w:rPr>
                <w:b/>
              </w:rPr>
            </w:pPr>
            <w:bookmarkStart w:id="158" w:name="DistributionRestorationZone"/>
            <w:r>
              <w:rPr>
                <w:b/>
              </w:rPr>
              <w:t>Distribution Restoration Zone</w:t>
            </w:r>
            <w:bookmarkEnd w:id="158"/>
          </w:p>
        </w:tc>
        <w:tc>
          <w:tcPr>
            <w:tcW w:w="6698" w:type="dxa"/>
            <w:gridSpan w:val="2"/>
          </w:tcPr>
          <w:p w14:paraId="1CADD127" w14:textId="20EEEFCD" w:rsidR="00D675A7" w:rsidRDefault="00D675A7" w:rsidP="00FB5F72">
            <w:pPr>
              <w:pStyle w:val="BodyText"/>
              <w:spacing w:beforeLines="40" w:before="96" w:afterLines="40" w:after="96" w:line="240" w:lineRule="auto"/>
              <w:ind w:left="0" w:firstLine="0"/>
            </w:pPr>
            <w:r w:rsidRPr="00067DFC">
              <w:t xml:space="preserve">Part of a </w:t>
            </w:r>
            <w:r w:rsidR="00F31A93">
              <w:rPr>
                <w:b/>
                <w:color w:val="2B579A"/>
                <w:shd w:val="clear" w:color="auto" w:fill="E6E6E6"/>
              </w:rPr>
              <w:fldChar w:fldCharType="begin"/>
            </w:r>
            <w:r w:rsidR="00F31A93">
              <w:instrText xml:space="preserve"> REF DNOsSystem \h </w:instrText>
            </w:r>
            <w:r w:rsidR="00FB5F72">
              <w:rPr>
                <w:b/>
              </w:rPr>
              <w:instrText xml:space="preserve"> \* MERGEFORMAT </w:instrText>
            </w:r>
            <w:r w:rsidR="00F31A93">
              <w:rPr>
                <w:b/>
                <w:color w:val="2B579A"/>
                <w:shd w:val="clear" w:color="auto" w:fill="E6E6E6"/>
              </w:rPr>
            </w:r>
            <w:r w:rsidR="00F31A93">
              <w:rPr>
                <w:b/>
                <w:color w:val="2B579A"/>
                <w:shd w:val="clear" w:color="auto" w:fill="E6E6E6"/>
              </w:rPr>
              <w:fldChar w:fldCharType="separate"/>
            </w:r>
            <w:r w:rsidR="005C572C" w:rsidRPr="0076424C">
              <w:rPr>
                <w:b/>
              </w:rPr>
              <w:t>DNO’s Distribution System</w:t>
            </w:r>
            <w:r w:rsidR="00F31A93">
              <w:rPr>
                <w:b/>
                <w:color w:val="2B579A"/>
                <w:shd w:val="clear" w:color="auto" w:fill="E6E6E6"/>
              </w:rPr>
              <w:fldChar w:fldCharType="end"/>
            </w:r>
            <w:r w:rsidRPr="00067DFC">
              <w:t xml:space="preserve">, which is </w:t>
            </w:r>
            <w:r>
              <w:t xml:space="preserve">arranged to be </w:t>
            </w:r>
            <w:r w:rsidRPr="00067DFC">
              <w:t>energised by</w:t>
            </w:r>
            <w:r>
              <w:t xml:space="preserve"> an</w:t>
            </w:r>
            <w:r w:rsidRPr="00067DFC">
              <w:t xml:space="preserve"> </w:t>
            </w:r>
            <w:r w:rsidR="007A6AC6">
              <w:rPr>
                <w:b/>
                <w:color w:val="2B579A"/>
                <w:shd w:val="clear" w:color="auto" w:fill="E6E6E6"/>
              </w:rPr>
              <w:fldChar w:fldCharType="begin"/>
            </w:r>
            <w:r w:rsidR="007A6AC6">
              <w:instrText xml:space="preserve"> REF Anchor \h </w:instrText>
            </w:r>
            <w:r w:rsidR="00FB5F72">
              <w:rPr>
                <w:b/>
                <w:bCs/>
              </w:rPr>
              <w:instrText xml:space="preserve"> \* MERGEFORMAT </w:instrText>
            </w:r>
            <w:r w:rsidR="007A6AC6">
              <w:rPr>
                <w:b/>
                <w:color w:val="2B579A"/>
                <w:shd w:val="clear" w:color="auto" w:fill="E6E6E6"/>
              </w:rPr>
            </w:r>
            <w:r w:rsidR="007A6AC6">
              <w:rPr>
                <w:b/>
                <w:color w:val="2B579A"/>
                <w:shd w:val="clear" w:color="auto" w:fill="E6E6E6"/>
              </w:rPr>
              <w:fldChar w:fldCharType="separate"/>
            </w:r>
            <w:r w:rsidR="005C572C">
              <w:rPr>
                <w:b/>
              </w:rPr>
              <w:t>Anchor</w:t>
            </w:r>
            <w:r w:rsidR="007A6AC6">
              <w:rPr>
                <w:b/>
                <w:color w:val="2B579A"/>
                <w:shd w:val="clear" w:color="auto" w:fill="E6E6E6"/>
              </w:rPr>
              <w:fldChar w:fldCharType="end"/>
            </w:r>
            <w:r>
              <w:rPr>
                <w:b/>
                <w:bCs/>
              </w:rPr>
              <w:t xml:space="preserve"> </w:t>
            </w:r>
            <w:r w:rsidR="004563B2">
              <w:rPr>
                <w:b/>
                <w:color w:val="2B579A"/>
                <w:shd w:val="clear" w:color="auto" w:fill="E6E6E6"/>
              </w:rPr>
              <w:fldChar w:fldCharType="begin"/>
            </w:r>
            <w:r w:rsidR="004563B2">
              <w:rPr>
                <w:b/>
                <w:bCs/>
              </w:rPr>
              <w:instrText xml:space="preserve"> REF pgm \h </w:instrText>
            </w:r>
            <w:r w:rsidR="00FB5F72">
              <w:rPr>
                <w:b/>
                <w:bCs/>
              </w:rPr>
              <w:instrText xml:space="preserve"> \* MERGEFORMAT </w:instrText>
            </w:r>
            <w:r w:rsidR="004563B2">
              <w:rPr>
                <w:b/>
                <w:color w:val="2B579A"/>
                <w:shd w:val="clear" w:color="auto" w:fill="E6E6E6"/>
              </w:rPr>
            </w:r>
            <w:r w:rsidR="004563B2">
              <w:rPr>
                <w:b/>
                <w:color w:val="2B579A"/>
                <w:shd w:val="clear" w:color="auto" w:fill="E6E6E6"/>
              </w:rPr>
              <w:fldChar w:fldCharType="separate"/>
            </w:r>
            <w:r w:rsidR="005C572C">
              <w:rPr>
                <w:b/>
              </w:rPr>
              <w:t>Power Generating Module</w:t>
            </w:r>
            <w:r w:rsidR="004563B2">
              <w:rPr>
                <w:b/>
                <w:color w:val="2B579A"/>
                <w:shd w:val="clear" w:color="auto" w:fill="E6E6E6"/>
              </w:rPr>
              <w:fldChar w:fldCharType="end"/>
            </w:r>
            <w:r w:rsidRPr="00067DFC">
              <w:t xml:space="preserve"> </w:t>
            </w:r>
            <w:r>
              <w:t xml:space="preserve">when that part of the </w:t>
            </w:r>
            <w:r w:rsidR="001C36E9">
              <w:rPr>
                <w:rFonts w:cs="Arial"/>
                <w:b/>
                <w:color w:val="2B579A"/>
                <w:shd w:val="clear" w:color="auto" w:fill="E6E6E6"/>
              </w:rPr>
              <w:fldChar w:fldCharType="begin"/>
            </w:r>
            <w:r w:rsidR="001C36E9">
              <w:rPr>
                <w:rFonts w:cs="Arial"/>
              </w:rPr>
              <w:instrText xml:space="preserve"> REF DNOsSystem \h </w:instrText>
            </w:r>
            <w:r w:rsidR="00FB5F72">
              <w:rPr>
                <w:rFonts w:cs="Arial"/>
                <w:b/>
                <w:bCs/>
              </w:rPr>
              <w:instrText xml:space="preserve"> \* MERGEFORMAT </w:instrText>
            </w:r>
            <w:r w:rsidR="001C36E9">
              <w:rPr>
                <w:rFonts w:cs="Arial"/>
                <w:b/>
                <w:color w:val="2B579A"/>
                <w:shd w:val="clear" w:color="auto" w:fill="E6E6E6"/>
              </w:rPr>
            </w:r>
            <w:r w:rsidR="001C36E9">
              <w:rPr>
                <w:rFonts w:cs="Arial"/>
                <w:b/>
                <w:color w:val="2B579A"/>
                <w:shd w:val="clear" w:color="auto" w:fill="E6E6E6"/>
              </w:rPr>
              <w:fldChar w:fldCharType="separate"/>
            </w:r>
            <w:r w:rsidR="005C572C" w:rsidRPr="0076424C">
              <w:rPr>
                <w:b/>
              </w:rPr>
              <w:t>DNO’s Distribution System</w:t>
            </w:r>
            <w:r w:rsidR="001C36E9">
              <w:rPr>
                <w:rFonts w:cs="Arial"/>
                <w:b/>
                <w:color w:val="2B579A"/>
                <w:shd w:val="clear" w:color="auto" w:fill="E6E6E6"/>
              </w:rPr>
              <w:fldChar w:fldCharType="end"/>
            </w:r>
            <w:r w:rsidR="001C36E9">
              <w:rPr>
                <w:rFonts w:cs="Arial"/>
                <w:b/>
                <w:bCs/>
              </w:rPr>
              <w:t xml:space="preserve"> </w:t>
            </w:r>
            <w:r>
              <w:t xml:space="preserve">is </w:t>
            </w:r>
            <w:r w:rsidRPr="00067DFC">
              <w:t xml:space="preserve">not </w:t>
            </w:r>
            <w:r>
              <w:t xml:space="preserve">connected to </w:t>
            </w:r>
            <w:r w:rsidRPr="00067DFC">
              <w:t xml:space="preserve">the </w:t>
            </w:r>
            <w:r w:rsidR="00F31A93">
              <w:rPr>
                <w:b/>
                <w:color w:val="2B579A"/>
                <w:shd w:val="clear" w:color="auto" w:fill="E6E6E6"/>
              </w:rPr>
              <w:fldChar w:fldCharType="begin"/>
            </w:r>
            <w:r w:rsidR="00F31A93">
              <w:instrText xml:space="preserve"> REF NETS \h </w:instrText>
            </w:r>
            <w:r w:rsidR="00FB5F72">
              <w:rPr>
                <w:b/>
                <w:bCs/>
              </w:rPr>
              <w:instrText xml:space="preserve"> \* MERGEFORMAT </w:instrText>
            </w:r>
            <w:r w:rsidR="00F31A93">
              <w:rPr>
                <w:b/>
                <w:color w:val="2B579A"/>
                <w:shd w:val="clear" w:color="auto" w:fill="E6E6E6"/>
              </w:rPr>
            </w:r>
            <w:r w:rsidR="00F31A93">
              <w:rPr>
                <w:b/>
                <w:color w:val="2B579A"/>
                <w:shd w:val="clear" w:color="auto" w:fill="E6E6E6"/>
              </w:rPr>
              <w:fldChar w:fldCharType="separate"/>
            </w:r>
            <w:r w:rsidR="005C572C" w:rsidRPr="0076424C">
              <w:rPr>
                <w:b/>
              </w:rPr>
              <w:t>National Electricity Transmission System</w:t>
            </w:r>
            <w:r w:rsidR="00F31A93">
              <w:rPr>
                <w:b/>
                <w:color w:val="2B579A"/>
                <w:shd w:val="clear" w:color="auto" w:fill="E6E6E6"/>
              </w:rPr>
              <w:fldChar w:fldCharType="end"/>
            </w:r>
            <w:r w:rsidRPr="00A94848">
              <w:t>,</w:t>
            </w:r>
            <w:r w:rsidRPr="00067DFC">
              <w:t xml:space="preserve"> </w:t>
            </w:r>
            <w:r>
              <w:t xml:space="preserve">for example </w:t>
            </w:r>
            <w:r w:rsidRPr="00067DFC">
              <w:t xml:space="preserve">following a </w:t>
            </w:r>
            <w:r w:rsidR="00490F71">
              <w:rPr>
                <w:b/>
                <w:color w:val="2B579A"/>
                <w:shd w:val="clear" w:color="auto" w:fill="E6E6E6"/>
              </w:rPr>
              <w:fldChar w:fldCharType="begin"/>
            </w:r>
            <w:r w:rsidR="00490F71">
              <w:instrText xml:space="preserve"> REF TotalShutdown \h </w:instrText>
            </w:r>
            <w:r w:rsidR="00FB5F72">
              <w:rPr>
                <w:b/>
                <w:bCs/>
              </w:rPr>
              <w:instrText xml:space="preserve"> \* MERGEFORMAT </w:instrText>
            </w:r>
            <w:r w:rsidR="00490F71">
              <w:rPr>
                <w:b/>
                <w:color w:val="2B579A"/>
                <w:shd w:val="clear" w:color="auto" w:fill="E6E6E6"/>
              </w:rPr>
            </w:r>
            <w:r w:rsidR="00490F71">
              <w:rPr>
                <w:b/>
                <w:color w:val="2B579A"/>
                <w:shd w:val="clear" w:color="auto" w:fill="E6E6E6"/>
              </w:rPr>
              <w:fldChar w:fldCharType="separate"/>
            </w:r>
            <w:r w:rsidR="005C572C" w:rsidRPr="0076424C">
              <w:rPr>
                <w:b/>
              </w:rPr>
              <w:t>Total</w:t>
            </w:r>
            <w:r w:rsidR="005C572C" w:rsidRPr="005C572C">
              <w:rPr>
                <w:bCs/>
              </w:rPr>
              <w:t xml:space="preserve"> Shutdown</w:t>
            </w:r>
            <w:r w:rsidR="00490F71">
              <w:rPr>
                <w:b/>
                <w:color w:val="2B579A"/>
                <w:shd w:val="clear" w:color="auto" w:fill="E6E6E6"/>
              </w:rPr>
              <w:fldChar w:fldCharType="end"/>
            </w:r>
            <w:r w:rsidRPr="00067DFC">
              <w:t xml:space="preserve"> or </w:t>
            </w:r>
            <w:r w:rsidR="00490F71">
              <w:rPr>
                <w:b/>
                <w:color w:val="2B579A"/>
                <w:shd w:val="clear" w:color="auto" w:fill="E6E6E6"/>
              </w:rPr>
              <w:fldChar w:fldCharType="begin"/>
            </w:r>
            <w:r w:rsidR="00490F71">
              <w:instrText xml:space="preserve"> REF PartialShutdown \h </w:instrText>
            </w:r>
            <w:r w:rsidR="00FB5F72">
              <w:rPr>
                <w:b/>
                <w:bCs/>
              </w:rPr>
              <w:instrText xml:space="preserve"> \* MERGEFORMAT </w:instrText>
            </w:r>
            <w:r w:rsidR="00490F71">
              <w:rPr>
                <w:b/>
                <w:color w:val="2B579A"/>
                <w:shd w:val="clear" w:color="auto" w:fill="E6E6E6"/>
              </w:rPr>
            </w:r>
            <w:r w:rsidR="00490F71">
              <w:rPr>
                <w:b/>
                <w:color w:val="2B579A"/>
                <w:shd w:val="clear" w:color="auto" w:fill="E6E6E6"/>
              </w:rPr>
              <w:fldChar w:fldCharType="separate"/>
            </w:r>
            <w:r w:rsidR="005C572C" w:rsidRPr="0076424C">
              <w:rPr>
                <w:b/>
              </w:rPr>
              <w:t>Partial Shutdown</w:t>
            </w:r>
            <w:r w:rsidR="00490F71">
              <w:rPr>
                <w:b/>
                <w:color w:val="2B579A"/>
                <w:shd w:val="clear" w:color="auto" w:fill="E6E6E6"/>
              </w:rPr>
              <w:fldChar w:fldCharType="end"/>
            </w:r>
            <w:r w:rsidRPr="00067DFC">
              <w:t xml:space="preserve">.  The </w:t>
            </w:r>
            <w:r w:rsidR="00490F71">
              <w:rPr>
                <w:b/>
                <w:color w:val="2B579A"/>
                <w:shd w:val="clear" w:color="auto" w:fill="E6E6E6"/>
              </w:rPr>
              <w:fldChar w:fldCharType="begin"/>
            </w:r>
            <w:r w:rsidR="00490F71">
              <w:instrText xml:space="preserve"> REF DistributionRestorationZone \h </w:instrText>
            </w:r>
            <w:r w:rsidR="00FB5F72">
              <w:rPr>
                <w:b/>
                <w:bCs/>
              </w:rPr>
              <w:instrText xml:space="preserve"> \* MERGEFORMAT </w:instrText>
            </w:r>
            <w:r w:rsidR="00490F71">
              <w:rPr>
                <w:b/>
                <w:color w:val="2B579A"/>
                <w:shd w:val="clear" w:color="auto" w:fill="E6E6E6"/>
              </w:rPr>
            </w:r>
            <w:r w:rsidR="00490F71">
              <w:rPr>
                <w:b/>
                <w:color w:val="2B579A"/>
                <w:shd w:val="clear" w:color="auto" w:fill="E6E6E6"/>
              </w:rPr>
              <w:fldChar w:fldCharType="separate"/>
            </w:r>
            <w:r w:rsidR="005C572C">
              <w:rPr>
                <w:b/>
              </w:rPr>
              <w:t>Distribution Restoration Zone</w:t>
            </w:r>
            <w:r w:rsidR="00490F71">
              <w:rPr>
                <w:b/>
                <w:color w:val="2B579A"/>
                <w:shd w:val="clear" w:color="auto" w:fill="E6E6E6"/>
              </w:rPr>
              <w:fldChar w:fldCharType="end"/>
            </w:r>
            <w:r w:rsidR="00490F71">
              <w:rPr>
                <w:b/>
                <w:bCs/>
              </w:rPr>
              <w:t xml:space="preserve"> </w:t>
            </w:r>
            <w:r w:rsidRPr="00067DFC">
              <w:t>shall comprise</w:t>
            </w:r>
            <w:r>
              <w:t xml:space="preserve"> an</w:t>
            </w:r>
            <w:r w:rsidRPr="00067DFC">
              <w:t xml:space="preserve"> </w:t>
            </w:r>
            <w:r w:rsidR="007A6AC6">
              <w:rPr>
                <w:b/>
                <w:color w:val="2B579A"/>
                <w:shd w:val="clear" w:color="auto" w:fill="E6E6E6"/>
              </w:rPr>
              <w:fldChar w:fldCharType="begin"/>
            </w:r>
            <w:r w:rsidR="007A6AC6">
              <w:instrText xml:space="preserve"> REF Anchor \h </w:instrText>
            </w:r>
            <w:r w:rsidR="00FB5F72">
              <w:rPr>
                <w:b/>
                <w:bCs/>
              </w:rPr>
              <w:instrText xml:space="preserve"> \* MERGEFORMAT </w:instrText>
            </w:r>
            <w:r w:rsidR="007A6AC6">
              <w:rPr>
                <w:b/>
                <w:color w:val="2B579A"/>
                <w:shd w:val="clear" w:color="auto" w:fill="E6E6E6"/>
              </w:rPr>
            </w:r>
            <w:r w:rsidR="007A6AC6">
              <w:rPr>
                <w:b/>
                <w:color w:val="2B579A"/>
                <w:shd w:val="clear" w:color="auto" w:fill="E6E6E6"/>
              </w:rPr>
              <w:fldChar w:fldCharType="separate"/>
            </w:r>
            <w:r w:rsidR="005C572C">
              <w:rPr>
                <w:b/>
              </w:rPr>
              <w:t>Anchor</w:t>
            </w:r>
            <w:r w:rsidR="007A6AC6">
              <w:rPr>
                <w:b/>
                <w:color w:val="2B579A"/>
                <w:shd w:val="clear" w:color="auto" w:fill="E6E6E6"/>
              </w:rPr>
              <w:fldChar w:fldCharType="end"/>
            </w:r>
            <w:r>
              <w:rPr>
                <w:b/>
                <w:bCs/>
              </w:rPr>
              <w:t xml:space="preserve"> </w:t>
            </w:r>
            <w:r w:rsidR="00490F71">
              <w:rPr>
                <w:b/>
                <w:color w:val="2B579A"/>
                <w:shd w:val="clear" w:color="auto" w:fill="E6E6E6"/>
              </w:rPr>
              <w:fldChar w:fldCharType="begin"/>
            </w:r>
            <w:r w:rsidR="00490F71">
              <w:rPr>
                <w:b/>
                <w:bCs/>
              </w:rPr>
              <w:instrText xml:space="preserve"> REF pgm \h </w:instrText>
            </w:r>
            <w:r w:rsidR="00FB5F72">
              <w:rPr>
                <w:b/>
                <w:bCs/>
              </w:rPr>
              <w:instrText xml:space="preserve"> \* MERGEFORMAT </w:instrText>
            </w:r>
            <w:r w:rsidR="00490F71">
              <w:rPr>
                <w:b/>
                <w:color w:val="2B579A"/>
                <w:shd w:val="clear" w:color="auto" w:fill="E6E6E6"/>
              </w:rPr>
            </w:r>
            <w:r w:rsidR="00490F71">
              <w:rPr>
                <w:b/>
                <w:color w:val="2B579A"/>
                <w:shd w:val="clear" w:color="auto" w:fill="E6E6E6"/>
              </w:rPr>
              <w:fldChar w:fldCharType="separate"/>
            </w:r>
            <w:r w:rsidR="005C572C">
              <w:rPr>
                <w:b/>
              </w:rPr>
              <w:t>Power Generating Module</w:t>
            </w:r>
            <w:r w:rsidR="00490F71">
              <w:rPr>
                <w:b/>
                <w:color w:val="2B579A"/>
                <w:shd w:val="clear" w:color="auto" w:fill="E6E6E6"/>
              </w:rPr>
              <w:fldChar w:fldCharType="end"/>
            </w:r>
            <w:r w:rsidRPr="00067DFC">
              <w:t xml:space="preserve"> and may also include</w:t>
            </w:r>
            <w:r>
              <w:t xml:space="preserve"> the </w:t>
            </w:r>
            <w:r w:rsidR="005621E7">
              <w:rPr>
                <w:b/>
                <w:snapToGrid w:val="0"/>
                <w:color w:val="2B579A"/>
                <w:shd w:val="clear" w:color="auto" w:fill="E6E6E6"/>
              </w:rPr>
              <w:fldChar w:fldCharType="begin"/>
            </w:r>
            <w:r w:rsidR="005621E7">
              <w:instrText xml:space="preserve"> REF Equipment \h </w:instrText>
            </w:r>
            <w:r w:rsidR="00FB5F72">
              <w:rPr>
                <w:b/>
                <w:bCs/>
                <w:snapToGrid w:val="0"/>
              </w:rPr>
              <w:instrText xml:space="preserve"> \* MERGEFORMAT </w:instrText>
            </w:r>
            <w:r w:rsidR="005621E7">
              <w:rPr>
                <w:b/>
                <w:snapToGrid w:val="0"/>
                <w:color w:val="2B579A"/>
                <w:shd w:val="clear" w:color="auto" w:fill="E6E6E6"/>
              </w:rPr>
            </w:r>
            <w:r w:rsidR="005621E7">
              <w:rPr>
                <w:b/>
                <w:snapToGrid w:val="0"/>
                <w:color w:val="2B579A"/>
                <w:shd w:val="clear" w:color="auto" w:fill="E6E6E6"/>
              </w:rPr>
              <w:fldChar w:fldCharType="separate"/>
            </w:r>
            <w:r w:rsidR="005C572C" w:rsidRPr="0076424C">
              <w:rPr>
                <w:b/>
              </w:rPr>
              <w:t>Equipment</w:t>
            </w:r>
            <w:r w:rsidR="005621E7">
              <w:rPr>
                <w:b/>
                <w:snapToGrid w:val="0"/>
                <w:color w:val="2B579A"/>
                <w:shd w:val="clear" w:color="auto" w:fill="E6E6E6"/>
              </w:rPr>
              <w:fldChar w:fldCharType="end"/>
            </w:r>
            <w:r>
              <w:t xml:space="preserve"> of</w:t>
            </w:r>
            <w:r w:rsidRPr="00067DFC">
              <w:t xml:space="preserve"> one or more</w:t>
            </w:r>
            <w:r>
              <w:t xml:space="preserve"> other</w:t>
            </w:r>
            <w:r w:rsidRPr="00067DFC">
              <w:t xml:space="preserve"> </w:t>
            </w:r>
            <w:r w:rsidR="003D45F8">
              <w:rPr>
                <w:b/>
                <w:color w:val="2B579A"/>
                <w:shd w:val="clear" w:color="auto" w:fill="E6E6E6"/>
              </w:rPr>
              <w:fldChar w:fldCharType="begin"/>
            </w:r>
            <w:r w:rsidR="003D45F8">
              <w:instrText xml:space="preserve"> REF restorationcontractor \h </w:instrText>
            </w:r>
            <w:r w:rsidR="00FB5F72">
              <w:rPr>
                <w:b/>
                <w:bCs/>
              </w:rPr>
              <w:instrText xml:space="preserve"> \* MERGEFORMAT </w:instrText>
            </w:r>
            <w:r w:rsidR="003D45F8">
              <w:rPr>
                <w:b/>
                <w:color w:val="2B579A"/>
                <w:shd w:val="clear" w:color="auto" w:fill="E6E6E6"/>
              </w:rPr>
            </w:r>
            <w:r w:rsidR="003D45F8">
              <w:rPr>
                <w:b/>
                <w:color w:val="2B579A"/>
                <w:shd w:val="clear" w:color="auto" w:fill="E6E6E6"/>
              </w:rPr>
              <w:fldChar w:fldCharType="separate"/>
            </w:r>
            <w:r w:rsidR="005C572C">
              <w:rPr>
                <w:b/>
              </w:rPr>
              <w:t>Restoration Contractor</w:t>
            </w:r>
            <w:r w:rsidR="003D45F8">
              <w:rPr>
                <w:b/>
                <w:color w:val="2B579A"/>
                <w:shd w:val="clear" w:color="auto" w:fill="E6E6E6"/>
              </w:rPr>
              <w:fldChar w:fldCharType="end"/>
            </w:r>
            <w:r w:rsidRPr="0057154E">
              <w:rPr>
                <w:b/>
                <w:bCs/>
              </w:rPr>
              <w:t>s</w:t>
            </w:r>
            <w:r w:rsidRPr="00067DFC">
              <w:t>.</w:t>
            </w:r>
          </w:p>
          <w:p w14:paraId="415C677A" w14:textId="48088699" w:rsidR="00D675A7" w:rsidRPr="0076424C" w:rsidRDefault="00D675A7" w:rsidP="00FB5F72">
            <w:pPr>
              <w:pStyle w:val="BodyText"/>
              <w:spacing w:beforeLines="40" w:before="96" w:afterLines="40" w:after="96" w:line="240" w:lineRule="auto"/>
              <w:ind w:left="0" w:firstLine="0"/>
            </w:pPr>
            <w:r>
              <w:rPr>
                <w:rFonts w:cs="Arial"/>
              </w:rPr>
              <w:t>A</w:t>
            </w:r>
            <w:r w:rsidRPr="001006C1">
              <w:rPr>
                <w:rFonts w:cs="Arial"/>
              </w:rPr>
              <w:t xml:space="preserve"> </w:t>
            </w:r>
            <w:r w:rsidR="005621E7">
              <w:rPr>
                <w:b/>
                <w:color w:val="2B579A"/>
                <w:shd w:val="clear" w:color="auto" w:fill="E6E6E6"/>
              </w:rPr>
              <w:fldChar w:fldCharType="begin"/>
            </w:r>
            <w:r w:rsidR="005621E7">
              <w:instrText xml:space="preserve"> REF DistributionRestorationZone \h </w:instrText>
            </w:r>
            <w:r w:rsidR="00FB5F72">
              <w:rPr>
                <w:b/>
                <w:bCs/>
              </w:rPr>
              <w:instrText xml:space="preserve"> \* MERGEFORMAT </w:instrText>
            </w:r>
            <w:r w:rsidR="005621E7">
              <w:rPr>
                <w:b/>
                <w:color w:val="2B579A"/>
                <w:shd w:val="clear" w:color="auto" w:fill="E6E6E6"/>
              </w:rPr>
            </w:r>
            <w:r w:rsidR="005621E7">
              <w:rPr>
                <w:b/>
                <w:color w:val="2B579A"/>
                <w:shd w:val="clear" w:color="auto" w:fill="E6E6E6"/>
              </w:rPr>
              <w:fldChar w:fldCharType="separate"/>
            </w:r>
            <w:r w:rsidR="005C572C">
              <w:rPr>
                <w:b/>
              </w:rPr>
              <w:t>Distribution Restoration Zone</w:t>
            </w:r>
            <w:r w:rsidR="005621E7">
              <w:rPr>
                <w:b/>
                <w:color w:val="2B579A"/>
                <w:shd w:val="clear" w:color="auto" w:fill="E6E6E6"/>
              </w:rPr>
              <w:fldChar w:fldCharType="end"/>
            </w:r>
            <w:r w:rsidRPr="001006C1">
              <w:rPr>
                <w:rFonts w:cs="Arial"/>
              </w:rPr>
              <w:t xml:space="preserve"> primarily comprise</w:t>
            </w:r>
            <w:r>
              <w:rPr>
                <w:rFonts w:cs="Arial"/>
              </w:rPr>
              <w:t>s</w:t>
            </w:r>
            <w:r w:rsidRPr="001006C1">
              <w:rPr>
                <w:rFonts w:cs="Arial"/>
              </w:rPr>
              <w:t xml:space="preserve"> part of the </w:t>
            </w:r>
            <w:r w:rsidR="0056600B">
              <w:rPr>
                <w:rFonts w:cs="Arial"/>
                <w:b/>
                <w:color w:val="2B579A"/>
                <w:shd w:val="clear" w:color="auto" w:fill="E6E6E6"/>
              </w:rPr>
              <w:fldChar w:fldCharType="begin"/>
            </w:r>
            <w:r w:rsidR="0056600B">
              <w:rPr>
                <w:rFonts w:cs="Arial"/>
              </w:rPr>
              <w:instrText xml:space="preserve"> REF DNOsSystem \h </w:instrText>
            </w:r>
            <w:r w:rsidR="00FB5F72">
              <w:rPr>
                <w:rFonts w:cs="Arial"/>
                <w:b/>
                <w:bCs/>
              </w:rPr>
              <w:instrText xml:space="preserve"> \* MERGEFORMAT </w:instrText>
            </w:r>
            <w:r w:rsidR="0056600B">
              <w:rPr>
                <w:rFonts w:cs="Arial"/>
                <w:b/>
                <w:color w:val="2B579A"/>
                <w:shd w:val="clear" w:color="auto" w:fill="E6E6E6"/>
              </w:rPr>
            </w:r>
            <w:r w:rsidR="0056600B">
              <w:rPr>
                <w:rFonts w:cs="Arial"/>
                <w:b/>
                <w:color w:val="2B579A"/>
                <w:shd w:val="clear" w:color="auto" w:fill="E6E6E6"/>
              </w:rPr>
              <w:fldChar w:fldCharType="separate"/>
            </w:r>
            <w:r w:rsidR="005C572C" w:rsidRPr="0076424C">
              <w:rPr>
                <w:b/>
              </w:rPr>
              <w:t>DNO’s Distribution System</w:t>
            </w:r>
            <w:r w:rsidR="0056600B">
              <w:rPr>
                <w:rFonts w:cs="Arial"/>
                <w:b/>
                <w:color w:val="2B579A"/>
                <w:shd w:val="clear" w:color="auto" w:fill="E6E6E6"/>
              </w:rPr>
              <w:fldChar w:fldCharType="end"/>
            </w:r>
            <w:r w:rsidRPr="001006C1">
              <w:rPr>
                <w:rFonts w:cs="Arial"/>
              </w:rPr>
              <w:t xml:space="preserve">, but may include relevant parts of the </w:t>
            </w:r>
            <w:r w:rsidR="0056600B">
              <w:rPr>
                <w:rFonts w:cs="Arial"/>
                <w:b/>
                <w:color w:val="2B579A"/>
                <w:shd w:val="clear" w:color="auto" w:fill="E6E6E6"/>
              </w:rPr>
              <w:fldChar w:fldCharType="begin"/>
            </w:r>
            <w:r w:rsidR="0056600B">
              <w:rPr>
                <w:rFonts w:cs="Arial"/>
              </w:rPr>
              <w:instrText xml:space="preserve"> REF NETS \h </w:instrText>
            </w:r>
            <w:r w:rsidR="00FB5F72">
              <w:rPr>
                <w:rFonts w:cs="Arial"/>
                <w:b/>
                <w:bCs/>
              </w:rPr>
              <w:instrText xml:space="preserve"> \* MERGEFORMAT </w:instrText>
            </w:r>
            <w:r w:rsidR="0056600B">
              <w:rPr>
                <w:rFonts w:cs="Arial"/>
                <w:b/>
                <w:color w:val="2B579A"/>
                <w:shd w:val="clear" w:color="auto" w:fill="E6E6E6"/>
              </w:rPr>
            </w:r>
            <w:r w:rsidR="0056600B">
              <w:rPr>
                <w:rFonts w:cs="Arial"/>
                <w:b/>
                <w:color w:val="2B579A"/>
                <w:shd w:val="clear" w:color="auto" w:fill="E6E6E6"/>
              </w:rPr>
              <w:fldChar w:fldCharType="separate"/>
            </w:r>
            <w:r w:rsidR="005C572C" w:rsidRPr="0076424C">
              <w:rPr>
                <w:b/>
              </w:rPr>
              <w:t>National Electricity Transmission System</w:t>
            </w:r>
            <w:r w:rsidR="0056600B">
              <w:rPr>
                <w:rFonts w:cs="Arial"/>
                <w:b/>
                <w:color w:val="2B579A"/>
                <w:shd w:val="clear" w:color="auto" w:fill="E6E6E6"/>
              </w:rPr>
              <w:fldChar w:fldCharType="end"/>
            </w:r>
            <w:r w:rsidRPr="001006C1">
              <w:rPr>
                <w:rFonts w:cs="Arial"/>
              </w:rPr>
              <w:t xml:space="preserve"> as provided for in the </w:t>
            </w:r>
            <w:r w:rsidRPr="001006C1">
              <w:rPr>
                <w:rFonts w:cs="Arial"/>
                <w:b/>
                <w:bCs/>
              </w:rPr>
              <w:t>Distribution Restoration Zone Plan</w:t>
            </w:r>
            <w:r w:rsidRPr="00A007DC">
              <w:rPr>
                <w:rFonts w:cs="Arial"/>
              </w:rPr>
              <w:t>.</w:t>
            </w:r>
          </w:p>
        </w:tc>
      </w:tr>
      <w:tr w:rsidR="00D675A7" w:rsidRPr="0076424C" w14:paraId="11166B90" w14:textId="77777777" w:rsidTr="00510257">
        <w:trPr>
          <w:cantSplit/>
        </w:trPr>
        <w:tc>
          <w:tcPr>
            <w:tcW w:w="2658" w:type="dxa"/>
          </w:tcPr>
          <w:p w14:paraId="775C6BAF" w14:textId="78BFFE4F" w:rsidR="00D675A7" w:rsidRPr="0076424C" w:rsidRDefault="00D675A7" w:rsidP="00FE306C">
            <w:pPr>
              <w:pStyle w:val="BodyText"/>
              <w:spacing w:beforeLines="40" w:before="96" w:afterLines="40" w:after="96" w:line="240" w:lineRule="auto"/>
              <w:ind w:left="0" w:firstLine="0"/>
              <w:jc w:val="left"/>
              <w:rPr>
                <w:b/>
              </w:rPr>
            </w:pPr>
            <w:bookmarkStart w:id="159" w:name="DistributionRestorationZoneCS"/>
            <w:r>
              <w:rPr>
                <w:b/>
              </w:rPr>
              <w:t>Distribution Restoration Zone Control System</w:t>
            </w:r>
            <w:bookmarkEnd w:id="159"/>
          </w:p>
        </w:tc>
        <w:tc>
          <w:tcPr>
            <w:tcW w:w="6698" w:type="dxa"/>
            <w:gridSpan w:val="2"/>
          </w:tcPr>
          <w:p w14:paraId="2F9C0FC9" w14:textId="59734C66" w:rsidR="00D675A7" w:rsidRPr="0076424C" w:rsidRDefault="00D675A7" w:rsidP="00FB5F72">
            <w:pPr>
              <w:pStyle w:val="BodyText"/>
              <w:spacing w:beforeLines="40" w:before="96" w:afterLines="40" w:after="96" w:line="240" w:lineRule="auto"/>
              <w:ind w:left="0" w:firstLine="0"/>
            </w:pPr>
            <w:r w:rsidRPr="00924D82">
              <w:t xml:space="preserve">A </w:t>
            </w:r>
            <w:r>
              <w:t xml:space="preserve">mains independent </w:t>
            </w:r>
            <w:r w:rsidRPr="00924D82">
              <w:t xml:space="preserve">automatic control and supervisory system which assesses the </w:t>
            </w:r>
            <w:r w:rsidR="008A70BA">
              <w:rPr>
                <w:b/>
                <w:snapToGrid w:val="0"/>
                <w:color w:val="2B579A"/>
                <w:shd w:val="clear" w:color="auto" w:fill="E6E6E6"/>
              </w:rPr>
              <w:fldChar w:fldCharType="begin"/>
            </w:r>
            <w:r w:rsidR="008A70BA">
              <w:instrText xml:space="preserve"> REF Equipment \h </w:instrText>
            </w:r>
            <w:r w:rsidR="00FB5F72">
              <w:rPr>
                <w:b/>
                <w:bCs/>
                <w:snapToGrid w:val="0"/>
              </w:rPr>
              <w:instrText xml:space="preserve"> \* MERGEFORMAT </w:instrText>
            </w:r>
            <w:r w:rsidR="008A70BA">
              <w:rPr>
                <w:b/>
                <w:snapToGrid w:val="0"/>
                <w:color w:val="2B579A"/>
                <w:shd w:val="clear" w:color="auto" w:fill="E6E6E6"/>
              </w:rPr>
            </w:r>
            <w:r w:rsidR="008A70BA">
              <w:rPr>
                <w:b/>
                <w:snapToGrid w:val="0"/>
                <w:color w:val="2B579A"/>
                <w:shd w:val="clear" w:color="auto" w:fill="E6E6E6"/>
              </w:rPr>
              <w:fldChar w:fldCharType="separate"/>
            </w:r>
            <w:r w:rsidR="005C572C" w:rsidRPr="0076424C">
              <w:rPr>
                <w:b/>
              </w:rPr>
              <w:t>Equipment</w:t>
            </w:r>
            <w:r w:rsidR="008A70BA">
              <w:rPr>
                <w:b/>
                <w:snapToGrid w:val="0"/>
                <w:color w:val="2B579A"/>
                <w:shd w:val="clear" w:color="auto" w:fill="E6E6E6"/>
              </w:rPr>
              <w:fldChar w:fldCharType="end"/>
            </w:r>
            <w:r>
              <w:rPr>
                <w:b/>
                <w:bCs/>
              </w:rPr>
              <w:t xml:space="preserve"> </w:t>
            </w:r>
            <w:r w:rsidRPr="00924D82">
              <w:t>status and operational conditions of a</w:t>
            </w:r>
            <w:r w:rsidR="00E713EF">
              <w:t xml:space="preserve"> part of</w:t>
            </w:r>
            <w:r w:rsidR="008C4682">
              <w:t xml:space="preserve"> a</w:t>
            </w:r>
            <w:r w:rsidRPr="00924D82">
              <w:t xml:space="preserve"> </w:t>
            </w:r>
            <w:r w:rsidR="008A70BA">
              <w:rPr>
                <w:rFonts w:cs="Arial"/>
                <w:b/>
                <w:color w:val="2B579A"/>
                <w:shd w:val="clear" w:color="auto" w:fill="E6E6E6"/>
              </w:rPr>
              <w:fldChar w:fldCharType="begin"/>
            </w:r>
            <w:r w:rsidR="008A70BA">
              <w:rPr>
                <w:rFonts w:cs="Arial"/>
              </w:rPr>
              <w:instrText xml:space="preserve"> REF DNOsSystem \h </w:instrText>
            </w:r>
            <w:r w:rsidR="00FB5F72">
              <w:rPr>
                <w:rFonts w:cs="Arial"/>
                <w:b/>
                <w:bCs/>
              </w:rPr>
              <w:instrText xml:space="preserve"> \* MERGEFORMAT </w:instrText>
            </w:r>
            <w:r w:rsidR="008A70BA">
              <w:rPr>
                <w:rFonts w:cs="Arial"/>
                <w:b/>
                <w:color w:val="2B579A"/>
                <w:shd w:val="clear" w:color="auto" w:fill="E6E6E6"/>
              </w:rPr>
            </w:r>
            <w:r w:rsidR="008A70BA">
              <w:rPr>
                <w:rFonts w:cs="Arial"/>
                <w:b/>
                <w:color w:val="2B579A"/>
                <w:shd w:val="clear" w:color="auto" w:fill="E6E6E6"/>
              </w:rPr>
              <w:fldChar w:fldCharType="separate"/>
            </w:r>
            <w:r w:rsidR="005C572C" w:rsidRPr="0076424C">
              <w:rPr>
                <w:b/>
              </w:rPr>
              <w:t>DNO’s Distribution System</w:t>
            </w:r>
            <w:r w:rsidR="008A70BA">
              <w:rPr>
                <w:rFonts w:cs="Arial"/>
                <w:b/>
                <w:color w:val="2B579A"/>
                <w:shd w:val="clear" w:color="auto" w:fill="E6E6E6"/>
              </w:rPr>
              <w:fldChar w:fldCharType="end"/>
            </w:r>
            <w:r w:rsidRPr="00924D82">
              <w:t xml:space="preserve"> for the purposes of instructing</w:t>
            </w:r>
            <w:r>
              <w:t xml:space="preserve"> an</w:t>
            </w:r>
            <w:r w:rsidRPr="00924D82">
              <w:t xml:space="preserve"> </w:t>
            </w:r>
            <w:r w:rsidR="006D08FB">
              <w:rPr>
                <w:b/>
                <w:color w:val="2B579A"/>
                <w:shd w:val="clear" w:color="auto" w:fill="E6E6E6"/>
              </w:rPr>
              <w:fldChar w:fldCharType="begin"/>
            </w:r>
            <w:r w:rsidR="006D08FB">
              <w:instrText xml:space="preserve"> REF Anchor \h </w:instrText>
            </w:r>
            <w:r w:rsidR="00FB5F72">
              <w:rPr>
                <w:b/>
                <w:bCs/>
              </w:rPr>
              <w:instrText xml:space="preserve"> \* MERGEFORMAT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FB5F72">
              <w:rPr>
                <w:b/>
                <w:bCs/>
              </w:rPr>
              <w:instrText xml:space="preserve"> \* MERGEFORMAT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006F510A">
              <w:rPr>
                <w:b/>
                <w:bCs/>
              </w:rPr>
              <w:t xml:space="preserve">’s </w:t>
            </w:r>
            <w:r w:rsidR="00490F71">
              <w:rPr>
                <w:b/>
                <w:color w:val="2B579A"/>
                <w:shd w:val="clear" w:color="auto" w:fill="E6E6E6"/>
              </w:rPr>
              <w:fldChar w:fldCharType="begin"/>
            </w:r>
            <w:r w:rsidR="00490F71">
              <w:rPr>
                <w:b/>
                <w:bCs/>
              </w:rPr>
              <w:instrText xml:space="preserve"> REF pgm \h </w:instrText>
            </w:r>
            <w:r w:rsidR="00FB5F72">
              <w:rPr>
                <w:b/>
                <w:bCs/>
              </w:rPr>
              <w:instrText xml:space="preserve"> \* MERGEFORMAT </w:instrText>
            </w:r>
            <w:r w:rsidR="00490F71">
              <w:rPr>
                <w:b/>
                <w:color w:val="2B579A"/>
                <w:shd w:val="clear" w:color="auto" w:fill="E6E6E6"/>
              </w:rPr>
            </w:r>
            <w:r w:rsidR="00490F71">
              <w:rPr>
                <w:b/>
                <w:color w:val="2B579A"/>
                <w:shd w:val="clear" w:color="auto" w:fill="E6E6E6"/>
              </w:rPr>
              <w:fldChar w:fldCharType="separate"/>
            </w:r>
            <w:r w:rsidR="005C572C">
              <w:rPr>
                <w:b/>
              </w:rPr>
              <w:t>Power Generating Module</w:t>
            </w:r>
            <w:r w:rsidR="00490F71">
              <w:rPr>
                <w:b/>
                <w:color w:val="2B579A"/>
                <w:shd w:val="clear" w:color="auto" w:fill="E6E6E6"/>
              </w:rPr>
              <w:fldChar w:fldCharType="end"/>
            </w:r>
            <w:r>
              <w:rPr>
                <w:b/>
                <w:bCs/>
              </w:rPr>
              <w:t xml:space="preserve">s </w:t>
            </w:r>
            <w:r w:rsidRPr="00924D82">
              <w:t>and</w:t>
            </w:r>
            <w:r>
              <w:t xml:space="preserve"> other</w:t>
            </w:r>
            <w:r w:rsidRPr="00924D82">
              <w:t xml:space="preserve"> </w:t>
            </w:r>
            <w:r w:rsidR="003D45F8">
              <w:rPr>
                <w:b/>
                <w:color w:val="2B579A"/>
                <w:shd w:val="clear" w:color="auto" w:fill="E6E6E6"/>
              </w:rPr>
              <w:fldChar w:fldCharType="begin"/>
            </w:r>
            <w:r w:rsidR="003D45F8">
              <w:instrText xml:space="preserve"> REF restorationcontractor \h </w:instrText>
            </w:r>
            <w:r w:rsidR="00FB5F72">
              <w:rPr>
                <w:b/>
                <w:bCs/>
              </w:rPr>
              <w:instrText xml:space="preserve"> \* MERGEFORMAT </w:instrText>
            </w:r>
            <w:r w:rsidR="003D45F8">
              <w:rPr>
                <w:b/>
                <w:color w:val="2B579A"/>
                <w:shd w:val="clear" w:color="auto" w:fill="E6E6E6"/>
              </w:rPr>
            </w:r>
            <w:r w:rsidR="003D45F8">
              <w:rPr>
                <w:b/>
                <w:color w:val="2B579A"/>
                <w:shd w:val="clear" w:color="auto" w:fill="E6E6E6"/>
              </w:rPr>
              <w:fldChar w:fldCharType="separate"/>
            </w:r>
            <w:r w:rsidR="005C572C">
              <w:rPr>
                <w:b/>
              </w:rPr>
              <w:t>Restoration Contractor</w:t>
            </w:r>
            <w:r w:rsidR="003D45F8">
              <w:rPr>
                <w:b/>
                <w:color w:val="2B579A"/>
                <w:shd w:val="clear" w:color="auto" w:fill="E6E6E6"/>
              </w:rPr>
              <w:fldChar w:fldCharType="end"/>
            </w:r>
            <w:r w:rsidRPr="009A461B">
              <w:rPr>
                <w:b/>
                <w:bCs/>
              </w:rPr>
              <w:t>s</w:t>
            </w:r>
            <w:r>
              <w:rPr>
                <w:b/>
                <w:bCs/>
              </w:rPr>
              <w:t>’</w:t>
            </w:r>
            <w:r w:rsidR="00EC50F4">
              <w:rPr>
                <w:b/>
                <w:bCs/>
              </w:rPr>
              <w:t xml:space="preserve"> </w:t>
            </w:r>
            <w:r w:rsidR="00577DF6">
              <w:rPr>
                <w:b/>
                <w:color w:val="2B579A"/>
                <w:shd w:val="clear" w:color="auto" w:fill="E6E6E6"/>
              </w:rPr>
              <w:fldChar w:fldCharType="begin"/>
            </w:r>
            <w:r w:rsidR="00577DF6">
              <w:rPr>
                <w:b/>
                <w:bCs/>
              </w:rPr>
              <w:instrText xml:space="preserve"> REF Plant \h </w:instrText>
            </w:r>
            <w:r w:rsidR="00FB5F72">
              <w:rPr>
                <w:b/>
                <w:bCs/>
              </w:rPr>
              <w:instrText xml:space="preserve"> \* MERGEFORMAT </w:instrText>
            </w:r>
            <w:r w:rsidR="00577DF6">
              <w:rPr>
                <w:b/>
                <w:color w:val="2B579A"/>
                <w:shd w:val="clear" w:color="auto" w:fill="E6E6E6"/>
              </w:rPr>
            </w:r>
            <w:r w:rsidR="00577DF6">
              <w:rPr>
                <w:b/>
                <w:color w:val="2B579A"/>
                <w:shd w:val="clear" w:color="auto" w:fill="E6E6E6"/>
              </w:rPr>
              <w:fldChar w:fldCharType="separate"/>
            </w:r>
            <w:r w:rsidR="005C572C" w:rsidRPr="0076424C">
              <w:rPr>
                <w:b/>
              </w:rPr>
              <w:t>Plant</w:t>
            </w:r>
            <w:r w:rsidR="00577DF6">
              <w:rPr>
                <w:b/>
                <w:color w:val="2B579A"/>
                <w:shd w:val="clear" w:color="auto" w:fill="E6E6E6"/>
              </w:rPr>
              <w:fldChar w:fldCharType="end"/>
            </w:r>
            <w:r w:rsidR="00577DF6">
              <w:rPr>
                <w:b/>
                <w:bCs/>
              </w:rPr>
              <w:t xml:space="preserve"> </w:t>
            </w:r>
            <w:r>
              <w:t>and</w:t>
            </w:r>
            <w:r w:rsidRPr="00924D82">
              <w:t xml:space="preserve"> operating items of </w:t>
            </w:r>
            <w:r>
              <w:t xml:space="preserve">the </w:t>
            </w:r>
            <w:r w:rsidR="00577DF6">
              <w:rPr>
                <w:b/>
                <w:color w:val="2B579A"/>
                <w:shd w:val="clear" w:color="auto" w:fill="E6E6E6"/>
              </w:rPr>
              <w:fldChar w:fldCharType="begin"/>
            </w:r>
            <w:r w:rsidR="00577DF6">
              <w:instrText xml:space="preserve"> REF DNO \h </w:instrText>
            </w:r>
            <w:r w:rsidR="00FB5F72">
              <w:rPr>
                <w:b/>
                <w:bCs/>
              </w:rPr>
              <w:instrText xml:space="preserve"> \* MERGEFORMAT </w:instrText>
            </w:r>
            <w:r w:rsidR="00577DF6">
              <w:rPr>
                <w:b/>
                <w:color w:val="2B579A"/>
                <w:shd w:val="clear" w:color="auto" w:fill="E6E6E6"/>
              </w:rPr>
            </w:r>
            <w:r w:rsidR="00577DF6">
              <w:rPr>
                <w:b/>
                <w:color w:val="2B579A"/>
                <w:shd w:val="clear" w:color="auto" w:fill="E6E6E6"/>
              </w:rPr>
              <w:fldChar w:fldCharType="separate"/>
            </w:r>
            <w:r w:rsidR="005C572C" w:rsidRPr="0076424C">
              <w:rPr>
                <w:b/>
              </w:rPr>
              <w:t>DNO</w:t>
            </w:r>
            <w:r w:rsidR="00577DF6">
              <w:rPr>
                <w:b/>
                <w:color w:val="2B579A"/>
                <w:shd w:val="clear" w:color="auto" w:fill="E6E6E6"/>
              </w:rPr>
              <w:fldChar w:fldCharType="end"/>
            </w:r>
            <w:r w:rsidRPr="009A461B">
              <w:rPr>
                <w:b/>
                <w:bCs/>
              </w:rPr>
              <w:t>’s</w:t>
            </w:r>
            <w:r w:rsidRPr="00924D82">
              <w:t xml:space="preserve"> </w:t>
            </w:r>
            <w:r w:rsidR="00DE12DC">
              <w:rPr>
                <w:b/>
                <w:color w:val="2B579A"/>
                <w:shd w:val="clear" w:color="auto" w:fill="E6E6E6"/>
              </w:rPr>
              <w:fldChar w:fldCharType="begin"/>
            </w:r>
            <w:r w:rsidR="00DE12DC">
              <w:instrText xml:space="preserve"> REF Apparatus \h </w:instrText>
            </w:r>
            <w:r w:rsidR="00FB5F72">
              <w:rPr>
                <w:b/>
                <w:bCs/>
              </w:rPr>
              <w:instrText xml:space="preserve"> \* MERGEFORMAT </w:instrText>
            </w:r>
            <w:r w:rsidR="00DE12DC">
              <w:rPr>
                <w:b/>
                <w:color w:val="2B579A"/>
                <w:shd w:val="clear" w:color="auto" w:fill="E6E6E6"/>
              </w:rPr>
            </w:r>
            <w:r w:rsidR="00DE12DC">
              <w:rPr>
                <w:b/>
                <w:color w:val="2B579A"/>
                <w:shd w:val="clear" w:color="auto" w:fill="E6E6E6"/>
              </w:rPr>
              <w:fldChar w:fldCharType="separate"/>
            </w:r>
            <w:r w:rsidR="005C572C" w:rsidRPr="0076424C">
              <w:rPr>
                <w:b/>
              </w:rPr>
              <w:t>Apparatus</w:t>
            </w:r>
            <w:r w:rsidR="00DE12DC">
              <w:rPr>
                <w:b/>
                <w:color w:val="2B579A"/>
                <w:shd w:val="clear" w:color="auto" w:fill="E6E6E6"/>
              </w:rPr>
              <w:fldChar w:fldCharType="end"/>
            </w:r>
            <w:r w:rsidRPr="00924D82">
              <w:t xml:space="preserve"> for the purposes of establishing and running a </w:t>
            </w:r>
            <w:r w:rsidR="00091954">
              <w:rPr>
                <w:b/>
                <w:color w:val="2B579A"/>
                <w:shd w:val="clear" w:color="auto" w:fill="E6E6E6"/>
              </w:rPr>
              <w:fldChar w:fldCharType="begin"/>
            </w:r>
            <w:r w:rsidR="00091954">
              <w:instrText xml:space="preserve"> REF DistributionRestorationZone \h </w:instrText>
            </w:r>
            <w:r w:rsidR="00FB5F72">
              <w:rPr>
                <w:b/>
                <w:bCs/>
              </w:rPr>
              <w:instrText xml:space="preserve"> \* MERGEFORMAT </w:instrText>
            </w:r>
            <w:r w:rsidR="00091954">
              <w:rPr>
                <w:b/>
                <w:color w:val="2B579A"/>
                <w:shd w:val="clear" w:color="auto" w:fill="E6E6E6"/>
              </w:rPr>
            </w:r>
            <w:r w:rsidR="00091954">
              <w:rPr>
                <w:b/>
                <w:color w:val="2B579A"/>
                <w:shd w:val="clear" w:color="auto" w:fill="E6E6E6"/>
              </w:rPr>
              <w:fldChar w:fldCharType="separate"/>
            </w:r>
            <w:r w:rsidR="005C572C">
              <w:rPr>
                <w:b/>
              </w:rPr>
              <w:t>Distribution Restoration Zone</w:t>
            </w:r>
            <w:r w:rsidR="00091954">
              <w:rPr>
                <w:b/>
                <w:color w:val="2B579A"/>
                <w:shd w:val="clear" w:color="auto" w:fill="E6E6E6"/>
              </w:rPr>
              <w:fldChar w:fldCharType="end"/>
            </w:r>
            <w:r w:rsidRPr="00924D82">
              <w:t>.</w:t>
            </w:r>
          </w:p>
        </w:tc>
      </w:tr>
      <w:tr w:rsidR="00D675A7" w:rsidRPr="0076424C" w14:paraId="5903F616" w14:textId="77777777" w:rsidTr="00510257">
        <w:trPr>
          <w:cantSplit/>
        </w:trPr>
        <w:tc>
          <w:tcPr>
            <w:tcW w:w="2658" w:type="dxa"/>
          </w:tcPr>
          <w:p w14:paraId="2429291D" w14:textId="2FD9574A" w:rsidR="00D675A7" w:rsidRPr="0076424C" w:rsidRDefault="00D675A7" w:rsidP="00FE306C">
            <w:pPr>
              <w:pStyle w:val="BodyText"/>
              <w:spacing w:beforeLines="40" w:before="96" w:afterLines="40" w:after="96" w:line="240" w:lineRule="auto"/>
              <w:ind w:left="0" w:firstLine="0"/>
              <w:jc w:val="left"/>
              <w:rPr>
                <w:b/>
              </w:rPr>
            </w:pPr>
            <w:r>
              <w:rPr>
                <w:b/>
              </w:rPr>
              <w:lastRenderedPageBreak/>
              <w:t>Distribution Restoration Zone Plan (</w:t>
            </w:r>
            <w:bookmarkStart w:id="160" w:name="DRZP"/>
            <w:r>
              <w:rPr>
                <w:b/>
              </w:rPr>
              <w:t>DRZP</w:t>
            </w:r>
            <w:bookmarkEnd w:id="160"/>
            <w:r>
              <w:rPr>
                <w:b/>
              </w:rPr>
              <w:t>)</w:t>
            </w:r>
          </w:p>
        </w:tc>
        <w:tc>
          <w:tcPr>
            <w:tcW w:w="6698" w:type="dxa"/>
            <w:gridSpan w:val="2"/>
          </w:tcPr>
          <w:p w14:paraId="3FF66E5A" w14:textId="0B1AAC1A" w:rsidR="00D675A7" w:rsidRDefault="00D675A7" w:rsidP="00FB5F72">
            <w:pPr>
              <w:pStyle w:val="BodyText"/>
              <w:spacing w:beforeLines="40" w:before="96" w:afterLines="40" w:after="96" w:line="240" w:lineRule="auto"/>
              <w:ind w:left="0" w:firstLine="0"/>
            </w:pPr>
            <w:r w:rsidRPr="00BF79C4">
              <w:t xml:space="preserve">A plan produced under </w:t>
            </w:r>
            <w:r>
              <w:t>D</w:t>
            </w:r>
            <w:r w:rsidRPr="00BF79C4">
              <w:t>OC9.4.</w:t>
            </w:r>
            <w:r>
              <w:t>6</w:t>
            </w:r>
            <w:r w:rsidRPr="00BF79C4">
              <w:t xml:space="preserve"> detailing the agreed method and procedure by which </w:t>
            </w:r>
            <w:r>
              <w:t xml:space="preserve">the </w:t>
            </w:r>
            <w:r w:rsidR="00DE12DC">
              <w:rPr>
                <w:b/>
                <w:color w:val="2B579A"/>
                <w:shd w:val="clear" w:color="auto" w:fill="E6E6E6"/>
              </w:rPr>
              <w:fldChar w:fldCharType="begin"/>
            </w:r>
            <w:r w:rsidR="00DE12DC">
              <w:instrText xml:space="preserve"> REF DNO \h </w:instrText>
            </w:r>
            <w:r w:rsidR="00FB5F72">
              <w:rPr>
                <w:b/>
                <w:bCs/>
              </w:rPr>
              <w:instrText xml:space="preserve"> \* MERGEFORMAT </w:instrText>
            </w:r>
            <w:r w:rsidR="00DE12DC">
              <w:rPr>
                <w:b/>
                <w:color w:val="2B579A"/>
                <w:shd w:val="clear" w:color="auto" w:fill="E6E6E6"/>
              </w:rPr>
            </w:r>
            <w:r w:rsidR="00DE12DC">
              <w:rPr>
                <w:b/>
                <w:color w:val="2B579A"/>
                <w:shd w:val="clear" w:color="auto" w:fill="E6E6E6"/>
              </w:rPr>
              <w:fldChar w:fldCharType="separate"/>
            </w:r>
            <w:r w:rsidR="005C572C" w:rsidRPr="0076424C">
              <w:rPr>
                <w:b/>
              </w:rPr>
              <w:t>DNO</w:t>
            </w:r>
            <w:r w:rsidR="00DE12DC">
              <w:rPr>
                <w:b/>
                <w:color w:val="2B579A"/>
                <w:shd w:val="clear" w:color="auto" w:fill="E6E6E6"/>
              </w:rPr>
              <w:fldChar w:fldCharType="end"/>
            </w:r>
            <w:r w:rsidRPr="00BF79C4">
              <w:t xml:space="preserve"> will instruct an</w:t>
            </w:r>
            <w:r w:rsidR="00810688">
              <w:t xml:space="preserve"> </w:t>
            </w:r>
            <w:r w:rsidR="006D08FB">
              <w:rPr>
                <w:b/>
                <w:color w:val="2B579A"/>
                <w:shd w:val="clear" w:color="auto" w:fill="E6E6E6"/>
              </w:rPr>
              <w:fldChar w:fldCharType="begin"/>
            </w:r>
            <w:r w:rsidR="006D08FB">
              <w:instrText xml:space="preserve"> REF Anchor \h </w:instrText>
            </w:r>
            <w:r w:rsidR="00FB5F72">
              <w:rPr>
                <w:b/>
                <w:bCs/>
              </w:rPr>
              <w:instrText xml:space="preserve"> \* MERGEFORMAT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FB5F72">
              <w:rPr>
                <w:b/>
                <w:bCs/>
              </w:rPr>
              <w:instrText xml:space="preserve"> \* MERGEFORMAT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t xml:space="preserve"> </w:t>
            </w:r>
            <w:r w:rsidRPr="00BF79C4">
              <w:t xml:space="preserve">to energise part of </w:t>
            </w:r>
            <w:r>
              <w:t xml:space="preserve">the </w:t>
            </w:r>
            <w:r w:rsidR="00DE12DC">
              <w:rPr>
                <w:b/>
                <w:color w:val="2B579A"/>
                <w:shd w:val="clear" w:color="auto" w:fill="E6E6E6"/>
              </w:rPr>
              <w:fldChar w:fldCharType="begin"/>
            </w:r>
            <w:r w:rsidR="00DE12DC">
              <w:instrText xml:space="preserve"> REF DNOsSystem \h </w:instrText>
            </w:r>
            <w:r w:rsidR="00FB5F72">
              <w:rPr>
                <w:b/>
                <w:bCs/>
              </w:rPr>
              <w:instrText xml:space="preserve"> \* MERGEFORMAT </w:instrText>
            </w:r>
            <w:r w:rsidR="00DE12DC">
              <w:rPr>
                <w:b/>
                <w:color w:val="2B579A"/>
                <w:shd w:val="clear" w:color="auto" w:fill="E6E6E6"/>
              </w:rPr>
            </w:r>
            <w:r w:rsidR="00DE12DC">
              <w:rPr>
                <w:b/>
                <w:color w:val="2B579A"/>
                <w:shd w:val="clear" w:color="auto" w:fill="E6E6E6"/>
              </w:rPr>
              <w:fldChar w:fldCharType="separate"/>
            </w:r>
            <w:r w:rsidR="005C572C" w:rsidRPr="0076424C">
              <w:rPr>
                <w:b/>
              </w:rPr>
              <w:t>DNO’s Distribution System</w:t>
            </w:r>
            <w:r w:rsidR="00DE12DC">
              <w:rPr>
                <w:b/>
                <w:color w:val="2B579A"/>
                <w:shd w:val="clear" w:color="auto" w:fill="E6E6E6"/>
              </w:rPr>
              <w:fldChar w:fldCharType="end"/>
            </w:r>
            <w:r w:rsidRPr="006013B5">
              <w:t>,</w:t>
            </w:r>
            <w:r w:rsidRPr="00BF79C4">
              <w:t xml:space="preserve"> </w:t>
            </w:r>
            <w:r>
              <w:t xml:space="preserve">which </w:t>
            </w:r>
            <w:r w:rsidRPr="00BF79C4">
              <w:t xml:space="preserve">together with other </w:t>
            </w:r>
            <w:r w:rsidR="003D45F8">
              <w:rPr>
                <w:b/>
                <w:color w:val="2B579A"/>
                <w:shd w:val="clear" w:color="auto" w:fill="E6E6E6"/>
              </w:rPr>
              <w:fldChar w:fldCharType="begin"/>
            </w:r>
            <w:r w:rsidR="003D45F8">
              <w:instrText xml:space="preserve"> REF restorationcontractor \h </w:instrText>
            </w:r>
            <w:r w:rsidR="00FB5F72">
              <w:rPr>
                <w:b/>
                <w:bCs/>
              </w:rPr>
              <w:instrText xml:space="preserve"> \* MERGEFORMAT </w:instrText>
            </w:r>
            <w:r w:rsidR="003D45F8">
              <w:rPr>
                <w:b/>
                <w:color w:val="2B579A"/>
                <w:shd w:val="clear" w:color="auto" w:fill="E6E6E6"/>
              </w:rPr>
            </w:r>
            <w:r w:rsidR="003D45F8">
              <w:rPr>
                <w:b/>
                <w:color w:val="2B579A"/>
                <w:shd w:val="clear" w:color="auto" w:fill="E6E6E6"/>
              </w:rPr>
              <w:fldChar w:fldCharType="separate"/>
            </w:r>
            <w:r w:rsidR="005C572C">
              <w:rPr>
                <w:b/>
              </w:rPr>
              <w:t>Restoration Contractor</w:t>
            </w:r>
            <w:r w:rsidR="003D45F8">
              <w:rPr>
                <w:b/>
                <w:color w:val="2B579A"/>
                <w:shd w:val="clear" w:color="auto" w:fill="E6E6E6"/>
              </w:rPr>
              <w:fldChar w:fldCharType="end"/>
            </w:r>
            <w:r w:rsidRPr="00DB471D">
              <w:rPr>
                <w:b/>
                <w:bCs/>
              </w:rPr>
              <w:t>s</w:t>
            </w:r>
            <w:r w:rsidRPr="00D247AC">
              <w:t xml:space="preserve">, </w:t>
            </w:r>
            <w:r>
              <w:t xml:space="preserve">will be able </w:t>
            </w:r>
            <w:r w:rsidRPr="00BF79C4">
              <w:t xml:space="preserve">to meet </w:t>
            </w:r>
            <w:r>
              <w:t xml:space="preserve">appropriately sized </w:t>
            </w:r>
            <w:r w:rsidRPr="00BF79C4">
              <w:t xml:space="preserve">blocks of local </w:t>
            </w:r>
            <w:r w:rsidR="00DE12DC">
              <w:rPr>
                <w:b/>
                <w:color w:val="2B579A"/>
                <w:shd w:val="clear" w:color="auto" w:fill="E6E6E6"/>
              </w:rPr>
              <w:fldChar w:fldCharType="begin"/>
            </w:r>
            <w:r w:rsidR="00DE12DC">
              <w:instrText xml:space="preserve"> REF Demand \h </w:instrText>
            </w:r>
            <w:r w:rsidR="00FB5F72">
              <w:rPr>
                <w:b/>
                <w:bCs/>
              </w:rPr>
              <w:instrText xml:space="preserve"> \* MERGEFORMAT </w:instrText>
            </w:r>
            <w:r w:rsidR="00DE12DC">
              <w:rPr>
                <w:b/>
                <w:color w:val="2B579A"/>
                <w:shd w:val="clear" w:color="auto" w:fill="E6E6E6"/>
              </w:rPr>
            </w:r>
            <w:r w:rsidR="00DE12DC">
              <w:rPr>
                <w:b/>
                <w:color w:val="2B579A"/>
                <w:shd w:val="clear" w:color="auto" w:fill="E6E6E6"/>
              </w:rPr>
              <w:fldChar w:fldCharType="separate"/>
            </w:r>
            <w:r w:rsidR="005C572C" w:rsidRPr="0076424C">
              <w:rPr>
                <w:b/>
              </w:rPr>
              <w:t>Demand</w:t>
            </w:r>
            <w:r w:rsidR="00DE12DC">
              <w:rPr>
                <w:b/>
                <w:color w:val="2B579A"/>
                <w:shd w:val="clear" w:color="auto" w:fill="E6E6E6"/>
              </w:rPr>
              <w:fldChar w:fldCharType="end"/>
            </w:r>
            <w:r w:rsidRPr="00BF79C4">
              <w:t xml:space="preserve"> so as to form a </w:t>
            </w:r>
            <w:r w:rsidR="001D7DB2">
              <w:rPr>
                <w:b/>
                <w:color w:val="2B579A"/>
                <w:shd w:val="clear" w:color="auto" w:fill="E6E6E6"/>
              </w:rPr>
              <w:fldChar w:fldCharType="begin"/>
            </w:r>
            <w:r w:rsidR="001D7DB2">
              <w:instrText xml:space="preserve"> REF PowerIsland \h </w:instrText>
            </w:r>
            <w:r w:rsidR="00FB5F72">
              <w:rPr>
                <w:b/>
                <w:bCs/>
              </w:rPr>
              <w:instrText xml:space="preserve"> \* MERGEFORMAT </w:instrText>
            </w:r>
            <w:r w:rsidR="001D7DB2">
              <w:rPr>
                <w:b/>
                <w:color w:val="2B579A"/>
                <w:shd w:val="clear" w:color="auto" w:fill="E6E6E6"/>
              </w:rPr>
            </w:r>
            <w:r w:rsidR="001D7DB2">
              <w:rPr>
                <w:b/>
                <w:color w:val="2B579A"/>
                <w:shd w:val="clear" w:color="auto" w:fill="E6E6E6"/>
              </w:rPr>
              <w:fldChar w:fldCharType="separate"/>
            </w:r>
            <w:r w:rsidR="005C572C" w:rsidRPr="0076424C">
              <w:rPr>
                <w:b/>
              </w:rPr>
              <w:t>Power Island</w:t>
            </w:r>
            <w:r w:rsidR="001D7DB2">
              <w:rPr>
                <w:b/>
                <w:color w:val="2B579A"/>
                <w:shd w:val="clear" w:color="auto" w:fill="E6E6E6"/>
              </w:rPr>
              <w:fldChar w:fldCharType="end"/>
            </w:r>
            <w:r w:rsidRPr="00BF79C4">
              <w:t>.</w:t>
            </w:r>
          </w:p>
          <w:p w14:paraId="5A1B010B" w14:textId="6BF43C92" w:rsidR="00D675A7" w:rsidRPr="0076424C" w:rsidRDefault="00D675A7" w:rsidP="00FB5F72">
            <w:pPr>
              <w:pStyle w:val="BodyText"/>
              <w:spacing w:beforeLines="40" w:before="96" w:afterLines="40" w:after="96" w:line="240" w:lineRule="auto"/>
              <w:ind w:left="0" w:firstLine="0"/>
            </w:pPr>
            <w:r>
              <w:rPr>
                <w:rFonts w:cs="Arial"/>
              </w:rPr>
              <w:t>A</w:t>
            </w:r>
            <w:r w:rsidRPr="002A4B21">
              <w:rPr>
                <w:rFonts w:cs="Arial"/>
              </w:rPr>
              <w:t xml:space="preserve"> </w:t>
            </w:r>
            <w:r w:rsidRPr="000C31F8">
              <w:rPr>
                <w:rFonts w:cs="Arial"/>
                <w:b/>
                <w:bCs/>
              </w:rPr>
              <w:t>Distribution Restoration Zone</w:t>
            </w:r>
            <w:r>
              <w:rPr>
                <w:rFonts w:cs="Arial"/>
                <w:b/>
                <w:bCs/>
              </w:rPr>
              <w:t xml:space="preserve"> Plan</w:t>
            </w:r>
            <w:r w:rsidRPr="002A4B21">
              <w:rPr>
                <w:rFonts w:cs="Arial"/>
              </w:rPr>
              <w:t xml:space="preserve"> fall</w:t>
            </w:r>
            <w:r>
              <w:rPr>
                <w:rFonts w:cs="Arial"/>
              </w:rPr>
              <w:t>s</w:t>
            </w:r>
            <w:r w:rsidRPr="002A4B21">
              <w:rPr>
                <w:rFonts w:cs="Arial"/>
              </w:rPr>
              <w:t xml:space="preserve"> outside the provisions of a </w:t>
            </w:r>
            <w:r w:rsidRPr="000C31F8">
              <w:rPr>
                <w:rFonts w:cs="Arial"/>
                <w:b/>
                <w:bCs/>
              </w:rPr>
              <w:t>Local Joint Restoration Plan</w:t>
            </w:r>
            <w:r w:rsidRPr="002A4B21">
              <w:t>.</w:t>
            </w:r>
          </w:p>
        </w:tc>
      </w:tr>
      <w:tr w:rsidR="00FF6E34" w:rsidRPr="0076424C" w14:paraId="6E86104A" w14:textId="77777777" w:rsidTr="00510257">
        <w:trPr>
          <w:cantSplit/>
        </w:trPr>
        <w:tc>
          <w:tcPr>
            <w:tcW w:w="2658" w:type="dxa"/>
          </w:tcPr>
          <w:p w14:paraId="6E861048" w14:textId="08C95BE0" w:rsidR="00FF6E34" w:rsidRPr="0076424C" w:rsidRDefault="00FF6E34" w:rsidP="00FE306C">
            <w:pPr>
              <w:pStyle w:val="BodyText"/>
              <w:spacing w:beforeLines="40" w:before="96" w:afterLines="40" w:after="96" w:line="240" w:lineRule="auto"/>
              <w:ind w:left="0" w:firstLine="0"/>
              <w:jc w:val="left"/>
              <w:rPr>
                <w:b/>
                <w:u w:val="single"/>
              </w:rPr>
            </w:pPr>
            <w:bookmarkStart w:id="161" w:name="_Hlt41010344"/>
            <w:bookmarkStart w:id="162" w:name="_Hlt51671715"/>
            <w:bookmarkStart w:id="163" w:name="DistributionSystem"/>
            <w:bookmarkEnd w:id="161"/>
            <w:bookmarkEnd w:id="162"/>
            <w:r w:rsidRPr="0076424C">
              <w:rPr>
                <w:b/>
              </w:rPr>
              <w:t>Distribution System</w:t>
            </w:r>
            <w:bookmarkEnd w:id="163"/>
          </w:p>
        </w:tc>
        <w:tc>
          <w:tcPr>
            <w:tcW w:w="6698" w:type="dxa"/>
            <w:gridSpan w:val="2"/>
          </w:tcPr>
          <w:p w14:paraId="6E861049" w14:textId="4EBEB16E" w:rsidR="00FF6E34" w:rsidRPr="0076424C" w:rsidRDefault="00FF6E34" w:rsidP="00FB5F72">
            <w:pPr>
              <w:pStyle w:val="BodyText"/>
              <w:spacing w:beforeLines="40" w:before="96" w:afterLines="40" w:after="96" w:line="240" w:lineRule="auto"/>
              <w:ind w:left="0" w:firstLine="0"/>
              <w:rPr>
                <w:b/>
              </w:rPr>
            </w:pPr>
            <w:r w:rsidRPr="0076424C">
              <w:t xml:space="preserve">The electrical network operated by an </w:t>
            </w: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Pr="0076424C">
              <w:rPr>
                <w:b/>
              </w:rPr>
              <w:t>.</w:t>
            </w:r>
          </w:p>
        </w:tc>
      </w:tr>
      <w:tr w:rsidR="00FF6E34" w:rsidRPr="0076424C" w14:paraId="6E86104D" w14:textId="77777777" w:rsidTr="00510257">
        <w:trPr>
          <w:cantSplit/>
        </w:trPr>
        <w:tc>
          <w:tcPr>
            <w:tcW w:w="2658" w:type="dxa"/>
          </w:tcPr>
          <w:p w14:paraId="6E86104B" w14:textId="569CF2F3" w:rsidR="00FF6E34" w:rsidRPr="0076424C" w:rsidRDefault="00FF6E34" w:rsidP="00FE306C">
            <w:pPr>
              <w:pStyle w:val="BodyText"/>
              <w:spacing w:beforeLines="40" w:before="96" w:afterLines="40" w:after="96" w:line="240" w:lineRule="auto"/>
              <w:ind w:left="0" w:firstLine="0"/>
              <w:jc w:val="left"/>
              <w:rPr>
                <w:b/>
              </w:rPr>
            </w:pPr>
            <w:bookmarkStart w:id="164" w:name="DUoSA"/>
            <w:r w:rsidRPr="0076424C">
              <w:rPr>
                <w:b/>
              </w:rPr>
              <w:t>Distribution Use of System Agreement</w:t>
            </w:r>
            <w:bookmarkEnd w:id="164"/>
          </w:p>
        </w:tc>
        <w:tc>
          <w:tcPr>
            <w:tcW w:w="6698" w:type="dxa"/>
            <w:gridSpan w:val="2"/>
          </w:tcPr>
          <w:p w14:paraId="6E86104C" w14:textId="77777777" w:rsidR="00FF6E34" w:rsidRPr="0076424C" w:rsidRDefault="00FF6E34" w:rsidP="00FB5F72">
            <w:pPr>
              <w:pStyle w:val="BodyText"/>
              <w:spacing w:beforeLines="40" w:before="96" w:afterLines="40" w:after="96" w:line="240" w:lineRule="auto"/>
              <w:ind w:left="0" w:firstLine="0"/>
            </w:pPr>
            <w:r w:rsidRPr="0076424C">
              <w:t>The standard form of agreement of that name, as amended from time to time.</w:t>
            </w:r>
          </w:p>
        </w:tc>
      </w:tr>
      <w:tr w:rsidR="00FF6E34" w:rsidRPr="0076424C" w14:paraId="6E861050" w14:textId="77777777" w:rsidTr="00510257">
        <w:trPr>
          <w:cantSplit/>
        </w:trPr>
        <w:tc>
          <w:tcPr>
            <w:tcW w:w="2658" w:type="dxa"/>
          </w:tcPr>
          <w:p w14:paraId="6E86104E" w14:textId="724B9099" w:rsidR="00FF6E34" w:rsidRPr="0076424C" w:rsidRDefault="00FF6E34" w:rsidP="00FE306C">
            <w:pPr>
              <w:pStyle w:val="BodyText"/>
              <w:spacing w:beforeLines="40" w:before="96" w:afterLines="40" w:after="96" w:line="240" w:lineRule="auto"/>
              <w:ind w:left="0" w:firstLine="0"/>
              <w:jc w:val="left"/>
              <w:rPr>
                <w:b/>
              </w:rPr>
            </w:pPr>
            <w:bookmarkStart w:id="165" w:name="EarthingDevice"/>
            <w:r w:rsidRPr="0076424C">
              <w:rPr>
                <w:b/>
              </w:rPr>
              <w:t>Earthing Device</w:t>
            </w:r>
            <w:bookmarkEnd w:id="165"/>
          </w:p>
        </w:tc>
        <w:tc>
          <w:tcPr>
            <w:tcW w:w="6698" w:type="dxa"/>
            <w:gridSpan w:val="2"/>
          </w:tcPr>
          <w:p w14:paraId="6E86104F" w14:textId="7A36C4D4" w:rsidR="00FF6E34" w:rsidRPr="0076424C" w:rsidRDefault="00FF6E34" w:rsidP="00FB5F72">
            <w:pPr>
              <w:pStyle w:val="BodyText"/>
              <w:spacing w:beforeLines="40" w:before="96" w:afterLines="40" w:after="96" w:line="240" w:lineRule="auto"/>
              <w:ind w:left="0" w:firstLine="0"/>
            </w:pPr>
            <w:r w:rsidRPr="0076424C">
              <w:t xml:space="preserve">A means of providing a connection between an </w:t>
            </w:r>
            <w:r>
              <w:rPr>
                <w:color w:val="2B579A"/>
                <w:shd w:val="clear" w:color="auto" w:fill="E6E6E6"/>
              </w:rPr>
              <w:fldChar w:fldCharType="begin"/>
            </w:r>
            <w:r>
              <w:instrText xml:space="preserve"> REF Isolated \h  \* MERGEFORMAT </w:instrText>
            </w:r>
            <w:r>
              <w:rPr>
                <w:color w:val="2B579A"/>
                <w:shd w:val="clear" w:color="auto" w:fill="E6E6E6"/>
              </w:rPr>
            </w:r>
            <w:r>
              <w:rPr>
                <w:color w:val="2B579A"/>
                <w:shd w:val="clear" w:color="auto" w:fill="E6E6E6"/>
              </w:rPr>
              <w:fldChar w:fldCharType="separate"/>
            </w:r>
            <w:r w:rsidR="005C572C" w:rsidRPr="0076424C">
              <w:rPr>
                <w:b/>
              </w:rPr>
              <w:t>Isolated</w:t>
            </w:r>
            <w:r>
              <w:rPr>
                <w:color w:val="2B579A"/>
                <w:shd w:val="clear" w:color="auto" w:fill="E6E6E6"/>
              </w:rPr>
              <w:fldChar w:fldCharType="end"/>
            </w:r>
            <w:r w:rsidRPr="0076424C">
              <w:t xml:space="preserve"> conductor and earth.</w:t>
            </w:r>
          </w:p>
        </w:tc>
      </w:tr>
      <w:tr w:rsidR="00DD29DB" w:rsidRPr="0076424C" w14:paraId="16A569B9" w14:textId="77777777" w:rsidTr="00510257">
        <w:trPr>
          <w:cantSplit/>
        </w:trPr>
        <w:tc>
          <w:tcPr>
            <w:tcW w:w="2658" w:type="dxa"/>
          </w:tcPr>
          <w:p w14:paraId="003085CC" w14:textId="69DCE736" w:rsidR="00DD29DB" w:rsidRPr="0076424C" w:rsidRDefault="00DD29DB" w:rsidP="00FE306C">
            <w:pPr>
              <w:pStyle w:val="BodyText"/>
              <w:spacing w:beforeLines="40" w:before="96" w:afterLines="40" w:after="96" w:line="240" w:lineRule="auto"/>
              <w:ind w:left="0" w:firstLine="0"/>
              <w:jc w:val="left"/>
              <w:rPr>
                <w:b/>
              </w:rPr>
            </w:pPr>
            <w:r>
              <w:rPr>
                <w:b/>
              </w:rPr>
              <w:t>Effective Date</w:t>
            </w:r>
          </w:p>
        </w:tc>
        <w:tc>
          <w:tcPr>
            <w:tcW w:w="6698" w:type="dxa"/>
            <w:gridSpan w:val="2"/>
          </w:tcPr>
          <w:p w14:paraId="6089844D" w14:textId="73FE2970" w:rsidR="00DD29DB" w:rsidRPr="00CA3834" w:rsidRDefault="00DD29DB" w:rsidP="00FB5F72">
            <w:pPr>
              <w:spacing w:before="40" w:after="40"/>
              <w:ind w:left="0" w:firstLine="0"/>
              <w:rPr>
                <w:rFonts w:eastAsia="Calibri"/>
                <w:szCs w:val="24"/>
              </w:rPr>
            </w:pPr>
            <w:r w:rsidRPr="00CA3834">
              <w:rPr>
                <w:rFonts w:eastAsia="Calibri"/>
                <w:szCs w:val="24"/>
              </w:rPr>
              <w:t xml:space="preserve">The effective date specified in the relevant modification to the </w:t>
            </w:r>
            <w:r w:rsidRPr="00CA3834">
              <w:rPr>
                <w:rFonts w:eastAsia="Calibri"/>
                <w:b/>
                <w:color w:val="2B579A"/>
                <w:szCs w:val="24"/>
                <w:shd w:val="clear" w:color="auto" w:fill="E6E6E6"/>
              </w:rPr>
              <w:fldChar w:fldCharType="begin"/>
            </w:r>
            <w:r w:rsidRPr="00CA3834">
              <w:rPr>
                <w:rFonts w:eastAsia="Calibri"/>
                <w:b/>
                <w:szCs w:val="24"/>
              </w:rPr>
              <w:instrText xml:space="preserve"> REF DistributionCode \h  \* MERGEFORMAT </w:instrText>
            </w:r>
            <w:r w:rsidRPr="00CA3834">
              <w:rPr>
                <w:rFonts w:eastAsia="Calibri"/>
                <w:b/>
                <w:color w:val="2B579A"/>
                <w:szCs w:val="24"/>
                <w:shd w:val="clear" w:color="auto" w:fill="E6E6E6"/>
              </w:rPr>
            </w:r>
            <w:r w:rsidRPr="00CA3834">
              <w:rPr>
                <w:rFonts w:eastAsia="Calibri"/>
                <w:b/>
                <w:color w:val="2B579A"/>
                <w:szCs w:val="24"/>
                <w:shd w:val="clear" w:color="auto" w:fill="E6E6E6"/>
              </w:rPr>
              <w:fldChar w:fldCharType="separate"/>
            </w:r>
            <w:r w:rsidR="005C572C" w:rsidRPr="005C572C">
              <w:rPr>
                <w:rFonts w:eastAsia="Calibri"/>
                <w:b/>
                <w:szCs w:val="24"/>
              </w:rPr>
              <w:t>Distribution Code</w:t>
            </w:r>
            <w:r w:rsidRPr="00CA3834">
              <w:rPr>
                <w:rFonts w:eastAsia="Calibri"/>
                <w:b/>
                <w:color w:val="2B579A"/>
                <w:szCs w:val="24"/>
                <w:shd w:val="clear" w:color="auto" w:fill="E6E6E6"/>
              </w:rPr>
              <w:fldChar w:fldCharType="end"/>
            </w:r>
            <w:r w:rsidRPr="00CA3834">
              <w:rPr>
                <w:rFonts w:eastAsia="Calibri"/>
                <w:szCs w:val="24"/>
              </w:rPr>
              <w:t xml:space="preserve">, which may be after the implementation date of the modification to allow time for </w:t>
            </w:r>
            <w:r w:rsidRPr="00CA3834">
              <w:rPr>
                <w:rFonts w:eastAsia="Calibri"/>
                <w:b/>
                <w:szCs w:val="24"/>
              </w:rPr>
              <w:t>Users</w:t>
            </w:r>
            <w:r w:rsidRPr="00CA3834">
              <w:rPr>
                <w:rFonts w:eastAsia="Calibri"/>
                <w:szCs w:val="24"/>
              </w:rPr>
              <w:t xml:space="preserve"> to make any arrangements that may be necessary in order to comply with that modification.</w:t>
            </w:r>
          </w:p>
        </w:tc>
      </w:tr>
      <w:tr w:rsidR="00FF6E34" w:rsidRPr="0076424C" w14:paraId="6E861053" w14:textId="77777777" w:rsidTr="00510257">
        <w:trPr>
          <w:cantSplit/>
        </w:trPr>
        <w:tc>
          <w:tcPr>
            <w:tcW w:w="2658" w:type="dxa"/>
          </w:tcPr>
          <w:p w14:paraId="6E861051" w14:textId="1659F43A" w:rsidR="00FF6E34" w:rsidRPr="0076424C" w:rsidRDefault="00FF6E34" w:rsidP="00FE306C">
            <w:pPr>
              <w:pStyle w:val="BodyText"/>
              <w:spacing w:beforeLines="40" w:before="96" w:afterLines="40" w:after="96" w:line="240" w:lineRule="auto"/>
              <w:ind w:left="0" w:firstLine="0"/>
              <w:jc w:val="left"/>
              <w:rPr>
                <w:b/>
              </w:rPr>
            </w:pPr>
            <w:bookmarkStart w:id="166" w:name="ESR"/>
            <w:r w:rsidRPr="0076424C">
              <w:rPr>
                <w:b/>
              </w:rPr>
              <w:t xml:space="preserve">Electricity </w:t>
            </w:r>
            <w:bookmarkEnd w:id="166"/>
            <w:r w:rsidRPr="0076424C">
              <w:rPr>
                <w:b/>
              </w:rPr>
              <w:t>Safety, Quality and Continuity  Regulations</w:t>
            </w:r>
            <w:r w:rsidRPr="0076424C">
              <w:rPr>
                <w:b/>
              </w:rPr>
              <w:br/>
              <w:t>(</w:t>
            </w:r>
            <w:bookmarkStart w:id="167" w:name="_Hlt52286772"/>
            <w:bookmarkStart w:id="168" w:name="ESQCR"/>
            <w:bookmarkEnd w:id="167"/>
            <w:r w:rsidRPr="0076424C">
              <w:rPr>
                <w:b/>
              </w:rPr>
              <w:t>ESQCR</w:t>
            </w:r>
            <w:bookmarkEnd w:id="168"/>
            <w:r w:rsidRPr="0076424C">
              <w:rPr>
                <w:b/>
              </w:rPr>
              <w:t>)</w:t>
            </w:r>
          </w:p>
        </w:tc>
        <w:tc>
          <w:tcPr>
            <w:tcW w:w="6698" w:type="dxa"/>
            <w:gridSpan w:val="2"/>
          </w:tcPr>
          <w:p w14:paraId="6E861052" w14:textId="721321A4" w:rsidR="00FF6E34" w:rsidRPr="0076424C" w:rsidRDefault="00FF6E34" w:rsidP="00FB5F72">
            <w:pPr>
              <w:pStyle w:val="BodyText"/>
              <w:spacing w:beforeLines="40" w:before="96" w:afterLines="40" w:after="96" w:line="240" w:lineRule="auto"/>
              <w:ind w:left="0" w:firstLine="0"/>
              <w:rPr>
                <w:b/>
              </w:rPr>
            </w:pPr>
            <w:r w:rsidRPr="0076424C">
              <w:t>The statutory instrument entitled The Electricity Safety, Quality and Continuity Regulations 2002 as amended from time to time and including any further statutory instruments issued under the</w:t>
            </w:r>
            <w:r w:rsidRPr="0076424C">
              <w:rPr>
                <w:b/>
              </w:rPr>
              <w:t xml:space="preserve"> </w:t>
            </w:r>
            <w:r>
              <w:rPr>
                <w:color w:val="2B579A"/>
                <w:shd w:val="clear" w:color="auto" w:fill="E6E6E6"/>
              </w:rPr>
              <w:fldChar w:fldCharType="begin"/>
            </w:r>
            <w:r>
              <w:instrText xml:space="preserve"> REF Act \h  \* MERGEFORMAT </w:instrText>
            </w:r>
            <w:r>
              <w:rPr>
                <w:color w:val="2B579A"/>
                <w:shd w:val="clear" w:color="auto" w:fill="E6E6E6"/>
              </w:rPr>
            </w:r>
            <w:r>
              <w:rPr>
                <w:color w:val="2B579A"/>
                <w:shd w:val="clear" w:color="auto" w:fill="E6E6E6"/>
              </w:rPr>
              <w:fldChar w:fldCharType="separate"/>
            </w:r>
            <w:r w:rsidR="005C572C" w:rsidRPr="0076424C">
              <w:rPr>
                <w:b/>
              </w:rPr>
              <w:t>Act</w:t>
            </w:r>
            <w:r>
              <w:rPr>
                <w:color w:val="2B579A"/>
                <w:shd w:val="clear" w:color="auto" w:fill="E6E6E6"/>
              </w:rPr>
              <w:fldChar w:fldCharType="end"/>
            </w:r>
            <w:r w:rsidRPr="0076424C">
              <w:rPr>
                <w:b/>
              </w:rPr>
              <w:t xml:space="preserve"> </w:t>
            </w:r>
            <w:r w:rsidRPr="0076424C">
              <w:t>in relation to the distribution of electricity.</w:t>
            </w:r>
          </w:p>
        </w:tc>
      </w:tr>
      <w:tr w:rsidR="00E21AFA" w:rsidRPr="0076424C" w14:paraId="2B28FCB5" w14:textId="77777777" w:rsidTr="00510257">
        <w:trPr>
          <w:cantSplit/>
          <w:ins w:id="169" w:author="Carly Malcolm" w:date="2024-05-17T08:51:00Z"/>
        </w:trPr>
        <w:tc>
          <w:tcPr>
            <w:tcW w:w="2658" w:type="dxa"/>
          </w:tcPr>
          <w:p w14:paraId="0F068E65" w14:textId="6C22D834" w:rsidR="00E21AFA" w:rsidRPr="0076424C" w:rsidRDefault="00164EC7" w:rsidP="00FE306C">
            <w:pPr>
              <w:pStyle w:val="BodyText"/>
              <w:spacing w:beforeLines="40" w:before="96" w:afterLines="40" w:after="96" w:line="240" w:lineRule="auto"/>
              <w:ind w:left="0" w:firstLine="0"/>
              <w:jc w:val="left"/>
              <w:rPr>
                <w:ins w:id="170" w:author="Carly Malcolm" w:date="2024-05-17T08:51:00Z" w16du:dateUtc="2024-05-17T07:51:00Z"/>
                <w:b/>
              </w:rPr>
            </w:pPr>
            <w:ins w:id="171" w:author="Carly Malcolm" w:date="2024-05-17T08:51:00Z" w16du:dateUtc="2024-05-17T07:51:00Z">
              <w:r w:rsidRPr="00164EC7">
                <w:rPr>
                  <w:b/>
                </w:rPr>
                <w:t>ESO Licence</w:t>
              </w:r>
            </w:ins>
          </w:p>
        </w:tc>
        <w:tc>
          <w:tcPr>
            <w:tcW w:w="6698" w:type="dxa"/>
            <w:gridSpan w:val="2"/>
          </w:tcPr>
          <w:p w14:paraId="09916DAB" w14:textId="5A1C28E4" w:rsidR="00E21AFA" w:rsidRPr="0076424C" w:rsidRDefault="00164EC7" w:rsidP="00FB5F72">
            <w:pPr>
              <w:pStyle w:val="BodyText"/>
              <w:spacing w:beforeLines="40" w:before="96" w:afterLines="40" w:after="96" w:line="240" w:lineRule="auto"/>
              <w:ind w:left="0" w:firstLine="0"/>
              <w:rPr>
                <w:ins w:id="172" w:author="Carly Malcolm" w:date="2024-05-17T08:51:00Z" w16du:dateUtc="2024-05-17T07:51:00Z"/>
              </w:rPr>
            </w:pPr>
            <w:ins w:id="173" w:author="Carly Malcolm" w:date="2024-05-17T08:51:00Z" w16du:dateUtc="2024-05-17T07:51:00Z">
              <w:r w:rsidRPr="00164EC7">
                <w:t>A licence granted or treated as granted under section 6(1)(da) of the Act.</w:t>
              </w:r>
            </w:ins>
          </w:p>
        </w:tc>
      </w:tr>
      <w:tr w:rsidR="00FF6E34" w:rsidRPr="0076424C" w14:paraId="6E861056" w14:textId="77777777" w:rsidTr="00510257">
        <w:trPr>
          <w:cantSplit/>
        </w:trPr>
        <w:tc>
          <w:tcPr>
            <w:tcW w:w="2658" w:type="dxa"/>
          </w:tcPr>
          <w:p w14:paraId="6E861054" w14:textId="4A1CE843" w:rsidR="00FF6E34" w:rsidRPr="0076424C" w:rsidRDefault="00FF6E34" w:rsidP="00FE306C">
            <w:pPr>
              <w:pStyle w:val="BodyText"/>
              <w:spacing w:beforeLines="40" w:before="96" w:afterLines="40" w:after="96" w:line="240" w:lineRule="auto"/>
              <w:ind w:left="0" w:firstLine="0"/>
              <w:jc w:val="left"/>
              <w:rPr>
                <w:b/>
              </w:rPr>
            </w:pPr>
            <w:bookmarkStart w:id="174" w:name="_Hlt41000511"/>
            <w:bookmarkStart w:id="175" w:name="Embedded"/>
            <w:bookmarkEnd w:id="174"/>
            <w:r w:rsidRPr="0076424C">
              <w:rPr>
                <w:b/>
              </w:rPr>
              <w:t>Embedded</w:t>
            </w:r>
            <w:bookmarkEnd w:id="175"/>
          </w:p>
        </w:tc>
        <w:tc>
          <w:tcPr>
            <w:tcW w:w="6698" w:type="dxa"/>
            <w:gridSpan w:val="2"/>
          </w:tcPr>
          <w:p w14:paraId="6E861055" w14:textId="26F0CF91" w:rsidR="00FF6E34" w:rsidRPr="0076424C" w:rsidRDefault="00FF6E34" w:rsidP="00FB5F72">
            <w:pPr>
              <w:pStyle w:val="BodyText"/>
              <w:spacing w:beforeLines="40" w:before="96" w:afterLines="40" w:after="96" w:line="240" w:lineRule="auto"/>
              <w:ind w:left="0" w:firstLine="0"/>
              <w:rPr>
                <w:b/>
              </w:rPr>
            </w:pPr>
            <w:r w:rsidRPr="0076424C">
              <w:t>Having a direct electrical connection to a</w:t>
            </w:r>
            <w:r w:rsidRPr="0076424C">
              <w:rPr>
                <w:b/>
              </w:rPr>
              <w:t xml:space="preserve">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Pr="00004582">
              <w:rPr>
                <w:bCs/>
              </w:rPr>
              <w:t>.</w:t>
            </w:r>
          </w:p>
        </w:tc>
      </w:tr>
      <w:tr w:rsidR="00FF6E34" w:rsidRPr="0076424C" w14:paraId="6E86105A" w14:textId="77777777" w:rsidTr="00510257">
        <w:trPr>
          <w:cantSplit/>
        </w:trPr>
        <w:tc>
          <w:tcPr>
            <w:tcW w:w="2658" w:type="dxa"/>
          </w:tcPr>
          <w:p w14:paraId="6E861057" w14:textId="6A4FB932" w:rsidR="00FF6E34" w:rsidRPr="0076424C" w:rsidRDefault="00FF6E34" w:rsidP="00FE306C">
            <w:pPr>
              <w:pStyle w:val="BodyText"/>
              <w:spacing w:beforeLines="40" w:before="96" w:afterLines="40" w:after="96" w:line="240" w:lineRule="auto"/>
              <w:ind w:left="0" w:firstLine="0"/>
              <w:jc w:val="left"/>
              <w:rPr>
                <w:b/>
              </w:rPr>
            </w:pPr>
            <w:bookmarkStart w:id="176" w:name="_Hlt51671019"/>
            <w:bookmarkStart w:id="177" w:name="EmbeddedGenerator"/>
            <w:bookmarkEnd w:id="176"/>
            <w:r w:rsidRPr="0076424C">
              <w:rPr>
                <w:b/>
              </w:rPr>
              <w:t>Embedded Generator</w:t>
            </w:r>
            <w:bookmarkEnd w:id="177"/>
          </w:p>
        </w:tc>
        <w:tc>
          <w:tcPr>
            <w:tcW w:w="6698" w:type="dxa"/>
            <w:gridSpan w:val="2"/>
          </w:tcPr>
          <w:p w14:paraId="6E861058" w14:textId="0BC3E0B0" w:rsidR="00FF6E34" w:rsidRPr="0076424C" w:rsidRDefault="00FF6E34" w:rsidP="00FB5F72">
            <w:pPr>
              <w:pStyle w:val="BodyText"/>
              <w:spacing w:beforeLines="40" w:before="96" w:afterLines="40" w:after="96" w:line="240" w:lineRule="auto"/>
              <w:ind w:left="0" w:firstLine="0"/>
              <w:rPr>
                <w:b/>
              </w:rPr>
            </w:pPr>
            <w:r w:rsidRPr="0076424C">
              <w:t xml:space="preserve">A </w:t>
            </w:r>
            <w:r>
              <w:rPr>
                <w:color w:val="2B579A"/>
                <w:shd w:val="clear" w:color="auto" w:fill="E6E6E6"/>
              </w:rPr>
              <w:fldChar w:fldCharType="begin"/>
            </w:r>
            <w:r>
              <w:instrText xml:space="preserve"> REF Generator \h  \* MERGEFORMAT </w:instrText>
            </w:r>
            <w:r>
              <w:rPr>
                <w:color w:val="2B579A"/>
                <w:shd w:val="clear" w:color="auto" w:fill="E6E6E6"/>
              </w:rPr>
            </w:r>
            <w:r>
              <w:rPr>
                <w:color w:val="2B579A"/>
                <w:shd w:val="clear" w:color="auto" w:fill="E6E6E6"/>
              </w:rPr>
              <w:fldChar w:fldCharType="separate"/>
            </w:r>
            <w:r w:rsidR="005C572C" w:rsidRPr="0076424C">
              <w:rPr>
                <w:b/>
              </w:rPr>
              <w:t>Generator</w:t>
            </w:r>
            <w:r>
              <w:rPr>
                <w:color w:val="2B579A"/>
                <w:shd w:val="clear" w:color="auto" w:fill="E6E6E6"/>
              </w:rPr>
              <w:fldChar w:fldCharType="end"/>
            </w:r>
            <w:r w:rsidRPr="0076424C">
              <w:t xml:space="preserve"> including a </w:t>
            </w:r>
            <w:r>
              <w:rPr>
                <w:color w:val="2B579A"/>
                <w:shd w:val="clear" w:color="auto" w:fill="E6E6E6"/>
              </w:rPr>
              <w:fldChar w:fldCharType="begin"/>
            </w:r>
            <w:r>
              <w:instrText xml:space="preserve"> REF CustomerWithOwnGeneration \h  \* MERGEFORMAT </w:instrText>
            </w:r>
            <w:r>
              <w:rPr>
                <w:color w:val="2B579A"/>
                <w:shd w:val="clear" w:color="auto" w:fill="E6E6E6"/>
              </w:rPr>
            </w:r>
            <w:r>
              <w:rPr>
                <w:color w:val="2B579A"/>
                <w:shd w:val="clear" w:color="auto" w:fill="E6E6E6"/>
              </w:rPr>
              <w:fldChar w:fldCharType="separate"/>
            </w:r>
            <w:r w:rsidR="005C572C" w:rsidRPr="0076424C">
              <w:rPr>
                <w:b/>
              </w:rPr>
              <w:t>Customer With Own Generation</w:t>
            </w:r>
            <w:r>
              <w:rPr>
                <w:color w:val="2B579A"/>
                <w:shd w:val="clear" w:color="auto" w:fill="E6E6E6"/>
              </w:rPr>
              <w:fldChar w:fldCharType="end"/>
            </w:r>
            <w:r w:rsidRPr="0076424C">
              <w:t xml:space="preserve"> whose</w:t>
            </w:r>
            <w:r w:rsidRPr="0076424C">
              <w:rPr>
                <w:b/>
              </w:rPr>
              <w:t xml:space="preserve"> </w:t>
            </w: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rsidRPr="0076424C">
              <w:rPr>
                <w:b/>
              </w:rPr>
              <w:t xml:space="preserve">s </w:t>
            </w:r>
            <w:r w:rsidRPr="0076424C">
              <w:t xml:space="preserve">are directly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rPr>
                <w:b/>
              </w:rPr>
              <w:t xml:space="preserve"> </w:t>
            </w:r>
            <w:r w:rsidRPr="0076424C">
              <w:t xml:space="preserve">or to an </w:t>
            </w: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Pr="0076424C">
              <w:rPr>
                <w:b/>
              </w:rPr>
              <w:t xml:space="preserve"> </w:t>
            </w:r>
            <w:r w:rsidRPr="0076424C">
              <w:t xml:space="preserve">connected to the </w:t>
            </w:r>
            <w:hyperlink w:anchor="DNOsDistributionSystem" w:history="1">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hyperlink>
            <w:r w:rsidRPr="0076424C">
              <w:rPr>
                <w:b/>
              </w:rPr>
              <w:t xml:space="preserve">. </w:t>
            </w:r>
          </w:p>
          <w:p w14:paraId="6E861059" w14:textId="377A699F" w:rsidR="00FF6E34" w:rsidRPr="0076424C" w:rsidRDefault="00FF6E34" w:rsidP="00FB5F72">
            <w:pPr>
              <w:pStyle w:val="BodyText"/>
              <w:spacing w:beforeLines="40" w:before="96" w:afterLines="40" w:after="96" w:line="240" w:lineRule="auto"/>
              <w:ind w:left="0" w:firstLine="0"/>
              <w:rPr>
                <w:b/>
              </w:rPr>
            </w:pPr>
            <w:r w:rsidRPr="0076424C">
              <w:t xml:space="preserve">The definition of </w:t>
            </w: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Pr="0076424C">
              <w:rPr>
                <w:b/>
              </w:rPr>
              <w:t xml:space="preserve"> </w:t>
            </w:r>
            <w:r w:rsidRPr="0076424C">
              <w:t>also includes the</w:t>
            </w:r>
            <w:r w:rsidRPr="0076424C">
              <w:rPr>
                <w:b/>
              </w:rPr>
              <w:t xml:space="preserve"> </w:t>
            </w:r>
            <w:r>
              <w:rPr>
                <w:color w:val="2B579A"/>
                <w:shd w:val="clear" w:color="auto" w:fill="E6E6E6"/>
              </w:rPr>
              <w:fldChar w:fldCharType="begin"/>
            </w:r>
            <w:r>
              <w:instrText xml:space="preserve"> REF OTSO \h  \* MERGEFORMAT </w:instrText>
            </w:r>
            <w:r>
              <w:rPr>
                <w:color w:val="2B579A"/>
                <w:shd w:val="clear" w:color="auto" w:fill="E6E6E6"/>
              </w:rPr>
            </w:r>
            <w:r>
              <w:rPr>
                <w:color w:val="2B579A"/>
                <w:shd w:val="clear" w:color="auto" w:fill="E6E6E6"/>
              </w:rPr>
              <w:fldChar w:fldCharType="separate"/>
            </w:r>
            <w:r w:rsidR="005C572C" w:rsidRPr="0076424C">
              <w:rPr>
                <w:b/>
              </w:rPr>
              <w:t>OTSO</w:t>
            </w:r>
            <w:r>
              <w:rPr>
                <w:color w:val="2B579A"/>
                <w:shd w:val="clear" w:color="auto" w:fill="E6E6E6"/>
              </w:rPr>
              <w:fldChar w:fldCharType="end"/>
            </w:r>
            <w:r w:rsidRPr="0076424C">
              <w:t xml:space="preserve"> in relation to any</w:t>
            </w:r>
            <w:r w:rsidRPr="0076424C">
              <w:rPr>
                <w:b/>
              </w:rPr>
              <w:t xml:space="preserve"> Embedded Transmission System</w:t>
            </w:r>
          </w:p>
        </w:tc>
      </w:tr>
      <w:tr w:rsidR="00FF6E34" w:rsidRPr="0076424C" w14:paraId="6E86105D" w14:textId="77777777" w:rsidTr="00510257">
        <w:trPr>
          <w:cantSplit/>
        </w:trPr>
        <w:tc>
          <w:tcPr>
            <w:tcW w:w="2658" w:type="dxa"/>
          </w:tcPr>
          <w:p w14:paraId="6E86105B" w14:textId="42CBE1E4" w:rsidR="00FF6E34" w:rsidRPr="0076424C" w:rsidRDefault="00FF6E34" w:rsidP="00FE306C">
            <w:pPr>
              <w:pStyle w:val="BodyText"/>
              <w:spacing w:beforeLines="40" w:before="96" w:afterLines="40" w:after="96" w:line="240" w:lineRule="auto"/>
              <w:ind w:left="0" w:firstLine="0"/>
              <w:jc w:val="left"/>
              <w:rPr>
                <w:b/>
              </w:rPr>
            </w:pPr>
            <w:bookmarkStart w:id="178" w:name="EmbeddedTransmissionLicensee"/>
            <w:r w:rsidRPr="0076424C">
              <w:rPr>
                <w:b/>
              </w:rPr>
              <w:t>Embedded Transmiss</w:t>
            </w:r>
            <w:r>
              <w:rPr>
                <w:b/>
              </w:rPr>
              <w:t>i</w:t>
            </w:r>
            <w:r w:rsidRPr="0076424C">
              <w:rPr>
                <w:b/>
              </w:rPr>
              <w:t>on Licensee</w:t>
            </w:r>
            <w:bookmarkEnd w:id="178"/>
            <w:r w:rsidRPr="0076424C">
              <w:rPr>
                <w:b/>
              </w:rPr>
              <w:t xml:space="preserve"> </w:t>
            </w:r>
          </w:p>
        </w:tc>
        <w:tc>
          <w:tcPr>
            <w:tcW w:w="6698" w:type="dxa"/>
            <w:gridSpan w:val="2"/>
          </w:tcPr>
          <w:p w14:paraId="6E86105C" w14:textId="6A428519" w:rsidR="00FF6E34" w:rsidRPr="0076424C" w:rsidRDefault="00FF6E34" w:rsidP="00FB5F72">
            <w:pPr>
              <w:pStyle w:val="BodyText"/>
              <w:spacing w:beforeLines="40" w:before="96" w:afterLines="40" w:after="96" w:line="240" w:lineRule="auto"/>
              <w:ind w:left="0" w:firstLine="0"/>
            </w:pPr>
            <w:r>
              <w:rPr>
                <w:color w:val="2B579A"/>
                <w:shd w:val="clear" w:color="auto" w:fill="E6E6E6"/>
              </w:rPr>
              <w:fldChar w:fldCharType="begin"/>
            </w:r>
            <w:r>
              <w:instrText xml:space="preserve"> REF OffshoreTransmisisonLicensee \h  \* MERGEFORMAT </w:instrText>
            </w:r>
            <w:r>
              <w:rPr>
                <w:color w:val="2B579A"/>
                <w:shd w:val="clear" w:color="auto" w:fill="E6E6E6"/>
              </w:rPr>
            </w:r>
            <w:r>
              <w:rPr>
                <w:color w:val="2B579A"/>
                <w:shd w:val="clear" w:color="auto" w:fill="E6E6E6"/>
              </w:rPr>
              <w:fldChar w:fldCharType="separate"/>
            </w:r>
            <w:r w:rsidR="005C572C" w:rsidRPr="0076424C">
              <w:rPr>
                <w:b/>
              </w:rPr>
              <w:t>Offshore Transmission Licensee</w:t>
            </w:r>
            <w:r>
              <w:rPr>
                <w:color w:val="2B579A"/>
                <w:shd w:val="clear" w:color="auto" w:fill="E6E6E6"/>
              </w:rPr>
              <w:fldChar w:fldCharType="end"/>
            </w:r>
            <w:r w:rsidRPr="0076424C">
              <w:t xml:space="preserve"> for an </w:t>
            </w:r>
            <w:r>
              <w:rPr>
                <w:color w:val="2B579A"/>
                <w:shd w:val="clear" w:color="auto" w:fill="E6E6E6"/>
              </w:rPr>
              <w:fldChar w:fldCharType="begin"/>
            </w:r>
            <w:r>
              <w:instrText xml:space="preserve"> REF EmbeddedTransmissionSystem \h  \* MERGEFORMAT </w:instrText>
            </w:r>
            <w:r>
              <w:rPr>
                <w:color w:val="2B579A"/>
                <w:shd w:val="clear" w:color="auto" w:fill="E6E6E6"/>
              </w:rPr>
            </w:r>
            <w:r>
              <w:rPr>
                <w:color w:val="2B579A"/>
                <w:shd w:val="clear" w:color="auto" w:fill="E6E6E6"/>
              </w:rPr>
              <w:fldChar w:fldCharType="separate"/>
            </w:r>
            <w:r w:rsidR="005C572C" w:rsidRPr="0076424C">
              <w:rPr>
                <w:b/>
              </w:rPr>
              <w:t>Embedded Transmission System</w:t>
            </w:r>
            <w:r>
              <w:rPr>
                <w:color w:val="2B579A"/>
                <w:shd w:val="clear" w:color="auto" w:fill="E6E6E6"/>
              </w:rPr>
              <w:fldChar w:fldCharType="end"/>
            </w:r>
            <w:r w:rsidR="00004582">
              <w:t>.</w:t>
            </w:r>
          </w:p>
        </w:tc>
      </w:tr>
      <w:tr w:rsidR="00FF6E34" w:rsidRPr="0076424C" w14:paraId="6E861060" w14:textId="77777777" w:rsidTr="00510257">
        <w:trPr>
          <w:cantSplit/>
        </w:trPr>
        <w:tc>
          <w:tcPr>
            <w:tcW w:w="2658" w:type="dxa"/>
          </w:tcPr>
          <w:p w14:paraId="6E86105E" w14:textId="54A9C61D" w:rsidR="00FF6E34" w:rsidRPr="0076424C" w:rsidRDefault="00FF6E34" w:rsidP="00FE306C">
            <w:pPr>
              <w:pStyle w:val="BodyText"/>
              <w:spacing w:beforeLines="40" w:before="96" w:afterLines="40" w:after="96" w:line="240" w:lineRule="auto"/>
              <w:ind w:left="0" w:firstLine="0"/>
              <w:jc w:val="left"/>
              <w:rPr>
                <w:b/>
              </w:rPr>
            </w:pPr>
            <w:bookmarkStart w:id="179" w:name="EmbeddedTransmissionSystem"/>
            <w:r w:rsidRPr="0076424C">
              <w:rPr>
                <w:b/>
              </w:rPr>
              <w:t>Embedded Transmission System</w:t>
            </w:r>
            <w:bookmarkEnd w:id="179"/>
          </w:p>
        </w:tc>
        <w:tc>
          <w:tcPr>
            <w:tcW w:w="6698" w:type="dxa"/>
            <w:gridSpan w:val="2"/>
          </w:tcPr>
          <w:p w14:paraId="6E86105F" w14:textId="0639C4EF" w:rsidR="00FF6E34" w:rsidRPr="0076424C" w:rsidRDefault="00FF6E34" w:rsidP="00FB5F72">
            <w:pPr>
              <w:pStyle w:val="BodyText"/>
              <w:spacing w:beforeLines="40" w:before="96" w:afterLines="40" w:after="96" w:line="240" w:lineRule="auto"/>
              <w:ind w:left="0" w:firstLine="0"/>
            </w:pPr>
            <w:r w:rsidRPr="0076424C">
              <w:t xml:space="preserve">An </w:t>
            </w:r>
            <w:r>
              <w:rPr>
                <w:color w:val="2B579A"/>
                <w:shd w:val="clear" w:color="auto" w:fill="E6E6E6"/>
              </w:rPr>
              <w:fldChar w:fldCharType="begin"/>
            </w:r>
            <w:r>
              <w:instrText xml:space="preserve"> REF OffshoreTransmisisonSystem \h  \* MERGEFORMAT </w:instrText>
            </w:r>
            <w:r>
              <w:rPr>
                <w:color w:val="2B579A"/>
                <w:shd w:val="clear" w:color="auto" w:fill="E6E6E6"/>
              </w:rPr>
            </w:r>
            <w:r>
              <w:rPr>
                <w:color w:val="2B579A"/>
                <w:shd w:val="clear" w:color="auto" w:fill="E6E6E6"/>
              </w:rPr>
              <w:fldChar w:fldCharType="separate"/>
            </w:r>
            <w:r w:rsidR="005C572C" w:rsidRPr="0076424C">
              <w:rPr>
                <w:b/>
              </w:rPr>
              <w:t xml:space="preserve">Offshore Transmission </w:t>
            </w:r>
            <w:proofErr w:type="spellStart"/>
            <w:r w:rsidR="005C572C" w:rsidRPr="0076424C">
              <w:rPr>
                <w:b/>
              </w:rPr>
              <w:t>System</w:t>
            </w:r>
            <w:r>
              <w:rPr>
                <w:color w:val="2B579A"/>
                <w:shd w:val="clear" w:color="auto" w:fill="E6E6E6"/>
              </w:rPr>
              <w:fldChar w:fldCharType="end"/>
            </w:r>
            <w:r w:rsidRPr="0076424C">
              <w:t>directly</w:t>
            </w:r>
            <w:proofErr w:type="spellEnd"/>
            <w:r w:rsidRPr="0076424C">
              <w:t xml:space="preserv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rPr>
                <w:b/>
              </w:rPr>
              <w:t xml:space="preserve"> </w:t>
            </w:r>
            <w:r w:rsidRPr="0076424C">
              <w:t xml:space="preserve">or to an </w:t>
            </w: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Pr="0076424C">
              <w:rPr>
                <w:b/>
              </w:rPr>
              <w:t xml:space="preserve"> </w:t>
            </w:r>
            <w:r w:rsidRPr="0076424C">
              <w:t xml:space="preserve">connected to the </w:t>
            </w:r>
            <w:hyperlink w:anchor="DNOsDistributionSystem" w:history="1">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hyperlink>
            <w:r w:rsidRPr="0076424C">
              <w:rPr>
                <w:b/>
              </w:rPr>
              <w:t xml:space="preserve">. </w:t>
            </w:r>
          </w:p>
        </w:tc>
      </w:tr>
      <w:tr w:rsidR="00FF6E34" w:rsidRPr="0076424C" w14:paraId="6E861063" w14:textId="77777777" w:rsidTr="00510257">
        <w:trPr>
          <w:cantSplit/>
        </w:trPr>
        <w:tc>
          <w:tcPr>
            <w:tcW w:w="2658" w:type="dxa"/>
          </w:tcPr>
          <w:p w14:paraId="6E861061" w14:textId="0D895571" w:rsidR="00FF6E34" w:rsidRPr="0076424C" w:rsidRDefault="00FF6E34" w:rsidP="00FE306C">
            <w:pPr>
              <w:pStyle w:val="BodyText"/>
              <w:spacing w:beforeLines="40" w:before="96" w:afterLines="40" w:after="96" w:line="240" w:lineRule="auto"/>
              <w:ind w:left="0" w:firstLine="0"/>
              <w:jc w:val="left"/>
              <w:rPr>
                <w:b/>
              </w:rPr>
            </w:pPr>
            <w:bookmarkStart w:id="180" w:name="EntryPoint"/>
            <w:r w:rsidRPr="0076424C">
              <w:rPr>
                <w:b/>
              </w:rPr>
              <w:t>Entry Point</w:t>
            </w:r>
            <w:bookmarkEnd w:id="180"/>
          </w:p>
        </w:tc>
        <w:tc>
          <w:tcPr>
            <w:tcW w:w="6698" w:type="dxa"/>
            <w:gridSpan w:val="2"/>
          </w:tcPr>
          <w:p w14:paraId="6E861062" w14:textId="252FFA0A" w:rsidR="00FF6E34" w:rsidRPr="0076424C" w:rsidRDefault="00FF6E34" w:rsidP="00FB5F72">
            <w:pPr>
              <w:pStyle w:val="BodyText"/>
              <w:spacing w:beforeLines="40" w:before="96" w:afterLines="40" w:after="96" w:line="240" w:lineRule="auto"/>
              <w:ind w:left="0" w:firstLine="0"/>
            </w:pPr>
            <w:r w:rsidRPr="0076424C">
              <w:t xml:space="preserve">The point at which an </w:t>
            </w: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Pr="0076424C">
              <w:t xml:space="preserve"> or other </w:t>
            </w:r>
            <w:r w:rsidRPr="0076424C">
              <w:rPr>
                <w:b/>
              </w:rPr>
              <w:t>Users</w:t>
            </w:r>
            <w:r w:rsidRPr="0076424C">
              <w:t xml:space="preserve"> connect to the </w:t>
            </w:r>
            <w:hyperlink w:anchor="DNOsDistributionSystem" w:history="1">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hyperlink>
            <w:r w:rsidRPr="0076424C">
              <w:rPr>
                <w:b/>
              </w:rPr>
              <w:t xml:space="preserve"> </w:t>
            </w:r>
            <w:r w:rsidRPr="0076424C">
              <w:t xml:space="preserve">where power flows into the </w:t>
            </w:r>
            <w:hyperlink w:anchor="DNOsDistributionSystem" w:history="1">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hyperlink>
            <w:r w:rsidRPr="0076424C">
              <w:t xml:space="preserve"> under normal circumstances</w:t>
            </w:r>
            <w:r w:rsidRPr="008453F3">
              <w:rPr>
                <w:bCs/>
              </w:rPr>
              <w:t>.</w:t>
            </w:r>
          </w:p>
        </w:tc>
      </w:tr>
      <w:tr w:rsidR="00FF6E34" w:rsidRPr="0076424C" w14:paraId="6E861066" w14:textId="77777777" w:rsidTr="00510257">
        <w:trPr>
          <w:cantSplit/>
        </w:trPr>
        <w:tc>
          <w:tcPr>
            <w:tcW w:w="2658" w:type="dxa"/>
          </w:tcPr>
          <w:p w14:paraId="6E861064" w14:textId="31A0E40F" w:rsidR="00FF6E34" w:rsidRPr="0076424C" w:rsidRDefault="00FF6E34" w:rsidP="00FE306C">
            <w:pPr>
              <w:pStyle w:val="BodyText"/>
              <w:spacing w:beforeLines="40" w:before="96" w:afterLines="40" w:after="96" w:line="240" w:lineRule="auto"/>
              <w:ind w:left="0" w:firstLine="0"/>
              <w:jc w:val="left"/>
              <w:rPr>
                <w:b/>
              </w:rPr>
            </w:pPr>
            <w:bookmarkStart w:id="181" w:name="Equipment"/>
            <w:r w:rsidRPr="0076424C">
              <w:rPr>
                <w:b/>
              </w:rPr>
              <w:t>Equipment</w:t>
            </w:r>
            <w:bookmarkEnd w:id="181"/>
          </w:p>
        </w:tc>
        <w:tc>
          <w:tcPr>
            <w:tcW w:w="6698" w:type="dxa"/>
            <w:gridSpan w:val="2"/>
          </w:tcPr>
          <w:p w14:paraId="6E861065" w14:textId="16657690" w:rsidR="00FF6E34" w:rsidRPr="0076424C" w:rsidRDefault="00FF6E34" w:rsidP="00FB5F72">
            <w:pPr>
              <w:pStyle w:val="BodyText"/>
              <w:spacing w:beforeLines="40" w:before="96" w:afterLines="40" w:after="96" w:line="240" w:lineRule="auto"/>
              <w:ind w:left="0" w:firstLine="0"/>
              <w:rPr>
                <w:b/>
              </w:rPr>
            </w:pPr>
            <w:r>
              <w:rPr>
                <w:color w:val="2B579A"/>
                <w:shd w:val="clear" w:color="auto" w:fill="E6E6E6"/>
              </w:rPr>
              <w:fldChar w:fldCharType="begin"/>
            </w:r>
            <w:r>
              <w:instrText xml:space="preserve"> REF Plant \h  \* MERGEFORMAT </w:instrText>
            </w:r>
            <w:r>
              <w:rPr>
                <w:color w:val="2B579A"/>
                <w:shd w:val="clear" w:color="auto" w:fill="E6E6E6"/>
              </w:rPr>
            </w:r>
            <w:r>
              <w:rPr>
                <w:color w:val="2B579A"/>
                <w:shd w:val="clear" w:color="auto" w:fill="E6E6E6"/>
              </w:rPr>
              <w:fldChar w:fldCharType="separate"/>
            </w:r>
            <w:r w:rsidR="005C572C" w:rsidRPr="0076424C">
              <w:rPr>
                <w:b/>
              </w:rPr>
              <w:t>Plant</w:t>
            </w:r>
            <w:r>
              <w:rPr>
                <w:color w:val="2B579A"/>
                <w:shd w:val="clear" w:color="auto" w:fill="E6E6E6"/>
              </w:rPr>
              <w:fldChar w:fldCharType="end"/>
            </w:r>
            <w:r w:rsidRPr="0076424C">
              <w:t xml:space="preserve"> and/or</w:t>
            </w:r>
            <w:r w:rsidRPr="0076424C">
              <w:rPr>
                <w:b/>
              </w:rPr>
              <w:t xml:space="preserve">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Pr="008453F3">
              <w:rPr>
                <w:bCs/>
              </w:rPr>
              <w:t>.</w:t>
            </w:r>
          </w:p>
        </w:tc>
      </w:tr>
      <w:tr w:rsidR="00FF6E34" w:rsidRPr="0076424C" w14:paraId="6E861069" w14:textId="77777777" w:rsidTr="00510257">
        <w:trPr>
          <w:cantSplit/>
        </w:trPr>
        <w:tc>
          <w:tcPr>
            <w:tcW w:w="2658" w:type="dxa"/>
          </w:tcPr>
          <w:p w14:paraId="6E861067" w14:textId="1C6B4CCB" w:rsidR="00FF6E34" w:rsidRPr="0076424C" w:rsidRDefault="00FF6E34" w:rsidP="00FE306C">
            <w:pPr>
              <w:pStyle w:val="BodyText"/>
              <w:spacing w:beforeLines="40" w:before="96" w:afterLines="40" w:after="96" w:line="240" w:lineRule="auto"/>
              <w:ind w:left="0" w:firstLine="0"/>
              <w:jc w:val="left"/>
              <w:rPr>
                <w:b/>
              </w:rPr>
            </w:pPr>
            <w:bookmarkStart w:id="182" w:name="ElectricitySupplyIndustry"/>
            <w:bookmarkStart w:id="183" w:name="ESI"/>
            <w:r w:rsidRPr="0076424C">
              <w:rPr>
                <w:b/>
              </w:rPr>
              <w:lastRenderedPageBreak/>
              <w:t>Electricity Supply Industry</w:t>
            </w:r>
            <w:bookmarkEnd w:id="182"/>
            <w:r w:rsidRPr="0076424C">
              <w:rPr>
                <w:b/>
              </w:rPr>
              <w:t xml:space="preserve"> (</w:t>
            </w:r>
            <w:smartTag w:uri="urn:schemas-microsoft-com:office:smarttags" w:element="stockticker">
              <w:r w:rsidRPr="0076424C">
                <w:rPr>
                  <w:b/>
                </w:rPr>
                <w:t>ESI</w:t>
              </w:r>
            </w:smartTag>
            <w:r w:rsidRPr="0076424C">
              <w:rPr>
                <w:b/>
              </w:rPr>
              <w:t>)</w:t>
            </w:r>
            <w:bookmarkEnd w:id="183"/>
          </w:p>
        </w:tc>
        <w:tc>
          <w:tcPr>
            <w:tcW w:w="6698" w:type="dxa"/>
            <w:gridSpan w:val="2"/>
          </w:tcPr>
          <w:p w14:paraId="6E861068" w14:textId="77777777" w:rsidR="00FF6E34" w:rsidRPr="0076424C" w:rsidRDefault="00FF6E34" w:rsidP="00FB5F72">
            <w:pPr>
              <w:pStyle w:val="BodyText"/>
              <w:spacing w:beforeLines="40" w:before="96" w:afterLines="40" w:after="96" w:line="240" w:lineRule="auto"/>
              <w:ind w:left="0" w:firstLine="0"/>
            </w:pPr>
            <w:r w:rsidRPr="0076424C">
              <w:t>Electricity Supply Industry.</w:t>
            </w:r>
          </w:p>
        </w:tc>
      </w:tr>
      <w:tr w:rsidR="00FF6E34" w:rsidRPr="0076424C" w14:paraId="6E86106C" w14:textId="77777777" w:rsidTr="00510257">
        <w:trPr>
          <w:cantSplit/>
        </w:trPr>
        <w:tc>
          <w:tcPr>
            <w:tcW w:w="2658" w:type="dxa"/>
          </w:tcPr>
          <w:p w14:paraId="6E86106A" w14:textId="5E7FB316" w:rsidR="00FF6E34" w:rsidRPr="0076424C" w:rsidRDefault="00FF6E34" w:rsidP="00FE306C">
            <w:pPr>
              <w:pStyle w:val="BodyText"/>
              <w:spacing w:beforeLines="40" w:before="96" w:afterLines="40" w:after="96" w:line="240" w:lineRule="auto"/>
              <w:ind w:left="0" w:firstLine="0"/>
              <w:jc w:val="left"/>
              <w:rPr>
                <w:b/>
              </w:rPr>
            </w:pPr>
            <w:bookmarkStart w:id="184" w:name="Event"/>
            <w:r w:rsidRPr="0076424C">
              <w:rPr>
                <w:b/>
              </w:rPr>
              <w:t>Event</w:t>
            </w:r>
            <w:bookmarkEnd w:id="184"/>
          </w:p>
        </w:tc>
        <w:tc>
          <w:tcPr>
            <w:tcW w:w="6698" w:type="dxa"/>
            <w:gridSpan w:val="2"/>
          </w:tcPr>
          <w:p w14:paraId="6E86106B" w14:textId="03C0A686" w:rsidR="00FF6E34" w:rsidRPr="0076424C" w:rsidRDefault="00FF6E34" w:rsidP="00FB5F72">
            <w:pPr>
              <w:pStyle w:val="BodyText"/>
              <w:spacing w:beforeLines="40" w:before="96" w:afterLines="40" w:after="96" w:line="240" w:lineRule="auto"/>
              <w:ind w:left="0" w:firstLine="0"/>
              <w:rPr>
                <w:b/>
              </w:rPr>
            </w:pPr>
            <w:r w:rsidRPr="0076424C">
              <w:t>An unscheduled or unplanned (although it may be anticipated) occurrence on or relating to a</w:t>
            </w:r>
            <w:r w:rsidRPr="0076424C">
              <w:rPr>
                <w:b/>
              </w:rPr>
              <w:t xml:space="preserv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including, without limiting that general description, faults, incidents and breakdowns and adverse weather conditions being experienced.</w:t>
            </w:r>
            <w:r>
              <w:t xml:space="preserve"> It includes an occurrence where the compliance of </w:t>
            </w:r>
            <w:r w:rsidRPr="002B5983">
              <w:rPr>
                <w:b/>
              </w:rPr>
              <w:t>Customer’s</w:t>
            </w:r>
            <w:r>
              <w:t xml:space="preserve"> </w:t>
            </w:r>
            <w:r w:rsidRPr="002B5983">
              <w:rPr>
                <w:b/>
              </w:rPr>
              <w:t>Equipment</w:t>
            </w:r>
            <w:r>
              <w:t xml:space="preserve"> with this </w:t>
            </w:r>
            <w:r w:rsidRPr="002B5983">
              <w:rPr>
                <w:b/>
              </w:rPr>
              <w:t>Distribution Code</w:t>
            </w:r>
            <w:r>
              <w:t xml:space="preserve"> or where relevant the </w:t>
            </w:r>
            <w:r w:rsidRPr="002B5983">
              <w:rPr>
                <w:b/>
              </w:rPr>
              <w:t>Grid Code</w:t>
            </w:r>
            <w:r>
              <w:t xml:space="preserve"> is or might be compromised.</w:t>
            </w:r>
          </w:p>
        </w:tc>
      </w:tr>
      <w:tr w:rsidR="00FF6E34" w:rsidRPr="0076424C" w14:paraId="6E86106F" w14:textId="77777777" w:rsidTr="00510257">
        <w:trPr>
          <w:cantSplit/>
        </w:trPr>
        <w:tc>
          <w:tcPr>
            <w:tcW w:w="2658" w:type="dxa"/>
          </w:tcPr>
          <w:p w14:paraId="6E86106D" w14:textId="5AC09EA8" w:rsidR="00FF6E34" w:rsidRPr="0076424C" w:rsidRDefault="00FF6E34" w:rsidP="00FE306C">
            <w:pPr>
              <w:pStyle w:val="BodyText"/>
              <w:spacing w:beforeLines="40" w:before="96" w:afterLines="40" w:after="96" w:line="240" w:lineRule="auto"/>
              <w:ind w:left="0" w:firstLine="0"/>
              <w:jc w:val="left"/>
              <w:rPr>
                <w:b/>
              </w:rPr>
            </w:pPr>
            <w:bookmarkStart w:id="185" w:name="ExistingOFG"/>
            <w:r w:rsidRPr="0076424C">
              <w:rPr>
                <w:b/>
              </w:rPr>
              <w:t>Existing Offshore Generators</w:t>
            </w:r>
            <w:bookmarkEnd w:id="185"/>
            <w:r w:rsidRPr="0076424C">
              <w:rPr>
                <w:b/>
              </w:rPr>
              <w:t xml:space="preserve"> </w:t>
            </w:r>
          </w:p>
        </w:tc>
        <w:tc>
          <w:tcPr>
            <w:tcW w:w="6698" w:type="dxa"/>
            <w:gridSpan w:val="2"/>
          </w:tcPr>
          <w:p w14:paraId="6E86106E" w14:textId="1DFD9091" w:rsidR="00FF6E34" w:rsidRPr="0076424C" w:rsidRDefault="00FF6E34" w:rsidP="00FB5F72">
            <w:pPr>
              <w:pStyle w:val="BodyText"/>
              <w:spacing w:beforeLines="40" w:before="96" w:afterLines="40" w:after="96" w:line="240" w:lineRule="auto"/>
              <w:ind w:left="0" w:firstLine="0"/>
            </w:pPr>
            <w:r w:rsidRPr="0076424C">
              <w:t xml:space="preserve">A </w:t>
            </w:r>
            <w:r>
              <w:rPr>
                <w:color w:val="2B579A"/>
                <w:shd w:val="clear" w:color="auto" w:fill="E6E6E6"/>
              </w:rPr>
              <w:fldChar w:fldCharType="begin"/>
            </w:r>
            <w:r>
              <w:instrText xml:space="preserve"> REF Generator \h  \* MERGEFORMAT </w:instrText>
            </w:r>
            <w:r>
              <w:rPr>
                <w:color w:val="2B579A"/>
                <w:shd w:val="clear" w:color="auto" w:fill="E6E6E6"/>
              </w:rPr>
            </w:r>
            <w:r>
              <w:rPr>
                <w:color w:val="2B579A"/>
                <w:shd w:val="clear" w:color="auto" w:fill="E6E6E6"/>
              </w:rPr>
              <w:fldChar w:fldCharType="separate"/>
            </w:r>
            <w:r w:rsidR="005C572C" w:rsidRPr="0076424C">
              <w:rPr>
                <w:b/>
              </w:rPr>
              <w:t>Generator</w:t>
            </w:r>
            <w:r>
              <w:rPr>
                <w:color w:val="2B579A"/>
                <w:shd w:val="clear" w:color="auto" w:fill="E6E6E6"/>
              </w:rPr>
              <w:fldChar w:fldCharType="end"/>
            </w:r>
            <w:r w:rsidRPr="0076424C">
              <w:t xml:space="preserve"> with a </w:t>
            </w:r>
            <w:r>
              <w:rPr>
                <w:color w:val="2B579A"/>
                <w:shd w:val="clear" w:color="auto" w:fill="E6E6E6"/>
              </w:rPr>
              <w:fldChar w:fldCharType="begin"/>
            </w:r>
            <w:r>
              <w:instrText xml:space="preserve"> REF PowerStation \h  \* MERGEFORMAT </w:instrText>
            </w:r>
            <w:r>
              <w:rPr>
                <w:color w:val="2B579A"/>
                <w:shd w:val="clear" w:color="auto" w:fill="E6E6E6"/>
              </w:rPr>
            </w:r>
            <w:r>
              <w:rPr>
                <w:color w:val="2B579A"/>
                <w:shd w:val="clear" w:color="auto" w:fill="E6E6E6"/>
              </w:rPr>
              <w:fldChar w:fldCharType="separate"/>
            </w:r>
            <w:r w:rsidR="005C572C" w:rsidRPr="0076424C">
              <w:rPr>
                <w:b/>
              </w:rPr>
              <w:t>Power Station</w:t>
            </w:r>
            <w:r>
              <w:rPr>
                <w:color w:val="2B579A"/>
                <w:shd w:val="clear" w:color="auto" w:fill="E6E6E6"/>
              </w:rPr>
              <w:fldChar w:fldCharType="end"/>
            </w:r>
            <w:r w:rsidRPr="0076424C">
              <w:t xml:space="preserve"> located in offshore waters that has an agreement for connection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rPr>
                <w:b/>
              </w:rPr>
              <w:t xml:space="preserve"> </w:t>
            </w:r>
            <w:r w:rsidRPr="0076424C">
              <w:t>via lines of 132kV or above that are wholly or partly in offshore waters.</w:t>
            </w:r>
          </w:p>
        </w:tc>
      </w:tr>
      <w:tr w:rsidR="00FF6E34" w:rsidRPr="0076424C" w14:paraId="6E861072" w14:textId="77777777" w:rsidTr="00510257">
        <w:trPr>
          <w:cantSplit/>
        </w:trPr>
        <w:tc>
          <w:tcPr>
            <w:tcW w:w="2658" w:type="dxa"/>
          </w:tcPr>
          <w:p w14:paraId="6E861070" w14:textId="13D268E2" w:rsidR="00FF6E34" w:rsidRPr="0076424C" w:rsidRDefault="00FF6E34" w:rsidP="00FE306C">
            <w:pPr>
              <w:pStyle w:val="BodyText"/>
              <w:spacing w:beforeLines="40" w:before="96" w:afterLines="40" w:after="96" w:line="240" w:lineRule="auto"/>
              <w:ind w:left="0" w:firstLine="0"/>
              <w:jc w:val="left"/>
              <w:rPr>
                <w:b/>
              </w:rPr>
            </w:pPr>
            <w:bookmarkStart w:id="186" w:name="ExitPoint"/>
            <w:r w:rsidRPr="0076424C">
              <w:rPr>
                <w:b/>
              </w:rPr>
              <w:t>Exit Point</w:t>
            </w:r>
            <w:bookmarkEnd w:id="186"/>
          </w:p>
        </w:tc>
        <w:tc>
          <w:tcPr>
            <w:tcW w:w="6698" w:type="dxa"/>
            <w:gridSpan w:val="2"/>
          </w:tcPr>
          <w:p w14:paraId="6E861071" w14:textId="717EF44B" w:rsidR="00FF6E34" w:rsidRPr="0076424C" w:rsidRDefault="00FF6E34" w:rsidP="00FB5F72">
            <w:pPr>
              <w:pStyle w:val="BodyText"/>
              <w:spacing w:beforeLines="40" w:before="96" w:afterLines="40" w:after="96" w:line="240" w:lineRule="auto"/>
              <w:ind w:left="0" w:firstLine="0"/>
            </w:pPr>
            <w:r w:rsidRPr="0076424C">
              <w:t xml:space="preserve">The point of supply from the </w:t>
            </w:r>
            <w:hyperlink w:anchor="DNOsDistributionSystem" w:history="1">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hyperlink>
            <w:r w:rsidRPr="0076424C">
              <w:rPr>
                <w:b/>
              </w:rPr>
              <w:t xml:space="preserve"> </w:t>
            </w:r>
            <w:r w:rsidRPr="0076424C">
              <w:t xml:space="preserve">to a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 </w:t>
            </w:r>
            <w:r w:rsidRPr="0076424C">
              <w:t xml:space="preserve">where power flows out from the </w:t>
            </w:r>
            <w:hyperlink w:anchor="DNOsDistributionSystem" w:history="1">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hyperlink>
            <w:r w:rsidRPr="0076424C">
              <w:t xml:space="preserve"> under normal circumstances</w:t>
            </w:r>
            <w:r w:rsidRPr="00C41EBF">
              <w:rPr>
                <w:bCs/>
              </w:rPr>
              <w:t>.</w:t>
            </w:r>
          </w:p>
        </w:tc>
      </w:tr>
      <w:tr w:rsidR="00FF6E34" w:rsidRPr="0076424C" w14:paraId="6E861075" w14:textId="77777777" w:rsidTr="00510257">
        <w:trPr>
          <w:cantSplit/>
        </w:trPr>
        <w:tc>
          <w:tcPr>
            <w:tcW w:w="2658" w:type="dxa"/>
          </w:tcPr>
          <w:p w14:paraId="6E861073" w14:textId="12534B5E" w:rsidR="00FF6E34" w:rsidRPr="0076424C" w:rsidRDefault="00FF6E34" w:rsidP="00FE306C">
            <w:pPr>
              <w:pStyle w:val="BodyText"/>
              <w:spacing w:beforeLines="40" w:before="96" w:afterLines="40" w:after="96" w:line="240" w:lineRule="auto"/>
              <w:ind w:left="0" w:firstLine="0"/>
              <w:jc w:val="left"/>
              <w:rPr>
                <w:b/>
              </w:rPr>
            </w:pPr>
            <w:bookmarkStart w:id="187" w:name="ExternalInterconnection"/>
            <w:r w:rsidRPr="0076424C">
              <w:rPr>
                <w:b/>
              </w:rPr>
              <w:t>External Interconnection</w:t>
            </w:r>
            <w:bookmarkEnd w:id="187"/>
          </w:p>
        </w:tc>
        <w:tc>
          <w:tcPr>
            <w:tcW w:w="6698" w:type="dxa"/>
            <w:gridSpan w:val="2"/>
          </w:tcPr>
          <w:p w14:paraId="6E861074" w14:textId="509F9D52" w:rsidR="00FF6E34" w:rsidRPr="0076424C" w:rsidRDefault="00FF6E34" w:rsidP="00FB5F72">
            <w:pPr>
              <w:pStyle w:val="BodyText"/>
              <w:spacing w:beforeLines="40" w:before="96" w:afterLines="40" w:after="96" w:line="240" w:lineRule="auto"/>
              <w:ind w:left="0" w:firstLine="0"/>
              <w:rPr>
                <w:b/>
              </w:rPr>
            </w:pPr>
            <w:r w:rsidRPr="0076424C">
              <w:t>A connection to a</w:t>
            </w:r>
            <w:r w:rsidRPr="0076424C">
              <w:rPr>
                <w:b/>
              </w:rPr>
              <w:t xml:space="preserve"> </w:t>
            </w:r>
            <w:r w:rsidRPr="0076424C">
              <w:t>party outside the</w:t>
            </w:r>
            <w:r w:rsidRPr="0076424C">
              <w:rPr>
                <w:b/>
              </w:rPr>
              <w:t xml:space="preserve"> </w:t>
            </w:r>
            <w:r>
              <w:rPr>
                <w:color w:val="2B579A"/>
                <w:shd w:val="clear" w:color="auto" w:fill="E6E6E6"/>
              </w:rPr>
              <w:fldChar w:fldCharType="begin"/>
            </w:r>
            <w:r>
              <w:instrText xml:space="preserve"> REF TotalSystem \h  \* MERGEFORMAT </w:instrText>
            </w:r>
            <w:r>
              <w:rPr>
                <w:color w:val="2B579A"/>
                <w:shd w:val="clear" w:color="auto" w:fill="E6E6E6"/>
              </w:rPr>
            </w:r>
            <w:r>
              <w:rPr>
                <w:color w:val="2B579A"/>
                <w:shd w:val="clear" w:color="auto" w:fill="E6E6E6"/>
              </w:rPr>
              <w:fldChar w:fldCharType="separate"/>
            </w:r>
            <w:r w:rsidR="005C572C" w:rsidRPr="0076424C">
              <w:rPr>
                <w:b/>
              </w:rPr>
              <w:t>Total System</w:t>
            </w:r>
            <w:r>
              <w:rPr>
                <w:color w:val="2B579A"/>
                <w:shd w:val="clear" w:color="auto" w:fill="E6E6E6"/>
              </w:rPr>
              <w:fldChar w:fldCharType="end"/>
            </w:r>
            <w:r w:rsidRPr="00C41EBF">
              <w:rPr>
                <w:bCs/>
              </w:rPr>
              <w:t>.</w:t>
            </w:r>
            <w:r w:rsidRPr="0076424C">
              <w:rPr>
                <w:b/>
              </w:rPr>
              <w:t xml:space="preserve"> </w:t>
            </w:r>
          </w:p>
        </w:tc>
      </w:tr>
      <w:tr w:rsidR="00FF6E34" w:rsidRPr="0076424C" w14:paraId="6E861078" w14:textId="77777777" w:rsidTr="00510257">
        <w:trPr>
          <w:cantSplit/>
        </w:trPr>
        <w:tc>
          <w:tcPr>
            <w:tcW w:w="2658" w:type="dxa"/>
          </w:tcPr>
          <w:p w14:paraId="6E861076" w14:textId="750BF952" w:rsidR="00FF6E34" w:rsidRPr="0076424C" w:rsidRDefault="00FF6E34" w:rsidP="00FE306C">
            <w:pPr>
              <w:pStyle w:val="BodyText"/>
              <w:spacing w:beforeLines="40" w:before="96" w:afterLines="40" w:after="96" w:line="240" w:lineRule="auto"/>
              <w:ind w:left="0" w:firstLine="0"/>
              <w:jc w:val="left"/>
              <w:rPr>
                <w:b/>
              </w:rPr>
            </w:pPr>
            <w:bookmarkStart w:id="188" w:name="FaultLevel"/>
            <w:r w:rsidRPr="0076424C">
              <w:rPr>
                <w:b/>
              </w:rPr>
              <w:t>Fault Level</w:t>
            </w:r>
            <w:bookmarkEnd w:id="188"/>
          </w:p>
        </w:tc>
        <w:tc>
          <w:tcPr>
            <w:tcW w:w="6698" w:type="dxa"/>
            <w:gridSpan w:val="2"/>
          </w:tcPr>
          <w:p w14:paraId="6E861077" w14:textId="276BE393" w:rsidR="00FF6E34" w:rsidRPr="0076424C" w:rsidRDefault="00FF6E34" w:rsidP="00FB5F72">
            <w:pPr>
              <w:pStyle w:val="BodyText"/>
              <w:spacing w:beforeLines="40" w:before="96" w:afterLines="40" w:after="96" w:line="240" w:lineRule="auto"/>
              <w:ind w:left="0" w:firstLine="0"/>
              <w:rPr>
                <w:b/>
              </w:rPr>
            </w:pPr>
            <w:r w:rsidRPr="0076424C">
              <w:t>Prospective current that would flow into a short circuit at a stated point in the</w:t>
            </w:r>
            <w:r w:rsidRPr="0076424C">
              <w:rPr>
                <w:b/>
              </w:rPr>
              <w:t xml:space="preserv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and which may be expressed in kA or, if referred to a particular voltage, in MVA.</w:t>
            </w:r>
          </w:p>
        </w:tc>
      </w:tr>
      <w:tr w:rsidR="00FF6E34" w:rsidRPr="0076424C" w14:paraId="6E86107B" w14:textId="77777777" w:rsidTr="00510257">
        <w:trPr>
          <w:cantSplit/>
        </w:trPr>
        <w:tc>
          <w:tcPr>
            <w:tcW w:w="2658" w:type="dxa"/>
          </w:tcPr>
          <w:p w14:paraId="6E861079" w14:textId="00B12477" w:rsidR="00FF6E34" w:rsidRPr="0076424C" w:rsidRDefault="00FF6E34" w:rsidP="00FE306C">
            <w:pPr>
              <w:pStyle w:val="BodyText"/>
              <w:spacing w:beforeLines="40" w:before="96" w:afterLines="40" w:after="96" w:line="240" w:lineRule="auto"/>
              <w:ind w:left="0" w:firstLine="0"/>
              <w:jc w:val="left"/>
              <w:rPr>
                <w:b/>
              </w:rPr>
            </w:pPr>
            <w:bookmarkStart w:id="189" w:name="FeasibilityProjectPlanningData"/>
            <w:r w:rsidRPr="0076424C">
              <w:rPr>
                <w:b/>
              </w:rPr>
              <w:t>Feasibility Project Planning Data</w:t>
            </w:r>
            <w:bookmarkEnd w:id="189"/>
          </w:p>
        </w:tc>
        <w:tc>
          <w:tcPr>
            <w:tcW w:w="6698" w:type="dxa"/>
            <w:gridSpan w:val="2"/>
          </w:tcPr>
          <w:p w14:paraId="6E86107A" w14:textId="6A17310F" w:rsidR="00FF6E34" w:rsidRPr="0076424C" w:rsidRDefault="00FF6E34" w:rsidP="00FB5F72">
            <w:pPr>
              <w:pStyle w:val="BodyText"/>
              <w:spacing w:beforeLines="40" w:before="96" w:afterLines="40" w:after="96" w:line="240" w:lineRule="auto"/>
              <w:ind w:left="0" w:firstLine="0"/>
            </w:pPr>
            <w:r w:rsidRPr="0076424C">
              <w:rPr>
                <w:sz w:val="22"/>
                <w:lang w:val="en-US"/>
              </w:rPr>
              <w:t xml:space="preserve">Data relating to a proposed </w:t>
            </w:r>
            <w:r>
              <w:rPr>
                <w:color w:val="2B579A"/>
                <w:shd w:val="clear" w:color="auto" w:fill="E6E6E6"/>
              </w:rPr>
              <w:fldChar w:fldCharType="begin"/>
            </w:r>
            <w:r>
              <w:instrText xml:space="preserve"> REF UserDevelopment \h  \* MERGEFORMAT </w:instrText>
            </w:r>
            <w:r>
              <w:rPr>
                <w:color w:val="2B579A"/>
                <w:shd w:val="clear" w:color="auto" w:fill="E6E6E6"/>
              </w:rPr>
            </w:r>
            <w:r>
              <w:rPr>
                <w:color w:val="2B579A"/>
                <w:shd w:val="clear" w:color="auto" w:fill="E6E6E6"/>
              </w:rPr>
              <w:fldChar w:fldCharType="separate"/>
            </w:r>
            <w:r w:rsidR="005C572C" w:rsidRPr="0076424C">
              <w:rPr>
                <w:b/>
              </w:rPr>
              <w:t>User Development</w:t>
            </w:r>
            <w:r>
              <w:rPr>
                <w:color w:val="2B579A"/>
                <w:shd w:val="clear" w:color="auto" w:fill="E6E6E6"/>
              </w:rPr>
              <w:fldChar w:fldCharType="end"/>
            </w:r>
            <w:r w:rsidRPr="0076424C">
              <w:rPr>
                <w:b/>
                <w:sz w:val="22"/>
                <w:lang w:val="en-US"/>
              </w:rPr>
              <w:t xml:space="preserve"> </w:t>
            </w:r>
            <w:r w:rsidRPr="0076424C">
              <w:rPr>
                <w:sz w:val="22"/>
                <w:lang w:val="en-US"/>
              </w:rPr>
              <w:t xml:space="preserve">until such time that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sz w:val="22"/>
                <w:lang w:val="en-US"/>
              </w:rPr>
              <w:t xml:space="preserve"> </w:t>
            </w:r>
            <w:r w:rsidRPr="0076424C">
              <w:rPr>
                <w:sz w:val="22"/>
                <w:lang w:val="en-US"/>
              </w:rPr>
              <w:t xml:space="preserve">applies for a </w:t>
            </w:r>
            <w:r>
              <w:rPr>
                <w:color w:val="2B579A"/>
                <w:shd w:val="clear" w:color="auto" w:fill="E6E6E6"/>
              </w:rPr>
              <w:fldChar w:fldCharType="begin"/>
            </w:r>
            <w:r>
              <w:instrText xml:space="preserve"> REF ConnectionAgreement \h  \* MERGEFORMAT </w:instrText>
            </w:r>
            <w:r>
              <w:rPr>
                <w:color w:val="2B579A"/>
                <w:shd w:val="clear" w:color="auto" w:fill="E6E6E6"/>
              </w:rPr>
            </w:r>
            <w:r>
              <w:rPr>
                <w:color w:val="2B579A"/>
                <w:shd w:val="clear" w:color="auto" w:fill="E6E6E6"/>
              </w:rPr>
              <w:fldChar w:fldCharType="separate"/>
            </w:r>
            <w:r w:rsidR="005C572C" w:rsidRPr="0076424C">
              <w:rPr>
                <w:b/>
              </w:rPr>
              <w:t>Connection Agreement</w:t>
            </w:r>
            <w:r>
              <w:rPr>
                <w:color w:val="2B579A"/>
                <w:shd w:val="clear" w:color="auto" w:fill="E6E6E6"/>
              </w:rPr>
              <w:fldChar w:fldCharType="end"/>
            </w:r>
            <w:r w:rsidRPr="0076424C">
              <w:rPr>
                <w:sz w:val="22"/>
                <w:lang w:val="en-US"/>
              </w:rPr>
              <w:t xml:space="preserve">. </w:t>
            </w:r>
          </w:p>
        </w:tc>
      </w:tr>
      <w:tr w:rsidR="00FF6E34" w:rsidRPr="0076424C" w14:paraId="6E86107E" w14:textId="77777777" w:rsidTr="00510257">
        <w:trPr>
          <w:cantSplit/>
        </w:trPr>
        <w:tc>
          <w:tcPr>
            <w:tcW w:w="2658" w:type="dxa"/>
          </w:tcPr>
          <w:p w14:paraId="6E86107C" w14:textId="4C945FEE" w:rsidR="00FF6E34" w:rsidRPr="0076424C" w:rsidRDefault="00FF6E34" w:rsidP="00FE306C">
            <w:pPr>
              <w:pStyle w:val="BodyText"/>
              <w:spacing w:beforeLines="40" w:before="96" w:afterLines="40" w:after="96" w:line="240" w:lineRule="auto"/>
              <w:ind w:left="0" w:firstLine="0"/>
              <w:jc w:val="left"/>
              <w:rPr>
                <w:b/>
              </w:rPr>
            </w:pPr>
            <w:bookmarkStart w:id="190" w:name="Frequency"/>
            <w:r w:rsidRPr="0076424C">
              <w:rPr>
                <w:b/>
              </w:rPr>
              <w:t>Frequency</w:t>
            </w:r>
            <w:bookmarkEnd w:id="190"/>
          </w:p>
        </w:tc>
        <w:tc>
          <w:tcPr>
            <w:tcW w:w="6698" w:type="dxa"/>
            <w:gridSpan w:val="2"/>
          </w:tcPr>
          <w:p w14:paraId="6E86107D" w14:textId="15D8B2CF" w:rsidR="00FF6E34" w:rsidRPr="0076424C" w:rsidRDefault="00FF6E34" w:rsidP="00FB5F72">
            <w:pPr>
              <w:pStyle w:val="BodyText"/>
              <w:spacing w:beforeLines="40" w:before="96" w:afterLines="40" w:after="96" w:line="240" w:lineRule="auto"/>
              <w:ind w:left="0" w:firstLine="0"/>
              <w:rPr>
                <w:sz w:val="22"/>
                <w:lang w:val="en-US"/>
              </w:rPr>
            </w:pPr>
            <w:r w:rsidRPr="0076424C">
              <w:rPr>
                <w:sz w:val="22"/>
                <w:lang w:val="en-US"/>
              </w:rPr>
              <w:t xml:space="preserve">The number of alternating current cycles per second (expressed in Hertz) at which a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rPr>
                <w:sz w:val="22"/>
                <w:lang w:val="en-US"/>
              </w:rPr>
              <w:t xml:space="preserve"> is running.</w:t>
            </w:r>
          </w:p>
        </w:tc>
      </w:tr>
      <w:tr w:rsidR="00FF6E34" w:rsidRPr="0076424C" w14:paraId="6E861081" w14:textId="77777777" w:rsidTr="00510257">
        <w:trPr>
          <w:cantSplit/>
        </w:trPr>
        <w:tc>
          <w:tcPr>
            <w:tcW w:w="2658" w:type="dxa"/>
          </w:tcPr>
          <w:p w14:paraId="6E86107F" w14:textId="27F84CCF" w:rsidR="00FF6E34" w:rsidRPr="0076424C" w:rsidRDefault="00FF6E34" w:rsidP="00FE306C">
            <w:pPr>
              <w:pStyle w:val="BodyText"/>
              <w:spacing w:beforeLines="40" w:before="96" w:afterLines="40" w:after="96" w:line="240" w:lineRule="auto"/>
              <w:ind w:left="0" w:firstLine="0"/>
              <w:jc w:val="left"/>
              <w:rPr>
                <w:b/>
              </w:rPr>
            </w:pPr>
            <w:bookmarkStart w:id="191" w:name="FSC"/>
            <w:r w:rsidRPr="0076424C">
              <w:rPr>
                <w:b/>
              </w:rPr>
              <w:t>Fuel Security Code</w:t>
            </w:r>
            <w:bookmarkEnd w:id="191"/>
          </w:p>
        </w:tc>
        <w:tc>
          <w:tcPr>
            <w:tcW w:w="6698" w:type="dxa"/>
            <w:gridSpan w:val="2"/>
          </w:tcPr>
          <w:p w14:paraId="6E861080" w14:textId="2EBFA955" w:rsidR="00FF6E34" w:rsidRPr="0076424C" w:rsidRDefault="00FF6E34" w:rsidP="00FB5F72">
            <w:pPr>
              <w:pStyle w:val="BodyText"/>
              <w:spacing w:beforeLines="40" w:before="96" w:afterLines="40" w:after="96" w:line="240" w:lineRule="auto"/>
              <w:ind w:left="0" w:firstLine="0"/>
            </w:pPr>
            <w:r w:rsidRPr="0076424C">
              <w:rPr>
                <w:lang w:val="en-US"/>
              </w:rPr>
              <w:t xml:space="preserve">The document of that title designated as such by the </w:t>
            </w:r>
            <w:r>
              <w:rPr>
                <w:color w:val="2B579A"/>
                <w:shd w:val="clear" w:color="auto" w:fill="E6E6E6"/>
              </w:rPr>
              <w:fldChar w:fldCharType="begin"/>
            </w:r>
            <w:r>
              <w:instrText xml:space="preserve"> REF SecretaryofState \h  \* MERGEFORMAT </w:instrText>
            </w:r>
            <w:r>
              <w:rPr>
                <w:color w:val="2B579A"/>
                <w:shd w:val="clear" w:color="auto" w:fill="E6E6E6"/>
              </w:rPr>
            </w:r>
            <w:r>
              <w:rPr>
                <w:color w:val="2B579A"/>
                <w:shd w:val="clear" w:color="auto" w:fill="E6E6E6"/>
              </w:rPr>
              <w:fldChar w:fldCharType="separate"/>
            </w:r>
            <w:r w:rsidR="005C572C" w:rsidRPr="0076424C">
              <w:rPr>
                <w:b/>
              </w:rPr>
              <w:t>Secretary of State</w:t>
            </w:r>
            <w:r>
              <w:rPr>
                <w:color w:val="2B579A"/>
                <w:shd w:val="clear" w:color="auto" w:fill="E6E6E6"/>
              </w:rPr>
              <w:fldChar w:fldCharType="end"/>
            </w:r>
            <w:r w:rsidRPr="0076424C">
              <w:rPr>
                <w:lang w:val="en-US"/>
              </w:rPr>
              <w:t>, as from time to time amended.</w:t>
            </w:r>
          </w:p>
        </w:tc>
      </w:tr>
      <w:tr w:rsidR="00DD29DB" w:rsidRPr="0076424C" w14:paraId="61C62417" w14:textId="77777777" w:rsidTr="00510257">
        <w:trPr>
          <w:cantSplit/>
        </w:trPr>
        <w:tc>
          <w:tcPr>
            <w:tcW w:w="2658" w:type="dxa"/>
          </w:tcPr>
          <w:p w14:paraId="2B783016" w14:textId="77777777" w:rsidR="00DD29DB" w:rsidRDefault="00DD29DB" w:rsidP="00FE306C">
            <w:pPr>
              <w:pStyle w:val="BodyText"/>
              <w:spacing w:beforeLines="40" w:before="96" w:afterLines="40" w:after="96" w:line="240" w:lineRule="auto"/>
              <w:ind w:left="0" w:firstLine="0"/>
              <w:jc w:val="left"/>
              <w:rPr>
                <w:ins w:id="192" w:author="Shaheeni Vekaria" w:date="2024-04-15T13:38:00Z"/>
                <w:b/>
              </w:rPr>
            </w:pPr>
            <w:r>
              <w:rPr>
                <w:b/>
              </w:rPr>
              <w:t>G5</w:t>
            </w:r>
            <w:r w:rsidR="00C07101">
              <w:rPr>
                <w:b/>
              </w:rPr>
              <w:t>9</w:t>
            </w:r>
            <w:r>
              <w:rPr>
                <w:b/>
              </w:rPr>
              <w:t xml:space="preserve"> 3/7 Modification</w:t>
            </w:r>
          </w:p>
          <w:p w14:paraId="636F2D8A" w14:textId="77777777" w:rsidR="008E161C" w:rsidRDefault="008E161C" w:rsidP="00FE306C">
            <w:pPr>
              <w:pStyle w:val="BodyText"/>
              <w:spacing w:beforeLines="40" w:before="96" w:afterLines="40" w:after="96" w:line="240" w:lineRule="auto"/>
              <w:ind w:left="0" w:firstLine="0"/>
              <w:jc w:val="left"/>
              <w:rPr>
                <w:ins w:id="193" w:author="Shaheeni Vekaria" w:date="2024-04-15T13:38:00Z"/>
                <w:b/>
              </w:rPr>
            </w:pPr>
          </w:p>
          <w:p w14:paraId="4641B7D8" w14:textId="77777777" w:rsidR="008E161C" w:rsidRDefault="008E161C" w:rsidP="00FE306C">
            <w:pPr>
              <w:pStyle w:val="BodyText"/>
              <w:spacing w:beforeLines="40" w:before="96" w:afterLines="40" w:after="96" w:line="240" w:lineRule="auto"/>
              <w:ind w:left="0" w:firstLine="0"/>
              <w:jc w:val="left"/>
              <w:rPr>
                <w:ins w:id="194" w:author="Shaheeni Vekaria" w:date="2024-04-15T13:38:00Z"/>
                <w:b/>
              </w:rPr>
            </w:pPr>
          </w:p>
          <w:p w14:paraId="018FDF7A" w14:textId="01407EC7" w:rsidR="008E161C" w:rsidRPr="0076424C" w:rsidRDefault="008E161C" w:rsidP="00FE306C">
            <w:pPr>
              <w:pStyle w:val="BodyText"/>
              <w:spacing w:beforeLines="40" w:before="96" w:afterLines="40" w:after="96" w:line="240" w:lineRule="auto"/>
              <w:ind w:left="0" w:firstLine="0"/>
              <w:jc w:val="left"/>
              <w:rPr>
                <w:b/>
              </w:rPr>
            </w:pPr>
          </w:p>
        </w:tc>
        <w:tc>
          <w:tcPr>
            <w:tcW w:w="6698" w:type="dxa"/>
            <w:gridSpan w:val="2"/>
          </w:tcPr>
          <w:p w14:paraId="077D0219" w14:textId="11804051" w:rsidR="008E161C" w:rsidRPr="00CA3834" w:rsidRDefault="00DD29DB" w:rsidP="00FB5F72">
            <w:pPr>
              <w:spacing w:before="40" w:after="40"/>
              <w:ind w:left="0" w:firstLine="0"/>
              <w:rPr>
                <w:rFonts w:eastAsia="Calibri"/>
                <w:bCs/>
                <w:szCs w:val="24"/>
              </w:rPr>
            </w:pPr>
            <w:r w:rsidRPr="00CA3834">
              <w:rPr>
                <w:rFonts w:eastAsia="Calibri"/>
                <w:bCs/>
                <w:szCs w:val="24"/>
              </w:rPr>
              <w:t xml:space="preserve">The modification to the </w:t>
            </w:r>
            <w:r w:rsidRPr="00CA3834">
              <w:rPr>
                <w:rFonts w:eastAsia="Calibri"/>
                <w:b/>
                <w:bCs/>
                <w:szCs w:val="24"/>
              </w:rPr>
              <w:t>Distribution Code</w:t>
            </w:r>
            <w:r w:rsidRPr="00CA3834">
              <w:rPr>
                <w:rFonts w:eastAsia="Calibri"/>
                <w:bCs/>
                <w:szCs w:val="24"/>
              </w:rPr>
              <w:t xml:space="preserve"> to implement Engineering Recommendation G59 Issue 3 Amendment 7,</w:t>
            </w:r>
            <w:r w:rsidR="00BA2E5C">
              <w:rPr>
                <w:rFonts w:eastAsia="Calibri"/>
                <w:bCs/>
                <w:szCs w:val="24"/>
              </w:rPr>
              <w:t xml:space="preserve"> </w:t>
            </w:r>
            <w:r w:rsidRPr="00CA3834">
              <w:rPr>
                <w:rFonts w:eastAsia="Calibri"/>
                <w:bCs/>
                <w:szCs w:val="24"/>
              </w:rPr>
              <w:t xml:space="preserve">as approved by the </w:t>
            </w:r>
            <w:r w:rsidRPr="00CA3834">
              <w:rPr>
                <w:rFonts w:eastAsia="Calibri"/>
                <w:b/>
                <w:bCs/>
                <w:szCs w:val="24"/>
              </w:rPr>
              <w:t>Authority</w:t>
            </w:r>
            <w:r w:rsidRPr="00CA3834">
              <w:rPr>
                <w:rFonts w:eastAsia="Calibri"/>
                <w:bCs/>
                <w:szCs w:val="24"/>
              </w:rPr>
              <w:t xml:space="preserve"> on 5 August 2019.</w:t>
            </w:r>
          </w:p>
        </w:tc>
      </w:tr>
      <w:tr w:rsidR="002C7FED" w:rsidRPr="0076424C" w14:paraId="36302D79" w14:textId="77777777" w:rsidTr="00510257">
        <w:trPr>
          <w:cantSplit/>
          <w:ins w:id="195" w:author="Ofgem OGC" w:date="2024-05-07T16:21:00Z"/>
        </w:trPr>
        <w:tc>
          <w:tcPr>
            <w:tcW w:w="2658" w:type="dxa"/>
          </w:tcPr>
          <w:p w14:paraId="1E90285E" w14:textId="57326156" w:rsidR="002C7FED" w:rsidRDefault="00340BD2" w:rsidP="00FE306C">
            <w:pPr>
              <w:pStyle w:val="BodyText"/>
              <w:spacing w:beforeLines="40" w:before="96" w:afterLines="40" w:after="96" w:line="240" w:lineRule="auto"/>
              <w:ind w:left="0" w:firstLine="0"/>
              <w:jc w:val="left"/>
              <w:rPr>
                <w:ins w:id="196" w:author="Ofgem OGC" w:date="2024-05-07T16:21:00Z" w16du:dateUtc="2024-05-07T15:21:00Z"/>
                <w:b/>
              </w:rPr>
            </w:pPr>
            <w:r>
              <w:rPr>
                <w:b/>
              </w:rPr>
              <w:t>GSP</w:t>
            </w:r>
            <w:r w:rsidR="002C7FED">
              <w:rPr>
                <w:b/>
              </w:rPr>
              <w:t xml:space="preserve"> </w:t>
            </w:r>
            <w:ins w:id="197" w:author="Ofgem OGC" w:date="2024-05-07T16:22:00Z" w16du:dateUtc="2024-05-07T15:22:00Z">
              <w:r w:rsidR="002C7FED">
                <w:rPr>
                  <w:b/>
                </w:rPr>
                <w:t>Licence</w:t>
              </w:r>
            </w:ins>
          </w:p>
        </w:tc>
        <w:tc>
          <w:tcPr>
            <w:tcW w:w="6698" w:type="dxa"/>
            <w:gridSpan w:val="2"/>
          </w:tcPr>
          <w:p w14:paraId="1B696ABA" w14:textId="45521C75" w:rsidR="002C7FED" w:rsidRPr="00CA3834" w:rsidRDefault="00BE0769" w:rsidP="00FB5F72">
            <w:pPr>
              <w:spacing w:before="40" w:after="40"/>
              <w:ind w:left="0" w:firstLine="0"/>
              <w:rPr>
                <w:ins w:id="198" w:author="Ofgem OGC" w:date="2024-05-07T16:21:00Z" w16du:dateUtc="2024-05-07T15:21:00Z"/>
                <w:rFonts w:eastAsia="Calibri"/>
                <w:bCs/>
                <w:szCs w:val="24"/>
              </w:rPr>
            </w:pPr>
            <w:ins w:id="199" w:author="Ofgem OGC" w:date="2024-05-07T16:22:00Z" w16du:dateUtc="2024-05-07T15:22:00Z">
              <w:r>
                <w:rPr>
                  <w:rFonts w:eastAsia="Calibri"/>
                  <w:bCs/>
                  <w:szCs w:val="24"/>
                </w:rPr>
                <w:t>A</w:t>
              </w:r>
              <w:r w:rsidRPr="00BE0769">
                <w:rPr>
                  <w:rFonts w:eastAsia="Calibri"/>
                  <w:bCs/>
                  <w:szCs w:val="24"/>
                </w:rPr>
                <w:t xml:space="preserve"> licence granted or treated as granted under section 7AA of the Gas Act 1986.</w:t>
              </w:r>
            </w:ins>
          </w:p>
        </w:tc>
      </w:tr>
      <w:tr w:rsidR="00FF6E34" w:rsidRPr="0076424C" w14:paraId="6E86108E" w14:textId="77777777" w:rsidTr="00510257">
        <w:trPr>
          <w:cantSplit/>
        </w:trPr>
        <w:tc>
          <w:tcPr>
            <w:tcW w:w="2658" w:type="dxa"/>
          </w:tcPr>
          <w:p w14:paraId="6E86108B" w14:textId="22D59D74" w:rsidR="00FF6E34" w:rsidRPr="0076424C" w:rsidRDefault="00FF6E34" w:rsidP="00FE306C">
            <w:pPr>
              <w:pStyle w:val="BodyText"/>
              <w:spacing w:beforeLines="40" w:before="96" w:afterLines="40" w:after="96" w:line="240" w:lineRule="auto"/>
              <w:ind w:left="0" w:firstLine="0"/>
              <w:jc w:val="left"/>
              <w:rPr>
                <w:b/>
              </w:rPr>
            </w:pPr>
            <w:bookmarkStart w:id="200" w:name="_Hlt41008014"/>
            <w:bookmarkStart w:id="201" w:name="_Hlt41007733"/>
            <w:bookmarkStart w:id="202" w:name="Generator"/>
            <w:bookmarkEnd w:id="200"/>
            <w:bookmarkEnd w:id="201"/>
            <w:r w:rsidRPr="0076424C">
              <w:rPr>
                <w:b/>
              </w:rPr>
              <w:lastRenderedPageBreak/>
              <w:t>Generator</w:t>
            </w:r>
            <w:bookmarkEnd w:id="202"/>
          </w:p>
        </w:tc>
        <w:tc>
          <w:tcPr>
            <w:tcW w:w="6698" w:type="dxa"/>
            <w:gridSpan w:val="2"/>
          </w:tcPr>
          <w:p w14:paraId="6E86108C" w14:textId="6CAB144B" w:rsidR="00FF6E34" w:rsidRPr="0076424C" w:rsidRDefault="00FF6E34" w:rsidP="00FB5F72">
            <w:pPr>
              <w:pStyle w:val="BodyText"/>
              <w:spacing w:beforeLines="40" w:before="96" w:afterLines="40" w:after="96"/>
              <w:ind w:left="42" w:hanging="42"/>
              <w:rPr>
                <w:b/>
              </w:rPr>
            </w:pPr>
            <w:r w:rsidRPr="0076424C">
              <w:t>A person who generates electricity under licence or exemption under the</w:t>
            </w:r>
            <w:r w:rsidRPr="0076424C">
              <w:rPr>
                <w:b/>
              </w:rPr>
              <w:t xml:space="preserve"> </w:t>
            </w:r>
            <w:r>
              <w:rPr>
                <w:color w:val="2B579A"/>
                <w:shd w:val="clear" w:color="auto" w:fill="E6E6E6"/>
              </w:rPr>
              <w:fldChar w:fldCharType="begin"/>
            </w:r>
            <w:r>
              <w:instrText xml:space="preserve"> REF Act \h  \* MERGEFORMAT </w:instrText>
            </w:r>
            <w:r>
              <w:rPr>
                <w:color w:val="2B579A"/>
                <w:shd w:val="clear" w:color="auto" w:fill="E6E6E6"/>
              </w:rPr>
            </w:r>
            <w:r>
              <w:rPr>
                <w:color w:val="2B579A"/>
                <w:shd w:val="clear" w:color="auto" w:fill="E6E6E6"/>
              </w:rPr>
              <w:fldChar w:fldCharType="separate"/>
            </w:r>
            <w:r w:rsidR="005C572C" w:rsidRPr="0076424C">
              <w:rPr>
                <w:b/>
              </w:rPr>
              <w:t>Act</w:t>
            </w:r>
            <w:r>
              <w:rPr>
                <w:color w:val="2B579A"/>
                <w:shd w:val="clear" w:color="auto" w:fill="E6E6E6"/>
              </w:rPr>
              <w:fldChar w:fldCharType="end"/>
            </w:r>
            <w:r w:rsidRPr="00CC11C2">
              <w:rPr>
                <w:b/>
              </w:rPr>
              <w:t>.</w:t>
            </w:r>
          </w:p>
          <w:p w14:paraId="6E86108D" w14:textId="1CC2407C" w:rsidR="00FF6E34" w:rsidRPr="0076424C" w:rsidRDefault="00FF6E34" w:rsidP="00FB5F72">
            <w:pPr>
              <w:pStyle w:val="BodyText"/>
              <w:spacing w:beforeLines="40" w:before="96" w:afterLines="40" w:after="96"/>
              <w:ind w:left="42" w:hanging="42"/>
              <w:rPr>
                <w:b/>
              </w:rPr>
            </w:pPr>
            <w:r w:rsidRPr="0076424C">
              <w:t xml:space="preserve">A person who </w:t>
            </w:r>
            <w:r w:rsidRPr="0076424C">
              <w:rPr>
                <w:spacing w:val="0"/>
              </w:rPr>
              <w:t>has</w:t>
            </w:r>
            <w:r w:rsidRPr="0076424C">
              <w:t xml:space="preserve"> connected a </w:t>
            </w: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rsidRPr="0076424C">
              <w:rPr>
                <w:b/>
              </w:rPr>
              <w:t>(s)</w:t>
            </w:r>
            <w:r w:rsidRPr="0076424C">
              <w:t xml:space="preserve"> in accordance with Item </w:t>
            </w:r>
            <w:r w:rsidR="00AA3864">
              <w:t>8</w:t>
            </w:r>
            <w:r w:rsidRPr="0076424C">
              <w:t xml:space="preserve"> Engineering Recommendation G83/2 </w:t>
            </w:r>
            <w:r w:rsidRPr="0076424C">
              <w:rPr>
                <w:snapToGrid w:val="0"/>
                <w:lang w:val="en-US"/>
              </w:rPr>
              <w:t>(“Recommendations For The Connection of Type Tested Small-Scale Embedded Generators (Up To 16 A Per Phase) in Parallel With Public Low-Voltage Distribution Networks”)</w:t>
            </w:r>
            <w:r>
              <w:rPr>
                <w:snapToGrid w:val="0"/>
                <w:lang w:val="en-US"/>
              </w:rPr>
              <w:t xml:space="preserve"> </w:t>
            </w:r>
            <w:r w:rsidRPr="00FC4250">
              <w:rPr>
                <w:snapToGrid w:val="0"/>
                <w:lang w:val="en-US"/>
              </w:rPr>
              <w:t>or with</w:t>
            </w:r>
            <w:r>
              <w:t xml:space="preserve"> Item </w:t>
            </w:r>
            <w:r w:rsidR="00AA3864">
              <w:t xml:space="preserve">9 </w:t>
            </w:r>
            <w:r>
              <w:t>Engineering Recommendation G98 (Requirements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 xml:space="preserve">w voltage distribution networks on or after </w:t>
            </w:r>
            <w:r>
              <w:rPr>
                <w:rFonts w:eastAsia="Batang"/>
                <w:szCs w:val="22"/>
                <w:lang w:eastAsia="en-GB"/>
              </w:rPr>
              <w:t>27 April 2019</w:t>
            </w:r>
            <w:r>
              <w:t>)</w:t>
            </w:r>
            <w:r w:rsidRPr="0076424C">
              <w:rPr>
                <w:rFonts w:ascii="Arial" w:hAnsi="Arial"/>
                <w:snapToGrid w:val="0"/>
                <w:lang w:val="en-US"/>
              </w:rPr>
              <w:t xml:space="preserve"> </w:t>
            </w:r>
            <w:r w:rsidRPr="0076424C">
              <w:t xml:space="preserve">and where this is (are) their only </w:t>
            </w: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rsidRPr="0076424C">
              <w:rPr>
                <w:b/>
              </w:rPr>
              <w:t>(s)</w:t>
            </w:r>
            <w:r w:rsidRPr="0076424C">
              <w:t xml:space="preserve">, is not classed as a </w:t>
            </w:r>
            <w:r>
              <w:rPr>
                <w:color w:val="2B579A"/>
                <w:shd w:val="clear" w:color="auto" w:fill="E6E6E6"/>
              </w:rPr>
              <w:fldChar w:fldCharType="begin"/>
            </w:r>
            <w:r>
              <w:instrText xml:space="preserve"> REF Generator \h  \* MERGEFORMAT </w:instrText>
            </w:r>
            <w:r>
              <w:rPr>
                <w:color w:val="2B579A"/>
                <w:shd w:val="clear" w:color="auto" w:fill="E6E6E6"/>
              </w:rPr>
            </w:r>
            <w:r>
              <w:rPr>
                <w:color w:val="2B579A"/>
                <w:shd w:val="clear" w:color="auto" w:fill="E6E6E6"/>
              </w:rPr>
              <w:fldChar w:fldCharType="separate"/>
            </w:r>
            <w:r w:rsidR="005C572C" w:rsidRPr="0076424C">
              <w:rPr>
                <w:b/>
              </w:rPr>
              <w:t>Generator</w:t>
            </w:r>
            <w:r>
              <w:rPr>
                <w:color w:val="2B579A"/>
                <w:shd w:val="clear" w:color="auto" w:fill="E6E6E6"/>
              </w:rPr>
              <w:fldChar w:fldCharType="end"/>
            </w:r>
            <w:r w:rsidRPr="0076424C">
              <w:t xml:space="preserve"> for the purpose of this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16406C">
              <w:rPr>
                <w:bCs/>
              </w:rPr>
              <w:t>.</w:t>
            </w:r>
          </w:p>
        </w:tc>
      </w:tr>
      <w:tr w:rsidR="00FF6E34" w:rsidRPr="0076424C" w14:paraId="6E861091" w14:textId="77777777" w:rsidTr="00510257">
        <w:trPr>
          <w:cantSplit/>
        </w:trPr>
        <w:tc>
          <w:tcPr>
            <w:tcW w:w="2658" w:type="dxa"/>
          </w:tcPr>
          <w:p w14:paraId="6E86108F" w14:textId="5F13A109" w:rsidR="00FF6E34" w:rsidRPr="0076424C" w:rsidRDefault="00FF6E34" w:rsidP="00FE306C">
            <w:pPr>
              <w:pStyle w:val="BodyText"/>
              <w:spacing w:beforeLines="40" w:before="96" w:afterLines="40" w:after="96" w:line="240" w:lineRule="auto"/>
              <w:ind w:left="0" w:firstLine="0"/>
              <w:jc w:val="left"/>
              <w:rPr>
                <w:b/>
              </w:rPr>
            </w:pPr>
            <w:bookmarkStart w:id="203" w:name="greatbritain"/>
            <w:r w:rsidRPr="0076424C">
              <w:rPr>
                <w:b/>
              </w:rPr>
              <w:t>Great Britain</w:t>
            </w:r>
            <w:bookmarkEnd w:id="203"/>
            <w:r w:rsidRPr="0076424C">
              <w:rPr>
                <w:b/>
              </w:rPr>
              <w:t xml:space="preserve"> or </w:t>
            </w:r>
            <w:bookmarkStart w:id="204" w:name="GB"/>
            <w:r w:rsidRPr="0076424C">
              <w:rPr>
                <w:b/>
              </w:rPr>
              <w:t>GB</w:t>
            </w:r>
            <w:bookmarkEnd w:id="204"/>
          </w:p>
        </w:tc>
        <w:tc>
          <w:tcPr>
            <w:tcW w:w="6698" w:type="dxa"/>
            <w:gridSpan w:val="2"/>
          </w:tcPr>
          <w:p w14:paraId="6E861090" w14:textId="77777777" w:rsidR="00FF6E34" w:rsidRPr="0076424C" w:rsidRDefault="00FF6E34" w:rsidP="00FB5F72">
            <w:pPr>
              <w:pStyle w:val="BodyText"/>
              <w:spacing w:beforeLines="40" w:before="96" w:afterLines="40" w:after="96"/>
              <w:ind w:left="42" w:hanging="42"/>
            </w:pPr>
            <w:r w:rsidRPr="0076424C">
              <w:t xml:space="preserve">“The landmass of England &amp; Wales and Scotland, including internal waters”.  </w:t>
            </w:r>
          </w:p>
        </w:tc>
      </w:tr>
      <w:tr w:rsidR="00FF6E34" w:rsidRPr="0076424C" w14:paraId="6E861094" w14:textId="77777777" w:rsidTr="00510257">
        <w:trPr>
          <w:cantSplit/>
        </w:trPr>
        <w:tc>
          <w:tcPr>
            <w:tcW w:w="2658" w:type="dxa"/>
          </w:tcPr>
          <w:p w14:paraId="6E861092" w14:textId="6BC949C0" w:rsidR="00FF6E34" w:rsidRPr="0076424C" w:rsidRDefault="00FF6E34" w:rsidP="00FE306C">
            <w:pPr>
              <w:pStyle w:val="BodyText"/>
              <w:spacing w:beforeLines="40" w:before="96" w:afterLines="40" w:after="96" w:line="240" w:lineRule="auto"/>
              <w:ind w:left="0" w:firstLine="0"/>
              <w:jc w:val="left"/>
              <w:rPr>
                <w:b/>
              </w:rPr>
            </w:pPr>
            <w:bookmarkStart w:id="205" w:name="GridCode"/>
            <w:r w:rsidRPr="0076424C">
              <w:rPr>
                <w:b/>
              </w:rPr>
              <w:t>Grid Code</w:t>
            </w:r>
            <w:bookmarkEnd w:id="205"/>
          </w:p>
        </w:tc>
        <w:tc>
          <w:tcPr>
            <w:tcW w:w="6698" w:type="dxa"/>
            <w:gridSpan w:val="2"/>
          </w:tcPr>
          <w:p w14:paraId="6E861093" w14:textId="4C82FF4C" w:rsidR="00FF6E34" w:rsidRPr="0076424C" w:rsidRDefault="00FF6E34" w:rsidP="00FB5F72">
            <w:pPr>
              <w:pStyle w:val="BodyText"/>
              <w:spacing w:beforeLines="40" w:before="96" w:afterLines="40" w:after="96" w:line="240" w:lineRule="auto"/>
              <w:ind w:left="0" w:firstLine="0"/>
              <w:rPr>
                <w:b/>
              </w:rPr>
            </w:pPr>
            <w:r w:rsidRPr="0076424C">
              <w:t>The code which</w:t>
            </w:r>
            <w:r w:rsidR="007E3FAE">
              <w:rPr>
                <w:noProof/>
                <w:szCs w:val="22"/>
              </w:rPr>
              <w:t xml:space="preserve"> </w:t>
            </w:r>
            <w:ins w:id="206" w:author="Shaheeni Vekaria" w:date="2024-04-15T13:13:00Z">
              <w:r w:rsidR="00B33E21">
                <w:rPr>
                  <w:noProof/>
                  <w:szCs w:val="22"/>
                </w:rPr>
                <w:t xml:space="preserve">the </w:t>
              </w:r>
              <w:proofErr w:type="spellStart"/>
              <w:r w:rsidR="00B33E21" w:rsidRPr="00B33E21">
                <w:rPr>
                  <w:b/>
                  <w:color w:val="2B579A"/>
                  <w:szCs w:val="22"/>
                  <w:shd w:val="clear" w:color="auto" w:fill="E6E6E6"/>
                  <w:rPrChange w:id="207" w:author="Shaheeni Vekaria" w:date="2024-04-15T13:14:00Z">
                    <w:rPr>
                      <w:noProof/>
                      <w:szCs w:val="22"/>
                    </w:rPr>
                  </w:rPrChange>
                </w:rPr>
                <w:t>IS</w:t>
              </w:r>
            </w:ins>
            <w:ins w:id="208" w:author="Shaheeni Vekaria" w:date="2024-04-15T13:14:00Z">
              <w:r w:rsidR="00B33E21" w:rsidRPr="00B33E21">
                <w:rPr>
                  <w:b/>
                  <w:color w:val="2B579A"/>
                  <w:szCs w:val="22"/>
                  <w:shd w:val="clear" w:color="auto" w:fill="E6E6E6"/>
                  <w:rPrChange w:id="209" w:author="Shaheeni Vekaria" w:date="2024-04-15T13:14:00Z">
                    <w:rPr>
                      <w:noProof/>
                      <w:szCs w:val="22"/>
                    </w:rPr>
                  </w:rPrChange>
                </w:rPr>
                <w:t>OP</w:t>
              </w:r>
            </w:ins>
            <w:del w:id="210" w:author="Shaheeni Vekaria" w:date="2024-04-15T13:14:00Z">
              <w:r w:rsidR="007E3FAE" w:rsidDel="00B33E21">
                <w:rPr>
                  <w:color w:val="2B579A"/>
                  <w:shd w:val="clear" w:color="auto" w:fill="E6E6E6"/>
                </w:rPr>
                <w:fldChar w:fldCharType="begin"/>
              </w:r>
              <w:r w:rsidR="007E3FAE" w:rsidDel="00B33E21">
                <w:rPr>
                  <w:noProof/>
                  <w:szCs w:val="22"/>
                </w:rPr>
                <w:delInstrText xml:space="preserve"> REF NGESO \h </w:delInstrText>
              </w:r>
              <w:r w:rsidR="004544C9" w:rsidDel="00B33E21">
                <w:delInstrText xml:space="preserve"> \* MERGEFORMAT </w:delInstrText>
              </w:r>
              <w:r w:rsidR="007E3FAE" w:rsidDel="00B33E21">
                <w:rPr>
                  <w:color w:val="2B579A"/>
                  <w:shd w:val="clear" w:color="auto" w:fill="E6E6E6"/>
                </w:rPr>
              </w:r>
              <w:r w:rsidR="007E3FAE" w:rsidDel="00B33E21">
                <w:rPr>
                  <w:color w:val="2B579A"/>
                  <w:shd w:val="clear" w:color="auto" w:fill="E6E6E6"/>
                </w:rPr>
                <w:fldChar w:fldCharType="separate"/>
              </w:r>
              <w:r w:rsidR="005C572C" w:rsidDel="00B33E21">
                <w:rPr>
                  <w:b/>
                </w:rPr>
                <w:delText>NGESO</w:delText>
              </w:r>
              <w:r w:rsidR="007E3FAE" w:rsidDel="00B33E21">
                <w:rPr>
                  <w:color w:val="2B579A"/>
                  <w:shd w:val="clear" w:color="auto" w:fill="E6E6E6"/>
                </w:rPr>
                <w:fldChar w:fldCharType="end"/>
              </w:r>
              <w:r w:rsidRPr="0076424C" w:rsidDel="00B33E21">
                <w:rPr>
                  <w:b/>
                  <w:bCs/>
                </w:rPr>
                <w:delText xml:space="preserve"> </w:delText>
              </w:r>
            </w:del>
            <w:r w:rsidRPr="0076424C">
              <w:t>is</w:t>
            </w:r>
            <w:proofErr w:type="spellEnd"/>
            <w:r w:rsidRPr="0076424C">
              <w:t xml:space="preserve"> required to prepare under </w:t>
            </w:r>
            <w:ins w:id="211" w:author="Shaheeni Vekaria" w:date="2024-04-24T16:36:00Z">
              <w:r w:rsidR="00833FA1">
                <w:t>the</w:t>
              </w:r>
            </w:ins>
            <w:del w:id="212" w:author="Shaheeni Vekaria" w:date="2024-04-24T16:36:00Z">
              <w:r w:rsidRPr="0076424C" w:rsidDel="00833FA1">
                <w:delText>its</w:delText>
              </w:r>
            </w:del>
            <w:ins w:id="213" w:author="Shaheeni Vekaria" w:date="2024-04-15T13:14:00Z">
              <w:r w:rsidR="009F3638">
                <w:t xml:space="preserve"> </w:t>
              </w:r>
              <w:r w:rsidR="009F3638" w:rsidRPr="00C166E4">
                <w:rPr>
                  <w:b/>
                  <w:color w:val="2B579A"/>
                  <w:shd w:val="clear" w:color="auto" w:fill="E6E6E6"/>
                  <w:rPrChange w:id="214" w:author="Shaheeni Vekaria" w:date="2024-04-15T13:14:00Z">
                    <w:rPr/>
                  </w:rPrChange>
                </w:rPr>
                <w:t>ESO</w:t>
              </w:r>
            </w:ins>
            <w:del w:id="215" w:author="Shaheeni Vekaria" w:date="2024-04-15T13:14:00Z">
              <w:r w:rsidRPr="0076424C" w:rsidDel="00C166E4">
                <w:delText xml:space="preserve"> </w:delText>
              </w:r>
            </w:del>
            <w:r>
              <w:rPr>
                <w:color w:val="2B579A"/>
                <w:shd w:val="clear" w:color="auto" w:fill="E6E6E6"/>
              </w:rPr>
              <w:fldChar w:fldCharType="begin"/>
            </w:r>
            <w:r>
              <w:instrText xml:space="preserve"> REF TransmissionLicence \h  \* MERGEFORMAT </w:instrText>
            </w:r>
            <w:r>
              <w:rPr>
                <w:color w:val="2B579A"/>
                <w:shd w:val="clear" w:color="auto" w:fill="E6E6E6"/>
              </w:rPr>
            </w:r>
            <w:r>
              <w:rPr>
                <w:color w:val="2B579A"/>
                <w:shd w:val="clear" w:color="auto" w:fill="E6E6E6"/>
              </w:rPr>
              <w:fldChar w:fldCharType="separate"/>
            </w:r>
            <w:del w:id="216" w:author="Shaheeni Vekaria" w:date="2024-04-15T13:14:00Z">
              <w:r w:rsidR="005C572C" w:rsidRPr="0076424C" w:rsidDel="009F3638">
                <w:rPr>
                  <w:b/>
                </w:rPr>
                <w:delText>Transmission</w:delText>
              </w:r>
            </w:del>
            <w:r w:rsidR="005C572C" w:rsidRPr="0076424C">
              <w:rPr>
                <w:b/>
              </w:rPr>
              <w:t xml:space="preserve"> Licence</w:t>
            </w:r>
            <w:r>
              <w:rPr>
                <w:color w:val="2B579A"/>
                <w:shd w:val="clear" w:color="auto" w:fill="E6E6E6"/>
              </w:rPr>
              <w:fldChar w:fldCharType="end"/>
            </w:r>
            <w:r w:rsidRPr="0076424C">
              <w:t xml:space="preserve"> and have approved by the </w:t>
            </w:r>
            <w:r>
              <w:rPr>
                <w:color w:val="2B579A"/>
                <w:shd w:val="clear" w:color="auto" w:fill="E6E6E6"/>
              </w:rPr>
              <w:fldChar w:fldCharType="begin"/>
            </w:r>
            <w:r>
              <w:instrText xml:space="preserve"> REF Authority \h  \* MERGEFORMAT </w:instrText>
            </w:r>
            <w:r>
              <w:rPr>
                <w:color w:val="2B579A"/>
                <w:shd w:val="clear" w:color="auto" w:fill="E6E6E6"/>
              </w:rPr>
            </w:r>
            <w:r>
              <w:rPr>
                <w:color w:val="2B579A"/>
                <w:shd w:val="clear" w:color="auto" w:fill="E6E6E6"/>
              </w:rPr>
              <w:fldChar w:fldCharType="separate"/>
            </w:r>
            <w:r w:rsidR="005C572C" w:rsidRPr="0076424C">
              <w:rPr>
                <w:b/>
              </w:rPr>
              <w:t>Authority</w:t>
            </w:r>
            <w:r>
              <w:rPr>
                <w:color w:val="2B579A"/>
                <w:shd w:val="clear" w:color="auto" w:fill="E6E6E6"/>
              </w:rPr>
              <w:fldChar w:fldCharType="end"/>
            </w:r>
            <w:r w:rsidRPr="0076424C">
              <w:rPr>
                <w:b/>
              </w:rPr>
              <w:t xml:space="preserve"> </w:t>
            </w:r>
            <w:r w:rsidRPr="0076424C">
              <w:t xml:space="preserve">as from time to time revised with the approval of, or by the direction of, the </w:t>
            </w:r>
            <w:r>
              <w:rPr>
                <w:color w:val="2B579A"/>
                <w:shd w:val="clear" w:color="auto" w:fill="E6E6E6"/>
              </w:rPr>
              <w:fldChar w:fldCharType="begin"/>
            </w:r>
            <w:r>
              <w:instrText xml:space="preserve"> REF Authority \h  \* MERGEFORMAT </w:instrText>
            </w:r>
            <w:r>
              <w:rPr>
                <w:color w:val="2B579A"/>
                <w:shd w:val="clear" w:color="auto" w:fill="E6E6E6"/>
              </w:rPr>
            </w:r>
            <w:r>
              <w:rPr>
                <w:color w:val="2B579A"/>
                <w:shd w:val="clear" w:color="auto" w:fill="E6E6E6"/>
              </w:rPr>
              <w:fldChar w:fldCharType="separate"/>
            </w:r>
            <w:r w:rsidR="005C572C" w:rsidRPr="0076424C">
              <w:rPr>
                <w:b/>
              </w:rPr>
              <w:t>Authority</w:t>
            </w:r>
            <w:r>
              <w:rPr>
                <w:color w:val="2B579A"/>
                <w:shd w:val="clear" w:color="auto" w:fill="E6E6E6"/>
              </w:rPr>
              <w:fldChar w:fldCharType="end"/>
            </w:r>
            <w:r w:rsidRPr="0076424C">
              <w:t xml:space="preserve">. </w:t>
            </w:r>
          </w:p>
        </w:tc>
      </w:tr>
      <w:tr w:rsidR="00FF6E34" w:rsidRPr="0076424C" w14:paraId="6E861097" w14:textId="77777777" w:rsidTr="00510257">
        <w:trPr>
          <w:cantSplit/>
        </w:trPr>
        <w:tc>
          <w:tcPr>
            <w:tcW w:w="2658" w:type="dxa"/>
          </w:tcPr>
          <w:p w14:paraId="6E861095" w14:textId="0F474C5F" w:rsidR="00FF6E34" w:rsidRPr="0076424C" w:rsidRDefault="00FF6E34" w:rsidP="00FE306C">
            <w:pPr>
              <w:pStyle w:val="BodyText"/>
              <w:spacing w:beforeLines="40" w:before="96" w:afterLines="40" w:after="96" w:line="240" w:lineRule="auto"/>
              <w:ind w:left="0" w:firstLine="0"/>
              <w:jc w:val="left"/>
              <w:rPr>
                <w:b/>
              </w:rPr>
            </w:pPr>
            <w:bookmarkStart w:id="217" w:name="GSP"/>
            <w:r w:rsidRPr="0076424C">
              <w:rPr>
                <w:b/>
              </w:rPr>
              <w:t>Grid Supply Point</w:t>
            </w:r>
            <w:bookmarkEnd w:id="217"/>
          </w:p>
        </w:tc>
        <w:tc>
          <w:tcPr>
            <w:tcW w:w="6698" w:type="dxa"/>
            <w:gridSpan w:val="2"/>
          </w:tcPr>
          <w:p w14:paraId="6E861096" w14:textId="44F0DD94" w:rsidR="00FF6E34" w:rsidRPr="0076424C" w:rsidRDefault="00FF6E34" w:rsidP="00FB5F72">
            <w:pPr>
              <w:pStyle w:val="BodyText"/>
              <w:spacing w:beforeLines="40" w:before="96" w:afterLines="40" w:after="96" w:line="240" w:lineRule="auto"/>
              <w:ind w:left="0" w:firstLine="0"/>
            </w:pPr>
            <w:r w:rsidRPr="0076424C">
              <w:t xml:space="preserve">Any point at which electricity is delivered from the </w:t>
            </w:r>
            <w:r>
              <w:rPr>
                <w:color w:val="2B579A"/>
                <w:shd w:val="clear" w:color="auto" w:fill="E6E6E6"/>
              </w:rPr>
              <w:fldChar w:fldCharType="begin"/>
            </w:r>
            <w:r>
              <w:instrText xml:space="preserve"> REF NETS \h  \* MERGEFORMAT </w:instrText>
            </w:r>
            <w:r>
              <w:rPr>
                <w:color w:val="2B579A"/>
                <w:shd w:val="clear" w:color="auto" w:fill="E6E6E6"/>
              </w:rPr>
            </w:r>
            <w:r>
              <w:rPr>
                <w:color w:val="2B579A"/>
                <w:shd w:val="clear" w:color="auto" w:fill="E6E6E6"/>
              </w:rPr>
              <w:fldChar w:fldCharType="separate"/>
            </w:r>
            <w:r w:rsidR="005C572C" w:rsidRPr="0076424C">
              <w:rPr>
                <w:b/>
              </w:rPr>
              <w:t>National Electricity Transmission System</w:t>
            </w:r>
            <w:r>
              <w:rPr>
                <w:color w:val="2B579A"/>
                <w:shd w:val="clear" w:color="auto" w:fill="E6E6E6"/>
              </w:rPr>
              <w:fldChar w:fldCharType="end"/>
            </w:r>
            <w:r w:rsidRPr="0076424C">
              <w:rPr>
                <w:b/>
              </w:rPr>
              <w:t xml:space="preserve"> </w:t>
            </w:r>
            <w:r w:rsidRPr="0076424C">
              <w:t xml:space="preserve">to the </w:t>
            </w:r>
            <w:hyperlink w:anchor="DNOsDistributionSystem" w:history="1">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hyperlink>
            <w:r w:rsidRPr="00F80EA9">
              <w:rPr>
                <w:bCs/>
              </w:rPr>
              <w:t>.</w:t>
            </w:r>
          </w:p>
        </w:tc>
      </w:tr>
      <w:tr w:rsidR="00FF6E34" w:rsidRPr="0076424C" w14:paraId="6E86109A" w14:textId="77777777" w:rsidTr="00510257">
        <w:trPr>
          <w:cantSplit/>
        </w:trPr>
        <w:tc>
          <w:tcPr>
            <w:tcW w:w="2658" w:type="dxa"/>
          </w:tcPr>
          <w:p w14:paraId="6E861098" w14:textId="77777777" w:rsidR="00FF6E34" w:rsidRPr="0076424C" w:rsidRDefault="00FF6E34" w:rsidP="00FE306C">
            <w:pPr>
              <w:pStyle w:val="BodyText"/>
              <w:spacing w:beforeLines="40" w:before="96" w:afterLines="40" w:after="96" w:line="240" w:lineRule="auto"/>
              <w:ind w:left="0" w:firstLine="0"/>
              <w:jc w:val="left"/>
              <w:rPr>
                <w:b/>
              </w:rPr>
            </w:pPr>
            <w:r w:rsidRPr="0076424C">
              <w:rPr>
                <w:b/>
              </w:rPr>
              <w:t>High Voltage  (</w:t>
            </w:r>
            <w:bookmarkStart w:id="218" w:name="HV"/>
            <w:r w:rsidRPr="0076424C">
              <w:rPr>
                <w:b/>
              </w:rPr>
              <w:t>HV</w:t>
            </w:r>
            <w:bookmarkEnd w:id="218"/>
            <w:r w:rsidRPr="0076424C">
              <w:rPr>
                <w:b/>
              </w:rPr>
              <w:t>)</w:t>
            </w:r>
          </w:p>
        </w:tc>
        <w:tc>
          <w:tcPr>
            <w:tcW w:w="6698" w:type="dxa"/>
            <w:gridSpan w:val="2"/>
          </w:tcPr>
          <w:p w14:paraId="6E861099" w14:textId="77777777" w:rsidR="00FF6E34" w:rsidRPr="0076424C" w:rsidRDefault="00FF6E34" w:rsidP="00FB5F72">
            <w:pPr>
              <w:pStyle w:val="BodyText"/>
              <w:spacing w:beforeLines="40" w:before="96" w:afterLines="40" w:after="96" w:line="240" w:lineRule="auto"/>
              <w:ind w:left="0" w:firstLine="0"/>
              <w:rPr>
                <w:b/>
              </w:rPr>
            </w:pPr>
            <w:r w:rsidRPr="0076424C">
              <w:t>A voltage exceeding</w:t>
            </w:r>
            <w:r w:rsidRPr="0076424C">
              <w:rPr>
                <w:b/>
              </w:rPr>
              <w:t xml:space="preserve"> </w:t>
            </w:r>
            <w:r w:rsidRPr="0076424C">
              <w:t>1000 Volts</w:t>
            </w:r>
            <w:r w:rsidRPr="0076424C">
              <w:rPr>
                <w:b/>
              </w:rPr>
              <w:t>.</w:t>
            </w:r>
          </w:p>
        </w:tc>
      </w:tr>
      <w:tr w:rsidR="00FF6E34" w:rsidRPr="0076424C" w14:paraId="6E86109D" w14:textId="77777777" w:rsidTr="00510257">
        <w:trPr>
          <w:cantSplit/>
        </w:trPr>
        <w:tc>
          <w:tcPr>
            <w:tcW w:w="2658" w:type="dxa"/>
          </w:tcPr>
          <w:p w14:paraId="6E86109B" w14:textId="7B973BDF" w:rsidR="00FF6E34" w:rsidRPr="0076424C" w:rsidRDefault="00FF6E34" w:rsidP="00FE306C">
            <w:pPr>
              <w:spacing w:beforeLines="40" w:before="96" w:afterLines="40" w:after="96"/>
              <w:ind w:left="0" w:firstLine="0"/>
              <w:jc w:val="left"/>
              <w:rPr>
                <w:b/>
                <w:spacing w:val="5"/>
              </w:rPr>
            </w:pPr>
            <w:bookmarkStart w:id="219" w:name="HVCustomer"/>
            <w:r w:rsidRPr="0076424C">
              <w:rPr>
                <w:b/>
                <w:spacing w:val="5"/>
              </w:rPr>
              <w:t>High Voltage Customer</w:t>
            </w:r>
            <w:bookmarkEnd w:id="219"/>
          </w:p>
        </w:tc>
        <w:tc>
          <w:tcPr>
            <w:tcW w:w="6698" w:type="dxa"/>
            <w:gridSpan w:val="2"/>
          </w:tcPr>
          <w:p w14:paraId="6E86109C" w14:textId="54AB0B90" w:rsidR="00FF6E34" w:rsidRPr="0076424C" w:rsidRDefault="00FF6E34" w:rsidP="00FB5F72">
            <w:pPr>
              <w:tabs>
                <w:tab w:val="left" w:pos="36"/>
              </w:tabs>
              <w:spacing w:beforeLines="40" w:before="96" w:afterLines="40" w:after="96"/>
              <w:ind w:left="36" w:firstLine="0"/>
              <w:rPr>
                <w:spacing w:val="5"/>
              </w:rPr>
            </w:pPr>
            <w:r w:rsidRPr="0076424C">
              <w:rPr>
                <w:spacing w:val="5"/>
              </w:rPr>
              <w:t xml:space="preserve">A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spacing w:val="5"/>
              </w:rPr>
              <w:t xml:space="preserve"> connected to a part of the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Pr="0076424C">
              <w:rPr>
                <w:b/>
                <w:spacing w:val="5"/>
              </w:rPr>
              <w:t xml:space="preserve"> </w:t>
            </w:r>
            <w:r w:rsidRPr="0076424C">
              <w:rPr>
                <w:spacing w:val="5"/>
              </w:rPr>
              <w:t xml:space="preserve">which is operating at </w:t>
            </w:r>
            <w:r>
              <w:rPr>
                <w:color w:val="2B579A"/>
                <w:shd w:val="clear" w:color="auto" w:fill="E6E6E6"/>
              </w:rPr>
              <w:fldChar w:fldCharType="begin"/>
            </w:r>
            <w:r>
              <w:instrText xml:space="preserve"> REF HV \h  \* MERGEFORMAT </w:instrText>
            </w:r>
            <w:r>
              <w:rPr>
                <w:color w:val="2B579A"/>
                <w:shd w:val="clear" w:color="auto" w:fill="E6E6E6"/>
              </w:rPr>
            </w:r>
            <w:r>
              <w:rPr>
                <w:color w:val="2B579A"/>
                <w:shd w:val="clear" w:color="auto" w:fill="E6E6E6"/>
              </w:rPr>
              <w:fldChar w:fldCharType="separate"/>
            </w:r>
            <w:r w:rsidR="005C572C" w:rsidRPr="0076424C">
              <w:rPr>
                <w:b/>
              </w:rPr>
              <w:t>HV</w:t>
            </w:r>
            <w:r>
              <w:rPr>
                <w:color w:val="2B579A"/>
                <w:shd w:val="clear" w:color="auto" w:fill="E6E6E6"/>
              </w:rPr>
              <w:fldChar w:fldCharType="end"/>
            </w:r>
            <w:r w:rsidRPr="0076424C">
              <w:rPr>
                <w:spacing w:val="5"/>
              </w:rPr>
              <w:t>.</w:t>
            </w:r>
          </w:p>
        </w:tc>
      </w:tr>
      <w:tr w:rsidR="00FF6E34" w:rsidRPr="0076424C" w14:paraId="6E8610A0" w14:textId="77777777" w:rsidTr="00510257">
        <w:trPr>
          <w:cantSplit/>
        </w:trPr>
        <w:tc>
          <w:tcPr>
            <w:tcW w:w="2658" w:type="dxa"/>
          </w:tcPr>
          <w:p w14:paraId="6E86109E" w14:textId="024AEA46" w:rsidR="00FF6E34" w:rsidRPr="0076424C" w:rsidRDefault="00FF6E34" w:rsidP="00FE306C">
            <w:pPr>
              <w:spacing w:beforeLines="40" w:before="96" w:afterLines="40" w:after="96"/>
              <w:ind w:left="0" w:firstLine="0"/>
              <w:jc w:val="left"/>
              <w:rPr>
                <w:b/>
                <w:spacing w:val="5"/>
              </w:rPr>
            </w:pPr>
            <w:bookmarkStart w:id="220" w:name="_Hlt40969418"/>
            <w:bookmarkStart w:id="221" w:name="ImplementingControlPerson"/>
            <w:bookmarkEnd w:id="220"/>
            <w:r w:rsidRPr="0076424C">
              <w:rPr>
                <w:b/>
                <w:spacing w:val="5"/>
              </w:rPr>
              <w:t>Implementing Control Person</w:t>
            </w:r>
            <w:bookmarkEnd w:id="221"/>
          </w:p>
        </w:tc>
        <w:tc>
          <w:tcPr>
            <w:tcW w:w="6698" w:type="dxa"/>
            <w:gridSpan w:val="2"/>
          </w:tcPr>
          <w:p w14:paraId="6E86109F" w14:textId="0606A9AE" w:rsidR="00FF6E34" w:rsidRPr="0076424C" w:rsidRDefault="00FF6E34" w:rsidP="00FB5F72">
            <w:pPr>
              <w:tabs>
                <w:tab w:val="left" w:pos="36"/>
              </w:tabs>
              <w:spacing w:beforeLines="40" w:before="96" w:afterLines="40" w:after="96"/>
              <w:ind w:left="36" w:firstLine="0"/>
              <w:rPr>
                <w:spacing w:val="5"/>
              </w:rPr>
            </w:pPr>
            <w:r w:rsidRPr="0076424C">
              <w:rPr>
                <w:spacing w:val="5"/>
              </w:rPr>
              <w:t xml:space="preserve">Pursuant to </w:t>
            </w:r>
            <w:smartTag w:uri="urn:schemas-microsoft-com:office:smarttags" w:element="stockticker">
              <w:r w:rsidRPr="0076424C">
                <w:rPr>
                  <w:spacing w:val="5"/>
                </w:rPr>
                <w:t>DOC</w:t>
              </w:r>
            </w:smartTag>
            <w:r w:rsidRPr="0076424C">
              <w:rPr>
                <w:spacing w:val="5"/>
              </w:rPr>
              <w:t xml:space="preserve">8, the person implementing </w:t>
            </w:r>
            <w:r>
              <w:rPr>
                <w:color w:val="2B579A"/>
                <w:shd w:val="clear" w:color="auto" w:fill="E6E6E6"/>
              </w:rPr>
              <w:fldChar w:fldCharType="begin"/>
            </w:r>
            <w:r>
              <w:instrText xml:space="preserve"> REF SafetyPrecautions \h  \* MERGEFORMAT </w:instrText>
            </w:r>
            <w:r>
              <w:rPr>
                <w:color w:val="2B579A"/>
                <w:shd w:val="clear" w:color="auto" w:fill="E6E6E6"/>
              </w:rPr>
            </w:r>
            <w:r>
              <w:rPr>
                <w:color w:val="2B579A"/>
                <w:shd w:val="clear" w:color="auto" w:fill="E6E6E6"/>
              </w:rPr>
              <w:fldChar w:fldCharType="separate"/>
            </w:r>
            <w:r w:rsidR="005C572C" w:rsidRPr="0076424C">
              <w:rPr>
                <w:b/>
              </w:rPr>
              <w:t>Safety Precautions</w:t>
            </w:r>
            <w:r>
              <w:rPr>
                <w:color w:val="2B579A"/>
                <w:shd w:val="clear" w:color="auto" w:fill="E6E6E6"/>
              </w:rPr>
              <w:fldChar w:fldCharType="end"/>
            </w:r>
            <w:r w:rsidRPr="0076424C">
              <w:rPr>
                <w:spacing w:val="5"/>
              </w:rPr>
              <w:t xml:space="preserve"> at an Operational Boundary.</w:t>
            </w:r>
          </w:p>
        </w:tc>
      </w:tr>
      <w:tr w:rsidR="00FF6E34" w:rsidRPr="0076424C" w14:paraId="6E8610A3" w14:textId="77777777" w:rsidTr="00510257">
        <w:trPr>
          <w:cantSplit/>
        </w:trPr>
        <w:tc>
          <w:tcPr>
            <w:tcW w:w="2658" w:type="dxa"/>
          </w:tcPr>
          <w:p w14:paraId="6E8610A1" w14:textId="6DB831A7" w:rsidR="00FF6E34" w:rsidRPr="0076424C" w:rsidRDefault="00FF6E34" w:rsidP="00FE306C">
            <w:pPr>
              <w:pStyle w:val="BodyText"/>
              <w:spacing w:beforeLines="40" w:before="96" w:afterLines="40" w:after="96" w:line="240" w:lineRule="auto"/>
              <w:ind w:left="0" w:firstLine="0"/>
              <w:jc w:val="left"/>
              <w:rPr>
                <w:b/>
              </w:rPr>
            </w:pPr>
            <w:bookmarkStart w:id="222" w:name="IndividualDNOStandard"/>
            <w:r w:rsidRPr="0076424C">
              <w:rPr>
                <w:b/>
              </w:rPr>
              <w:t>Individual DNO Standard</w:t>
            </w:r>
            <w:bookmarkEnd w:id="222"/>
          </w:p>
        </w:tc>
        <w:tc>
          <w:tcPr>
            <w:tcW w:w="6698" w:type="dxa"/>
            <w:gridSpan w:val="2"/>
          </w:tcPr>
          <w:p w14:paraId="6E8610A2" w14:textId="5C437A1F" w:rsidR="00FF6E34" w:rsidRPr="0076424C" w:rsidRDefault="00FF6E34" w:rsidP="00FB5F72">
            <w:pPr>
              <w:pStyle w:val="BodyText"/>
              <w:spacing w:beforeLines="40" w:before="96" w:afterLines="40" w:after="96" w:line="240" w:lineRule="auto"/>
              <w:ind w:left="0" w:firstLine="0"/>
            </w:pPr>
            <w:r w:rsidRPr="0076424C">
              <w:t xml:space="preserve">A standard adopted by an individual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 </w:t>
            </w:r>
            <w:r w:rsidRPr="0076424C">
              <w:t>and</w:t>
            </w:r>
            <w:r w:rsidRPr="0076424C">
              <w:rPr>
                <w:b/>
              </w:rPr>
              <w:t xml:space="preserve"> </w:t>
            </w:r>
            <w:r w:rsidRPr="0076424C">
              <w:t xml:space="preserve">which is published as such by an individual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 </w:t>
            </w:r>
            <w:r w:rsidRPr="0076424C">
              <w:t xml:space="preserve">and that has a material effect on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s</w:t>
            </w:r>
            <w:r w:rsidRPr="00F80EA9">
              <w:rPr>
                <w:bCs/>
              </w:rPr>
              <w:t>.</w:t>
            </w:r>
          </w:p>
        </w:tc>
      </w:tr>
      <w:tr w:rsidR="00FF6E34" w:rsidRPr="0076424C" w14:paraId="6E8610A6" w14:textId="77777777" w:rsidTr="00510257">
        <w:trPr>
          <w:cantSplit/>
        </w:trPr>
        <w:tc>
          <w:tcPr>
            <w:tcW w:w="2658" w:type="dxa"/>
          </w:tcPr>
          <w:p w14:paraId="6E8610A4" w14:textId="518C34DF" w:rsidR="00FF6E34" w:rsidRPr="0076424C" w:rsidRDefault="00FF6E34" w:rsidP="00FE306C">
            <w:pPr>
              <w:pStyle w:val="BodyText"/>
              <w:spacing w:beforeLines="40" w:before="96" w:afterLines="40" w:after="96" w:line="240" w:lineRule="auto"/>
              <w:ind w:left="0" w:firstLine="0"/>
              <w:jc w:val="left"/>
              <w:rPr>
                <w:b/>
              </w:rPr>
            </w:pPr>
            <w:bookmarkStart w:id="223" w:name="IEC"/>
            <w:r w:rsidRPr="0076424C">
              <w:rPr>
                <w:b/>
              </w:rPr>
              <w:t>IEC</w:t>
            </w:r>
            <w:bookmarkEnd w:id="223"/>
          </w:p>
        </w:tc>
        <w:tc>
          <w:tcPr>
            <w:tcW w:w="6698" w:type="dxa"/>
            <w:gridSpan w:val="2"/>
          </w:tcPr>
          <w:p w14:paraId="6E8610A5" w14:textId="77777777" w:rsidR="00FF6E34" w:rsidRPr="0076424C" w:rsidRDefault="00FF6E34" w:rsidP="00FB5F72">
            <w:pPr>
              <w:pStyle w:val="BodyText"/>
              <w:spacing w:beforeLines="40" w:before="96" w:afterLines="40" w:after="96" w:line="240" w:lineRule="auto"/>
              <w:ind w:left="0" w:firstLine="0"/>
            </w:pPr>
            <w:r w:rsidRPr="0076424C">
              <w:t>International Electrotechnical Commission.</w:t>
            </w:r>
          </w:p>
        </w:tc>
      </w:tr>
      <w:tr w:rsidR="00FF6E34" w:rsidRPr="0076424C" w14:paraId="6E8610A9" w14:textId="77777777" w:rsidTr="00510257">
        <w:trPr>
          <w:cantSplit/>
        </w:trPr>
        <w:tc>
          <w:tcPr>
            <w:tcW w:w="2658" w:type="dxa"/>
          </w:tcPr>
          <w:p w14:paraId="6E8610A7" w14:textId="7DBC87B0" w:rsidR="00FF6E34" w:rsidRPr="0076424C" w:rsidRDefault="00FF6E34" w:rsidP="00FE306C">
            <w:pPr>
              <w:pStyle w:val="BodyText"/>
              <w:spacing w:beforeLines="40" w:before="96" w:afterLines="40" w:after="96" w:line="240" w:lineRule="auto"/>
              <w:ind w:left="0" w:firstLine="0"/>
              <w:jc w:val="left"/>
              <w:rPr>
                <w:b/>
              </w:rPr>
            </w:pPr>
            <w:bookmarkStart w:id="224" w:name="IDNO"/>
            <w:r w:rsidRPr="0076424C">
              <w:rPr>
                <w:b/>
              </w:rPr>
              <w:t>Independent Distribution Network Operator</w:t>
            </w:r>
            <w:bookmarkEnd w:id="224"/>
          </w:p>
        </w:tc>
        <w:tc>
          <w:tcPr>
            <w:tcW w:w="6698" w:type="dxa"/>
            <w:gridSpan w:val="2"/>
          </w:tcPr>
          <w:p w14:paraId="6E8610A8" w14:textId="2DE6B670" w:rsidR="00FF6E34" w:rsidRPr="0076424C" w:rsidRDefault="00FF6E34" w:rsidP="00FB5F72">
            <w:pPr>
              <w:pStyle w:val="BodyText"/>
              <w:spacing w:beforeLines="40" w:before="96" w:afterLines="40" w:after="96" w:line="240" w:lineRule="auto"/>
              <w:ind w:left="0" w:firstLine="0"/>
            </w:pPr>
            <w:r w:rsidRPr="0076424C">
              <w:t xml:space="preserve">A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that does not have a Distribution Services Obligation Area in its </w:t>
            </w:r>
            <w:r>
              <w:rPr>
                <w:color w:val="2B579A"/>
                <w:shd w:val="clear" w:color="auto" w:fill="E6E6E6"/>
              </w:rPr>
              <w:fldChar w:fldCharType="begin"/>
            </w:r>
            <w:r>
              <w:instrText xml:space="preserve"> REF DistributionLicence \h  \* MERGEFORMAT </w:instrText>
            </w:r>
            <w:r>
              <w:rPr>
                <w:color w:val="2B579A"/>
                <w:shd w:val="clear" w:color="auto" w:fill="E6E6E6"/>
              </w:rPr>
            </w:r>
            <w:r>
              <w:rPr>
                <w:color w:val="2B579A"/>
                <w:shd w:val="clear" w:color="auto" w:fill="E6E6E6"/>
              </w:rPr>
              <w:fldChar w:fldCharType="separate"/>
            </w:r>
            <w:r w:rsidR="005C572C" w:rsidRPr="0076424C">
              <w:rPr>
                <w:b/>
              </w:rPr>
              <w:t>Distribution Licence</w:t>
            </w:r>
            <w:r>
              <w:rPr>
                <w:color w:val="2B579A"/>
                <w:shd w:val="clear" w:color="auto" w:fill="E6E6E6"/>
              </w:rPr>
              <w:fldChar w:fldCharType="end"/>
            </w:r>
            <w:r w:rsidRPr="0076424C">
              <w:t xml:space="preserve"> and is not an ex Public Electricity Supplier</w:t>
            </w:r>
            <w:r w:rsidR="00571F46">
              <w:t>.</w:t>
            </w:r>
          </w:p>
        </w:tc>
      </w:tr>
      <w:tr w:rsidR="00FF6E34" w:rsidRPr="0076424C" w14:paraId="6E8610AC" w14:textId="77777777" w:rsidTr="00510257">
        <w:trPr>
          <w:cantSplit/>
        </w:trPr>
        <w:tc>
          <w:tcPr>
            <w:tcW w:w="2658" w:type="dxa"/>
          </w:tcPr>
          <w:p w14:paraId="77BDA7E9" w14:textId="77777777" w:rsidR="00F9531B" w:rsidRDefault="00FF6E34" w:rsidP="003768C7">
            <w:pPr>
              <w:pStyle w:val="BodyText"/>
              <w:spacing w:beforeLines="40" w:before="96" w:afterLines="40" w:after="96" w:line="240" w:lineRule="auto"/>
              <w:ind w:left="0" w:firstLine="0"/>
              <w:jc w:val="left"/>
              <w:rPr>
                <w:ins w:id="225" w:author="Shaheeni Vekaria" w:date="2024-04-19T13:17:00Z"/>
                <w:b/>
              </w:rPr>
            </w:pPr>
            <w:r w:rsidRPr="0076424C">
              <w:rPr>
                <w:b/>
              </w:rPr>
              <w:lastRenderedPageBreak/>
              <w:t>Industry Codes Technical Group (</w:t>
            </w:r>
            <w:bookmarkStart w:id="226" w:name="ITCG"/>
            <w:r w:rsidRPr="0076424C">
              <w:rPr>
                <w:b/>
              </w:rPr>
              <w:t>ITCG</w:t>
            </w:r>
            <w:bookmarkEnd w:id="226"/>
            <w:r w:rsidRPr="0076424C">
              <w:rPr>
                <w:b/>
              </w:rPr>
              <w:t>)</w:t>
            </w:r>
          </w:p>
          <w:p w14:paraId="4E11F7A9" w14:textId="50D26F56" w:rsidR="000130C0" w:rsidRDefault="00E22216" w:rsidP="003768C7">
            <w:pPr>
              <w:pStyle w:val="BodyText"/>
              <w:spacing w:beforeLines="40" w:before="96" w:afterLines="40" w:after="96" w:line="240" w:lineRule="auto"/>
              <w:ind w:left="0" w:firstLine="0"/>
              <w:jc w:val="left"/>
              <w:rPr>
                <w:ins w:id="227" w:author="Shaheeni Vekaria" w:date="2024-04-19T13:16:00Z"/>
                <w:b/>
              </w:rPr>
            </w:pPr>
            <w:ins w:id="228" w:author="Shaheeni Vekaria" w:date="2024-04-19T13:00:00Z">
              <w:r>
                <w:rPr>
                  <w:b/>
                </w:rPr>
                <w:t>Informa</w:t>
              </w:r>
              <w:r w:rsidR="00DE6EF8">
                <w:rPr>
                  <w:b/>
                </w:rPr>
                <w:t>tion Request Notice</w:t>
              </w:r>
            </w:ins>
            <w:ins w:id="229" w:author="Shaheeni Vekaria" w:date="2024-04-19T13:20:00Z">
              <w:r w:rsidR="001A3E2E">
                <w:rPr>
                  <w:b/>
                </w:rPr>
                <w:br/>
              </w:r>
              <w:r w:rsidR="001A3E2E">
                <w:rPr>
                  <w:b/>
                </w:rPr>
                <w:br/>
              </w:r>
              <w:r w:rsidR="001A3E2E">
                <w:rPr>
                  <w:b/>
                </w:rPr>
                <w:br/>
              </w:r>
            </w:ins>
          </w:p>
          <w:p w14:paraId="6E8610AA" w14:textId="76CB7A6E" w:rsidR="00F819E9" w:rsidRPr="0076424C" w:rsidRDefault="00F819E9" w:rsidP="003768C7">
            <w:pPr>
              <w:pStyle w:val="BodyText"/>
              <w:spacing w:beforeLines="40" w:before="96" w:afterLines="40" w:after="96" w:line="240" w:lineRule="auto"/>
              <w:ind w:left="0" w:firstLine="0"/>
              <w:jc w:val="left"/>
              <w:rPr>
                <w:b/>
              </w:rPr>
            </w:pPr>
            <w:ins w:id="230" w:author="Shaheeni Vekaria" w:date="2024-04-19T13:01:00Z">
              <w:r>
                <w:rPr>
                  <w:b/>
                </w:rPr>
                <w:t>Information Request Statement</w:t>
              </w:r>
            </w:ins>
          </w:p>
        </w:tc>
        <w:tc>
          <w:tcPr>
            <w:tcW w:w="6698" w:type="dxa"/>
            <w:gridSpan w:val="2"/>
          </w:tcPr>
          <w:p w14:paraId="354E5ADC" w14:textId="5D774450" w:rsidR="00F9531B" w:rsidRDefault="00FF6E34" w:rsidP="000130C0">
            <w:pPr>
              <w:pStyle w:val="BodyText"/>
              <w:spacing w:beforeLines="40" w:before="96" w:afterLines="40" w:after="96" w:line="240" w:lineRule="auto"/>
              <w:ind w:left="0" w:firstLine="0"/>
              <w:rPr>
                <w:ins w:id="231" w:author="Shaheeni Vekaria" w:date="2024-04-19T13:17:00Z"/>
              </w:rPr>
            </w:pPr>
            <w:r w:rsidRPr="0076424C">
              <w:t xml:space="preserve">A standing body comprised of representatives of all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s to carry out the functions referred to in its own Constitution and Rules</w:t>
            </w:r>
            <w:r w:rsidR="007D50E9">
              <w:t>.</w:t>
            </w:r>
            <w:r w:rsidRPr="0076424C">
              <w:t xml:space="preserve"> </w:t>
            </w:r>
          </w:p>
          <w:p w14:paraId="7A30B908" w14:textId="74CFF7D7" w:rsidR="009E3387" w:rsidRDefault="00F819E9" w:rsidP="000130C0">
            <w:pPr>
              <w:pStyle w:val="BodyText"/>
              <w:spacing w:beforeLines="40" w:before="96" w:afterLines="40" w:after="96" w:line="240" w:lineRule="auto"/>
              <w:ind w:left="0" w:firstLine="0"/>
              <w:rPr>
                <w:ins w:id="232" w:author="Shaheeni Vekaria" w:date="2024-04-19T13:18:00Z"/>
              </w:rPr>
            </w:pPr>
            <w:ins w:id="233" w:author="Shaheeni Vekaria" w:date="2024-04-19T13:01:00Z">
              <w:r w:rsidRPr="00F819E9">
                <w:t xml:space="preserve">A notice that will be issued by </w:t>
              </w:r>
            </w:ins>
            <w:ins w:id="234" w:author="Shaheeni Vekaria" w:date="2024-04-19T16:20:00Z">
              <w:r w:rsidR="00562AA3">
                <w:t xml:space="preserve">the </w:t>
              </w:r>
            </w:ins>
            <w:ins w:id="235" w:author="Shaheeni Vekaria" w:date="2024-04-19T13:13:00Z">
              <w:r w:rsidR="00200509" w:rsidRPr="001A3E2E">
                <w:rPr>
                  <w:b/>
                  <w:color w:val="2B579A"/>
                  <w:shd w:val="clear" w:color="auto" w:fill="E6E6E6"/>
                  <w:rPrChange w:id="236" w:author="Shaheeni Vekaria" w:date="2024-04-19T13:20:00Z">
                    <w:rPr/>
                  </w:rPrChange>
                </w:rPr>
                <w:t>ISOP</w:t>
              </w:r>
            </w:ins>
            <w:ins w:id="237" w:author="Shaheeni Vekaria" w:date="2024-04-19T13:01:00Z">
              <w:r w:rsidRPr="00F819E9">
                <w:t xml:space="preserve"> to a relevant party setting out </w:t>
              </w:r>
            </w:ins>
            <w:ins w:id="238" w:author="Shaheeni Vekaria" w:date="2024-04-19T16:20:00Z">
              <w:r w:rsidR="00562AA3">
                <w:t xml:space="preserve">the </w:t>
              </w:r>
            </w:ins>
            <w:ins w:id="239" w:author="Shaheeni Vekaria" w:date="2024-04-19T13:13:00Z">
              <w:r w:rsidR="00200509" w:rsidRPr="001A3E2E">
                <w:rPr>
                  <w:b/>
                  <w:color w:val="2B579A"/>
                  <w:shd w:val="clear" w:color="auto" w:fill="E6E6E6"/>
                  <w:rPrChange w:id="240" w:author="Shaheeni Vekaria" w:date="2024-04-19T13:20:00Z">
                    <w:rPr/>
                  </w:rPrChange>
                </w:rPr>
                <w:t>ISOP</w:t>
              </w:r>
              <w:r w:rsidR="00200509" w:rsidRPr="001A3E2E">
                <w:t>’s</w:t>
              </w:r>
            </w:ins>
            <w:ins w:id="241" w:author="Shaheeni Vekaria" w:date="2024-04-19T13:01:00Z">
              <w:r w:rsidRPr="00F819E9">
                <w:t xml:space="preserve"> reasonable requirements for relevant information in accordance with section 172 of the </w:t>
              </w:r>
              <w:r w:rsidRPr="00833FA1">
                <w:t xml:space="preserve">Energy Act 2023. </w:t>
              </w:r>
              <w:r w:rsidRPr="00F819E9">
                <w:t>This will be prepared in accordance with</w:t>
              </w:r>
            </w:ins>
            <w:ins w:id="242" w:author="Shaheeni Vekaria" w:date="2024-04-19T16:20:00Z">
              <w:r w:rsidR="00562AA3">
                <w:t xml:space="preserve"> the</w:t>
              </w:r>
            </w:ins>
            <w:ins w:id="243" w:author="Shaheeni Vekaria" w:date="2024-04-19T13:01:00Z">
              <w:r w:rsidRPr="00F819E9">
                <w:t xml:space="preserve"> </w:t>
              </w:r>
            </w:ins>
            <w:ins w:id="244" w:author="Shaheeni Vekaria" w:date="2024-04-19T13:13:00Z">
              <w:r w:rsidR="00200509" w:rsidRPr="001A3E2E">
                <w:rPr>
                  <w:b/>
                  <w:color w:val="2B579A"/>
                  <w:shd w:val="clear" w:color="auto" w:fill="E6E6E6"/>
                  <w:rPrChange w:id="245" w:author="Shaheeni Vekaria" w:date="2024-04-19T13:20:00Z">
                    <w:rPr/>
                  </w:rPrChange>
                </w:rPr>
                <w:t>ISOP</w:t>
              </w:r>
              <w:r w:rsidR="00200509">
                <w:t>’s</w:t>
              </w:r>
            </w:ins>
            <w:ins w:id="246" w:author="Shaheeni Vekaria" w:date="2024-04-19T13:01:00Z">
              <w:r w:rsidRPr="00F819E9">
                <w:t xml:space="preserve"> published </w:t>
              </w:r>
              <w:r w:rsidRPr="001A3E2E">
                <w:rPr>
                  <w:b/>
                  <w:color w:val="2B579A"/>
                  <w:shd w:val="clear" w:color="auto" w:fill="E6E6E6"/>
                  <w:rPrChange w:id="247" w:author="Shaheeni Vekaria" w:date="2024-04-19T13:20:00Z">
                    <w:rPr/>
                  </w:rPrChange>
                </w:rPr>
                <w:t>Information Request</w:t>
              </w:r>
            </w:ins>
            <w:ins w:id="248" w:author="Shaheeni Vekaria" w:date="2024-04-19T13:13:00Z">
              <w:r w:rsidR="00200509" w:rsidRPr="001A3E2E">
                <w:rPr>
                  <w:b/>
                  <w:bCs/>
                </w:rPr>
                <w:t xml:space="preserve"> </w:t>
              </w:r>
            </w:ins>
            <w:ins w:id="249" w:author="Shaheeni Vekaria" w:date="2024-04-19T13:01:00Z">
              <w:r w:rsidRPr="001A3E2E">
                <w:rPr>
                  <w:b/>
                  <w:color w:val="2B579A"/>
                  <w:shd w:val="clear" w:color="auto" w:fill="E6E6E6"/>
                  <w:rPrChange w:id="250" w:author="Shaheeni Vekaria" w:date="2024-04-19T13:20:00Z">
                    <w:rPr/>
                  </w:rPrChange>
                </w:rPr>
                <w:t>Statement</w:t>
              </w:r>
              <w:r w:rsidRPr="00F819E9">
                <w:t>.</w:t>
              </w:r>
            </w:ins>
          </w:p>
          <w:p w14:paraId="6E8610AB" w14:textId="39C17CA1" w:rsidR="00664778" w:rsidRPr="0076424C" w:rsidRDefault="00200509" w:rsidP="000130C0">
            <w:pPr>
              <w:pStyle w:val="BodyText"/>
              <w:spacing w:beforeLines="40" w:before="96" w:afterLines="40" w:after="96" w:line="240" w:lineRule="auto"/>
              <w:ind w:left="0" w:firstLine="0"/>
            </w:pPr>
            <w:ins w:id="251" w:author="Shaheeni Vekaria" w:date="2024-04-19T13:13:00Z">
              <w:r w:rsidRPr="00200509">
                <w:t>A statement prepared and published by</w:t>
              </w:r>
            </w:ins>
            <w:ins w:id="252" w:author="Shaheeni Vekaria" w:date="2024-04-19T16:20:00Z">
              <w:r w:rsidR="00562AA3">
                <w:t xml:space="preserve"> the</w:t>
              </w:r>
            </w:ins>
            <w:ins w:id="253" w:author="Shaheeni Vekaria" w:date="2024-04-19T13:13:00Z">
              <w:r w:rsidRPr="00200509">
                <w:t xml:space="preserve"> </w:t>
              </w:r>
            </w:ins>
            <w:ins w:id="254" w:author="Shaheeni Vekaria" w:date="2024-04-19T13:20:00Z">
              <w:r w:rsidR="001A3E2E" w:rsidRPr="001A3E2E">
                <w:rPr>
                  <w:b/>
                  <w:color w:val="2B579A"/>
                  <w:shd w:val="clear" w:color="auto" w:fill="E6E6E6"/>
                  <w:rPrChange w:id="255" w:author="Shaheeni Vekaria" w:date="2024-04-19T13:20:00Z">
                    <w:rPr/>
                  </w:rPrChange>
                </w:rPr>
                <w:t>ISOP</w:t>
              </w:r>
            </w:ins>
            <w:ins w:id="256" w:author="Shaheeni Vekaria" w:date="2024-04-19T13:13:00Z">
              <w:r w:rsidRPr="00200509">
                <w:t xml:space="preserve">, in accordance with section 172 of the </w:t>
              </w:r>
              <w:r w:rsidRPr="00833FA1">
                <w:t>Energy Act 2023</w:t>
              </w:r>
              <w:r w:rsidRPr="00200509">
                <w:t xml:space="preserve"> and condition D2(5) of its </w:t>
              </w:r>
              <w:r w:rsidRPr="001A3E2E">
                <w:rPr>
                  <w:b/>
                  <w:color w:val="2B579A"/>
                  <w:shd w:val="clear" w:color="auto" w:fill="E6E6E6"/>
                  <w:rPrChange w:id="257" w:author="Shaheeni Vekaria" w:date="2024-04-19T13:20:00Z">
                    <w:rPr/>
                  </w:rPrChange>
                </w:rPr>
                <w:t>ESO Licence</w:t>
              </w:r>
              <w:r w:rsidRPr="00200509">
                <w:t>, setting out the process that</w:t>
              </w:r>
            </w:ins>
            <w:ins w:id="258" w:author="Shaheeni Vekaria" w:date="2024-04-19T16:21:00Z">
              <w:r w:rsidR="00562AA3">
                <w:t xml:space="preserve"> the</w:t>
              </w:r>
            </w:ins>
            <w:ins w:id="259" w:author="Shaheeni Vekaria" w:date="2024-04-19T13:13:00Z">
              <w:r w:rsidRPr="00200509">
                <w:t xml:space="preserve"> </w:t>
              </w:r>
            </w:ins>
            <w:ins w:id="260" w:author="Shaheeni Vekaria" w:date="2024-04-19T13:20:00Z">
              <w:r w:rsidR="001A3E2E">
                <w:rPr>
                  <w:b/>
                  <w:bCs/>
                </w:rPr>
                <w:t>ISOP</w:t>
              </w:r>
            </w:ins>
            <w:ins w:id="261" w:author="Shaheeni Vekaria" w:date="2024-04-19T13:13:00Z">
              <w:r w:rsidRPr="00200509">
                <w:t xml:space="preserve"> will follow when requesting information from relevant parties by the issue of an </w:t>
              </w:r>
              <w:r w:rsidRPr="000A3156">
                <w:rPr>
                  <w:b/>
                  <w:color w:val="2B579A"/>
                  <w:shd w:val="clear" w:color="auto" w:fill="E6E6E6"/>
                  <w:rPrChange w:id="262" w:author="Shaheeni Vekaria" w:date="2024-04-19T13:21:00Z">
                    <w:rPr/>
                  </w:rPrChange>
                </w:rPr>
                <w:t>Information Request Notice</w:t>
              </w:r>
              <w:r w:rsidRPr="00200509">
                <w:t>.</w:t>
              </w:r>
            </w:ins>
          </w:p>
        </w:tc>
      </w:tr>
      <w:tr w:rsidR="00A22679" w:rsidRPr="0076424C" w14:paraId="55FC4AD8" w14:textId="77777777" w:rsidTr="00510257">
        <w:trPr>
          <w:cantSplit/>
        </w:trPr>
        <w:tc>
          <w:tcPr>
            <w:tcW w:w="2658" w:type="dxa"/>
          </w:tcPr>
          <w:p w14:paraId="0143976E" w14:textId="1481819F" w:rsidR="00A22679" w:rsidRPr="0076424C" w:rsidRDefault="00A22679" w:rsidP="00FE306C">
            <w:pPr>
              <w:pStyle w:val="BodyText"/>
              <w:spacing w:beforeLines="40" w:before="96" w:afterLines="40" w:after="96" w:line="240" w:lineRule="auto"/>
              <w:ind w:left="0" w:firstLine="0"/>
              <w:jc w:val="left"/>
              <w:rPr>
                <w:b/>
              </w:rPr>
            </w:pPr>
            <w:r>
              <w:rPr>
                <w:b/>
              </w:rPr>
              <w:t>IP Completion Day</w:t>
            </w:r>
          </w:p>
        </w:tc>
        <w:tc>
          <w:tcPr>
            <w:tcW w:w="6698" w:type="dxa"/>
            <w:gridSpan w:val="2"/>
          </w:tcPr>
          <w:p w14:paraId="1915020C" w14:textId="61F85882" w:rsidR="00A22679" w:rsidRPr="00683081" w:rsidRDefault="00A22679" w:rsidP="00FB5F72">
            <w:pPr>
              <w:autoSpaceDE w:val="0"/>
              <w:autoSpaceDN w:val="0"/>
              <w:adjustRightInd w:val="0"/>
              <w:spacing w:before="40" w:after="40"/>
              <w:ind w:left="0" w:firstLine="0"/>
              <w:rPr>
                <w:rFonts w:eastAsia="Calibri"/>
                <w:color w:val="FF0000"/>
                <w:szCs w:val="24"/>
                <w:lang w:eastAsia="en-GB"/>
              </w:rPr>
            </w:pPr>
            <w:r w:rsidRPr="0004421C">
              <w:rPr>
                <w:rFonts w:eastAsia="Calibri"/>
                <w:szCs w:val="24"/>
                <w:lang w:eastAsia="en-GB"/>
              </w:rPr>
              <w:t>31 December 2020 as defined in Section 39 of the European Union (Withdrawal Agreement) Act 2020.</w:t>
            </w:r>
          </w:p>
        </w:tc>
      </w:tr>
      <w:tr w:rsidR="00FF6E34" w:rsidRPr="0076424C" w14:paraId="6E8610AF" w14:textId="77777777" w:rsidTr="00510257">
        <w:trPr>
          <w:cantSplit/>
        </w:trPr>
        <w:tc>
          <w:tcPr>
            <w:tcW w:w="2658" w:type="dxa"/>
          </w:tcPr>
          <w:p w14:paraId="6E8610AD" w14:textId="64A4DA5D" w:rsidR="00FF6E34" w:rsidRPr="0076424C" w:rsidRDefault="00FF6E34" w:rsidP="00FE306C">
            <w:pPr>
              <w:pStyle w:val="BodyText"/>
              <w:spacing w:beforeLines="40" w:before="96" w:afterLines="40" w:after="96" w:line="240" w:lineRule="auto"/>
              <w:ind w:left="0" w:firstLine="0"/>
              <w:jc w:val="left"/>
              <w:rPr>
                <w:b/>
              </w:rPr>
            </w:pPr>
            <w:bookmarkStart w:id="263" w:name="Isolated"/>
            <w:r w:rsidRPr="0076424C">
              <w:rPr>
                <w:b/>
              </w:rPr>
              <w:t>Isolated</w:t>
            </w:r>
            <w:bookmarkEnd w:id="263"/>
          </w:p>
        </w:tc>
        <w:tc>
          <w:tcPr>
            <w:tcW w:w="6698" w:type="dxa"/>
            <w:gridSpan w:val="2"/>
          </w:tcPr>
          <w:p w14:paraId="6E8610AE" w14:textId="65F845FD" w:rsidR="00FF6E34" w:rsidRPr="0076424C" w:rsidRDefault="00FF6E34" w:rsidP="00FB5F72">
            <w:pPr>
              <w:pStyle w:val="BodyText"/>
              <w:spacing w:beforeLines="40" w:before="96" w:afterLines="40" w:after="96" w:line="240" w:lineRule="auto"/>
              <w:ind w:left="0" w:firstLine="0"/>
              <w:rPr>
                <w:b/>
              </w:rPr>
            </w:pPr>
            <w:r w:rsidRPr="0076424C">
              <w:t>Disconnected from associated</w:t>
            </w:r>
            <w:r w:rsidRPr="0076424C">
              <w:rPr>
                <w:b/>
              </w:rPr>
              <w:t xml:space="preserve"> </w:t>
            </w:r>
            <w:r w:rsidR="00007837">
              <w:rPr>
                <w:color w:val="2B579A"/>
                <w:shd w:val="clear" w:color="auto" w:fill="E6E6E6"/>
              </w:rPr>
              <w:fldChar w:fldCharType="begin"/>
            </w:r>
            <w:r w:rsidR="00007837">
              <w:instrText xml:space="preserve"> REF Equipment \h </w:instrText>
            </w:r>
            <w:r w:rsidR="004544C9">
              <w:instrText xml:space="preserve"> \* MERGEFORMAT </w:instrText>
            </w:r>
            <w:r w:rsidR="00007837">
              <w:rPr>
                <w:color w:val="2B579A"/>
                <w:shd w:val="clear" w:color="auto" w:fill="E6E6E6"/>
              </w:rPr>
            </w:r>
            <w:r w:rsidR="00007837">
              <w:rPr>
                <w:color w:val="2B579A"/>
                <w:shd w:val="clear" w:color="auto" w:fill="E6E6E6"/>
              </w:rPr>
              <w:fldChar w:fldCharType="separate"/>
            </w:r>
            <w:r w:rsidR="005C572C" w:rsidRPr="0076424C">
              <w:rPr>
                <w:b/>
              </w:rPr>
              <w:t>Equipment</w:t>
            </w:r>
            <w:r w:rsidR="00007837">
              <w:rPr>
                <w:color w:val="2B579A"/>
                <w:shd w:val="clear" w:color="auto" w:fill="E6E6E6"/>
              </w:rPr>
              <w:fldChar w:fldCharType="end"/>
            </w:r>
            <w:r w:rsidR="00007837">
              <w:t xml:space="preserve"> </w:t>
            </w:r>
            <w:r w:rsidRPr="0076424C">
              <w:t>by an</w:t>
            </w:r>
            <w:r w:rsidRPr="0076424C">
              <w:rPr>
                <w:b/>
              </w:rPr>
              <w:t xml:space="preserve"> </w:t>
            </w:r>
            <w:r>
              <w:rPr>
                <w:color w:val="2B579A"/>
                <w:shd w:val="clear" w:color="auto" w:fill="E6E6E6"/>
              </w:rPr>
              <w:fldChar w:fldCharType="begin"/>
            </w:r>
            <w:r>
              <w:instrText xml:space="preserve"> REF IsolatingDevice \h  \* MERGEFORMAT </w:instrText>
            </w:r>
            <w:r>
              <w:rPr>
                <w:color w:val="2B579A"/>
                <w:shd w:val="clear" w:color="auto" w:fill="E6E6E6"/>
              </w:rPr>
            </w:r>
            <w:r>
              <w:rPr>
                <w:color w:val="2B579A"/>
                <w:shd w:val="clear" w:color="auto" w:fill="E6E6E6"/>
              </w:rPr>
              <w:fldChar w:fldCharType="separate"/>
            </w:r>
            <w:r w:rsidR="005C572C" w:rsidRPr="0076424C">
              <w:rPr>
                <w:b/>
              </w:rPr>
              <w:t>Isolating Device</w:t>
            </w:r>
            <w:r>
              <w:rPr>
                <w:color w:val="2B579A"/>
                <w:shd w:val="clear" w:color="auto" w:fill="E6E6E6"/>
              </w:rPr>
              <w:fldChar w:fldCharType="end"/>
            </w:r>
            <w:r w:rsidRPr="0076424C">
              <w:rPr>
                <w:b/>
              </w:rPr>
              <w:t xml:space="preserve">(s) </w:t>
            </w:r>
            <w:r w:rsidRPr="0076424C">
              <w:t>in the isolating position or by adequate physical separation or sufficient gap.</w:t>
            </w:r>
          </w:p>
        </w:tc>
      </w:tr>
      <w:tr w:rsidR="00FF6E34" w:rsidRPr="0076424C" w14:paraId="6E8610B2" w14:textId="77777777" w:rsidTr="003018EF">
        <w:trPr>
          <w:cantSplit/>
          <w:trHeight w:val="603"/>
        </w:trPr>
        <w:tc>
          <w:tcPr>
            <w:tcW w:w="2658" w:type="dxa"/>
          </w:tcPr>
          <w:p w14:paraId="6E8610B0" w14:textId="587EA141" w:rsidR="00D67B64" w:rsidRPr="0076424C" w:rsidRDefault="00FF6E34" w:rsidP="00FE306C">
            <w:pPr>
              <w:pStyle w:val="BodyText"/>
              <w:spacing w:beforeLines="40" w:before="96" w:afterLines="40" w:after="96" w:line="240" w:lineRule="auto"/>
              <w:ind w:left="0" w:firstLine="0"/>
              <w:jc w:val="left"/>
              <w:rPr>
                <w:b/>
              </w:rPr>
            </w:pPr>
            <w:bookmarkStart w:id="264" w:name="IsolatingDevice"/>
            <w:r w:rsidRPr="0076424C">
              <w:rPr>
                <w:b/>
              </w:rPr>
              <w:t>Isolating Device</w:t>
            </w:r>
            <w:bookmarkEnd w:id="264"/>
          </w:p>
        </w:tc>
        <w:tc>
          <w:tcPr>
            <w:tcW w:w="6698" w:type="dxa"/>
            <w:gridSpan w:val="2"/>
          </w:tcPr>
          <w:p w14:paraId="6E8610B1" w14:textId="425DBCA5" w:rsidR="00D67B64" w:rsidRPr="0076424C" w:rsidRDefault="00FF6E34" w:rsidP="00FB5F72">
            <w:pPr>
              <w:pStyle w:val="BodyText"/>
              <w:spacing w:beforeLines="40" w:before="96" w:afterLines="40" w:after="96" w:line="240" w:lineRule="auto"/>
              <w:ind w:left="0" w:firstLine="0"/>
            </w:pPr>
            <w:r w:rsidRPr="0076424C">
              <w:t>A device for rendering</w:t>
            </w:r>
            <w:r w:rsidRPr="0076424C">
              <w:rPr>
                <w:b/>
              </w:rPr>
              <w:t xml:space="preserve"> </w:t>
            </w:r>
            <w:r w:rsidR="00007837">
              <w:rPr>
                <w:color w:val="2B579A"/>
                <w:shd w:val="clear" w:color="auto" w:fill="E6E6E6"/>
              </w:rPr>
              <w:fldChar w:fldCharType="begin"/>
            </w:r>
            <w:r w:rsidR="00007837">
              <w:instrText xml:space="preserve"> REF Equipment \h </w:instrText>
            </w:r>
            <w:r w:rsidR="004544C9">
              <w:instrText xml:space="preserve"> \* MERGEFORMAT </w:instrText>
            </w:r>
            <w:r w:rsidR="00007837">
              <w:rPr>
                <w:color w:val="2B579A"/>
                <w:shd w:val="clear" w:color="auto" w:fill="E6E6E6"/>
              </w:rPr>
            </w:r>
            <w:r w:rsidR="00007837">
              <w:rPr>
                <w:color w:val="2B579A"/>
                <w:shd w:val="clear" w:color="auto" w:fill="E6E6E6"/>
              </w:rPr>
              <w:fldChar w:fldCharType="separate"/>
            </w:r>
            <w:r w:rsidR="005C572C" w:rsidRPr="0076424C">
              <w:rPr>
                <w:b/>
              </w:rPr>
              <w:t>Equipment</w:t>
            </w:r>
            <w:r w:rsidR="00007837">
              <w:rPr>
                <w:color w:val="2B579A"/>
                <w:shd w:val="clear" w:color="auto" w:fill="E6E6E6"/>
              </w:rPr>
              <w:fldChar w:fldCharType="end"/>
            </w:r>
            <w:r w:rsidR="00007837">
              <w:t xml:space="preserve"> </w:t>
            </w:r>
            <w:r>
              <w:rPr>
                <w:color w:val="2B579A"/>
                <w:shd w:val="clear" w:color="auto" w:fill="E6E6E6"/>
              </w:rPr>
              <w:fldChar w:fldCharType="begin"/>
            </w:r>
            <w:r>
              <w:instrText xml:space="preserve"> REF Isolated \h  \* MERGEFORMAT </w:instrText>
            </w:r>
            <w:r>
              <w:rPr>
                <w:color w:val="2B579A"/>
                <w:shd w:val="clear" w:color="auto" w:fill="E6E6E6"/>
              </w:rPr>
            </w:r>
            <w:r>
              <w:rPr>
                <w:color w:val="2B579A"/>
                <w:shd w:val="clear" w:color="auto" w:fill="E6E6E6"/>
              </w:rPr>
              <w:fldChar w:fldCharType="separate"/>
            </w:r>
            <w:r w:rsidR="005C572C" w:rsidRPr="0076424C">
              <w:rPr>
                <w:b/>
              </w:rPr>
              <w:t>Isolated</w:t>
            </w:r>
            <w:r>
              <w:rPr>
                <w:color w:val="2B579A"/>
                <w:shd w:val="clear" w:color="auto" w:fill="E6E6E6"/>
              </w:rPr>
              <w:fldChar w:fldCharType="end"/>
            </w:r>
            <w:r w:rsidRPr="00CC4F6A">
              <w:rPr>
                <w:bCs/>
              </w:rPr>
              <w:t>.</w:t>
            </w:r>
          </w:p>
        </w:tc>
      </w:tr>
      <w:tr w:rsidR="003018EF" w:rsidRPr="0076424C" w14:paraId="78777D1A" w14:textId="77777777" w:rsidTr="00510257">
        <w:trPr>
          <w:cantSplit/>
          <w:ins w:id="265" w:author="Carly Malcolm" w:date="2024-05-17T08:37:00Z"/>
        </w:trPr>
        <w:tc>
          <w:tcPr>
            <w:tcW w:w="2658" w:type="dxa"/>
          </w:tcPr>
          <w:p w14:paraId="6F5BAD3F" w14:textId="22CED514" w:rsidR="003018EF" w:rsidRPr="0076424C" w:rsidRDefault="003018EF" w:rsidP="00FE306C">
            <w:pPr>
              <w:pStyle w:val="BodyText"/>
              <w:spacing w:beforeLines="40" w:before="96" w:afterLines="40" w:after="96" w:line="240" w:lineRule="auto"/>
              <w:ind w:left="0" w:firstLine="0"/>
              <w:jc w:val="left"/>
              <w:rPr>
                <w:ins w:id="266" w:author="Carly Malcolm" w:date="2024-05-17T08:37:00Z" w16du:dateUtc="2024-05-17T07:37:00Z"/>
                <w:b/>
              </w:rPr>
            </w:pPr>
            <w:ins w:id="267" w:author="Carly Malcolm" w:date="2024-05-17T08:38:00Z" w16du:dateUtc="2024-05-17T07:38:00Z">
              <w:r>
                <w:rPr>
                  <w:b/>
                </w:rPr>
                <w:t>ISOP</w:t>
              </w:r>
            </w:ins>
          </w:p>
        </w:tc>
        <w:tc>
          <w:tcPr>
            <w:tcW w:w="6698" w:type="dxa"/>
            <w:gridSpan w:val="2"/>
          </w:tcPr>
          <w:p w14:paraId="2B124F43" w14:textId="066ACF51" w:rsidR="003018EF" w:rsidRPr="0076424C" w:rsidRDefault="003018EF" w:rsidP="00FB5F72">
            <w:pPr>
              <w:pStyle w:val="BodyText"/>
              <w:spacing w:beforeLines="40" w:before="96" w:afterLines="40" w:after="96" w:line="240" w:lineRule="auto"/>
              <w:ind w:left="0" w:firstLine="0"/>
              <w:rPr>
                <w:ins w:id="268" w:author="Carly Malcolm" w:date="2024-05-17T08:37:00Z" w16du:dateUtc="2024-05-17T07:37:00Z"/>
              </w:rPr>
            </w:pPr>
            <w:ins w:id="269" w:author="Carly Malcolm" w:date="2024-05-17T08:38:00Z" w16du:dateUtc="2024-05-17T07:38:00Z">
              <w:r>
                <w:t>A</w:t>
              </w:r>
              <w:r w:rsidRPr="00CD016D">
                <w:t xml:space="preserve"> person designated by the Secretary of State under section 162 of the Energy Act 2023 as the holder of the </w:t>
              </w:r>
              <w:r w:rsidRPr="004132B7">
                <w:rPr>
                  <w:b/>
                  <w:color w:val="2B579A"/>
                  <w:shd w:val="clear" w:color="auto" w:fill="E6E6E6"/>
                </w:rPr>
                <w:t>ESO Licence</w:t>
              </w:r>
              <w:r>
                <w:rPr>
                  <w:b/>
                  <w:bCs/>
                </w:rPr>
                <w:t xml:space="preserve"> </w:t>
              </w:r>
              <w:r w:rsidRPr="0033605E">
                <w:rPr>
                  <w:noProof/>
                  <w:szCs w:val="22"/>
                </w:rPr>
                <w:t xml:space="preserve">and the </w:t>
              </w:r>
            </w:ins>
            <w:ins w:id="270" w:author="Carly Malcolm" w:date="2024-05-17T11:47:00Z" w16du:dateUtc="2024-05-17T10:47:00Z">
              <w:r w:rsidR="00340BD2">
                <w:rPr>
                  <w:noProof/>
                  <w:szCs w:val="22"/>
                </w:rPr>
                <w:t>GSP</w:t>
              </w:r>
            </w:ins>
            <w:ins w:id="271" w:author="Carly Malcolm" w:date="2024-05-17T08:38:00Z" w16du:dateUtc="2024-05-17T07:38:00Z">
              <w:r w:rsidRPr="0033605E">
                <w:rPr>
                  <w:noProof/>
                  <w:szCs w:val="22"/>
                </w:rPr>
                <w:t xml:space="preserve"> Licence</w:t>
              </w:r>
              <w:r w:rsidRPr="00CD016D">
                <w:t xml:space="preserve">, for the time being that person is the </w:t>
              </w:r>
              <w:r w:rsidRPr="004132B7">
                <w:rPr>
                  <w:b/>
                  <w:color w:val="2B579A"/>
                  <w:shd w:val="clear" w:color="auto" w:fill="E6E6E6"/>
                </w:rPr>
                <w:t>NESO</w:t>
              </w:r>
              <w:r>
                <w:t>.</w:t>
              </w:r>
            </w:ins>
          </w:p>
        </w:tc>
      </w:tr>
      <w:tr w:rsidR="00FF6E34" w:rsidRPr="0076424C" w14:paraId="6E8610B5" w14:textId="77777777" w:rsidTr="00510257">
        <w:trPr>
          <w:cantSplit/>
        </w:trPr>
        <w:tc>
          <w:tcPr>
            <w:tcW w:w="2658" w:type="dxa"/>
          </w:tcPr>
          <w:p w14:paraId="6E8610B3" w14:textId="7D80ABFF" w:rsidR="00FF6E34" w:rsidRPr="0076424C" w:rsidRDefault="00FF6E34" w:rsidP="00FE306C">
            <w:pPr>
              <w:pStyle w:val="BodyText"/>
              <w:spacing w:beforeLines="40" w:before="96" w:afterLines="40" w:after="96" w:line="240" w:lineRule="auto"/>
              <w:ind w:left="0" w:firstLine="0"/>
              <w:jc w:val="left"/>
              <w:rPr>
                <w:b/>
              </w:rPr>
            </w:pPr>
            <w:bookmarkStart w:id="272" w:name="JointSystemIncident"/>
            <w:r w:rsidRPr="0076424C">
              <w:rPr>
                <w:b/>
              </w:rPr>
              <w:t>Joint System Incident</w:t>
            </w:r>
            <w:bookmarkEnd w:id="272"/>
          </w:p>
        </w:tc>
        <w:tc>
          <w:tcPr>
            <w:tcW w:w="6698" w:type="dxa"/>
            <w:gridSpan w:val="2"/>
          </w:tcPr>
          <w:p w14:paraId="6E8610B4" w14:textId="6FFB44FF" w:rsidR="00FF6E34" w:rsidRPr="0076424C" w:rsidRDefault="00FF6E34" w:rsidP="00FB5F72">
            <w:pPr>
              <w:pStyle w:val="BodyText"/>
              <w:spacing w:beforeLines="40" w:before="96" w:afterLines="40" w:after="96" w:line="240" w:lineRule="auto"/>
              <w:ind w:left="0" w:firstLine="0"/>
            </w:pPr>
            <w:r w:rsidRPr="0076424C">
              <w:t xml:space="preserve">Is an </w:t>
            </w:r>
            <w:r>
              <w:rPr>
                <w:color w:val="2B579A"/>
                <w:shd w:val="clear" w:color="auto" w:fill="E6E6E6"/>
              </w:rPr>
              <w:fldChar w:fldCharType="begin"/>
            </w:r>
            <w:r>
              <w:instrText xml:space="preserve"> REF Event \h  \* MERGEFORMAT </w:instrText>
            </w:r>
            <w:r>
              <w:rPr>
                <w:color w:val="2B579A"/>
                <w:shd w:val="clear" w:color="auto" w:fill="E6E6E6"/>
              </w:rPr>
            </w:r>
            <w:r>
              <w:rPr>
                <w:color w:val="2B579A"/>
                <w:shd w:val="clear" w:color="auto" w:fill="E6E6E6"/>
              </w:rPr>
              <w:fldChar w:fldCharType="separate"/>
            </w:r>
            <w:r w:rsidR="005C572C" w:rsidRPr="0076424C">
              <w:rPr>
                <w:b/>
              </w:rPr>
              <w:t>Event</w:t>
            </w:r>
            <w:r>
              <w:rPr>
                <w:color w:val="2B579A"/>
                <w:shd w:val="clear" w:color="auto" w:fill="E6E6E6"/>
              </w:rPr>
              <w:fldChar w:fldCharType="end"/>
            </w:r>
            <w:r w:rsidRPr="0076424C">
              <w:t xml:space="preserve"> occurring on the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or installation, which, in the opinion of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has or may have a serious and/or widespread effect on the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or installation of another.</w:t>
            </w:r>
          </w:p>
        </w:tc>
      </w:tr>
      <w:tr w:rsidR="00FF6E34" w:rsidRPr="0076424C" w14:paraId="6E8610BC" w14:textId="77777777" w:rsidTr="00510257">
        <w:trPr>
          <w:cantSplit/>
        </w:trPr>
        <w:tc>
          <w:tcPr>
            <w:tcW w:w="2658" w:type="dxa"/>
          </w:tcPr>
          <w:p w14:paraId="6E8610B6" w14:textId="7353F976" w:rsidR="00FF6E34" w:rsidRPr="0076424C" w:rsidRDefault="00FF6E34" w:rsidP="00FE306C">
            <w:pPr>
              <w:pStyle w:val="BodyText"/>
              <w:spacing w:beforeLines="40" w:before="96" w:afterLines="40" w:after="96" w:line="240" w:lineRule="auto"/>
              <w:ind w:left="0" w:firstLine="0"/>
              <w:jc w:val="left"/>
              <w:rPr>
                <w:b/>
              </w:rPr>
            </w:pPr>
            <w:bookmarkStart w:id="273" w:name="LargePowerStation"/>
            <w:r w:rsidRPr="0076424C">
              <w:rPr>
                <w:b/>
              </w:rPr>
              <w:t>Large Power Station</w:t>
            </w:r>
            <w:bookmarkEnd w:id="273"/>
          </w:p>
        </w:tc>
        <w:tc>
          <w:tcPr>
            <w:tcW w:w="6698" w:type="dxa"/>
            <w:gridSpan w:val="2"/>
          </w:tcPr>
          <w:p w14:paraId="6E8610BB" w14:textId="6B926108" w:rsidR="00FF6E34" w:rsidRPr="0076424C" w:rsidRDefault="00FF6E34" w:rsidP="00FB5F72">
            <w:pPr>
              <w:pStyle w:val="BodyText"/>
              <w:spacing w:beforeLines="40" w:before="96" w:afterLines="40" w:after="96" w:line="240" w:lineRule="auto"/>
              <w:ind w:left="60" w:firstLine="0"/>
            </w:pPr>
            <w:r>
              <w:t xml:space="preserve">As defined in the </w:t>
            </w:r>
            <w:r>
              <w:rPr>
                <w:color w:val="2B579A"/>
                <w:shd w:val="clear" w:color="auto" w:fill="E6E6E6"/>
              </w:rPr>
              <w:fldChar w:fldCharType="begin"/>
            </w:r>
            <w:r>
              <w:instrText xml:space="preserve"> REF GridCode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Grid Code</w:t>
            </w:r>
            <w:r>
              <w:rPr>
                <w:color w:val="2B579A"/>
                <w:shd w:val="clear" w:color="auto" w:fill="E6E6E6"/>
              </w:rPr>
              <w:fldChar w:fldCharType="end"/>
            </w:r>
            <w:r>
              <w:t>.</w:t>
            </w:r>
          </w:p>
        </w:tc>
      </w:tr>
      <w:tr w:rsidR="00A22679" w:rsidRPr="0076424C" w14:paraId="28BA1FBD" w14:textId="77777777" w:rsidTr="00510257">
        <w:trPr>
          <w:cantSplit/>
        </w:trPr>
        <w:tc>
          <w:tcPr>
            <w:tcW w:w="2658" w:type="dxa"/>
          </w:tcPr>
          <w:p w14:paraId="48CA8729" w14:textId="3FE424DF" w:rsidR="00A22679" w:rsidRPr="0076424C" w:rsidRDefault="00A22679" w:rsidP="00FE306C">
            <w:pPr>
              <w:pStyle w:val="BodyText"/>
              <w:spacing w:beforeLines="40" w:before="96" w:afterLines="40" w:after="96" w:line="240" w:lineRule="auto"/>
              <w:ind w:left="0" w:firstLine="0"/>
              <w:jc w:val="left"/>
              <w:rPr>
                <w:b/>
              </w:rPr>
            </w:pPr>
            <w:r>
              <w:rPr>
                <w:b/>
              </w:rPr>
              <w:t>Legally Binding Decisions of the European Commission and/or the Agency</w:t>
            </w:r>
          </w:p>
        </w:tc>
        <w:tc>
          <w:tcPr>
            <w:tcW w:w="6698" w:type="dxa"/>
            <w:gridSpan w:val="2"/>
          </w:tcPr>
          <w:p w14:paraId="1CB00B9C" w14:textId="45B4C8E8" w:rsidR="00A22679" w:rsidRPr="00A22679" w:rsidRDefault="00A22679" w:rsidP="00FB5F72">
            <w:pPr>
              <w:pStyle w:val="BodyText"/>
              <w:spacing w:beforeLines="40" w:before="96" w:afterLines="40" w:after="96" w:line="240" w:lineRule="auto"/>
              <w:ind w:left="0" w:firstLine="0"/>
            </w:pPr>
            <w:r>
              <w:t xml:space="preserve">Any relevant legally binding decision or decisions of the European Commission and/or the Agency, but a binding decision does not include decision that is not, or so much of a decision as is not, </w:t>
            </w:r>
            <w:del w:id="274" w:author="Ofgem OGC" w:date="2024-05-07T16:11:00Z" w16du:dateUtc="2024-05-07T15:11:00Z">
              <w:r w:rsidDel="00334951">
                <w:rPr>
                  <w:b/>
                  <w:bCs/>
                </w:rPr>
                <w:delText>Retained EU</w:delText>
              </w:r>
            </w:del>
            <w:ins w:id="275" w:author="Ofgem OGC" w:date="2024-05-07T16:11:00Z" w16du:dateUtc="2024-05-07T15:11:00Z">
              <w:r w:rsidR="00334951">
                <w:rPr>
                  <w:b/>
                  <w:bCs/>
                </w:rPr>
                <w:t>Assimilated</w:t>
              </w:r>
            </w:ins>
            <w:r>
              <w:rPr>
                <w:b/>
                <w:bCs/>
              </w:rPr>
              <w:t xml:space="preserve"> Law</w:t>
            </w:r>
            <w:r>
              <w:t>.</w:t>
            </w:r>
          </w:p>
        </w:tc>
      </w:tr>
      <w:tr w:rsidR="00FF6E34" w:rsidRPr="0076424C" w14:paraId="6E8610C5" w14:textId="77777777" w:rsidTr="00510257">
        <w:trPr>
          <w:cantSplit/>
        </w:trPr>
        <w:tc>
          <w:tcPr>
            <w:tcW w:w="2658" w:type="dxa"/>
          </w:tcPr>
          <w:p w14:paraId="6E8610C3" w14:textId="583E844D" w:rsidR="00FF6E34" w:rsidRPr="0076424C" w:rsidRDefault="00FF6E34" w:rsidP="00FE306C">
            <w:pPr>
              <w:pStyle w:val="BodyText"/>
              <w:spacing w:beforeLines="40" w:before="96" w:afterLines="40" w:after="96" w:line="240" w:lineRule="auto"/>
              <w:ind w:left="0" w:firstLine="0"/>
              <w:jc w:val="left"/>
              <w:rPr>
                <w:b/>
              </w:rPr>
            </w:pPr>
            <w:bookmarkStart w:id="276" w:name="LoadManagedArea"/>
            <w:r w:rsidRPr="0076424C">
              <w:rPr>
                <w:b/>
              </w:rPr>
              <w:t>Load Managed Area</w:t>
            </w:r>
            <w:bookmarkEnd w:id="276"/>
          </w:p>
        </w:tc>
        <w:tc>
          <w:tcPr>
            <w:tcW w:w="6698" w:type="dxa"/>
            <w:gridSpan w:val="2"/>
          </w:tcPr>
          <w:p w14:paraId="6E8610C4" w14:textId="5168656C" w:rsidR="00FF6E34" w:rsidRPr="0076424C" w:rsidRDefault="00FF6E34" w:rsidP="00FB5F72">
            <w:pPr>
              <w:pStyle w:val="BodyText"/>
              <w:spacing w:beforeLines="40" w:before="96" w:afterLines="40" w:after="96" w:line="240" w:lineRule="auto"/>
              <w:ind w:left="0" w:firstLine="0"/>
            </w:pPr>
            <w:r w:rsidRPr="0076424C">
              <w:t xml:space="preserve">Has the meaning given to that term in the </w:t>
            </w:r>
            <w:r w:rsidRPr="0076424C">
              <w:rPr>
                <w:b/>
              </w:rPr>
              <w:t xml:space="preserve">Distribution Use of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rPr>
                <w:b/>
              </w:rPr>
              <w:t xml:space="preserve"> Agreement</w:t>
            </w:r>
            <w:r w:rsidRPr="0076424C">
              <w:t>.</w:t>
            </w:r>
          </w:p>
        </w:tc>
      </w:tr>
      <w:tr w:rsidR="00FA3BA0" w:rsidRPr="0076424C" w14:paraId="7863895B" w14:textId="77777777" w:rsidTr="00510257">
        <w:trPr>
          <w:cantSplit/>
        </w:trPr>
        <w:tc>
          <w:tcPr>
            <w:tcW w:w="2658" w:type="dxa"/>
          </w:tcPr>
          <w:p w14:paraId="3D35FB14" w14:textId="4FDE30D2" w:rsidR="00FA3BA0" w:rsidRPr="0076424C" w:rsidRDefault="00FA3BA0" w:rsidP="00FE306C">
            <w:pPr>
              <w:pStyle w:val="BodyText"/>
              <w:spacing w:beforeLines="40" w:before="96" w:afterLines="40" w:after="96" w:line="240" w:lineRule="auto"/>
              <w:ind w:left="0" w:firstLine="0"/>
              <w:jc w:val="left"/>
              <w:rPr>
                <w:b/>
              </w:rPr>
            </w:pPr>
            <w:bookmarkStart w:id="277" w:name="loaded"/>
            <w:r>
              <w:rPr>
                <w:b/>
              </w:rPr>
              <w:t>Loaded</w:t>
            </w:r>
            <w:bookmarkEnd w:id="277"/>
          </w:p>
        </w:tc>
        <w:tc>
          <w:tcPr>
            <w:tcW w:w="6698" w:type="dxa"/>
            <w:gridSpan w:val="2"/>
          </w:tcPr>
          <w:p w14:paraId="5AEE05DB" w14:textId="4744B246" w:rsidR="00FA3BA0" w:rsidRPr="0076424C" w:rsidRDefault="00FA3BA0" w:rsidP="00FB5F72">
            <w:pPr>
              <w:pStyle w:val="BodyText"/>
              <w:spacing w:beforeLines="40" w:before="96" w:afterLines="40" w:after="96" w:line="240" w:lineRule="auto"/>
              <w:ind w:left="0" w:firstLine="0"/>
            </w:pPr>
            <w:r>
              <w:t xml:space="preserve">Supplying </w:t>
            </w:r>
            <w:r w:rsidR="00702C32">
              <w:rPr>
                <w:b/>
                <w:color w:val="2B579A"/>
                <w:shd w:val="clear" w:color="auto" w:fill="E6E6E6"/>
              </w:rPr>
              <w:fldChar w:fldCharType="begin"/>
            </w:r>
            <w:r w:rsidR="00702C32">
              <w:instrText xml:space="preserve"> REF ActivePower \h </w:instrText>
            </w:r>
            <w:r w:rsidR="00FB5F72">
              <w:rPr>
                <w:b/>
                <w:bCs/>
              </w:rPr>
              <w:instrText xml:space="preserve"> \* MERGEFORMAT </w:instrText>
            </w:r>
            <w:r w:rsidR="00702C32">
              <w:rPr>
                <w:b/>
                <w:color w:val="2B579A"/>
                <w:shd w:val="clear" w:color="auto" w:fill="E6E6E6"/>
              </w:rPr>
            </w:r>
            <w:r w:rsidR="00702C32">
              <w:rPr>
                <w:b/>
                <w:color w:val="2B579A"/>
                <w:shd w:val="clear" w:color="auto" w:fill="E6E6E6"/>
              </w:rPr>
              <w:fldChar w:fldCharType="separate"/>
            </w:r>
            <w:r w:rsidR="005C572C" w:rsidRPr="0076424C">
              <w:rPr>
                <w:b/>
              </w:rPr>
              <w:t>Active Power</w:t>
            </w:r>
            <w:r w:rsidR="00702C32">
              <w:rPr>
                <w:b/>
                <w:color w:val="2B579A"/>
                <w:shd w:val="clear" w:color="auto" w:fill="E6E6E6"/>
              </w:rPr>
              <w:fldChar w:fldCharType="end"/>
            </w:r>
            <w:r>
              <w:t xml:space="preserve"> to the </w:t>
            </w:r>
            <w:r w:rsidR="00702C32">
              <w:rPr>
                <w:b/>
                <w:color w:val="2B579A"/>
                <w:shd w:val="clear" w:color="auto" w:fill="E6E6E6"/>
              </w:rPr>
              <w:fldChar w:fldCharType="begin"/>
            </w:r>
            <w:r w:rsidR="00702C32">
              <w:instrText xml:space="preserve"> REF System \h </w:instrText>
            </w:r>
            <w:r w:rsidR="00FB5F72">
              <w:rPr>
                <w:b/>
                <w:bCs/>
              </w:rPr>
              <w:instrText xml:space="preserve"> \* MERGEFORMAT </w:instrText>
            </w:r>
            <w:r w:rsidR="00702C32">
              <w:rPr>
                <w:b/>
                <w:color w:val="2B579A"/>
                <w:shd w:val="clear" w:color="auto" w:fill="E6E6E6"/>
              </w:rPr>
            </w:r>
            <w:r w:rsidR="00702C32">
              <w:rPr>
                <w:b/>
                <w:color w:val="2B579A"/>
                <w:shd w:val="clear" w:color="auto" w:fill="E6E6E6"/>
              </w:rPr>
              <w:fldChar w:fldCharType="separate"/>
            </w:r>
            <w:r w:rsidR="005C572C" w:rsidRPr="0076424C">
              <w:rPr>
                <w:b/>
              </w:rPr>
              <w:t>System</w:t>
            </w:r>
            <w:r w:rsidR="00702C32">
              <w:rPr>
                <w:b/>
                <w:color w:val="2B579A"/>
                <w:shd w:val="clear" w:color="auto" w:fill="E6E6E6"/>
              </w:rPr>
              <w:fldChar w:fldCharType="end"/>
            </w:r>
            <w:r w:rsidRPr="003752CF">
              <w:t xml:space="preserve">.  </w:t>
            </w:r>
            <w:r w:rsidRPr="00AB0FFD">
              <w:t>Like terms (</w:t>
            </w:r>
            <w:proofErr w:type="spellStart"/>
            <w:r w:rsidRPr="00AB0FFD">
              <w:t>ie</w:t>
            </w:r>
            <w:proofErr w:type="spellEnd"/>
            <w:r>
              <w:rPr>
                <w:b/>
                <w:bCs/>
              </w:rPr>
              <w:t xml:space="preserve"> </w:t>
            </w:r>
            <w:r w:rsidRPr="00255147">
              <w:t>De</w:t>
            </w:r>
            <w:r w:rsidR="00255147" w:rsidRPr="00255147">
              <w:noBreakHyphen/>
              <w:t>L</w:t>
            </w:r>
            <w:r w:rsidRPr="00255147">
              <w:t>oaded</w:t>
            </w:r>
            <w:r w:rsidRPr="003752CF">
              <w:t>)</w:t>
            </w:r>
            <w:r>
              <w:rPr>
                <w:b/>
                <w:bCs/>
              </w:rPr>
              <w:t xml:space="preserve"> </w:t>
            </w:r>
            <w:r w:rsidRPr="00AB0FFD">
              <w:t>shall be construed accordingly.</w:t>
            </w:r>
          </w:p>
        </w:tc>
      </w:tr>
      <w:tr w:rsidR="00FA3BA0" w:rsidRPr="0076424C" w14:paraId="73F56C8A" w14:textId="77777777" w:rsidTr="00510257">
        <w:trPr>
          <w:cantSplit/>
        </w:trPr>
        <w:tc>
          <w:tcPr>
            <w:tcW w:w="2658" w:type="dxa"/>
          </w:tcPr>
          <w:p w14:paraId="1D99705B" w14:textId="1DA598E1" w:rsidR="00FA3BA0" w:rsidRPr="0076424C" w:rsidRDefault="00FA3BA0" w:rsidP="00FE306C">
            <w:pPr>
              <w:pStyle w:val="BodyText"/>
              <w:spacing w:beforeLines="40" w:before="96" w:afterLines="40" w:after="96" w:line="240" w:lineRule="auto"/>
              <w:ind w:left="0" w:firstLine="0"/>
              <w:jc w:val="left"/>
              <w:rPr>
                <w:b/>
              </w:rPr>
            </w:pPr>
            <w:r>
              <w:rPr>
                <w:b/>
              </w:rPr>
              <w:t>Local Joint Restoration Plan (</w:t>
            </w:r>
            <w:bookmarkStart w:id="278" w:name="LJRP"/>
            <w:r>
              <w:rPr>
                <w:b/>
              </w:rPr>
              <w:t>LJRP</w:t>
            </w:r>
            <w:bookmarkEnd w:id="278"/>
            <w:r>
              <w:rPr>
                <w:b/>
              </w:rPr>
              <w:t>)</w:t>
            </w:r>
          </w:p>
        </w:tc>
        <w:tc>
          <w:tcPr>
            <w:tcW w:w="6698" w:type="dxa"/>
            <w:gridSpan w:val="2"/>
          </w:tcPr>
          <w:p w14:paraId="74E6A3BC" w14:textId="7DE58855" w:rsidR="00FA3BA0" w:rsidRPr="00912BA1" w:rsidRDefault="00FA3BA0" w:rsidP="00FB5F72">
            <w:pPr>
              <w:pStyle w:val="BodyText"/>
              <w:spacing w:beforeLines="40" w:before="96" w:afterLines="40" w:after="96" w:line="240" w:lineRule="auto"/>
              <w:ind w:left="0" w:firstLine="0"/>
            </w:pPr>
            <w:r w:rsidRPr="00F26240">
              <w:t xml:space="preserve">A plan produced under </w:t>
            </w:r>
            <w:r>
              <w:t xml:space="preserve">the </w:t>
            </w:r>
            <w:r w:rsidR="00702C32">
              <w:rPr>
                <w:b/>
                <w:color w:val="2B579A"/>
                <w:shd w:val="clear" w:color="auto" w:fill="E6E6E6"/>
              </w:rPr>
              <w:fldChar w:fldCharType="begin"/>
            </w:r>
            <w:r w:rsidR="00702C32">
              <w:instrText xml:space="preserve"> REF GridCode \h </w:instrText>
            </w:r>
            <w:r w:rsidR="00FB5F72">
              <w:rPr>
                <w:b/>
                <w:bCs/>
              </w:rPr>
              <w:instrText xml:space="preserve"> \* MERGEFORMAT </w:instrText>
            </w:r>
            <w:r w:rsidR="00702C32">
              <w:rPr>
                <w:b/>
                <w:color w:val="2B579A"/>
                <w:shd w:val="clear" w:color="auto" w:fill="E6E6E6"/>
              </w:rPr>
            </w:r>
            <w:r w:rsidR="00702C32">
              <w:rPr>
                <w:b/>
                <w:color w:val="2B579A"/>
                <w:shd w:val="clear" w:color="auto" w:fill="E6E6E6"/>
              </w:rPr>
              <w:fldChar w:fldCharType="separate"/>
            </w:r>
            <w:r w:rsidR="005C572C" w:rsidRPr="0076424C">
              <w:rPr>
                <w:b/>
              </w:rPr>
              <w:t>Grid Code</w:t>
            </w:r>
            <w:r w:rsidR="00702C32">
              <w:rPr>
                <w:b/>
                <w:color w:val="2B579A"/>
                <w:shd w:val="clear" w:color="auto" w:fill="E6E6E6"/>
              </w:rPr>
              <w:fldChar w:fldCharType="end"/>
            </w:r>
            <w:r>
              <w:t xml:space="preserve"> </w:t>
            </w:r>
            <w:r w:rsidRPr="00F26240">
              <w:t>detailing the agreed method and procedure by which a</w:t>
            </w:r>
            <w:r>
              <w:t>n</w:t>
            </w:r>
            <w:r w:rsidRPr="00F26240">
              <w:t xml:space="preserve"> </w:t>
            </w:r>
            <w:r w:rsidR="006D08FB">
              <w:rPr>
                <w:b/>
                <w:color w:val="2B579A"/>
                <w:shd w:val="clear" w:color="auto" w:fill="E6E6E6"/>
              </w:rPr>
              <w:fldChar w:fldCharType="begin"/>
            </w:r>
            <w:r w:rsidR="006D08FB">
              <w:instrText xml:space="preserve"> REF Anchor \h </w:instrText>
            </w:r>
            <w:r w:rsidR="00FB5F72">
              <w:rPr>
                <w:b/>
                <w:bCs/>
              </w:rPr>
              <w:instrText xml:space="preserve"> \* MERGEFORMAT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FB5F72">
              <w:rPr>
                <w:b/>
                <w:bCs/>
              </w:rPr>
              <w:instrText xml:space="preserve"> \* MERGEFORMAT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Pr>
                <w:b/>
                <w:bCs/>
              </w:rPr>
              <w:t xml:space="preserve"> </w:t>
            </w:r>
            <w:r w:rsidRPr="00F26240">
              <w:t xml:space="preserve">will energise part of the </w:t>
            </w:r>
            <w:r w:rsidR="00702C32">
              <w:rPr>
                <w:b/>
                <w:color w:val="2B579A"/>
                <w:shd w:val="clear" w:color="auto" w:fill="E6E6E6"/>
              </w:rPr>
              <w:fldChar w:fldCharType="begin"/>
            </w:r>
            <w:r w:rsidR="00702C32">
              <w:instrText xml:space="preserve"> REF TotalSystem \h </w:instrText>
            </w:r>
            <w:r w:rsidR="00FB5F72">
              <w:rPr>
                <w:b/>
                <w:bCs/>
              </w:rPr>
              <w:instrText xml:space="preserve"> \* MERGEFORMAT </w:instrText>
            </w:r>
            <w:r w:rsidR="00702C32">
              <w:rPr>
                <w:b/>
                <w:color w:val="2B579A"/>
                <w:shd w:val="clear" w:color="auto" w:fill="E6E6E6"/>
              </w:rPr>
            </w:r>
            <w:r w:rsidR="00702C32">
              <w:rPr>
                <w:b/>
                <w:color w:val="2B579A"/>
                <w:shd w:val="clear" w:color="auto" w:fill="E6E6E6"/>
              </w:rPr>
              <w:fldChar w:fldCharType="separate"/>
            </w:r>
            <w:r w:rsidR="005C572C" w:rsidRPr="0076424C">
              <w:rPr>
                <w:b/>
              </w:rPr>
              <w:t>Total System</w:t>
            </w:r>
            <w:r w:rsidR="00702C32">
              <w:rPr>
                <w:b/>
                <w:color w:val="2B579A"/>
                <w:shd w:val="clear" w:color="auto" w:fill="E6E6E6"/>
              </w:rPr>
              <w:fldChar w:fldCharType="end"/>
            </w:r>
            <w:r w:rsidRPr="00F26240">
              <w:t xml:space="preserve"> and meet </w:t>
            </w:r>
            <w:r>
              <w:t xml:space="preserve">appropriately sized </w:t>
            </w:r>
            <w:r w:rsidRPr="00F26240">
              <w:t xml:space="preserve">blocks of local </w:t>
            </w:r>
            <w:r w:rsidR="00702C32">
              <w:rPr>
                <w:b/>
                <w:color w:val="2B579A"/>
                <w:shd w:val="clear" w:color="auto" w:fill="E6E6E6"/>
              </w:rPr>
              <w:fldChar w:fldCharType="begin"/>
            </w:r>
            <w:r w:rsidR="00702C32">
              <w:instrText xml:space="preserve"> REF Demand \h </w:instrText>
            </w:r>
            <w:r w:rsidR="00FB5F72">
              <w:rPr>
                <w:b/>
                <w:bCs/>
              </w:rPr>
              <w:instrText xml:space="preserve"> \* MERGEFORMAT </w:instrText>
            </w:r>
            <w:r w:rsidR="00702C32">
              <w:rPr>
                <w:b/>
                <w:color w:val="2B579A"/>
                <w:shd w:val="clear" w:color="auto" w:fill="E6E6E6"/>
              </w:rPr>
            </w:r>
            <w:r w:rsidR="00702C32">
              <w:rPr>
                <w:b/>
                <w:color w:val="2B579A"/>
                <w:shd w:val="clear" w:color="auto" w:fill="E6E6E6"/>
              </w:rPr>
              <w:fldChar w:fldCharType="separate"/>
            </w:r>
            <w:r w:rsidR="005C572C" w:rsidRPr="0076424C">
              <w:rPr>
                <w:b/>
              </w:rPr>
              <w:t>Demand</w:t>
            </w:r>
            <w:r w:rsidR="00702C32">
              <w:rPr>
                <w:b/>
                <w:color w:val="2B579A"/>
                <w:shd w:val="clear" w:color="auto" w:fill="E6E6E6"/>
              </w:rPr>
              <w:fldChar w:fldCharType="end"/>
            </w:r>
            <w:r w:rsidR="00702C32">
              <w:rPr>
                <w:b/>
                <w:bCs/>
              </w:rPr>
              <w:t xml:space="preserve"> </w:t>
            </w:r>
            <w:r w:rsidRPr="00F26240">
              <w:t xml:space="preserve">so as to form a </w:t>
            </w:r>
            <w:r w:rsidR="00A34692">
              <w:rPr>
                <w:b/>
                <w:color w:val="2B579A"/>
                <w:shd w:val="clear" w:color="auto" w:fill="E6E6E6"/>
              </w:rPr>
              <w:fldChar w:fldCharType="begin"/>
            </w:r>
            <w:r w:rsidR="00A34692">
              <w:instrText xml:space="preserve"> REF PowerIsland \h </w:instrText>
            </w:r>
            <w:r w:rsidR="00FB5F72">
              <w:rPr>
                <w:b/>
                <w:bCs/>
              </w:rPr>
              <w:instrText xml:space="preserve"> \* MERGEFORMAT </w:instrText>
            </w:r>
            <w:r w:rsidR="00A34692">
              <w:rPr>
                <w:b/>
                <w:color w:val="2B579A"/>
                <w:shd w:val="clear" w:color="auto" w:fill="E6E6E6"/>
              </w:rPr>
            </w:r>
            <w:r w:rsidR="00A34692">
              <w:rPr>
                <w:b/>
                <w:color w:val="2B579A"/>
                <w:shd w:val="clear" w:color="auto" w:fill="E6E6E6"/>
              </w:rPr>
              <w:fldChar w:fldCharType="separate"/>
            </w:r>
            <w:r w:rsidR="005C572C" w:rsidRPr="0076424C">
              <w:rPr>
                <w:b/>
              </w:rPr>
              <w:t>Power Island</w:t>
            </w:r>
            <w:r w:rsidR="00A34692">
              <w:rPr>
                <w:b/>
                <w:color w:val="2B579A"/>
                <w:shd w:val="clear" w:color="auto" w:fill="E6E6E6"/>
              </w:rPr>
              <w:fldChar w:fldCharType="end"/>
            </w:r>
            <w:r w:rsidRPr="00F26240">
              <w:t>.</w:t>
            </w:r>
            <w:r>
              <w:t xml:space="preserve">  </w:t>
            </w:r>
            <w:r w:rsidRPr="00912BA1">
              <w:t xml:space="preserve">A </w:t>
            </w:r>
            <w:r w:rsidRPr="00912BA1">
              <w:rPr>
                <w:b/>
                <w:bCs/>
              </w:rPr>
              <w:t>Local Joint Restoration Plan</w:t>
            </w:r>
            <w:r w:rsidRPr="00912BA1">
              <w:t xml:space="preserve"> </w:t>
            </w:r>
            <w:r w:rsidRPr="00912BA1">
              <w:rPr>
                <w:u w:color="D13438"/>
              </w:rPr>
              <w:t xml:space="preserve">may require contributions from one or more </w:t>
            </w:r>
            <w:r w:rsidR="00406F9A">
              <w:rPr>
                <w:b/>
                <w:color w:val="2B579A"/>
                <w:shd w:val="clear" w:color="auto" w:fill="E6E6E6"/>
              </w:rPr>
              <w:fldChar w:fldCharType="begin"/>
            </w:r>
            <w:r w:rsidR="00406F9A">
              <w:instrText xml:space="preserve"> REF topupcontractor \h </w:instrText>
            </w:r>
            <w:r w:rsidR="00FB5F72">
              <w:rPr>
                <w:b/>
                <w:bCs/>
              </w:rPr>
              <w:instrText xml:space="preserve"> \* MERGEFORMAT </w:instrText>
            </w:r>
            <w:r w:rsidR="00406F9A">
              <w:rPr>
                <w:b/>
                <w:color w:val="2B579A"/>
                <w:shd w:val="clear" w:color="auto" w:fill="E6E6E6"/>
              </w:rPr>
            </w:r>
            <w:r w:rsidR="00406F9A">
              <w:rPr>
                <w:b/>
                <w:color w:val="2B579A"/>
                <w:shd w:val="clear" w:color="auto" w:fill="E6E6E6"/>
              </w:rPr>
              <w:fldChar w:fldCharType="separate"/>
            </w:r>
            <w:r w:rsidR="005C572C">
              <w:rPr>
                <w:b/>
              </w:rPr>
              <w:t>Top Up Restoration Contractor</w:t>
            </w:r>
            <w:r w:rsidR="00406F9A">
              <w:rPr>
                <w:b/>
                <w:color w:val="2B579A"/>
                <w:shd w:val="clear" w:color="auto" w:fill="E6E6E6"/>
              </w:rPr>
              <w:fldChar w:fldCharType="end"/>
            </w:r>
            <w:r w:rsidRPr="00912BA1">
              <w:rPr>
                <w:b/>
                <w:bCs/>
                <w:u w:color="D13438"/>
              </w:rPr>
              <w:t>s</w:t>
            </w:r>
            <w:r w:rsidRPr="00912BA1">
              <w:rPr>
                <w:u w:color="D13438"/>
              </w:rPr>
              <w:t>.</w:t>
            </w:r>
          </w:p>
          <w:p w14:paraId="2278161F" w14:textId="4F2465BF" w:rsidR="00FA3BA0" w:rsidRPr="0076424C" w:rsidRDefault="00FA3BA0" w:rsidP="00FB5F72">
            <w:pPr>
              <w:pStyle w:val="BodyText"/>
              <w:spacing w:beforeLines="40" w:before="96" w:afterLines="40" w:after="96" w:line="240" w:lineRule="auto"/>
              <w:ind w:left="0" w:firstLine="0"/>
            </w:pPr>
            <w:r w:rsidRPr="0005035E">
              <w:t xml:space="preserve">A </w:t>
            </w:r>
            <w:r w:rsidRPr="0005035E">
              <w:rPr>
                <w:b/>
                <w:bCs/>
              </w:rPr>
              <w:t xml:space="preserve">Local Joint </w:t>
            </w:r>
            <w:r w:rsidRPr="001554DC">
              <w:rPr>
                <w:b/>
                <w:bCs/>
              </w:rPr>
              <w:t>Restoration</w:t>
            </w:r>
            <w:r w:rsidRPr="0005035E">
              <w:rPr>
                <w:b/>
                <w:bCs/>
              </w:rPr>
              <w:t xml:space="preserve"> Plan</w:t>
            </w:r>
            <w:r>
              <w:rPr>
                <w:b/>
                <w:bCs/>
              </w:rPr>
              <w:t xml:space="preserve"> </w:t>
            </w:r>
            <w:r w:rsidRPr="0005035E">
              <w:t>falls outside the provisions of a</w:t>
            </w:r>
            <w:r w:rsidRPr="0005035E">
              <w:rPr>
                <w:b/>
                <w:bCs/>
              </w:rPr>
              <w:t xml:space="preserve"> Distribution Restoration Zone</w:t>
            </w:r>
            <w:r w:rsidRPr="0005035E">
              <w:t xml:space="preserve"> </w:t>
            </w:r>
            <w:r w:rsidRPr="00442CFD">
              <w:rPr>
                <w:b/>
                <w:bCs/>
              </w:rPr>
              <w:t>Plan</w:t>
            </w:r>
            <w:r w:rsidRPr="00D57DB8">
              <w:t>.</w:t>
            </w:r>
          </w:p>
        </w:tc>
      </w:tr>
      <w:tr w:rsidR="00FF6E34" w:rsidRPr="0076424C" w14:paraId="6E8610C8" w14:textId="77777777" w:rsidTr="00510257">
        <w:trPr>
          <w:cantSplit/>
        </w:trPr>
        <w:tc>
          <w:tcPr>
            <w:tcW w:w="2658" w:type="dxa"/>
          </w:tcPr>
          <w:p w14:paraId="6E8610C6" w14:textId="4EF82D19" w:rsidR="00FF6E34" w:rsidRPr="0076424C" w:rsidRDefault="00FF6E34" w:rsidP="00FE306C">
            <w:pPr>
              <w:pStyle w:val="BodyText"/>
              <w:spacing w:beforeLines="40" w:before="96" w:afterLines="40" w:after="96" w:line="240" w:lineRule="auto"/>
              <w:ind w:left="0" w:firstLine="0"/>
              <w:jc w:val="left"/>
              <w:rPr>
                <w:b/>
              </w:rPr>
            </w:pPr>
            <w:bookmarkStart w:id="279" w:name="LV"/>
            <w:r w:rsidRPr="0076424C">
              <w:rPr>
                <w:b/>
              </w:rPr>
              <w:lastRenderedPageBreak/>
              <w:t>Low Voltage</w:t>
            </w:r>
            <w:bookmarkEnd w:id="279"/>
            <w:r w:rsidRPr="0076424C">
              <w:rPr>
                <w:b/>
              </w:rPr>
              <w:t xml:space="preserve"> or LV</w:t>
            </w:r>
          </w:p>
        </w:tc>
        <w:tc>
          <w:tcPr>
            <w:tcW w:w="6698" w:type="dxa"/>
            <w:gridSpan w:val="2"/>
          </w:tcPr>
          <w:p w14:paraId="6E8610C7" w14:textId="77777777" w:rsidR="00FF6E34" w:rsidRPr="0076424C" w:rsidRDefault="00FF6E34" w:rsidP="00FB5F72">
            <w:pPr>
              <w:pStyle w:val="BodyText"/>
              <w:spacing w:beforeLines="40" w:before="96" w:afterLines="40" w:after="96" w:line="240" w:lineRule="auto"/>
              <w:ind w:left="0" w:firstLine="0"/>
              <w:rPr>
                <w:b/>
              </w:rPr>
            </w:pPr>
            <w:r w:rsidRPr="0076424C">
              <w:t>In relation to alternating current, a voltage exceeding 50 volts</w:t>
            </w:r>
            <w:r w:rsidRPr="0076424C">
              <w:rPr>
                <w:b/>
              </w:rPr>
              <w:t xml:space="preserve"> </w:t>
            </w:r>
            <w:r w:rsidRPr="0076424C">
              <w:t>but not exceeding 1 000 volts</w:t>
            </w:r>
            <w:r w:rsidRPr="00E623F0">
              <w:rPr>
                <w:bCs/>
              </w:rPr>
              <w:t>.</w:t>
            </w:r>
          </w:p>
        </w:tc>
      </w:tr>
      <w:tr w:rsidR="00DC725F" w:rsidRPr="0076424C" w14:paraId="2D5A39BE" w14:textId="77777777" w:rsidTr="00510257">
        <w:trPr>
          <w:cantSplit/>
        </w:trPr>
        <w:tc>
          <w:tcPr>
            <w:tcW w:w="2658" w:type="dxa"/>
          </w:tcPr>
          <w:p w14:paraId="6D5EC8A7" w14:textId="57763546" w:rsidR="00DC725F" w:rsidRPr="0076424C" w:rsidRDefault="00DC725F" w:rsidP="00FE306C">
            <w:pPr>
              <w:spacing w:beforeLines="40" w:before="96" w:afterLines="40" w:after="96"/>
              <w:ind w:left="0" w:firstLine="0"/>
              <w:jc w:val="left"/>
              <w:rPr>
                <w:b/>
                <w:spacing w:val="5"/>
              </w:rPr>
            </w:pPr>
            <w:bookmarkStart w:id="280" w:name="manufacturersinformation"/>
            <w:r>
              <w:rPr>
                <w:b/>
                <w:spacing w:val="5"/>
              </w:rPr>
              <w:t>Manufacturers’ Information</w:t>
            </w:r>
            <w:bookmarkEnd w:id="280"/>
          </w:p>
        </w:tc>
        <w:tc>
          <w:tcPr>
            <w:tcW w:w="6698" w:type="dxa"/>
            <w:gridSpan w:val="2"/>
          </w:tcPr>
          <w:p w14:paraId="6844AAD2" w14:textId="6C40F39C" w:rsidR="00DC725F" w:rsidRPr="0076424C" w:rsidRDefault="00DC725F" w:rsidP="00FB5F72">
            <w:pPr>
              <w:spacing w:beforeLines="40" w:before="96" w:afterLines="40" w:after="96"/>
              <w:ind w:left="36" w:hanging="36"/>
              <w:rPr>
                <w:spacing w:val="5"/>
              </w:rPr>
            </w:pPr>
            <w:r w:rsidRPr="0075224E">
              <w:t xml:space="preserve">Information in suitable form provided by a </w:t>
            </w:r>
            <w:r>
              <w:t>m</w:t>
            </w:r>
            <w:r w:rsidRPr="0075224E">
              <w:t xml:space="preserve">anufacturer </w:t>
            </w:r>
            <w:proofErr w:type="gramStart"/>
            <w:r w:rsidRPr="0075224E">
              <w:t>in order to</w:t>
            </w:r>
            <w:proofErr w:type="gramEnd"/>
            <w:r w:rsidRPr="0075224E">
              <w:t xml:space="preserve"> demonstrate compliance with one or more of the requirements of </w:t>
            </w:r>
            <w:r>
              <w:t xml:space="preserve">the </w:t>
            </w:r>
            <w:r>
              <w:rPr>
                <w:color w:val="2B579A"/>
                <w:shd w:val="clear" w:color="auto" w:fill="E6E6E6"/>
              </w:rPr>
              <w:fldChar w:fldCharType="begin"/>
            </w:r>
            <w:r>
              <w:instrText xml:space="preserve"> REF DistributionCode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5224E">
              <w:t xml:space="preserve">.  Where </w:t>
            </w:r>
            <w:r>
              <w:t>e</w:t>
            </w:r>
            <w:r w:rsidRPr="0075224E">
              <w:t xml:space="preserve">quipment </w:t>
            </w:r>
            <w:r>
              <w:t>c</w:t>
            </w:r>
            <w:r w:rsidRPr="0075224E">
              <w:t xml:space="preserve">ertificate(s) as defined in </w:t>
            </w:r>
            <w:del w:id="281" w:author="Ofgem OGC" w:date="2024-05-07T16:11:00Z" w16du:dateUtc="2024-05-07T15:11:00Z">
              <w:r w:rsidR="00A22679" w:rsidDel="00334951">
                <w:rPr>
                  <w:b/>
                  <w:bCs/>
                </w:rPr>
                <w:delText xml:space="preserve">Retained </w:delText>
              </w:r>
              <w:r w:rsidR="00A22679" w:rsidRPr="00837A89" w:rsidDel="00334951">
                <w:rPr>
                  <w:b/>
                  <w:bCs/>
                </w:rPr>
                <w:delText>EU</w:delText>
              </w:r>
            </w:del>
            <w:ins w:id="282" w:author="Ofgem OGC" w:date="2024-05-07T16:11:00Z" w16du:dateUtc="2024-05-07T15:11:00Z">
              <w:r w:rsidR="00334951">
                <w:rPr>
                  <w:b/>
                  <w:bCs/>
                </w:rPr>
                <w:t>Assimilated</w:t>
              </w:r>
            </w:ins>
            <w:r w:rsidR="00A22679" w:rsidRPr="00837A89">
              <w:rPr>
                <w:b/>
                <w:bCs/>
              </w:rPr>
              <w:t xml:space="preserve"> Law</w:t>
            </w:r>
            <w:r w:rsidR="00A22679">
              <w:t xml:space="preserve"> (Commission Regulation (</w:t>
            </w:r>
            <w:r w:rsidRPr="00A22679">
              <w:t>EU</w:t>
            </w:r>
            <w:r w:rsidR="00A22679">
              <w:t>)</w:t>
            </w:r>
            <w:r w:rsidRPr="0075224E">
              <w:t xml:space="preserve"> 2016/631</w:t>
            </w:r>
            <w:r>
              <w:t xml:space="preserve">, </w:t>
            </w:r>
            <w:r w:rsidR="00A22679">
              <w:t>(</w:t>
            </w:r>
            <w:r w:rsidR="00624501">
              <w:t xml:space="preserve">Network Requirements for Connections of Generators)), </w:t>
            </w:r>
            <w:r>
              <w:t xml:space="preserve">or </w:t>
            </w:r>
            <w:r w:rsidR="00624501">
              <w:t xml:space="preserve">(Commission Regulation (EU) </w:t>
            </w:r>
            <w:r>
              <w:t>2016/1388</w:t>
            </w:r>
            <w:r w:rsidRPr="0075224E">
              <w:t xml:space="preserve"> </w:t>
            </w:r>
            <w:r w:rsidR="00624501">
              <w:t xml:space="preserve">(Network Code on Demand Connection)) </w:t>
            </w:r>
            <w:r w:rsidRPr="0075224E">
              <w:t xml:space="preserve">cover all or part of the relevant compliance points, the </w:t>
            </w:r>
            <w:r>
              <w:t>e</w:t>
            </w:r>
            <w:r w:rsidRPr="0075224E">
              <w:t xml:space="preserve">quipment </w:t>
            </w:r>
            <w:r>
              <w:t>c</w:t>
            </w:r>
            <w:r w:rsidRPr="0075224E">
              <w:t xml:space="preserve">ertificate(s) demonstrate compliance without need for further evidence for those aspects within the scope of the </w:t>
            </w:r>
            <w:r>
              <w:t>e</w:t>
            </w:r>
            <w:r w:rsidRPr="0075224E">
              <w:t xml:space="preserve">quipment </w:t>
            </w:r>
            <w:r>
              <w:t>c</w:t>
            </w:r>
            <w:r w:rsidRPr="0075224E">
              <w:t>ertificate</w:t>
            </w:r>
            <w:r w:rsidR="007278E7">
              <w:t>.</w:t>
            </w:r>
          </w:p>
        </w:tc>
      </w:tr>
      <w:tr w:rsidR="00DC725F" w:rsidRPr="0076424C" w14:paraId="6E8610CB" w14:textId="77777777" w:rsidTr="00510257">
        <w:trPr>
          <w:cantSplit/>
        </w:trPr>
        <w:tc>
          <w:tcPr>
            <w:tcW w:w="2658" w:type="dxa"/>
          </w:tcPr>
          <w:p w14:paraId="6E8610C9" w14:textId="5FB014DF" w:rsidR="00DC725F" w:rsidRPr="0076424C" w:rsidRDefault="00DC725F" w:rsidP="00FE306C">
            <w:pPr>
              <w:spacing w:beforeLines="40" w:before="96" w:afterLines="40" w:after="96"/>
              <w:jc w:val="left"/>
              <w:rPr>
                <w:b/>
                <w:sz w:val="22"/>
              </w:rPr>
            </w:pPr>
            <w:bookmarkStart w:id="283" w:name="MaximumGeneration"/>
            <w:r w:rsidRPr="0076424C">
              <w:rPr>
                <w:b/>
                <w:spacing w:val="5"/>
              </w:rPr>
              <w:t>Maximum Generation</w:t>
            </w:r>
            <w:bookmarkEnd w:id="283"/>
          </w:p>
        </w:tc>
        <w:tc>
          <w:tcPr>
            <w:tcW w:w="6698" w:type="dxa"/>
            <w:gridSpan w:val="2"/>
          </w:tcPr>
          <w:p w14:paraId="6E8610CA" w14:textId="288B185E" w:rsidR="00DC725F" w:rsidRPr="0076424C" w:rsidRDefault="00DC725F" w:rsidP="00FB5F72">
            <w:pPr>
              <w:spacing w:beforeLines="40" w:before="96" w:afterLines="40" w:after="96"/>
              <w:ind w:left="36" w:hanging="36"/>
              <w:rPr>
                <w:spacing w:val="5"/>
              </w:rPr>
            </w:pPr>
            <w:r w:rsidRPr="0076424C">
              <w:rPr>
                <w:spacing w:val="5"/>
              </w:rPr>
              <w:t>The additional output obtainable from</w:t>
            </w:r>
            <w:r>
              <w:rPr>
                <w:spacing w:val="5"/>
              </w:rPr>
              <w:t xml:space="preserve"> a</w:t>
            </w:r>
            <w:r w:rsidRPr="0076424C">
              <w:rPr>
                <w:spacing w:val="5"/>
              </w:rPr>
              <w:t xml:space="preserve"> </w:t>
            </w:r>
            <w:r>
              <w:rPr>
                <w:color w:val="2B579A"/>
                <w:spacing w:val="5"/>
                <w:shd w:val="clear" w:color="auto" w:fill="E6E6E6"/>
              </w:rPr>
              <w:fldChar w:fldCharType="begin"/>
            </w:r>
            <w:r>
              <w:rPr>
                <w:spacing w:val="5"/>
              </w:rPr>
              <w:instrText xml:space="preserve"> REF pgm \h </w:instrText>
            </w:r>
            <w:r w:rsidR="004544C9">
              <w:rPr>
                <w:spacing w:val="5"/>
              </w:rPr>
              <w:instrText xml:space="preserve"> \* MERGEFORMAT </w:instrText>
            </w:r>
            <w:r>
              <w:rPr>
                <w:color w:val="2B579A"/>
                <w:spacing w:val="5"/>
                <w:shd w:val="clear" w:color="auto" w:fill="E6E6E6"/>
              </w:rPr>
            </w:r>
            <w:r>
              <w:rPr>
                <w:color w:val="2B579A"/>
                <w:spacing w:val="5"/>
                <w:shd w:val="clear" w:color="auto" w:fill="E6E6E6"/>
              </w:rPr>
              <w:fldChar w:fldCharType="separate"/>
            </w:r>
            <w:r w:rsidR="005C572C">
              <w:rPr>
                <w:b/>
              </w:rPr>
              <w:t>Power Generating Module</w:t>
            </w:r>
            <w:r>
              <w:rPr>
                <w:color w:val="2B579A"/>
                <w:spacing w:val="5"/>
                <w:shd w:val="clear" w:color="auto" w:fill="E6E6E6"/>
              </w:rPr>
              <w:fldChar w:fldCharType="end"/>
            </w:r>
            <w:r w:rsidRPr="0076424C">
              <w:rPr>
                <w:spacing w:val="5"/>
              </w:rPr>
              <w:t xml:space="preserve"> </w:t>
            </w:r>
            <w:proofErr w:type="gramStart"/>
            <w:r w:rsidRPr="0076424C">
              <w:rPr>
                <w:spacing w:val="5"/>
              </w:rPr>
              <w:t>in excess of</w:t>
            </w:r>
            <w:proofErr w:type="gramEnd"/>
            <w:r w:rsidRPr="0076424C">
              <w:rPr>
                <w:spacing w:val="5"/>
              </w:rPr>
              <w:t xml:space="preserve"> </w:t>
            </w:r>
            <w:r>
              <w:rPr>
                <w:color w:val="2B579A"/>
                <w:shd w:val="clear" w:color="auto" w:fill="E6E6E6"/>
              </w:rPr>
              <w:fldChar w:fldCharType="begin"/>
            </w:r>
            <w:r>
              <w:instrText xml:space="preserve"> REF RegisteredCapacity \h  \* MERGEFORMAT </w:instrText>
            </w:r>
            <w:r>
              <w:rPr>
                <w:color w:val="2B579A"/>
                <w:shd w:val="clear" w:color="auto" w:fill="E6E6E6"/>
              </w:rPr>
            </w:r>
            <w:r>
              <w:rPr>
                <w:color w:val="2B579A"/>
                <w:shd w:val="clear" w:color="auto" w:fill="E6E6E6"/>
              </w:rPr>
              <w:fldChar w:fldCharType="separate"/>
            </w:r>
            <w:r w:rsidR="005C572C" w:rsidRPr="0076424C">
              <w:rPr>
                <w:b/>
              </w:rPr>
              <w:t>Registered Capacity</w:t>
            </w:r>
            <w:r>
              <w:rPr>
                <w:color w:val="2B579A"/>
                <w:shd w:val="clear" w:color="auto" w:fill="E6E6E6"/>
              </w:rPr>
              <w:fldChar w:fldCharType="end"/>
            </w:r>
            <w:r w:rsidRPr="0076424C">
              <w:rPr>
                <w:b/>
                <w:spacing w:val="5"/>
              </w:rPr>
              <w:t>.</w:t>
            </w:r>
          </w:p>
        </w:tc>
      </w:tr>
      <w:tr w:rsidR="00DC725F" w:rsidRPr="0076424C" w14:paraId="6E8610CF" w14:textId="77777777" w:rsidTr="00510257">
        <w:trPr>
          <w:cantSplit/>
        </w:trPr>
        <w:tc>
          <w:tcPr>
            <w:tcW w:w="2658" w:type="dxa"/>
          </w:tcPr>
          <w:p w14:paraId="6E8610CC" w14:textId="3A91B675" w:rsidR="00DC725F" w:rsidRPr="0076424C" w:rsidRDefault="00DC725F" w:rsidP="00FE306C">
            <w:pPr>
              <w:pStyle w:val="BodyText"/>
              <w:spacing w:beforeLines="40" w:before="96" w:afterLines="40" w:after="96" w:line="240" w:lineRule="auto"/>
              <w:ind w:left="0" w:firstLine="0"/>
              <w:jc w:val="left"/>
              <w:rPr>
                <w:b/>
              </w:rPr>
            </w:pPr>
            <w:bookmarkStart w:id="284" w:name="MediumPowerStation"/>
            <w:r w:rsidRPr="0076424C">
              <w:rPr>
                <w:b/>
              </w:rPr>
              <w:t>Medium Power Station</w:t>
            </w:r>
            <w:bookmarkEnd w:id="284"/>
            <w:r w:rsidRPr="0076424C">
              <w:rPr>
                <w:b/>
              </w:rPr>
              <w:br/>
            </w:r>
          </w:p>
        </w:tc>
        <w:tc>
          <w:tcPr>
            <w:tcW w:w="6698" w:type="dxa"/>
            <w:gridSpan w:val="2"/>
          </w:tcPr>
          <w:p w14:paraId="6E8610CD" w14:textId="384403FB" w:rsidR="00DC725F" w:rsidRPr="0076424C" w:rsidRDefault="00DC725F" w:rsidP="00FB5F72">
            <w:pPr>
              <w:pStyle w:val="BodyText"/>
              <w:spacing w:beforeLines="40" w:before="96" w:afterLines="40" w:after="96" w:line="240" w:lineRule="auto"/>
              <w:ind w:left="0" w:firstLine="0"/>
            </w:pPr>
            <w:r w:rsidRPr="0076424C">
              <w:t xml:space="preserve">A </w:t>
            </w:r>
            <w:r>
              <w:rPr>
                <w:color w:val="2B579A"/>
                <w:shd w:val="clear" w:color="auto" w:fill="E6E6E6"/>
              </w:rPr>
              <w:fldChar w:fldCharType="begin"/>
            </w:r>
            <w:r>
              <w:instrText xml:space="preserve"> REF PowerStation \h  \* MERGEFORMAT </w:instrText>
            </w:r>
            <w:r>
              <w:rPr>
                <w:color w:val="2B579A"/>
                <w:shd w:val="clear" w:color="auto" w:fill="E6E6E6"/>
              </w:rPr>
            </w:r>
            <w:r>
              <w:rPr>
                <w:color w:val="2B579A"/>
                <w:shd w:val="clear" w:color="auto" w:fill="E6E6E6"/>
              </w:rPr>
              <w:fldChar w:fldCharType="separate"/>
            </w:r>
            <w:r w:rsidR="005C572C" w:rsidRPr="0076424C">
              <w:rPr>
                <w:b/>
              </w:rPr>
              <w:t>Power Station</w:t>
            </w:r>
            <w:r>
              <w:rPr>
                <w:color w:val="2B579A"/>
                <w:shd w:val="clear" w:color="auto" w:fill="E6E6E6"/>
              </w:rPr>
              <w:fldChar w:fldCharType="end"/>
            </w:r>
            <w:r w:rsidRPr="0076424C">
              <w:t xml:space="preserve"> which is connected to a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notionally connected to a </w:t>
            </w:r>
            <w:r>
              <w:rPr>
                <w:color w:val="2B579A"/>
                <w:shd w:val="clear" w:color="auto" w:fill="E6E6E6"/>
              </w:rPr>
              <w:fldChar w:fldCharType="begin"/>
            </w:r>
            <w:r>
              <w:instrText xml:space="preserve"> REF GSP \h  \* MERGEFORMAT </w:instrText>
            </w:r>
            <w:r>
              <w:rPr>
                <w:color w:val="2B579A"/>
                <w:shd w:val="clear" w:color="auto" w:fill="E6E6E6"/>
              </w:rPr>
            </w:r>
            <w:r>
              <w:rPr>
                <w:color w:val="2B579A"/>
                <w:shd w:val="clear" w:color="auto" w:fill="E6E6E6"/>
              </w:rPr>
              <w:fldChar w:fldCharType="separate"/>
            </w:r>
            <w:r w:rsidR="005C572C" w:rsidRPr="0076424C">
              <w:rPr>
                <w:b/>
              </w:rPr>
              <w:t>Grid Supply Point</w:t>
            </w:r>
            <w:r>
              <w:rPr>
                <w:color w:val="2B579A"/>
                <w:shd w:val="clear" w:color="auto" w:fill="E6E6E6"/>
              </w:rPr>
              <w:fldChar w:fldCharType="end"/>
            </w:r>
            <w:r w:rsidRPr="0076424C">
              <w:t xml:space="preserve"> in</w:t>
            </w:r>
            <w:r w:rsidR="007E3FAE">
              <w:rPr>
                <w:noProof/>
                <w:szCs w:val="22"/>
              </w:rPr>
              <w:t xml:space="preserve"> </w:t>
            </w:r>
            <w:r w:rsidR="007E3FAE">
              <w:rPr>
                <w:color w:val="2B579A"/>
                <w:shd w:val="clear" w:color="auto" w:fill="E6E6E6"/>
              </w:rPr>
              <w:fldChar w:fldCharType="begin"/>
            </w:r>
            <w:r w:rsidR="007E3FAE">
              <w:rPr>
                <w:noProof/>
                <w:szCs w:val="22"/>
              </w:rPr>
              <w:instrText xml:space="preserve"> REF NGET \h </w:instrText>
            </w:r>
            <w:r w:rsidR="004544C9">
              <w:instrText xml:space="preserve"> \* MERGEFORMAT </w:instrText>
            </w:r>
            <w:r w:rsidR="007E3FAE">
              <w:rPr>
                <w:color w:val="2B579A"/>
                <w:shd w:val="clear" w:color="auto" w:fill="E6E6E6"/>
              </w:rPr>
            </w:r>
            <w:r w:rsidR="007E3FAE">
              <w:rPr>
                <w:color w:val="2B579A"/>
                <w:shd w:val="clear" w:color="auto" w:fill="E6E6E6"/>
              </w:rPr>
              <w:fldChar w:fldCharType="separate"/>
            </w:r>
            <w:r w:rsidR="005C572C">
              <w:rPr>
                <w:b/>
              </w:rPr>
              <w:t>NGET</w:t>
            </w:r>
            <w:r w:rsidR="007E3FAE">
              <w:rPr>
                <w:color w:val="2B579A"/>
                <w:shd w:val="clear" w:color="auto" w:fill="E6E6E6"/>
              </w:rPr>
              <w:fldChar w:fldCharType="end"/>
            </w:r>
            <w:r w:rsidRPr="0076424C">
              <w:t xml:space="preserve">’s Transmission Area with a </w:t>
            </w:r>
            <w:r>
              <w:rPr>
                <w:color w:val="2B579A"/>
                <w:shd w:val="clear" w:color="auto" w:fill="E6E6E6"/>
              </w:rPr>
              <w:fldChar w:fldCharType="begin"/>
            </w:r>
            <w:r>
              <w:instrText xml:space="preserve"> REF RegisteredCapacity \h  \* MERGEFORMAT </w:instrText>
            </w:r>
            <w:r>
              <w:rPr>
                <w:color w:val="2B579A"/>
                <w:shd w:val="clear" w:color="auto" w:fill="E6E6E6"/>
              </w:rPr>
            </w:r>
            <w:r>
              <w:rPr>
                <w:color w:val="2B579A"/>
                <w:shd w:val="clear" w:color="auto" w:fill="E6E6E6"/>
              </w:rPr>
              <w:fldChar w:fldCharType="separate"/>
            </w:r>
            <w:r w:rsidR="005C572C" w:rsidRPr="0076424C">
              <w:rPr>
                <w:b/>
              </w:rPr>
              <w:t>Registered Capacity</w:t>
            </w:r>
            <w:r>
              <w:rPr>
                <w:color w:val="2B579A"/>
                <w:shd w:val="clear" w:color="auto" w:fill="E6E6E6"/>
              </w:rPr>
              <w:fldChar w:fldCharType="end"/>
            </w:r>
            <w:r w:rsidRPr="0076424C">
              <w:t xml:space="preserve"> of 50 MW or more but less than 100 MW.  </w:t>
            </w:r>
          </w:p>
          <w:p w14:paraId="6E8610CE" w14:textId="59FEEA61" w:rsidR="00DC725F" w:rsidRPr="0076424C" w:rsidRDefault="00DC725F" w:rsidP="00FB5F72">
            <w:pPr>
              <w:pStyle w:val="BodyText"/>
              <w:spacing w:beforeLines="40" w:before="96" w:afterLines="40" w:after="96" w:line="240" w:lineRule="auto"/>
              <w:ind w:left="0" w:firstLine="0"/>
            </w:pPr>
            <w:r w:rsidRPr="0076424C">
              <w:t xml:space="preserve">For the avoidance of doubt an installation comprising one or more </w:t>
            </w:r>
            <w:r>
              <w:rPr>
                <w:color w:val="2B579A"/>
                <w:shd w:val="clear" w:color="auto" w:fill="E6E6E6"/>
              </w:rPr>
              <w:fldChar w:fldCharType="begin"/>
            </w:r>
            <w:r>
              <w:instrText xml:space="preserve"> REF DCConverter \h  \* MERGEFORMAT </w:instrText>
            </w:r>
            <w:r>
              <w:rPr>
                <w:color w:val="2B579A"/>
                <w:shd w:val="clear" w:color="auto" w:fill="E6E6E6"/>
              </w:rPr>
            </w:r>
            <w:r>
              <w:rPr>
                <w:color w:val="2B579A"/>
                <w:shd w:val="clear" w:color="auto" w:fill="E6E6E6"/>
              </w:rPr>
              <w:fldChar w:fldCharType="separate"/>
            </w:r>
            <w:r w:rsidR="005C572C" w:rsidRPr="0076424C">
              <w:rPr>
                <w:b/>
              </w:rPr>
              <w:t>DC Converter</w:t>
            </w:r>
            <w:r>
              <w:rPr>
                <w:color w:val="2B579A"/>
                <w:shd w:val="clear" w:color="auto" w:fill="E6E6E6"/>
              </w:rPr>
              <w:fldChar w:fldCharType="end"/>
            </w:r>
            <w:r w:rsidRPr="0076424C">
              <w:rPr>
                <w:b/>
                <w:bCs/>
              </w:rPr>
              <w:t>s</w:t>
            </w:r>
            <w:r w:rsidRPr="0076424C">
              <w:t xml:space="preserve"> with an aggregate capacity of between 50 and 100MW will be classed as a Medium Power Station for the purposes of this Distribution Code.</w:t>
            </w:r>
          </w:p>
        </w:tc>
      </w:tr>
      <w:tr w:rsidR="00DC725F" w:rsidRPr="0076424C" w14:paraId="6E8610D2" w14:textId="77777777" w:rsidTr="00510257">
        <w:trPr>
          <w:cantSplit/>
        </w:trPr>
        <w:tc>
          <w:tcPr>
            <w:tcW w:w="2658" w:type="dxa"/>
          </w:tcPr>
          <w:p w14:paraId="6E8610D0" w14:textId="161FBE6D" w:rsidR="00DC725F" w:rsidRPr="0076424C" w:rsidRDefault="00DC725F" w:rsidP="00FE306C">
            <w:pPr>
              <w:pStyle w:val="BodyText"/>
              <w:spacing w:beforeLines="40" w:before="96" w:afterLines="40" w:after="96" w:line="240" w:lineRule="auto"/>
              <w:ind w:left="0" w:firstLine="0"/>
              <w:jc w:val="left"/>
              <w:rPr>
                <w:b/>
              </w:rPr>
            </w:pPr>
            <w:bookmarkStart w:id="285" w:name="MOCOPA"/>
            <w:r w:rsidRPr="0076424C">
              <w:rPr>
                <w:b/>
              </w:rPr>
              <w:t>Meter Operation Code of Practice Agreement</w:t>
            </w:r>
            <w:bookmarkEnd w:id="285"/>
          </w:p>
        </w:tc>
        <w:tc>
          <w:tcPr>
            <w:tcW w:w="6698" w:type="dxa"/>
            <w:gridSpan w:val="2"/>
          </w:tcPr>
          <w:p w14:paraId="6E8610D1" w14:textId="77777777" w:rsidR="00DC725F" w:rsidRPr="0076424C" w:rsidRDefault="00DC725F" w:rsidP="00FB5F72">
            <w:pPr>
              <w:pStyle w:val="BodyText"/>
              <w:spacing w:beforeLines="40" w:before="96" w:afterLines="40" w:after="96" w:line="240" w:lineRule="auto"/>
              <w:ind w:left="0" w:firstLine="0"/>
            </w:pPr>
            <w:r w:rsidRPr="0076424C">
              <w:t>The agreement of that name, as amended from time to time.</w:t>
            </w:r>
          </w:p>
        </w:tc>
      </w:tr>
      <w:tr w:rsidR="00DC725F" w:rsidRPr="0076424C" w14:paraId="6E8610D6" w14:textId="77777777" w:rsidTr="00510257">
        <w:trPr>
          <w:cantSplit/>
        </w:trPr>
        <w:tc>
          <w:tcPr>
            <w:tcW w:w="2658" w:type="dxa"/>
          </w:tcPr>
          <w:p w14:paraId="6E8610D3" w14:textId="0D402F37" w:rsidR="00DC725F" w:rsidRPr="0076424C" w:rsidRDefault="00DC725F" w:rsidP="00FE306C">
            <w:pPr>
              <w:pStyle w:val="BodyText"/>
              <w:spacing w:beforeLines="40" w:before="96" w:afterLines="40" w:after="96" w:line="240" w:lineRule="auto"/>
              <w:jc w:val="left"/>
              <w:rPr>
                <w:b/>
                <w:u w:val="single"/>
              </w:rPr>
            </w:pPr>
            <w:bookmarkStart w:id="286" w:name="MO"/>
            <w:r w:rsidRPr="0076424C">
              <w:rPr>
                <w:b/>
              </w:rPr>
              <w:t>Meter Operator</w:t>
            </w:r>
            <w:bookmarkEnd w:id="286"/>
          </w:p>
          <w:p w14:paraId="6E8610D4" w14:textId="77777777" w:rsidR="00DC725F" w:rsidRPr="0076424C" w:rsidRDefault="00DC725F" w:rsidP="00FE306C">
            <w:pPr>
              <w:pStyle w:val="BodyText"/>
              <w:spacing w:beforeLines="40" w:before="96" w:afterLines="40" w:after="96" w:line="240" w:lineRule="auto"/>
              <w:ind w:left="0" w:firstLine="0"/>
              <w:jc w:val="left"/>
              <w:rPr>
                <w:b/>
                <w:u w:val="single"/>
              </w:rPr>
            </w:pPr>
          </w:p>
        </w:tc>
        <w:tc>
          <w:tcPr>
            <w:tcW w:w="6698" w:type="dxa"/>
            <w:gridSpan w:val="2"/>
          </w:tcPr>
          <w:p w14:paraId="6E8610D5" w14:textId="6833C111" w:rsidR="00DC725F" w:rsidRPr="0076424C" w:rsidRDefault="00DC725F" w:rsidP="00FB5F72">
            <w:pPr>
              <w:pStyle w:val="BodyText"/>
              <w:spacing w:beforeLines="40" w:before="96" w:afterLines="40" w:after="96" w:line="240" w:lineRule="auto"/>
              <w:ind w:left="0" w:firstLine="0"/>
              <w:rPr>
                <w:u w:val="single"/>
              </w:rPr>
            </w:pPr>
            <w:r w:rsidRPr="0076424C">
              <w:t xml:space="preserve">A person, registered with the Registration </w:t>
            </w:r>
            <w:r>
              <w:rPr>
                <w:color w:val="2B579A"/>
                <w:shd w:val="clear" w:color="auto" w:fill="E6E6E6"/>
              </w:rPr>
              <w:fldChar w:fldCharType="begin"/>
            </w:r>
            <w:r>
              <w:instrText xml:space="preserve"> REF Authority \h  \* MERGEFORMAT </w:instrText>
            </w:r>
            <w:r>
              <w:rPr>
                <w:color w:val="2B579A"/>
                <w:shd w:val="clear" w:color="auto" w:fill="E6E6E6"/>
              </w:rPr>
            </w:r>
            <w:r>
              <w:rPr>
                <w:color w:val="2B579A"/>
                <w:shd w:val="clear" w:color="auto" w:fill="E6E6E6"/>
              </w:rPr>
              <w:fldChar w:fldCharType="separate"/>
            </w:r>
            <w:r w:rsidR="005C572C" w:rsidRPr="0076424C">
              <w:rPr>
                <w:b/>
              </w:rPr>
              <w:t>Authority</w:t>
            </w:r>
            <w:r>
              <w:rPr>
                <w:color w:val="2B579A"/>
                <w:shd w:val="clear" w:color="auto" w:fill="E6E6E6"/>
              </w:rPr>
              <w:fldChar w:fldCharType="end"/>
            </w:r>
            <w:r w:rsidRPr="0076424C">
              <w:t xml:space="preserve">, appointed by either a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76424C">
              <w:t xml:space="preserve"> or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 xml:space="preserve"> </w:t>
            </w:r>
            <w:r w:rsidRPr="0076424C">
              <w:t xml:space="preserve">to provide electricity meter operation services.  (This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t xml:space="preserve"> does not place any direct obligation on </w:t>
            </w:r>
            <w:r>
              <w:rPr>
                <w:color w:val="2B579A"/>
                <w:shd w:val="clear" w:color="auto" w:fill="E6E6E6"/>
              </w:rPr>
              <w:fldChar w:fldCharType="begin"/>
            </w:r>
            <w:r>
              <w:instrText xml:space="preserve"> REF MO \h  \* MERGEFORMAT </w:instrText>
            </w:r>
            <w:r>
              <w:rPr>
                <w:color w:val="2B579A"/>
                <w:shd w:val="clear" w:color="auto" w:fill="E6E6E6"/>
              </w:rPr>
            </w:r>
            <w:r>
              <w:rPr>
                <w:color w:val="2B579A"/>
                <w:shd w:val="clear" w:color="auto" w:fill="E6E6E6"/>
              </w:rPr>
              <w:fldChar w:fldCharType="separate"/>
            </w:r>
            <w:r w:rsidR="005C572C" w:rsidRPr="0076424C">
              <w:rPr>
                <w:b/>
              </w:rPr>
              <w:t>Meter Operator</w:t>
            </w:r>
            <w:r>
              <w:rPr>
                <w:color w:val="2B579A"/>
                <w:shd w:val="clear" w:color="auto" w:fill="E6E6E6"/>
              </w:rPr>
              <w:fldChar w:fldCharType="end"/>
            </w:r>
            <w:r w:rsidRPr="0076424C">
              <w:rPr>
                <w:b/>
              </w:rPr>
              <w:t xml:space="preserve">s </w:t>
            </w:r>
            <w:r w:rsidRPr="0076424C">
              <w:t>other than</w:t>
            </w:r>
            <w:r w:rsidRPr="0076424C">
              <w:rPr>
                <w:b/>
              </w:rPr>
              <w:t xml:space="preserve"> </w:t>
            </w:r>
            <w:r w:rsidRPr="0076424C">
              <w:t>through the</w:t>
            </w:r>
            <w:r w:rsidRPr="0076424C">
              <w:rPr>
                <w:b/>
              </w:rPr>
              <w:t xml:space="preserve"> </w:t>
            </w:r>
            <w:r w:rsidRPr="0076424C">
              <w:t>appointment by either</w:t>
            </w:r>
            <w:r w:rsidRPr="0076424C">
              <w:rPr>
                <w:b/>
              </w:rPr>
              <w:t xml:space="preserve"> </w:t>
            </w:r>
            <w:r w:rsidRPr="0076424C">
              <w:t xml:space="preserve">a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76424C">
              <w:t xml:space="preserve"> or a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t>.)</w:t>
            </w:r>
          </w:p>
        </w:tc>
      </w:tr>
      <w:tr w:rsidR="00DC725F" w:rsidRPr="0076424C" w14:paraId="6E8610D9" w14:textId="77777777" w:rsidTr="00510257">
        <w:trPr>
          <w:cantSplit/>
        </w:trPr>
        <w:tc>
          <w:tcPr>
            <w:tcW w:w="2658" w:type="dxa"/>
          </w:tcPr>
          <w:p w14:paraId="7429B813" w14:textId="0C09C55B" w:rsidR="000E10C0" w:rsidRDefault="00DC725F" w:rsidP="00FE306C">
            <w:pPr>
              <w:pStyle w:val="BodyText"/>
              <w:spacing w:beforeLines="40" w:before="96" w:afterLines="40" w:after="96" w:line="240" w:lineRule="auto"/>
              <w:ind w:left="0" w:firstLine="0"/>
              <w:jc w:val="left"/>
              <w:rPr>
                <w:ins w:id="287" w:author="Shaheeni Vekaria" w:date="2024-04-19T13:23:00Z"/>
                <w:b/>
              </w:rPr>
            </w:pPr>
            <w:bookmarkStart w:id="288" w:name="MinimumGeneration"/>
            <w:r w:rsidRPr="0076424C">
              <w:rPr>
                <w:b/>
              </w:rPr>
              <w:t>Minimum Generation</w:t>
            </w:r>
            <w:bookmarkEnd w:id="288"/>
            <w:ins w:id="289" w:author="Shaheeni Vekaria" w:date="2024-04-19T13:24:00Z">
              <w:r w:rsidR="00F95DA3">
                <w:rPr>
                  <w:b/>
                </w:rPr>
                <w:br/>
              </w:r>
              <w:r w:rsidR="00F95DA3">
                <w:rPr>
                  <w:b/>
                </w:rPr>
                <w:br/>
              </w:r>
              <w:r w:rsidR="00F95DA3">
                <w:rPr>
                  <w:b/>
                </w:rPr>
                <w:br/>
              </w:r>
            </w:ins>
          </w:p>
          <w:p w14:paraId="6E8610D7" w14:textId="44D0EF6B" w:rsidR="000E10C0" w:rsidRPr="0076424C" w:rsidRDefault="000E10C0" w:rsidP="00FE306C">
            <w:pPr>
              <w:pStyle w:val="BodyText"/>
              <w:spacing w:beforeLines="40" w:before="96" w:afterLines="40" w:after="96" w:line="240" w:lineRule="auto"/>
              <w:ind w:left="0" w:firstLine="0"/>
              <w:jc w:val="left"/>
              <w:rPr>
                <w:b/>
              </w:rPr>
            </w:pPr>
            <w:ins w:id="290" w:author="Shaheeni Vekaria" w:date="2024-04-19T13:23:00Z">
              <w:r>
                <w:rPr>
                  <w:b/>
                </w:rPr>
                <w:t xml:space="preserve">Minister of the </w:t>
              </w:r>
              <w:r w:rsidR="00755F22">
                <w:rPr>
                  <w:b/>
                </w:rPr>
                <w:t>Crown</w:t>
              </w:r>
            </w:ins>
          </w:p>
        </w:tc>
        <w:tc>
          <w:tcPr>
            <w:tcW w:w="6698" w:type="dxa"/>
            <w:gridSpan w:val="2"/>
          </w:tcPr>
          <w:p w14:paraId="674FFA3B" w14:textId="77777777" w:rsidR="00F95DA3" w:rsidRDefault="00DC725F" w:rsidP="00FB5F72">
            <w:pPr>
              <w:pStyle w:val="BodyText"/>
              <w:spacing w:beforeLines="40" w:before="96" w:afterLines="40" w:after="96" w:line="240" w:lineRule="auto"/>
              <w:ind w:left="0" w:firstLine="0"/>
              <w:rPr>
                <w:ins w:id="291" w:author="Shaheeni Vekaria" w:date="2024-04-19T13:23:00Z"/>
              </w:rPr>
            </w:pPr>
            <w:r w:rsidRPr="0076424C">
              <w:t>The minimum output which a</w:t>
            </w:r>
            <w:r w:rsidRPr="0076424C">
              <w:rPr>
                <w:b/>
              </w:rPr>
              <w:t xml:space="preserve"> </w:t>
            </w: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rsidRPr="0076424C">
              <w:t xml:space="preserve"> can reasonably generate as registered under the </w:t>
            </w:r>
            <w:r>
              <w:rPr>
                <w:color w:val="2B579A"/>
                <w:shd w:val="clear" w:color="auto" w:fill="E6E6E6"/>
              </w:rPr>
              <w:fldChar w:fldCharType="begin"/>
            </w:r>
            <w:r>
              <w:instrText xml:space="preserve"> REF DDRC \h  \* MERGEFORMAT </w:instrText>
            </w:r>
            <w:r>
              <w:rPr>
                <w:color w:val="2B579A"/>
                <w:shd w:val="clear" w:color="auto" w:fill="E6E6E6"/>
              </w:rPr>
            </w:r>
            <w:r>
              <w:rPr>
                <w:color w:val="2B579A"/>
                <w:shd w:val="clear" w:color="auto" w:fill="E6E6E6"/>
              </w:rPr>
              <w:fldChar w:fldCharType="separate"/>
            </w:r>
            <w:r w:rsidR="005C572C" w:rsidRPr="0076424C">
              <w:rPr>
                <w:b/>
              </w:rPr>
              <w:t>Distribution Data Registration Code</w:t>
            </w:r>
            <w:r>
              <w:rPr>
                <w:color w:val="2B579A"/>
                <w:shd w:val="clear" w:color="auto" w:fill="E6E6E6"/>
              </w:rPr>
              <w:fldChar w:fldCharType="end"/>
            </w:r>
            <w:r w:rsidR="00571F46">
              <w:t>.</w:t>
            </w:r>
          </w:p>
          <w:p w14:paraId="6E8610D8" w14:textId="259F320E" w:rsidR="00755F22" w:rsidRPr="00F95DA3" w:rsidRDefault="00DC725F" w:rsidP="00FB5F72">
            <w:pPr>
              <w:pStyle w:val="BodyText"/>
              <w:spacing w:beforeLines="40" w:before="96" w:afterLines="40" w:after="96" w:line="240" w:lineRule="auto"/>
              <w:ind w:left="0" w:firstLine="0"/>
              <w:rPr>
                <w:b/>
              </w:rPr>
            </w:pPr>
            <w:del w:id="292" w:author="Shaheeni Vekaria" w:date="2024-04-19T13:23:00Z">
              <w:r w:rsidRPr="0076424C" w:rsidDel="00F95DA3">
                <w:rPr>
                  <w:b/>
                </w:rPr>
                <w:delText xml:space="preserve"> </w:delText>
              </w:r>
            </w:del>
            <w:ins w:id="293" w:author="Shaheeni Vekaria" w:date="2024-04-19T13:23:00Z">
              <w:r w:rsidR="00755F22">
                <w:rPr>
                  <w:b/>
                </w:rPr>
                <w:br/>
              </w:r>
              <w:r w:rsidR="00F95DA3" w:rsidRPr="00F95DA3">
                <w:rPr>
                  <w:color w:val="2B579A"/>
                  <w:shd w:val="clear" w:color="auto" w:fill="E6E6E6"/>
                  <w:rPrChange w:id="294" w:author="Shaheeni Vekaria" w:date="2024-04-19T13:23:00Z">
                    <w:rPr>
                      <w:b/>
                    </w:rPr>
                  </w:rPrChange>
                </w:rPr>
                <w:t xml:space="preserve">As defined in the </w:t>
              </w:r>
              <w:r w:rsidR="00F95DA3" w:rsidRPr="00F95DA3">
                <w:rPr>
                  <w:b/>
                </w:rPr>
                <w:t>ESO Licence</w:t>
              </w:r>
              <w:r w:rsidR="00F95DA3" w:rsidRPr="00F534F0">
                <w:rPr>
                  <w:color w:val="2B579A"/>
                  <w:shd w:val="clear" w:color="auto" w:fill="E6E6E6"/>
                  <w:rPrChange w:id="295" w:author="Creighton, Alan (Northern Powergrid)" w:date="2024-04-24T18:09:00Z">
                    <w:rPr>
                      <w:b/>
                    </w:rPr>
                  </w:rPrChange>
                </w:rPr>
                <w:t>.</w:t>
              </w:r>
            </w:ins>
          </w:p>
        </w:tc>
      </w:tr>
      <w:tr w:rsidR="00DC725F" w:rsidRPr="0076424C" w14:paraId="6E8610DC" w14:textId="77777777" w:rsidTr="00510257">
        <w:trPr>
          <w:cantSplit/>
        </w:trPr>
        <w:tc>
          <w:tcPr>
            <w:tcW w:w="2658" w:type="dxa"/>
          </w:tcPr>
          <w:p w14:paraId="6E8610DA" w14:textId="1D872858" w:rsidR="00DC725F" w:rsidRPr="0076424C" w:rsidRDefault="00DC725F" w:rsidP="00FE306C">
            <w:pPr>
              <w:pStyle w:val="BodyText"/>
              <w:spacing w:beforeLines="40" w:before="96" w:afterLines="40" w:after="96" w:line="240" w:lineRule="auto"/>
              <w:ind w:left="0" w:firstLine="0"/>
              <w:jc w:val="left"/>
              <w:rPr>
                <w:b/>
              </w:rPr>
            </w:pPr>
            <w:bookmarkStart w:id="296" w:name="NETS"/>
            <w:r w:rsidRPr="0076424C">
              <w:rPr>
                <w:b/>
              </w:rPr>
              <w:t>National Electricity Transmission System</w:t>
            </w:r>
            <w:bookmarkEnd w:id="296"/>
          </w:p>
        </w:tc>
        <w:tc>
          <w:tcPr>
            <w:tcW w:w="6698" w:type="dxa"/>
            <w:gridSpan w:val="2"/>
          </w:tcPr>
          <w:p w14:paraId="6E8610DB" w14:textId="0815C52D" w:rsidR="00DC725F" w:rsidRPr="0076424C" w:rsidRDefault="00DC725F" w:rsidP="00FB5F72">
            <w:pPr>
              <w:pStyle w:val="BodyText"/>
              <w:spacing w:beforeLines="40" w:before="96" w:afterLines="40" w:after="96" w:line="240" w:lineRule="auto"/>
              <w:ind w:left="0" w:firstLine="0"/>
            </w:pPr>
            <w:r w:rsidRPr="0076424C">
              <w:t xml:space="preserve">The </w:t>
            </w:r>
            <w:r>
              <w:rPr>
                <w:color w:val="2B579A"/>
                <w:shd w:val="clear" w:color="auto" w:fill="E6E6E6"/>
              </w:rPr>
              <w:fldChar w:fldCharType="begin"/>
            </w:r>
            <w:r>
              <w:instrText xml:space="preserve"> REF OnshoreTransmissionSystem \h  \* MERGEFORMAT </w:instrText>
            </w:r>
            <w:r>
              <w:rPr>
                <w:color w:val="2B579A"/>
                <w:shd w:val="clear" w:color="auto" w:fill="E6E6E6"/>
              </w:rPr>
            </w:r>
            <w:r>
              <w:rPr>
                <w:color w:val="2B579A"/>
                <w:shd w:val="clear" w:color="auto" w:fill="E6E6E6"/>
              </w:rPr>
              <w:fldChar w:fldCharType="separate"/>
            </w:r>
            <w:r w:rsidR="005C572C" w:rsidRPr="0076424C">
              <w:rPr>
                <w:b/>
              </w:rPr>
              <w:t>Onshore Transmission System</w:t>
            </w:r>
            <w:r>
              <w:rPr>
                <w:color w:val="2B579A"/>
                <w:shd w:val="clear" w:color="auto" w:fill="E6E6E6"/>
              </w:rPr>
              <w:fldChar w:fldCharType="end"/>
            </w:r>
            <w:r w:rsidRPr="0076424C">
              <w:t xml:space="preserve"> and </w:t>
            </w:r>
            <w:r>
              <w:rPr>
                <w:color w:val="2B579A"/>
                <w:shd w:val="clear" w:color="auto" w:fill="E6E6E6"/>
              </w:rPr>
              <w:fldChar w:fldCharType="begin"/>
            </w:r>
            <w:r>
              <w:instrText xml:space="preserve"> REF OffshoreTransmisisonSystem \h  \* MERGEFORMAT </w:instrText>
            </w:r>
            <w:r>
              <w:rPr>
                <w:color w:val="2B579A"/>
                <w:shd w:val="clear" w:color="auto" w:fill="E6E6E6"/>
              </w:rPr>
            </w:r>
            <w:r>
              <w:rPr>
                <w:color w:val="2B579A"/>
                <w:shd w:val="clear" w:color="auto" w:fill="E6E6E6"/>
              </w:rPr>
              <w:fldChar w:fldCharType="separate"/>
            </w:r>
            <w:r w:rsidR="005C572C" w:rsidRPr="0076424C">
              <w:rPr>
                <w:b/>
              </w:rPr>
              <w:t>Offshore Transmission System</w:t>
            </w:r>
            <w:r>
              <w:rPr>
                <w:color w:val="2B579A"/>
                <w:shd w:val="clear" w:color="auto" w:fill="E6E6E6"/>
              </w:rPr>
              <w:fldChar w:fldCharType="end"/>
            </w:r>
            <w:r w:rsidR="00AF66AD">
              <w:t>.</w:t>
            </w:r>
            <w:r w:rsidRPr="0076424C">
              <w:t xml:space="preserve"> </w:t>
            </w:r>
          </w:p>
        </w:tc>
      </w:tr>
      <w:tr w:rsidR="00DC725F" w:rsidRPr="0076424C" w14:paraId="6E8610E3" w14:textId="77777777" w:rsidTr="00510257">
        <w:trPr>
          <w:cantSplit/>
        </w:trPr>
        <w:tc>
          <w:tcPr>
            <w:tcW w:w="2658" w:type="dxa"/>
          </w:tcPr>
          <w:p w14:paraId="4970EB30" w14:textId="77777777" w:rsidR="00DC725F" w:rsidRDefault="00DC725F" w:rsidP="00FE306C">
            <w:pPr>
              <w:pStyle w:val="BodyText"/>
              <w:spacing w:beforeLines="40" w:before="96" w:afterLines="40" w:after="96" w:line="240" w:lineRule="auto"/>
              <w:ind w:left="0" w:firstLine="0"/>
              <w:jc w:val="left"/>
              <w:rPr>
                <w:ins w:id="297" w:author="Shaheeni Vekaria" w:date="2024-04-15T13:44:00Z"/>
                <w:b/>
                <w:noProof/>
              </w:rPr>
            </w:pPr>
            <w:bookmarkStart w:id="298" w:name="NETSDemand"/>
            <w:r w:rsidRPr="0076424C">
              <w:rPr>
                <w:b/>
                <w:noProof/>
              </w:rPr>
              <w:t>National Electricity Transmission System Demand</w:t>
            </w:r>
            <w:bookmarkEnd w:id="298"/>
          </w:p>
          <w:p w14:paraId="6E8610DD" w14:textId="3F69E6EA" w:rsidR="00A43DE9" w:rsidRPr="0076424C" w:rsidRDefault="00A43DE9" w:rsidP="00FE306C">
            <w:pPr>
              <w:pStyle w:val="BodyText"/>
              <w:spacing w:beforeLines="40" w:before="96" w:afterLines="40" w:after="96" w:line="240" w:lineRule="auto"/>
              <w:ind w:left="0" w:firstLine="0"/>
              <w:jc w:val="left"/>
              <w:rPr>
                <w:b/>
              </w:rPr>
            </w:pPr>
            <w:ins w:id="299" w:author="Shaheeni Vekaria" w:date="2024-04-15T13:44:00Z">
              <w:r>
                <w:rPr>
                  <w:b/>
                  <w:noProof/>
                </w:rPr>
                <w:t>N</w:t>
              </w:r>
              <w:r w:rsidR="00E10FE7">
                <w:rPr>
                  <w:b/>
                  <w:noProof/>
                </w:rPr>
                <w:t>ational Energy System Operator</w:t>
              </w:r>
            </w:ins>
            <w:ins w:id="300" w:author="Shaheeni Vekaria" w:date="2024-04-19T11:51:00Z">
              <w:r w:rsidR="007B5401">
                <w:rPr>
                  <w:b/>
                  <w:noProof/>
                </w:rPr>
                <w:t xml:space="preserve"> (</w:t>
              </w:r>
            </w:ins>
            <w:ins w:id="301" w:author="Shaheeni Vekaria" w:date="2024-04-15T13:44:00Z">
              <w:r w:rsidR="00E10FE7">
                <w:rPr>
                  <w:b/>
                  <w:noProof/>
                </w:rPr>
                <w:t>NESO</w:t>
              </w:r>
            </w:ins>
            <w:ins w:id="302" w:author="Shaheeni Vekaria" w:date="2024-04-19T11:51:00Z">
              <w:r w:rsidR="007B5401">
                <w:rPr>
                  <w:b/>
                  <w:noProof/>
                </w:rPr>
                <w:t>)</w:t>
              </w:r>
            </w:ins>
          </w:p>
        </w:tc>
        <w:tc>
          <w:tcPr>
            <w:tcW w:w="6698" w:type="dxa"/>
            <w:gridSpan w:val="2"/>
          </w:tcPr>
          <w:p w14:paraId="18AB4C89" w14:textId="77777777" w:rsidR="00DC725F" w:rsidRDefault="00DC725F" w:rsidP="00FB5F72">
            <w:pPr>
              <w:autoSpaceDE w:val="0"/>
              <w:autoSpaceDN w:val="0"/>
              <w:adjustRightInd w:val="0"/>
              <w:spacing w:before="40" w:after="40"/>
              <w:ind w:left="0" w:firstLine="0"/>
              <w:rPr>
                <w:noProof/>
                <w:szCs w:val="22"/>
              </w:rPr>
            </w:pPr>
          </w:p>
          <w:p w14:paraId="0FBFB8B6" w14:textId="77777777" w:rsidR="00DC725F" w:rsidRDefault="00DC725F" w:rsidP="00FB5F72">
            <w:pPr>
              <w:autoSpaceDE w:val="0"/>
              <w:autoSpaceDN w:val="0"/>
              <w:adjustRightInd w:val="0"/>
              <w:spacing w:before="40" w:after="40"/>
              <w:ind w:left="0" w:firstLine="0"/>
              <w:rPr>
                <w:ins w:id="303" w:author="Shaheeni Vekaria" w:date="2024-04-15T13:45:00Z"/>
                <w:noProof/>
                <w:szCs w:val="22"/>
              </w:rPr>
            </w:pPr>
            <w:r>
              <w:rPr>
                <w:noProof/>
                <w:szCs w:val="22"/>
              </w:rPr>
              <w:t xml:space="preserve">As defined in the </w:t>
            </w:r>
            <w:r>
              <w:rPr>
                <w:color w:val="2B579A"/>
                <w:szCs w:val="22"/>
                <w:shd w:val="clear" w:color="auto" w:fill="E6E6E6"/>
              </w:rPr>
              <w:fldChar w:fldCharType="begin"/>
            </w:r>
            <w:r>
              <w:rPr>
                <w:noProof/>
                <w:szCs w:val="22"/>
              </w:rPr>
              <w:instrText xml:space="preserve"> REF GridCode \h </w:instrText>
            </w:r>
            <w:r w:rsidR="004544C9">
              <w:rPr>
                <w:noProof/>
                <w:szCs w:val="22"/>
              </w:rPr>
              <w:instrText xml:space="preserve"> \* MERGEFORMAT </w:instrText>
            </w:r>
            <w:r>
              <w:rPr>
                <w:color w:val="2B579A"/>
                <w:szCs w:val="22"/>
                <w:shd w:val="clear" w:color="auto" w:fill="E6E6E6"/>
              </w:rPr>
            </w:r>
            <w:r>
              <w:rPr>
                <w:color w:val="2B579A"/>
                <w:szCs w:val="22"/>
                <w:shd w:val="clear" w:color="auto" w:fill="E6E6E6"/>
              </w:rPr>
              <w:fldChar w:fldCharType="separate"/>
            </w:r>
            <w:r w:rsidR="005C572C" w:rsidRPr="0076424C">
              <w:rPr>
                <w:b/>
              </w:rPr>
              <w:t>Grid Code</w:t>
            </w:r>
            <w:r>
              <w:rPr>
                <w:color w:val="2B579A"/>
                <w:szCs w:val="22"/>
                <w:shd w:val="clear" w:color="auto" w:fill="E6E6E6"/>
              </w:rPr>
              <w:fldChar w:fldCharType="end"/>
            </w:r>
            <w:r>
              <w:rPr>
                <w:noProof/>
                <w:szCs w:val="22"/>
              </w:rPr>
              <w:t>.</w:t>
            </w:r>
          </w:p>
          <w:p w14:paraId="6F9625A0" w14:textId="77777777" w:rsidR="0034221B" w:rsidRDefault="0034221B" w:rsidP="00FB5F72">
            <w:pPr>
              <w:autoSpaceDE w:val="0"/>
              <w:autoSpaceDN w:val="0"/>
              <w:adjustRightInd w:val="0"/>
              <w:spacing w:before="40" w:after="40"/>
              <w:ind w:left="0" w:firstLine="0"/>
              <w:rPr>
                <w:ins w:id="304" w:author="Shaheeni Vekaria" w:date="2024-04-15T13:45:00Z"/>
                <w:noProof/>
                <w:szCs w:val="22"/>
              </w:rPr>
            </w:pPr>
          </w:p>
          <w:p w14:paraId="6E8610E2" w14:textId="08A7C667" w:rsidR="0034221B" w:rsidRPr="0076424C" w:rsidRDefault="0034221B" w:rsidP="00FB5F72">
            <w:pPr>
              <w:autoSpaceDE w:val="0"/>
              <w:autoSpaceDN w:val="0"/>
              <w:adjustRightInd w:val="0"/>
              <w:spacing w:before="40" w:after="40"/>
              <w:ind w:left="0" w:firstLine="0"/>
              <w:rPr>
                <w:noProof/>
                <w:szCs w:val="22"/>
              </w:rPr>
            </w:pPr>
            <w:ins w:id="305" w:author="Shaheeni Vekaria" w:date="2024-04-15T13:45:00Z">
              <w:r w:rsidRPr="0034221B">
                <w:rPr>
                  <w:noProof/>
                  <w:szCs w:val="22"/>
                </w:rPr>
                <w:t xml:space="preserve">National Energy System Operator Limited (No. 11014226) whose registered office is </w:t>
              </w:r>
            </w:ins>
            <w:ins w:id="306" w:author="Carly Malcolm" w:date="2024-05-17T11:08:00Z" w16du:dateUtc="2024-05-17T10:08:00Z">
              <w:r w:rsidR="00AD65FD" w:rsidRPr="00AD65FD">
                <w:rPr>
                  <w:noProof/>
                  <w:szCs w:val="22"/>
                </w:rPr>
                <w:t>St Catherines Lodge, Bearwood Road, Sindlesham, Berkshire RG41 5BN</w:t>
              </w:r>
              <w:r w:rsidR="00AD65FD">
                <w:rPr>
                  <w:noProof/>
                  <w:szCs w:val="22"/>
                </w:rPr>
                <w:t xml:space="preserve"> </w:t>
              </w:r>
            </w:ins>
            <w:ins w:id="307" w:author="Shaheeni Vekaria" w:date="2024-04-15T13:45:00Z">
              <w:r w:rsidRPr="0034221B">
                <w:rPr>
                  <w:noProof/>
                  <w:szCs w:val="22"/>
                </w:rPr>
                <w:t xml:space="preserve">as the designated </w:t>
              </w:r>
              <w:r w:rsidRPr="001607A2">
                <w:rPr>
                  <w:b/>
                  <w:color w:val="2B579A"/>
                  <w:szCs w:val="22"/>
                  <w:shd w:val="clear" w:color="auto" w:fill="E6E6E6"/>
                  <w:rPrChange w:id="308" w:author="Shaheeni Vekaria" w:date="2024-04-15T14:25:00Z">
                    <w:rPr>
                      <w:noProof/>
                      <w:szCs w:val="22"/>
                    </w:rPr>
                  </w:rPrChange>
                </w:rPr>
                <w:t>ISOP</w:t>
              </w:r>
              <w:r w:rsidRPr="0034221B">
                <w:rPr>
                  <w:noProof/>
                  <w:szCs w:val="22"/>
                </w:rPr>
                <w:t xml:space="preserve"> and holder of the </w:t>
              </w:r>
              <w:r w:rsidRPr="001607A2">
                <w:rPr>
                  <w:b/>
                  <w:color w:val="2B579A"/>
                  <w:szCs w:val="22"/>
                  <w:shd w:val="clear" w:color="auto" w:fill="E6E6E6"/>
                  <w:rPrChange w:id="309" w:author="Shaheeni Vekaria" w:date="2024-04-15T14:25:00Z">
                    <w:rPr>
                      <w:noProof/>
                      <w:szCs w:val="22"/>
                    </w:rPr>
                  </w:rPrChange>
                </w:rPr>
                <w:t>ESO Licence</w:t>
              </w:r>
            </w:ins>
            <w:r w:rsidR="00150473">
              <w:rPr>
                <w:b/>
                <w:bCs/>
                <w:noProof/>
                <w:szCs w:val="22"/>
              </w:rPr>
              <w:t xml:space="preserve"> </w:t>
            </w:r>
            <w:r w:rsidR="00150473" w:rsidRPr="009E3DEC">
              <w:rPr>
                <w:color w:val="2B579A"/>
                <w:szCs w:val="22"/>
                <w:shd w:val="clear" w:color="auto" w:fill="E6E6E6"/>
              </w:rPr>
              <w:t>and the G</w:t>
            </w:r>
            <w:r w:rsidR="001E101A">
              <w:rPr>
                <w:color w:val="2B579A"/>
                <w:szCs w:val="22"/>
                <w:shd w:val="clear" w:color="auto" w:fill="E6E6E6"/>
              </w:rPr>
              <w:t xml:space="preserve">SP </w:t>
            </w:r>
            <w:r w:rsidR="00150473" w:rsidRPr="009E3DEC">
              <w:rPr>
                <w:color w:val="2B579A"/>
                <w:szCs w:val="22"/>
                <w:shd w:val="clear" w:color="auto" w:fill="E6E6E6"/>
              </w:rPr>
              <w:t>Licence</w:t>
            </w:r>
            <w:r w:rsidRPr="0034221B">
              <w:rPr>
                <w:noProof/>
                <w:szCs w:val="22"/>
              </w:rPr>
              <w:t>.</w:t>
            </w:r>
          </w:p>
        </w:tc>
      </w:tr>
      <w:tr w:rsidR="00924139" w:rsidRPr="0076424C" w14:paraId="2282EEB6" w14:textId="77777777" w:rsidTr="00510257">
        <w:trPr>
          <w:cantSplit/>
        </w:trPr>
        <w:tc>
          <w:tcPr>
            <w:tcW w:w="2658" w:type="dxa"/>
          </w:tcPr>
          <w:p w14:paraId="702FA2E6" w14:textId="5D9AAB4F" w:rsidR="00924139" w:rsidRPr="0076424C" w:rsidRDefault="00924139" w:rsidP="00FE306C">
            <w:pPr>
              <w:pStyle w:val="BodyText"/>
              <w:spacing w:beforeLines="40" w:before="96" w:afterLines="40" w:after="96" w:line="240" w:lineRule="auto"/>
              <w:ind w:left="0" w:firstLine="0"/>
              <w:jc w:val="left"/>
              <w:rPr>
                <w:b/>
              </w:rPr>
            </w:pPr>
            <w:bookmarkStart w:id="310" w:name="NGESO"/>
            <w:del w:id="311" w:author="Shaheeni Vekaria" w:date="2024-04-15T13:15:00Z">
              <w:r w:rsidDel="00D42466">
                <w:rPr>
                  <w:b/>
                </w:rPr>
                <w:delText>NGESO</w:delText>
              </w:r>
            </w:del>
            <w:bookmarkEnd w:id="310"/>
          </w:p>
        </w:tc>
        <w:tc>
          <w:tcPr>
            <w:tcW w:w="6698" w:type="dxa"/>
            <w:gridSpan w:val="2"/>
          </w:tcPr>
          <w:p w14:paraId="6E8940AC" w14:textId="41FA2E4F" w:rsidR="00924139" w:rsidRPr="0076424C" w:rsidRDefault="00924139" w:rsidP="00FB5F72">
            <w:pPr>
              <w:pStyle w:val="BodyText"/>
              <w:spacing w:beforeLines="40" w:before="96" w:afterLines="40" w:after="96" w:line="240" w:lineRule="auto"/>
              <w:ind w:left="0" w:firstLine="0"/>
            </w:pPr>
            <w:del w:id="312" w:author="Shaheeni Vekaria" w:date="2024-04-15T13:15:00Z">
              <w:r w:rsidRPr="0076424C" w:rsidDel="00D42466">
                <w:delText xml:space="preserve">National Grid Electricity </w:delText>
              </w:r>
              <w:r w:rsidDel="00D42466">
                <w:delText>System Operator</w:delText>
              </w:r>
              <w:r w:rsidRPr="0076424C" w:rsidDel="00D42466">
                <w:delText xml:space="preserve"> </w:delText>
              </w:r>
              <w:r w:rsidDel="00D42466">
                <w:delText>Limited</w:delText>
              </w:r>
            </w:del>
            <w:r>
              <w:t>.</w:t>
            </w:r>
          </w:p>
        </w:tc>
      </w:tr>
      <w:tr w:rsidR="00924139" w:rsidRPr="0076424C" w14:paraId="71E8060A" w14:textId="77777777" w:rsidTr="00510257">
        <w:trPr>
          <w:cantSplit/>
        </w:trPr>
        <w:tc>
          <w:tcPr>
            <w:tcW w:w="2658" w:type="dxa"/>
          </w:tcPr>
          <w:p w14:paraId="140C8912" w14:textId="550F11BF" w:rsidR="00924139" w:rsidRPr="0076424C" w:rsidRDefault="00924139" w:rsidP="00FE306C">
            <w:pPr>
              <w:pStyle w:val="BodyText"/>
              <w:spacing w:beforeLines="40" w:before="96" w:afterLines="40" w:after="96" w:line="240" w:lineRule="auto"/>
              <w:ind w:left="0" w:firstLine="0"/>
              <w:jc w:val="left"/>
              <w:rPr>
                <w:b/>
              </w:rPr>
            </w:pPr>
            <w:bookmarkStart w:id="313" w:name="NGET"/>
            <w:r>
              <w:rPr>
                <w:b/>
              </w:rPr>
              <w:lastRenderedPageBreak/>
              <w:t>NGET</w:t>
            </w:r>
            <w:bookmarkEnd w:id="313"/>
          </w:p>
        </w:tc>
        <w:tc>
          <w:tcPr>
            <w:tcW w:w="6698" w:type="dxa"/>
            <w:gridSpan w:val="2"/>
          </w:tcPr>
          <w:p w14:paraId="3FF33FEC" w14:textId="79DD3181" w:rsidR="00924139" w:rsidRPr="0076424C" w:rsidRDefault="00924139" w:rsidP="00FB5F72">
            <w:pPr>
              <w:pStyle w:val="BodyText"/>
              <w:spacing w:beforeLines="40" w:before="96" w:afterLines="40" w:after="96" w:line="240" w:lineRule="auto"/>
              <w:ind w:left="0" w:firstLine="0"/>
            </w:pPr>
            <w:r w:rsidRPr="0076424C">
              <w:t>National Grid Electricity Transmission plc.</w:t>
            </w:r>
          </w:p>
        </w:tc>
      </w:tr>
      <w:tr w:rsidR="009404E6" w:rsidRPr="0076424C" w14:paraId="6E8610E9" w14:textId="77777777" w:rsidTr="00510257">
        <w:trPr>
          <w:cantSplit/>
        </w:trPr>
        <w:tc>
          <w:tcPr>
            <w:tcW w:w="2658" w:type="dxa"/>
          </w:tcPr>
          <w:p w14:paraId="6E8610E7" w14:textId="28FEB4DB" w:rsidR="009404E6" w:rsidRPr="0076424C" w:rsidRDefault="009404E6" w:rsidP="00FE306C">
            <w:pPr>
              <w:pStyle w:val="BodyText"/>
              <w:spacing w:beforeLines="40" w:before="96" w:afterLines="40" w:after="96" w:line="240" w:lineRule="auto"/>
              <w:ind w:left="0" w:firstLine="0"/>
              <w:jc w:val="left"/>
              <w:rPr>
                <w:b/>
              </w:rPr>
            </w:pPr>
            <w:bookmarkStart w:id="314" w:name="NormalOperatingFrequency"/>
            <w:r w:rsidRPr="0076424C">
              <w:rPr>
                <w:b/>
              </w:rPr>
              <w:t>Normal Operating Frequency</w:t>
            </w:r>
            <w:bookmarkEnd w:id="314"/>
          </w:p>
        </w:tc>
        <w:tc>
          <w:tcPr>
            <w:tcW w:w="6698" w:type="dxa"/>
            <w:gridSpan w:val="2"/>
          </w:tcPr>
          <w:p w14:paraId="6E8610E8" w14:textId="6A998206" w:rsidR="009404E6" w:rsidRPr="0076424C" w:rsidRDefault="009404E6" w:rsidP="00FB5F72">
            <w:pPr>
              <w:pStyle w:val="BodyText"/>
              <w:spacing w:beforeLines="40" w:before="96" w:afterLines="40" w:after="96" w:line="240" w:lineRule="auto"/>
              <w:ind w:left="0" w:firstLine="0"/>
              <w:rPr>
                <w:b/>
              </w:rPr>
            </w:pPr>
            <w:r w:rsidRPr="0076424C">
              <w:t>The number of Alternating Current cycles per second, expressed in Hertz at which the</w:t>
            </w:r>
            <w:r w:rsidRPr="0076424C">
              <w:rPr>
                <w:b/>
              </w:rPr>
              <w:t xml:space="preserv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normally operates, </w:t>
            </w:r>
            <w:proofErr w:type="spellStart"/>
            <w:r w:rsidRPr="0076424C">
              <w:t>ie</w:t>
            </w:r>
            <w:proofErr w:type="spellEnd"/>
            <w:r w:rsidRPr="0076424C">
              <w:t xml:space="preserve"> 50 Hertz.</w:t>
            </w:r>
          </w:p>
        </w:tc>
      </w:tr>
      <w:tr w:rsidR="009404E6" w:rsidRPr="0076424C" w14:paraId="6E8610EC" w14:textId="77777777" w:rsidTr="00510257">
        <w:trPr>
          <w:cantSplit/>
        </w:trPr>
        <w:tc>
          <w:tcPr>
            <w:tcW w:w="2658" w:type="dxa"/>
          </w:tcPr>
          <w:p w14:paraId="6E8610EA" w14:textId="64CB1F64" w:rsidR="009404E6" w:rsidRPr="0076424C" w:rsidRDefault="009404E6" w:rsidP="00FE306C">
            <w:pPr>
              <w:pStyle w:val="BodyText"/>
              <w:spacing w:beforeLines="40" w:before="96" w:afterLines="40" w:after="96" w:line="240" w:lineRule="auto"/>
              <w:ind w:left="0" w:firstLine="0"/>
              <w:jc w:val="left"/>
              <w:rPr>
                <w:b/>
              </w:rPr>
            </w:pPr>
            <w:bookmarkStart w:id="315" w:name="Offhsore"/>
            <w:r w:rsidRPr="0076424C">
              <w:rPr>
                <w:b/>
              </w:rPr>
              <w:t>Offshore</w:t>
            </w:r>
            <w:bookmarkEnd w:id="315"/>
          </w:p>
        </w:tc>
        <w:tc>
          <w:tcPr>
            <w:tcW w:w="6698" w:type="dxa"/>
            <w:gridSpan w:val="2"/>
          </w:tcPr>
          <w:p w14:paraId="6E8610EB" w14:textId="77777777" w:rsidR="009404E6" w:rsidRPr="0076424C" w:rsidRDefault="009404E6" w:rsidP="00FB5F72">
            <w:pPr>
              <w:pStyle w:val="BodyText"/>
              <w:spacing w:beforeLines="40" w:before="96" w:afterLines="40" w:after="96" w:line="240" w:lineRule="auto"/>
              <w:ind w:left="0" w:firstLine="0"/>
              <w:rPr>
                <w:szCs w:val="24"/>
              </w:rPr>
            </w:pPr>
            <w:r w:rsidRPr="0076424C">
              <w:rPr>
                <w:szCs w:val="24"/>
              </w:rPr>
              <w:t>Means in Offshore Waters, as defined in Section 90(9) of the Energy Act 2004.</w:t>
            </w:r>
          </w:p>
        </w:tc>
      </w:tr>
      <w:tr w:rsidR="009404E6" w:rsidRPr="0076424C" w14:paraId="6E8610EF" w14:textId="77777777" w:rsidTr="00510257">
        <w:trPr>
          <w:cantSplit/>
        </w:trPr>
        <w:tc>
          <w:tcPr>
            <w:tcW w:w="2658" w:type="dxa"/>
          </w:tcPr>
          <w:p w14:paraId="6E8610ED" w14:textId="20881189" w:rsidR="009404E6" w:rsidRPr="0076424C" w:rsidRDefault="009404E6" w:rsidP="00FE306C">
            <w:pPr>
              <w:pStyle w:val="BodyText"/>
              <w:spacing w:beforeLines="40" w:before="96" w:afterLines="40" w:after="96" w:line="240" w:lineRule="auto"/>
              <w:ind w:left="0" w:firstLine="0"/>
              <w:jc w:val="left"/>
              <w:rPr>
                <w:b/>
              </w:rPr>
            </w:pPr>
            <w:bookmarkStart w:id="316" w:name="OffshoreImplementationPlan"/>
            <w:r w:rsidRPr="0076424C">
              <w:rPr>
                <w:b/>
              </w:rPr>
              <w:t>Offshore Transmission Implementation Plan</w:t>
            </w:r>
            <w:bookmarkEnd w:id="316"/>
          </w:p>
        </w:tc>
        <w:tc>
          <w:tcPr>
            <w:tcW w:w="6698" w:type="dxa"/>
            <w:gridSpan w:val="2"/>
          </w:tcPr>
          <w:p w14:paraId="6E8610EE" w14:textId="34A7B667" w:rsidR="009404E6" w:rsidRPr="0076424C" w:rsidRDefault="009404E6" w:rsidP="00FB5F72">
            <w:pPr>
              <w:pStyle w:val="BodyText"/>
              <w:spacing w:beforeLines="40" w:before="96" w:afterLines="40" w:after="96" w:line="240" w:lineRule="auto"/>
              <w:ind w:left="0" w:firstLine="0"/>
              <w:rPr>
                <w:szCs w:val="24"/>
              </w:rPr>
            </w:pPr>
            <w:r w:rsidRPr="0076424C">
              <w:rPr>
                <w:szCs w:val="24"/>
              </w:rPr>
              <w:t xml:space="preserve">As defined in the </w:t>
            </w:r>
            <w:r>
              <w:rPr>
                <w:color w:val="2B579A"/>
                <w:szCs w:val="24"/>
                <w:shd w:val="clear" w:color="auto" w:fill="E6E6E6"/>
              </w:rPr>
              <w:fldChar w:fldCharType="begin"/>
            </w:r>
            <w:r>
              <w:rPr>
                <w:szCs w:val="24"/>
              </w:rPr>
              <w:instrText xml:space="preserve"> REF TransmissionLicence \h </w:instrText>
            </w:r>
            <w:r w:rsidR="004544C9">
              <w:rPr>
                <w:szCs w:val="24"/>
              </w:rPr>
              <w:instrText xml:space="preserve"> \* MERGEFORMAT </w:instrText>
            </w:r>
            <w:r>
              <w:rPr>
                <w:color w:val="2B579A"/>
                <w:szCs w:val="24"/>
                <w:shd w:val="clear" w:color="auto" w:fill="E6E6E6"/>
              </w:rPr>
            </w:r>
            <w:r>
              <w:rPr>
                <w:color w:val="2B579A"/>
                <w:szCs w:val="24"/>
                <w:shd w:val="clear" w:color="auto" w:fill="E6E6E6"/>
              </w:rPr>
              <w:fldChar w:fldCharType="separate"/>
            </w:r>
            <w:r w:rsidR="005C572C" w:rsidRPr="0076424C">
              <w:rPr>
                <w:b/>
              </w:rPr>
              <w:t>Transmission Licence</w:t>
            </w:r>
            <w:r>
              <w:rPr>
                <w:color w:val="2B579A"/>
                <w:szCs w:val="24"/>
                <w:shd w:val="clear" w:color="auto" w:fill="E6E6E6"/>
              </w:rPr>
              <w:fldChar w:fldCharType="end"/>
            </w:r>
            <w:r w:rsidR="00520DFC">
              <w:rPr>
                <w:szCs w:val="24"/>
              </w:rPr>
              <w:t>.</w:t>
            </w:r>
          </w:p>
        </w:tc>
      </w:tr>
      <w:tr w:rsidR="009404E6" w:rsidRPr="0076424C" w14:paraId="6E8610F2" w14:textId="77777777" w:rsidTr="00510257">
        <w:trPr>
          <w:cantSplit/>
        </w:trPr>
        <w:tc>
          <w:tcPr>
            <w:tcW w:w="2658" w:type="dxa"/>
          </w:tcPr>
          <w:p w14:paraId="6E8610F0" w14:textId="77777777" w:rsidR="009404E6" w:rsidRPr="0076424C" w:rsidRDefault="009404E6" w:rsidP="00FE306C">
            <w:pPr>
              <w:pStyle w:val="BodyText"/>
              <w:spacing w:beforeLines="40" w:before="96" w:afterLines="40" w:after="96" w:line="240" w:lineRule="auto"/>
              <w:ind w:left="0" w:firstLine="0"/>
              <w:jc w:val="left"/>
              <w:rPr>
                <w:b/>
              </w:rPr>
            </w:pPr>
            <w:r w:rsidRPr="0076424C">
              <w:rPr>
                <w:b/>
              </w:rPr>
              <w:t>Offshore Transmission System Operator (</w:t>
            </w:r>
            <w:bookmarkStart w:id="317" w:name="OTSO"/>
            <w:r w:rsidRPr="0076424C">
              <w:rPr>
                <w:b/>
              </w:rPr>
              <w:t>OTSO</w:t>
            </w:r>
            <w:bookmarkEnd w:id="317"/>
            <w:r w:rsidRPr="0076424C">
              <w:rPr>
                <w:b/>
              </w:rPr>
              <w:t>)</w:t>
            </w:r>
          </w:p>
        </w:tc>
        <w:tc>
          <w:tcPr>
            <w:tcW w:w="6698" w:type="dxa"/>
            <w:gridSpan w:val="2"/>
          </w:tcPr>
          <w:p w14:paraId="6E8610F1" w14:textId="175CF6AA" w:rsidR="009404E6" w:rsidRPr="0076424C" w:rsidRDefault="009404E6" w:rsidP="00FB5F72">
            <w:pPr>
              <w:pStyle w:val="BodyText"/>
              <w:spacing w:beforeLines="40" w:before="96" w:afterLines="40" w:after="96" w:line="240" w:lineRule="auto"/>
              <w:ind w:left="0" w:firstLine="0"/>
              <w:rPr>
                <w:szCs w:val="24"/>
              </w:rPr>
            </w:pPr>
            <w:r w:rsidRPr="0076424C">
              <w:rPr>
                <w:szCs w:val="24"/>
              </w:rPr>
              <w:t xml:space="preserve">The </w:t>
            </w:r>
            <w:ins w:id="318" w:author="Shaheeni Vekaria" w:date="2024-04-15T13:15:00Z">
              <w:r w:rsidR="00E14BF3" w:rsidRPr="00E14BF3">
                <w:rPr>
                  <w:b/>
                  <w:color w:val="2B579A"/>
                  <w:szCs w:val="24"/>
                  <w:shd w:val="clear" w:color="auto" w:fill="E6E6E6"/>
                  <w:rPrChange w:id="319" w:author="Shaheeni Vekaria" w:date="2024-04-15T13:16:00Z">
                    <w:rPr>
                      <w:szCs w:val="24"/>
                    </w:rPr>
                  </w:rPrChange>
                </w:rPr>
                <w:t>ISOP</w:t>
              </w:r>
            </w:ins>
            <w:del w:id="320" w:author="Shaheeni Vekaria" w:date="2024-04-15T13:15:00Z">
              <w:r w:rsidR="00865F23" w:rsidRPr="00E14BF3" w:rsidDel="00E14BF3">
                <w:rPr>
                  <w:b/>
                  <w:color w:val="2B579A"/>
                  <w:szCs w:val="24"/>
                  <w:shd w:val="clear" w:color="auto" w:fill="E6E6E6"/>
                  <w:rPrChange w:id="321" w:author="Shaheeni Vekaria" w:date="2024-04-15T13:16:00Z">
                    <w:rPr>
                      <w:szCs w:val="24"/>
                    </w:rPr>
                  </w:rPrChange>
                </w:rPr>
                <w:fldChar w:fldCharType="begin"/>
              </w:r>
              <w:r w:rsidR="00865F23" w:rsidRPr="00E14BF3" w:rsidDel="00E14BF3">
                <w:rPr>
                  <w:b/>
                  <w:color w:val="2B579A"/>
                  <w:szCs w:val="24"/>
                  <w:shd w:val="clear" w:color="auto" w:fill="E6E6E6"/>
                  <w:rPrChange w:id="322" w:author="Shaheeni Vekaria" w:date="2024-04-15T13:16:00Z">
                    <w:rPr>
                      <w:szCs w:val="24"/>
                    </w:rPr>
                  </w:rPrChange>
                </w:rPr>
                <w:delInstrText xml:space="preserve"> REF NGESO \h </w:delInstrText>
              </w:r>
              <w:r w:rsidR="004544C9" w:rsidRPr="00E14BF3" w:rsidDel="00E14BF3">
                <w:rPr>
                  <w:b/>
                  <w:color w:val="2B579A"/>
                  <w:szCs w:val="24"/>
                  <w:shd w:val="clear" w:color="auto" w:fill="E6E6E6"/>
                  <w:rPrChange w:id="323" w:author="Shaheeni Vekaria" w:date="2024-04-15T13:16:00Z">
                    <w:rPr>
                      <w:szCs w:val="24"/>
                    </w:rPr>
                  </w:rPrChange>
                </w:rPr>
                <w:delInstrText xml:space="preserve"> \* MERGEFORMAT </w:delInstrText>
              </w:r>
              <w:r w:rsidR="00865F23" w:rsidRPr="00977559" w:rsidDel="00E14BF3">
                <w:rPr>
                  <w:b/>
                  <w:color w:val="2B579A"/>
                  <w:szCs w:val="24"/>
                  <w:shd w:val="clear" w:color="auto" w:fill="E6E6E6"/>
                </w:rPr>
              </w:r>
              <w:r w:rsidR="00865F23" w:rsidRPr="00E14BF3" w:rsidDel="00E14BF3">
                <w:rPr>
                  <w:b/>
                  <w:color w:val="2B579A"/>
                  <w:szCs w:val="24"/>
                  <w:shd w:val="clear" w:color="auto" w:fill="E6E6E6"/>
                  <w:rPrChange w:id="324" w:author="Shaheeni Vekaria" w:date="2024-04-15T13:16:00Z">
                    <w:rPr>
                      <w:szCs w:val="24"/>
                    </w:rPr>
                  </w:rPrChange>
                </w:rPr>
                <w:fldChar w:fldCharType="separate"/>
              </w:r>
              <w:r w:rsidR="005C572C" w:rsidRPr="00E14BF3" w:rsidDel="00E14BF3">
                <w:rPr>
                  <w:b/>
                  <w:bCs/>
                </w:rPr>
                <w:delText>NGESO</w:delText>
              </w:r>
              <w:r w:rsidR="00865F23" w:rsidRPr="00E14BF3" w:rsidDel="00E14BF3">
                <w:rPr>
                  <w:b/>
                  <w:color w:val="2B579A"/>
                  <w:szCs w:val="24"/>
                  <w:shd w:val="clear" w:color="auto" w:fill="E6E6E6"/>
                  <w:rPrChange w:id="325" w:author="Shaheeni Vekaria" w:date="2024-04-15T13:16:00Z">
                    <w:rPr>
                      <w:szCs w:val="24"/>
                    </w:rPr>
                  </w:rPrChange>
                </w:rPr>
                <w:fldChar w:fldCharType="end"/>
              </w:r>
            </w:del>
            <w:r w:rsidR="00865F23">
              <w:rPr>
                <w:szCs w:val="24"/>
              </w:rPr>
              <w:t xml:space="preserve"> </w:t>
            </w:r>
            <w:r w:rsidRPr="0076424C">
              <w:rPr>
                <w:szCs w:val="24"/>
              </w:rPr>
              <w:t xml:space="preserve">acting as operator of an </w:t>
            </w:r>
            <w:r>
              <w:rPr>
                <w:color w:val="2B579A"/>
                <w:shd w:val="clear" w:color="auto" w:fill="E6E6E6"/>
              </w:rPr>
              <w:fldChar w:fldCharType="begin"/>
            </w:r>
            <w:r>
              <w:instrText xml:space="preserve"> REF OffshoreTransmisisonSystem \h  \* MERGEFORMAT </w:instrText>
            </w:r>
            <w:r>
              <w:rPr>
                <w:color w:val="2B579A"/>
                <w:shd w:val="clear" w:color="auto" w:fill="E6E6E6"/>
              </w:rPr>
            </w:r>
            <w:r>
              <w:rPr>
                <w:color w:val="2B579A"/>
                <w:shd w:val="clear" w:color="auto" w:fill="E6E6E6"/>
              </w:rPr>
              <w:fldChar w:fldCharType="separate"/>
            </w:r>
            <w:r w:rsidR="005C572C" w:rsidRPr="0076424C">
              <w:rPr>
                <w:b/>
              </w:rPr>
              <w:t>Offshore Transmission System</w:t>
            </w:r>
            <w:r>
              <w:rPr>
                <w:color w:val="2B579A"/>
                <w:shd w:val="clear" w:color="auto" w:fill="E6E6E6"/>
              </w:rPr>
              <w:fldChar w:fldCharType="end"/>
            </w:r>
            <w:r w:rsidRPr="00520DFC">
              <w:rPr>
                <w:bCs/>
                <w:szCs w:val="24"/>
              </w:rPr>
              <w:t>.</w:t>
            </w:r>
          </w:p>
        </w:tc>
      </w:tr>
      <w:tr w:rsidR="009404E6" w:rsidRPr="0076424C" w14:paraId="6E8610F5" w14:textId="77777777" w:rsidTr="00510257">
        <w:trPr>
          <w:cantSplit/>
        </w:trPr>
        <w:tc>
          <w:tcPr>
            <w:tcW w:w="2658" w:type="dxa"/>
          </w:tcPr>
          <w:p w14:paraId="6E8610F3" w14:textId="00E65390" w:rsidR="009404E6" w:rsidRPr="0076424C" w:rsidRDefault="009404E6" w:rsidP="00FE306C">
            <w:pPr>
              <w:pStyle w:val="BodyText"/>
              <w:spacing w:beforeLines="40" w:before="96" w:afterLines="40" w:after="96" w:line="240" w:lineRule="auto"/>
              <w:ind w:left="0" w:firstLine="0"/>
              <w:jc w:val="left"/>
              <w:rPr>
                <w:b/>
              </w:rPr>
            </w:pPr>
            <w:bookmarkStart w:id="326" w:name="OffshoreTransmisisonLicensee"/>
            <w:smartTag w:uri="urn:schemas-microsoft-com:office:smarttags" w:element="PersonName">
              <w:r w:rsidRPr="0076424C">
                <w:rPr>
                  <w:b/>
                </w:rPr>
                <w:t>Offshore Transmission</w:t>
              </w:r>
            </w:smartTag>
            <w:r w:rsidRPr="0076424C">
              <w:rPr>
                <w:b/>
              </w:rPr>
              <w:t xml:space="preserve"> Licensee</w:t>
            </w:r>
            <w:bookmarkEnd w:id="326"/>
          </w:p>
        </w:tc>
        <w:tc>
          <w:tcPr>
            <w:tcW w:w="6698" w:type="dxa"/>
            <w:gridSpan w:val="2"/>
          </w:tcPr>
          <w:p w14:paraId="6E8610F4" w14:textId="1917663B" w:rsidR="009404E6" w:rsidRPr="0076424C" w:rsidRDefault="009404E6" w:rsidP="00FB5F72">
            <w:pPr>
              <w:pStyle w:val="BodyText"/>
              <w:spacing w:beforeLines="40" w:before="96" w:afterLines="40" w:after="96" w:line="240" w:lineRule="auto"/>
              <w:ind w:left="0" w:firstLine="0"/>
              <w:rPr>
                <w:szCs w:val="24"/>
              </w:rPr>
            </w:pPr>
            <w:r w:rsidRPr="0076424C">
              <w:rPr>
                <w:szCs w:val="24"/>
              </w:rPr>
              <w:t xml:space="preserve">The holder of a </w:t>
            </w:r>
            <w:ins w:id="327" w:author="Shaheeni Vekaria" w:date="2024-04-19T16:47:00Z">
              <w:r w:rsidR="009E43B2" w:rsidRPr="009E43B2">
                <w:rPr>
                  <w:b/>
                  <w:color w:val="2B579A"/>
                  <w:szCs w:val="24"/>
                  <w:shd w:val="clear" w:color="auto" w:fill="E6E6E6"/>
                  <w:rPrChange w:id="328" w:author="Shaheeni Vekaria" w:date="2024-04-19T16:47:00Z">
                    <w:rPr>
                      <w:szCs w:val="24"/>
                    </w:rPr>
                  </w:rPrChange>
                </w:rPr>
                <w:t>T</w:t>
              </w:r>
              <w:r w:rsidR="00D7774A" w:rsidRPr="009E43B2">
                <w:rPr>
                  <w:b/>
                  <w:color w:val="2B579A"/>
                  <w:szCs w:val="24"/>
                  <w:shd w:val="clear" w:color="auto" w:fill="E6E6E6"/>
                  <w:rPrChange w:id="329" w:author="Shaheeni Vekaria" w:date="2024-04-19T16:47:00Z">
                    <w:rPr>
                      <w:szCs w:val="24"/>
                    </w:rPr>
                  </w:rPrChange>
                </w:rPr>
                <w:t xml:space="preserve">ransmission </w:t>
              </w:r>
            </w:ins>
            <w:del w:id="330" w:author="Shaheeni Vekaria" w:date="2024-04-19T16:47:00Z">
              <w:r w:rsidRPr="009E43B2" w:rsidDel="009E43B2">
                <w:rPr>
                  <w:b/>
                  <w:color w:val="2B579A"/>
                  <w:szCs w:val="24"/>
                  <w:shd w:val="clear" w:color="auto" w:fill="E6E6E6"/>
                  <w:rPrChange w:id="331" w:author="Shaheeni Vekaria" w:date="2024-04-19T16:47:00Z">
                    <w:rPr>
                      <w:szCs w:val="24"/>
                    </w:rPr>
                  </w:rPrChange>
                </w:rPr>
                <w:delText>l</w:delText>
              </w:r>
            </w:del>
            <w:ins w:id="332" w:author="Shaheeni Vekaria" w:date="2024-04-19T16:47:00Z">
              <w:r w:rsidR="009E43B2" w:rsidRPr="009E43B2">
                <w:rPr>
                  <w:b/>
                  <w:color w:val="2B579A"/>
                  <w:szCs w:val="24"/>
                  <w:shd w:val="clear" w:color="auto" w:fill="E6E6E6"/>
                  <w:rPrChange w:id="333" w:author="Shaheeni Vekaria" w:date="2024-04-19T16:47:00Z">
                    <w:rPr>
                      <w:szCs w:val="24"/>
                    </w:rPr>
                  </w:rPrChange>
                </w:rPr>
                <w:t>L</w:t>
              </w:r>
            </w:ins>
            <w:r w:rsidRPr="009E43B2">
              <w:rPr>
                <w:b/>
                <w:color w:val="2B579A"/>
                <w:szCs w:val="24"/>
                <w:shd w:val="clear" w:color="auto" w:fill="E6E6E6"/>
                <w:rPrChange w:id="334" w:author="Shaheeni Vekaria" w:date="2024-04-19T16:47:00Z">
                  <w:rPr>
                    <w:szCs w:val="24"/>
                  </w:rPr>
                </w:rPrChange>
              </w:rPr>
              <w:t>icence</w:t>
            </w:r>
            <w:r w:rsidRPr="0076424C">
              <w:rPr>
                <w:szCs w:val="24"/>
              </w:rPr>
              <w:t xml:space="preserve"> granted under Section 6 (1)(b) of the </w:t>
            </w:r>
            <w:r>
              <w:rPr>
                <w:color w:val="2B579A"/>
                <w:shd w:val="clear" w:color="auto" w:fill="E6E6E6"/>
              </w:rPr>
              <w:fldChar w:fldCharType="begin"/>
            </w:r>
            <w:r>
              <w:instrText xml:space="preserve"> REF Act \h  \* MERGEFORMAT </w:instrText>
            </w:r>
            <w:r>
              <w:rPr>
                <w:color w:val="2B579A"/>
                <w:shd w:val="clear" w:color="auto" w:fill="E6E6E6"/>
              </w:rPr>
            </w:r>
            <w:r>
              <w:rPr>
                <w:color w:val="2B579A"/>
                <w:shd w:val="clear" w:color="auto" w:fill="E6E6E6"/>
              </w:rPr>
              <w:fldChar w:fldCharType="separate"/>
            </w:r>
            <w:r w:rsidR="005C572C" w:rsidRPr="0076424C">
              <w:rPr>
                <w:b/>
              </w:rPr>
              <w:t>Act</w:t>
            </w:r>
            <w:r>
              <w:rPr>
                <w:color w:val="2B579A"/>
                <w:shd w:val="clear" w:color="auto" w:fill="E6E6E6"/>
              </w:rPr>
              <w:fldChar w:fldCharType="end"/>
            </w:r>
            <w:r w:rsidRPr="0076424C">
              <w:rPr>
                <w:b/>
                <w:szCs w:val="24"/>
              </w:rPr>
              <w:t xml:space="preserve"> </w:t>
            </w:r>
            <w:r w:rsidRPr="0076424C">
              <w:rPr>
                <w:szCs w:val="24"/>
              </w:rPr>
              <w:t xml:space="preserve">excluding </w:t>
            </w:r>
            <w:r w:rsidR="006050CB">
              <w:rPr>
                <w:color w:val="2B579A"/>
                <w:szCs w:val="24"/>
                <w:shd w:val="clear" w:color="auto" w:fill="E6E6E6"/>
              </w:rPr>
              <w:fldChar w:fldCharType="begin"/>
            </w:r>
            <w:r w:rsidR="006050CB">
              <w:rPr>
                <w:szCs w:val="24"/>
              </w:rPr>
              <w:instrText xml:space="preserve"> REF NGET \h </w:instrText>
            </w:r>
            <w:r w:rsidR="004544C9">
              <w:rPr>
                <w:szCs w:val="24"/>
              </w:rPr>
              <w:instrText xml:space="preserve"> \* MERGEFORMAT </w:instrText>
            </w:r>
            <w:r w:rsidR="006050CB">
              <w:rPr>
                <w:color w:val="2B579A"/>
                <w:szCs w:val="24"/>
                <w:shd w:val="clear" w:color="auto" w:fill="E6E6E6"/>
              </w:rPr>
            </w:r>
            <w:r w:rsidR="006050CB">
              <w:rPr>
                <w:color w:val="2B579A"/>
                <w:szCs w:val="24"/>
                <w:shd w:val="clear" w:color="auto" w:fill="E6E6E6"/>
              </w:rPr>
              <w:fldChar w:fldCharType="separate"/>
            </w:r>
            <w:r w:rsidR="005C572C">
              <w:rPr>
                <w:b/>
              </w:rPr>
              <w:t>NGET</w:t>
            </w:r>
            <w:r w:rsidR="006050CB">
              <w:rPr>
                <w:color w:val="2B579A"/>
                <w:szCs w:val="24"/>
                <w:shd w:val="clear" w:color="auto" w:fill="E6E6E6"/>
              </w:rPr>
              <w:fldChar w:fldCharType="end"/>
            </w:r>
            <w:r w:rsidR="00865F23">
              <w:rPr>
                <w:szCs w:val="24"/>
              </w:rPr>
              <w:t>,</w:t>
            </w:r>
            <w:del w:id="335" w:author="Shaheeni Vekaria" w:date="2024-04-15T13:16:00Z">
              <w:r w:rsidR="00D66D6C" w:rsidDel="00C12121">
                <w:rPr>
                  <w:szCs w:val="24"/>
                </w:rPr>
                <w:delText xml:space="preserve"> </w:delText>
              </w:r>
              <w:r w:rsidR="00865F23" w:rsidDel="00C12121">
                <w:rPr>
                  <w:color w:val="2B579A"/>
                  <w:szCs w:val="24"/>
                  <w:shd w:val="clear" w:color="auto" w:fill="E6E6E6"/>
                </w:rPr>
                <w:fldChar w:fldCharType="begin"/>
              </w:r>
              <w:r w:rsidR="00865F23" w:rsidDel="00C12121">
                <w:rPr>
                  <w:szCs w:val="24"/>
                </w:rPr>
                <w:delInstrText xml:space="preserve"> REF NGESO \h </w:delInstrText>
              </w:r>
              <w:r w:rsidR="004544C9" w:rsidDel="00C12121">
                <w:rPr>
                  <w:szCs w:val="24"/>
                </w:rPr>
                <w:delInstrText xml:space="preserve"> \* MERGEFORMAT </w:delInstrText>
              </w:r>
              <w:r w:rsidR="00865F23" w:rsidDel="00C12121">
                <w:rPr>
                  <w:color w:val="2B579A"/>
                  <w:szCs w:val="24"/>
                  <w:shd w:val="clear" w:color="auto" w:fill="E6E6E6"/>
                </w:rPr>
              </w:r>
              <w:r w:rsidR="00865F23" w:rsidDel="00C12121">
                <w:rPr>
                  <w:color w:val="2B579A"/>
                  <w:szCs w:val="24"/>
                  <w:shd w:val="clear" w:color="auto" w:fill="E6E6E6"/>
                </w:rPr>
                <w:fldChar w:fldCharType="separate"/>
              </w:r>
              <w:r w:rsidR="005C572C" w:rsidDel="00C12121">
                <w:rPr>
                  <w:b/>
                </w:rPr>
                <w:delText>NGESO</w:delText>
              </w:r>
              <w:r w:rsidR="00865F23" w:rsidDel="00C12121">
                <w:rPr>
                  <w:color w:val="2B579A"/>
                  <w:szCs w:val="24"/>
                  <w:shd w:val="clear" w:color="auto" w:fill="E6E6E6"/>
                </w:rPr>
                <w:fldChar w:fldCharType="end"/>
              </w:r>
              <w:r w:rsidRPr="0076424C" w:rsidDel="00601745">
                <w:rPr>
                  <w:szCs w:val="24"/>
                </w:rPr>
                <w:delText>,</w:delText>
              </w:r>
            </w:del>
            <w:r w:rsidRPr="0076424C">
              <w:rPr>
                <w:szCs w:val="24"/>
              </w:rPr>
              <w:t xml:space="preserve"> </w:t>
            </w:r>
            <w:r>
              <w:rPr>
                <w:color w:val="2B579A"/>
                <w:shd w:val="clear" w:color="auto" w:fill="E6E6E6"/>
              </w:rPr>
              <w:fldChar w:fldCharType="begin"/>
            </w:r>
            <w:r>
              <w:instrText xml:space="preserve"> REF SPT \h  \* MERGEFORMAT </w:instrText>
            </w:r>
            <w:r>
              <w:rPr>
                <w:color w:val="2B579A"/>
                <w:shd w:val="clear" w:color="auto" w:fill="E6E6E6"/>
              </w:rPr>
            </w:r>
            <w:r>
              <w:rPr>
                <w:color w:val="2B579A"/>
                <w:shd w:val="clear" w:color="auto" w:fill="E6E6E6"/>
              </w:rPr>
              <w:fldChar w:fldCharType="separate"/>
            </w:r>
            <w:r w:rsidR="005C572C" w:rsidRPr="0076424C">
              <w:rPr>
                <w:b/>
              </w:rPr>
              <w:t>SPT</w:t>
            </w:r>
            <w:r>
              <w:rPr>
                <w:color w:val="2B579A"/>
                <w:shd w:val="clear" w:color="auto" w:fill="E6E6E6"/>
              </w:rPr>
              <w:fldChar w:fldCharType="end"/>
            </w:r>
            <w:r w:rsidRPr="0076424C">
              <w:rPr>
                <w:szCs w:val="24"/>
              </w:rPr>
              <w:t xml:space="preserve"> and </w:t>
            </w:r>
            <w:r>
              <w:rPr>
                <w:color w:val="2B579A"/>
                <w:shd w:val="clear" w:color="auto" w:fill="E6E6E6"/>
              </w:rPr>
              <w:fldChar w:fldCharType="begin"/>
            </w:r>
            <w:r>
              <w:instrText xml:space="preserve"> REF SHETL \h  \* MERGEFORMAT </w:instrText>
            </w:r>
            <w:r>
              <w:rPr>
                <w:color w:val="2B579A"/>
                <w:shd w:val="clear" w:color="auto" w:fill="E6E6E6"/>
              </w:rPr>
            </w:r>
            <w:r>
              <w:rPr>
                <w:color w:val="2B579A"/>
                <w:shd w:val="clear" w:color="auto" w:fill="E6E6E6"/>
              </w:rPr>
              <w:fldChar w:fldCharType="separate"/>
            </w:r>
            <w:r w:rsidR="005C572C" w:rsidRPr="0076424C">
              <w:rPr>
                <w:b/>
              </w:rPr>
              <w:t>SHETL</w:t>
            </w:r>
            <w:r>
              <w:rPr>
                <w:color w:val="2B579A"/>
                <w:shd w:val="clear" w:color="auto" w:fill="E6E6E6"/>
              </w:rPr>
              <w:fldChar w:fldCharType="end"/>
            </w:r>
            <w:r w:rsidRPr="0076424C">
              <w:rPr>
                <w:szCs w:val="24"/>
              </w:rPr>
              <w:t xml:space="preserve">. </w:t>
            </w:r>
          </w:p>
        </w:tc>
      </w:tr>
      <w:tr w:rsidR="009404E6" w:rsidRPr="0076424C" w14:paraId="6E8610F9" w14:textId="77777777" w:rsidTr="00510257">
        <w:trPr>
          <w:cantSplit/>
        </w:trPr>
        <w:tc>
          <w:tcPr>
            <w:tcW w:w="2658" w:type="dxa"/>
          </w:tcPr>
          <w:p w14:paraId="6E8610F6" w14:textId="67DD157F" w:rsidR="009404E6" w:rsidRPr="0076424C" w:rsidRDefault="009404E6" w:rsidP="00FE306C">
            <w:pPr>
              <w:pStyle w:val="BodyText"/>
              <w:spacing w:beforeLines="40" w:before="96" w:afterLines="40" w:after="96" w:line="240" w:lineRule="auto"/>
              <w:ind w:left="0" w:firstLine="0"/>
              <w:jc w:val="left"/>
              <w:rPr>
                <w:b/>
              </w:rPr>
            </w:pPr>
            <w:bookmarkStart w:id="336" w:name="OffshoreTransmisisonSystem"/>
            <w:smartTag w:uri="urn:schemas-microsoft-com:office:smarttags" w:element="PersonName">
              <w:r w:rsidRPr="0076424C">
                <w:rPr>
                  <w:b/>
                </w:rPr>
                <w:t>Offshore Transmission</w:t>
              </w:r>
            </w:smartTag>
            <w:r w:rsidRPr="0076424C">
              <w:rPr>
                <w:b/>
              </w:rPr>
              <w:t xml:space="preserve"> System</w:t>
            </w:r>
            <w:bookmarkEnd w:id="336"/>
          </w:p>
        </w:tc>
        <w:tc>
          <w:tcPr>
            <w:tcW w:w="6698" w:type="dxa"/>
            <w:gridSpan w:val="2"/>
          </w:tcPr>
          <w:p w14:paraId="6E8610F7" w14:textId="753DB6FD" w:rsidR="009404E6" w:rsidRPr="0076424C" w:rsidRDefault="009404E6" w:rsidP="00FB5F72">
            <w:pPr>
              <w:pStyle w:val="BodyText"/>
              <w:spacing w:beforeLines="40" w:before="96" w:afterLines="40" w:after="96" w:line="240" w:lineRule="auto"/>
              <w:ind w:left="0" w:firstLine="0"/>
              <w:rPr>
                <w:szCs w:val="24"/>
              </w:rPr>
            </w:pPr>
            <w:r w:rsidRPr="0076424C">
              <w:t>Has the meaning set out in the</w:t>
            </w:r>
            <w:r w:rsidRPr="0076424C">
              <w:rPr>
                <w:b/>
              </w:rPr>
              <w:t xml:space="preserve"> </w:t>
            </w:r>
            <w:r>
              <w:rPr>
                <w:color w:val="2B579A"/>
                <w:shd w:val="clear" w:color="auto" w:fill="E6E6E6"/>
              </w:rPr>
              <w:fldChar w:fldCharType="begin"/>
            </w:r>
            <w:r>
              <w:instrText xml:space="preserve"> REF GridCode \h  \* MERGEFORMAT </w:instrText>
            </w:r>
            <w:r>
              <w:rPr>
                <w:color w:val="2B579A"/>
                <w:shd w:val="clear" w:color="auto" w:fill="E6E6E6"/>
              </w:rPr>
            </w:r>
            <w:r>
              <w:rPr>
                <w:color w:val="2B579A"/>
                <w:shd w:val="clear" w:color="auto" w:fill="E6E6E6"/>
              </w:rPr>
              <w:fldChar w:fldCharType="separate"/>
            </w:r>
            <w:r w:rsidR="005C572C" w:rsidRPr="0076424C">
              <w:rPr>
                <w:b/>
              </w:rPr>
              <w:t>Grid Code</w:t>
            </w:r>
            <w:r>
              <w:rPr>
                <w:color w:val="2B579A"/>
                <w:shd w:val="clear" w:color="auto" w:fill="E6E6E6"/>
              </w:rPr>
              <w:fldChar w:fldCharType="end"/>
            </w:r>
            <w:r w:rsidRPr="0076424C">
              <w:t xml:space="preserve">. </w:t>
            </w:r>
          </w:p>
          <w:p w14:paraId="6E8610F8" w14:textId="77777777" w:rsidR="009404E6" w:rsidRPr="0076424C" w:rsidRDefault="009404E6" w:rsidP="00FB5F72">
            <w:pPr>
              <w:pStyle w:val="BodyText"/>
              <w:spacing w:beforeLines="40" w:before="96" w:afterLines="40" w:after="96" w:line="240" w:lineRule="auto"/>
              <w:ind w:left="0" w:firstLine="0"/>
              <w:rPr>
                <w:szCs w:val="24"/>
              </w:rPr>
            </w:pPr>
            <w:r w:rsidRPr="0076424C">
              <w:rPr>
                <w:szCs w:val="24"/>
              </w:rPr>
              <w:t xml:space="preserve">    </w:t>
            </w:r>
          </w:p>
        </w:tc>
      </w:tr>
      <w:tr w:rsidR="009404E6" w:rsidRPr="0076424C" w14:paraId="6E8610FC" w14:textId="77777777" w:rsidTr="00510257">
        <w:trPr>
          <w:cantSplit/>
        </w:trPr>
        <w:tc>
          <w:tcPr>
            <w:tcW w:w="2658" w:type="dxa"/>
          </w:tcPr>
          <w:p w14:paraId="6E8610FA" w14:textId="02E9BF83" w:rsidR="009404E6" w:rsidRPr="0076424C" w:rsidRDefault="009404E6" w:rsidP="00FE306C">
            <w:pPr>
              <w:pStyle w:val="BodyText"/>
              <w:spacing w:beforeLines="40" w:before="96" w:afterLines="40" w:after="96" w:line="240" w:lineRule="auto"/>
              <w:ind w:left="0" w:firstLine="0"/>
              <w:jc w:val="left"/>
              <w:rPr>
                <w:b/>
              </w:rPr>
            </w:pPr>
            <w:bookmarkStart w:id="337" w:name="OnshoreTransmissionLicensee"/>
            <w:bookmarkStart w:id="338" w:name="OnshoreTransmissionLicensees"/>
            <w:r w:rsidRPr="0076424C">
              <w:rPr>
                <w:b/>
              </w:rPr>
              <w:t>Onshore Transmission Licensee</w:t>
            </w:r>
            <w:bookmarkEnd w:id="337"/>
            <w:r w:rsidRPr="0076424C">
              <w:rPr>
                <w:b/>
              </w:rPr>
              <w:t>s</w:t>
            </w:r>
            <w:bookmarkEnd w:id="338"/>
          </w:p>
        </w:tc>
        <w:tc>
          <w:tcPr>
            <w:tcW w:w="6698" w:type="dxa"/>
            <w:gridSpan w:val="2"/>
          </w:tcPr>
          <w:p w14:paraId="6E8610FB" w14:textId="195AD65F" w:rsidR="009404E6" w:rsidRPr="0076424C" w:rsidRDefault="001F31C9" w:rsidP="00FB5F72">
            <w:pPr>
              <w:pStyle w:val="BodyText"/>
              <w:spacing w:beforeLines="40" w:before="96" w:afterLines="40" w:after="96" w:line="240" w:lineRule="auto"/>
              <w:ind w:left="0" w:firstLine="0"/>
              <w:rPr>
                <w:szCs w:val="24"/>
              </w:rPr>
            </w:pPr>
            <w:r>
              <w:rPr>
                <w:color w:val="2B579A"/>
                <w:szCs w:val="24"/>
                <w:shd w:val="clear" w:color="auto" w:fill="E6E6E6"/>
              </w:rPr>
              <w:fldChar w:fldCharType="begin"/>
            </w:r>
            <w:r>
              <w:rPr>
                <w:szCs w:val="24"/>
              </w:rPr>
              <w:instrText xml:space="preserve"> REF NGET \h </w:instrText>
            </w:r>
            <w:r w:rsidR="004544C9">
              <w:rPr>
                <w:szCs w:val="24"/>
              </w:rPr>
              <w:instrText xml:space="preserve"> \* MERGEFORMAT </w:instrText>
            </w:r>
            <w:r>
              <w:rPr>
                <w:color w:val="2B579A"/>
                <w:szCs w:val="24"/>
                <w:shd w:val="clear" w:color="auto" w:fill="E6E6E6"/>
              </w:rPr>
            </w:r>
            <w:r>
              <w:rPr>
                <w:color w:val="2B579A"/>
                <w:szCs w:val="24"/>
                <w:shd w:val="clear" w:color="auto" w:fill="E6E6E6"/>
              </w:rPr>
              <w:fldChar w:fldCharType="separate"/>
            </w:r>
            <w:r w:rsidR="005C572C">
              <w:rPr>
                <w:b/>
              </w:rPr>
              <w:t>NGET</w:t>
            </w:r>
            <w:r>
              <w:rPr>
                <w:color w:val="2B579A"/>
                <w:szCs w:val="24"/>
                <w:shd w:val="clear" w:color="auto" w:fill="E6E6E6"/>
              </w:rPr>
              <w:fldChar w:fldCharType="end"/>
            </w:r>
            <w:r w:rsidR="009404E6" w:rsidRPr="0076424C">
              <w:rPr>
                <w:szCs w:val="24"/>
              </w:rPr>
              <w:t xml:space="preserve">, </w:t>
            </w:r>
            <w:r w:rsidR="009404E6">
              <w:rPr>
                <w:color w:val="2B579A"/>
                <w:shd w:val="clear" w:color="auto" w:fill="E6E6E6"/>
              </w:rPr>
              <w:fldChar w:fldCharType="begin"/>
            </w:r>
            <w:r w:rsidR="009404E6">
              <w:instrText xml:space="preserve"> REF SHETL \h  \* MERGEFORMAT </w:instrText>
            </w:r>
            <w:r w:rsidR="009404E6">
              <w:rPr>
                <w:color w:val="2B579A"/>
                <w:shd w:val="clear" w:color="auto" w:fill="E6E6E6"/>
              </w:rPr>
            </w:r>
            <w:r w:rsidR="009404E6">
              <w:rPr>
                <w:color w:val="2B579A"/>
                <w:shd w:val="clear" w:color="auto" w:fill="E6E6E6"/>
              </w:rPr>
              <w:fldChar w:fldCharType="separate"/>
            </w:r>
            <w:r w:rsidR="005C572C" w:rsidRPr="0076424C">
              <w:rPr>
                <w:b/>
              </w:rPr>
              <w:t>SHETL</w:t>
            </w:r>
            <w:r w:rsidR="009404E6">
              <w:rPr>
                <w:color w:val="2B579A"/>
                <w:shd w:val="clear" w:color="auto" w:fill="E6E6E6"/>
              </w:rPr>
              <w:fldChar w:fldCharType="end"/>
            </w:r>
            <w:r w:rsidR="009404E6" w:rsidRPr="0076424C">
              <w:rPr>
                <w:szCs w:val="24"/>
              </w:rPr>
              <w:t xml:space="preserve"> and </w:t>
            </w:r>
            <w:r w:rsidR="009404E6">
              <w:rPr>
                <w:color w:val="2B579A"/>
                <w:shd w:val="clear" w:color="auto" w:fill="E6E6E6"/>
              </w:rPr>
              <w:fldChar w:fldCharType="begin"/>
            </w:r>
            <w:r w:rsidR="009404E6">
              <w:instrText xml:space="preserve"> REF SPT \h  \* MERGEFORMAT </w:instrText>
            </w:r>
            <w:r w:rsidR="009404E6">
              <w:rPr>
                <w:color w:val="2B579A"/>
                <w:shd w:val="clear" w:color="auto" w:fill="E6E6E6"/>
              </w:rPr>
            </w:r>
            <w:r w:rsidR="009404E6">
              <w:rPr>
                <w:color w:val="2B579A"/>
                <w:shd w:val="clear" w:color="auto" w:fill="E6E6E6"/>
              </w:rPr>
              <w:fldChar w:fldCharType="separate"/>
            </w:r>
            <w:r w:rsidR="005C572C" w:rsidRPr="0076424C">
              <w:rPr>
                <w:b/>
              </w:rPr>
              <w:t>SPT</w:t>
            </w:r>
            <w:r w:rsidR="009404E6">
              <w:rPr>
                <w:color w:val="2B579A"/>
                <w:shd w:val="clear" w:color="auto" w:fill="E6E6E6"/>
              </w:rPr>
              <w:fldChar w:fldCharType="end"/>
            </w:r>
            <w:r w:rsidR="00BC4F04">
              <w:t>.</w:t>
            </w:r>
            <w:r w:rsidR="009404E6" w:rsidRPr="0076424C">
              <w:rPr>
                <w:b/>
                <w:szCs w:val="24"/>
              </w:rPr>
              <w:t xml:space="preserve"> </w:t>
            </w:r>
          </w:p>
        </w:tc>
      </w:tr>
      <w:tr w:rsidR="009404E6" w:rsidRPr="0076424C" w14:paraId="6E861100" w14:textId="77777777" w:rsidTr="00510257">
        <w:trPr>
          <w:cantSplit/>
        </w:trPr>
        <w:tc>
          <w:tcPr>
            <w:tcW w:w="2658" w:type="dxa"/>
          </w:tcPr>
          <w:p w14:paraId="6E8610FD" w14:textId="1C9E481A" w:rsidR="009404E6" w:rsidRPr="0076424C" w:rsidRDefault="009404E6" w:rsidP="00FE306C">
            <w:pPr>
              <w:pStyle w:val="BodyText"/>
              <w:spacing w:beforeLines="40" w:before="96" w:afterLines="40" w:after="96" w:line="240" w:lineRule="auto"/>
              <w:ind w:left="0" w:firstLine="0"/>
              <w:jc w:val="left"/>
              <w:rPr>
                <w:b/>
              </w:rPr>
            </w:pPr>
            <w:bookmarkStart w:id="339" w:name="OnshoreTransmissionSystem"/>
            <w:r w:rsidRPr="0076424C">
              <w:rPr>
                <w:b/>
              </w:rPr>
              <w:t>Onshore Transmission System</w:t>
            </w:r>
            <w:bookmarkEnd w:id="339"/>
          </w:p>
        </w:tc>
        <w:tc>
          <w:tcPr>
            <w:tcW w:w="6698" w:type="dxa"/>
            <w:gridSpan w:val="2"/>
          </w:tcPr>
          <w:p w14:paraId="6E8610FF" w14:textId="705FEF9A" w:rsidR="009404E6" w:rsidRPr="0076424C" w:rsidRDefault="009404E6" w:rsidP="00FB5F72">
            <w:pPr>
              <w:pStyle w:val="BodyText"/>
              <w:spacing w:beforeLines="40" w:before="96" w:afterLines="40" w:after="96" w:line="240" w:lineRule="auto"/>
              <w:ind w:left="0" w:firstLine="0"/>
              <w:rPr>
                <w:szCs w:val="24"/>
              </w:rPr>
            </w:pPr>
            <w:r w:rsidRPr="0076424C">
              <w:rPr>
                <w:szCs w:val="24"/>
              </w:rPr>
              <w:t xml:space="preserve">Has the meaning set out in the </w:t>
            </w:r>
            <w:r>
              <w:rPr>
                <w:color w:val="2B579A"/>
                <w:shd w:val="clear" w:color="auto" w:fill="E6E6E6"/>
              </w:rPr>
              <w:fldChar w:fldCharType="begin"/>
            </w:r>
            <w:r>
              <w:instrText xml:space="preserve"> REF GridCode \h  \* MERGEFORMAT </w:instrText>
            </w:r>
            <w:r>
              <w:rPr>
                <w:color w:val="2B579A"/>
                <w:shd w:val="clear" w:color="auto" w:fill="E6E6E6"/>
              </w:rPr>
            </w:r>
            <w:r>
              <w:rPr>
                <w:color w:val="2B579A"/>
                <w:shd w:val="clear" w:color="auto" w:fill="E6E6E6"/>
              </w:rPr>
              <w:fldChar w:fldCharType="separate"/>
            </w:r>
            <w:r w:rsidR="005C572C" w:rsidRPr="0076424C">
              <w:rPr>
                <w:b/>
              </w:rPr>
              <w:t>Grid Code</w:t>
            </w:r>
            <w:r>
              <w:rPr>
                <w:color w:val="2B579A"/>
                <w:shd w:val="clear" w:color="auto" w:fill="E6E6E6"/>
              </w:rPr>
              <w:fldChar w:fldCharType="end"/>
            </w:r>
            <w:r w:rsidRPr="00D66D6C">
              <w:rPr>
                <w:bCs/>
                <w:szCs w:val="24"/>
              </w:rPr>
              <w:t>.</w:t>
            </w:r>
          </w:p>
        </w:tc>
      </w:tr>
      <w:tr w:rsidR="009404E6" w:rsidRPr="0076424C" w14:paraId="6E861103" w14:textId="77777777" w:rsidTr="00510257">
        <w:trPr>
          <w:cantSplit/>
        </w:trPr>
        <w:tc>
          <w:tcPr>
            <w:tcW w:w="2658" w:type="dxa"/>
          </w:tcPr>
          <w:p w14:paraId="6E861101" w14:textId="5325D47D" w:rsidR="009404E6" w:rsidRPr="0076424C" w:rsidRDefault="009404E6" w:rsidP="00FE306C">
            <w:pPr>
              <w:pStyle w:val="BodyText"/>
              <w:spacing w:beforeLines="40" w:before="96" w:afterLines="40" w:after="96" w:line="240" w:lineRule="auto"/>
              <w:ind w:left="0" w:firstLine="0"/>
              <w:jc w:val="left"/>
              <w:rPr>
                <w:b/>
              </w:rPr>
            </w:pPr>
            <w:bookmarkStart w:id="340" w:name="Operation"/>
            <w:r w:rsidRPr="0076424C">
              <w:rPr>
                <w:b/>
              </w:rPr>
              <w:t>Operation</w:t>
            </w:r>
            <w:bookmarkEnd w:id="340"/>
          </w:p>
        </w:tc>
        <w:tc>
          <w:tcPr>
            <w:tcW w:w="6698" w:type="dxa"/>
            <w:gridSpan w:val="2"/>
          </w:tcPr>
          <w:p w14:paraId="6E861102" w14:textId="61F240B5" w:rsidR="009404E6" w:rsidRPr="0076424C" w:rsidRDefault="009404E6" w:rsidP="00FB5F72">
            <w:pPr>
              <w:pStyle w:val="BodyText"/>
              <w:spacing w:beforeLines="40" w:before="96" w:afterLines="40" w:after="96" w:line="240" w:lineRule="auto"/>
              <w:ind w:left="0" w:firstLine="0"/>
              <w:rPr>
                <w:b/>
              </w:rPr>
            </w:pPr>
            <w:r w:rsidRPr="0076424C">
              <w:t>A scheduled or planned action relating to the operation of the</w:t>
            </w:r>
            <w:r w:rsidRPr="0076424C">
              <w:rPr>
                <w:b/>
              </w:rPr>
              <w:t xml:space="preserv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E90836">
              <w:rPr>
                <w:bCs/>
              </w:rPr>
              <w:t>.</w:t>
            </w:r>
          </w:p>
        </w:tc>
      </w:tr>
      <w:tr w:rsidR="009404E6" w:rsidRPr="0076424C" w14:paraId="6E861106" w14:textId="77777777" w:rsidTr="00510257">
        <w:trPr>
          <w:cantSplit/>
        </w:trPr>
        <w:tc>
          <w:tcPr>
            <w:tcW w:w="2658" w:type="dxa"/>
          </w:tcPr>
          <w:p w14:paraId="6E861104" w14:textId="26757200" w:rsidR="009404E6" w:rsidRPr="0076424C" w:rsidRDefault="009404E6" w:rsidP="00FE306C">
            <w:pPr>
              <w:pStyle w:val="BodyText"/>
              <w:spacing w:beforeLines="40" w:before="96" w:afterLines="40" w:after="96" w:line="240" w:lineRule="auto"/>
              <w:ind w:left="0" w:firstLine="0"/>
              <w:jc w:val="left"/>
              <w:rPr>
                <w:b/>
              </w:rPr>
            </w:pPr>
            <w:bookmarkStart w:id="341" w:name="_Hlt50256336"/>
            <w:bookmarkStart w:id="342" w:name="OperationDiagrams"/>
            <w:bookmarkEnd w:id="341"/>
            <w:r w:rsidRPr="0076424C">
              <w:rPr>
                <w:b/>
              </w:rPr>
              <w:t>Operation Diagrams</w:t>
            </w:r>
            <w:bookmarkEnd w:id="342"/>
          </w:p>
        </w:tc>
        <w:tc>
          <w:tcPr>
            <w:tcW w:w="6698" w:type="dxa"/>
            <w:gridSpan w:val="2"/>
          </w:tcPr>
          <w:p w14:paraId="6E861105" w14:textId="296A2971" w:rsidR="009404E6" w:rsidRPr="0076424C" w:rsidRDefault="009404E6" w:rsidP="00FB5F72">
            <w:pPr>
              <w:pStyle w:val="BodyText"/>
              <w:spacing w:beforeLines="40" w:before="96" w:afterLines="40" w:after="96" w:line="240" w:lineRule="auto"/>
              <w:ind w:left="0" w:firstLine="0"/>
            </w:pPr>
            <w:r w:rsidRPr="0076424C">
              <w:t>Diagrams which are a schematic representation of the</w:t>
            </w:r>
            <w:r w:rsidRPr="0076424C">
              <w:rPr>
                <w:b/>
              </w:rPr>
              <w:t xml:space="preserve"> </w:t>
            </w:r>
            <w:bookmarkStart w:id="343" w:name="_Hlt40996663"/>
            <w:r w:rsidRPr="0076424C">
              <w:rPr>
                <w:b/>
                <w:color w:val="2B579A"/>
                <w:shd w:val="clear" w:color="auto" w:fill="E6E6E6"/>
              </w:rPr>
              <w:fldChar w:fldCharType="begin"/>
            </w:r>
            <w:r w:rsidRPr="0076424C">
              <w:rPr>
                <w:b/>
              </w:rPr>
              <w:instrText xml:space="preserve"> REF HV \h  \* MERGEFORMAT </w:instrText>
            </w:r>
            <w:r w:rsidRPr="0076424C">
              <w:rPr>
                <w:b/>
                <w:color w:val="2B579A"/>
                <w:shd w:val="clear" w:color="auto" w:fill="E6E6E6"/>
              </w:rPr>
            </w:r>
            <w:r w:rsidRPr="0076424C">
              <w:rPr>
                <w:b/>
                <w:color w:val="2B579A"/>
                <w:shd w:val="clear" w:color="auto" w:fill="E6E6E6"/>
              </w:rPr>
              <w:fldChar w:fldCharType="separate"/>
            </w:r>
            <w:r w:rsidR="005C572C" w:rsidRPr="0076424C">
              <w:rPr>
                <w:b/>
              </w:rPr>
              <w:t>HV</w:t>
            </w:r>
            <w:r w:rsidRPr="0076424C">
              <w:rPr>
                <w:b/>
                <w:color w:val="2B579A"/>
                <w:shd w:val="clear" w:color="auto" w:fill="E6E6E6"/>
              </w:rPr>
              <w:fldChar w:fldCharType="end"/>
            </w:r>
            <w:bookmarkEnd w:id="343"/>
            <w:r w:rsidRPr="0076424C">
              <w:rPr>
                <w:b/>
              </w:rPr>
              <w:t xml:space="preserve">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Pr="0076424C">
              <w:t xml:space="preserve"> and the connections to all external circuits at a</w:t>
            </w:r>
            <w:r w:rsidRPr="0076424C">
              <w:rPr>
                <w:b/>
              </w:rPr>
              <w:t xml:space="preserve"> </w:t>
            </w:r>
            <w:hyperlink w:anchor="ConnectionPoint" w:history="1">
              <w:r>
                <w:rPr>
                  <w:color w:val="2B579A"/>
                  <w:shd w:val="clear" w:color="auto" w:fill="E6E6E6"/>
                </w:rPr>
                <w:fldChar w:fldCharType="begin"/>
              </w:r>
              <w:r>
                <w:instrText xml:space="preserve"> REF ConnectionPoint \h  \* MERGEFORMAT </w:instrText>
              </w:r>
              <w:r>
                <w:rPr>
                  <w:color w:val="2B579A"/>
                  <w:shd w:val="clear" w:color="auto" w:fill="E6E6E6"/>
                </w:rPr>
              </w:r>
              <w:r>
                <w:rPr>
                  <w:color w:val="2B579A"/>
                  <w:shd w:val="clear" w:color="auto" w:fill="E6E6E6"/>
                </w:rPr>
                <w:fldChar w:fldCharType="separate"/>
              </w:r>
              <w:r w:rsidR="005C572C" w:rsidRPr="0076424C">
                <w:rPr>
                  <w:b/>
                </w:rPr>
                <w:t>Connection Point</w:t>
              </w:r>
              <w:r>
                <w:rPr>
                  <w:color w:val="2B579A"/>
                  <w:shd w:val="clear" w:color="auto" w:fill="E6E6E6"/>
                </w:rPr>
                <w:fldChar w:fldCharType="end"/>
              </w:r>
            </w:hyperlink>
            <w:r w:rsidRPr="0076424C">
              <w:rPr>
                <w:b/>
              </w:rPr>
              <w:t>,</w:t>
            </w:r>
            <w:r w:rsidRPr="0076424C">
              <w:t xml:space="preserve"> incorporating its numbering, nomenclature and labelling.</w:t>
            </w:r>
          </w:p>
        </w:tc>
      </w:tr>
      <w:tr w:rsidR="009404E6" w:rsidRPr="0076424C" w14:paraId="6E861109" w14:textId="77777777" w:rsidTr="00510257">
        <w:trPr>
          <w:cantSplit/>
        </w:trPr>
        <w:tc>
          <w:tcPr>
            <w:tcW w:w="2658" w:type="dxa"/>
          </w:tcPr>
          <w:p w14:paraId="6E861107" w14:textId="167CD191" w:rsidR="009404E6" w:rsidRPr="0076424C" w:rsidRDefault="009404E6" w:rsidP="00FE306C">
            <w:pPr>
              <w:pStyle w:val="BodyText"/>
              <w:spacing w:beforeLines="40" w:before="96" w:afterLines="40" w:after="96" w:line="240" w:lineRule="auto"/>
              <w:ind w:left="0" w:firstLine="0"/>
              <w:jc w:val="left"/>
              <w:rPr>
                <w:b/>
              </w:rPr>
            </w:pPr>
            <w:bookmarkStart w:id="344" w:name="OperationalBoundary"/>
            <w:r w:rsidRPr="0076424C">
              <w:rPr>
                <w:b/>
              </w:rPr>
              <w:t>Operational Boundary</w:t>
            </w:r>
            <w:bookmarkEnd w:id="344"/>
          </w:p>
        </w:tc>
        <w:tc>
          <w:tcPr>
            <w:tcW w:w="6698" w:type="dxa"/>
            <w:gridSpan w:val="2"/>
          </w:tcPr>
          <w:p w14:paraId="6E861108" w14:textId="576E5B75" w:rsidR="009404E6" w:rsidRPr="0076424C" w:rsidRDefault="009404E6" w:rsidP="00FB5F72">
            <w:pPr>
              <w:pStyle w:val="BodyText"/>
              <w:spacing w:beforeLines="40" w:before="96" w:afterLines="40" w:after="96" w:line="240" w:lineRule="auto"/>
              <w:ind w:left="0" w:firstLine="0"/>
              <w:rPr>
                <w:b/>
              </w:rPr>
            </w:pPr>
            <w:r w:rsidRPr="0076424C">
              <w:t>The boundary between the</w:t>
            </w:r>
            <w:r w:rsidRPr="0076424C">
              <w:rPr>
                <w:b/>
              </w:rPr>
              <w:t xml:space="preserve">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Pr="0076424C">
              <w:t xml:space="preserve"> operated by</w:t>
            </w:r>
            <w:r w:rsidRPr="0076424C">
              <w:rPr>
                <w:b/>
              </w:rPr>
              <w:t xml:space="preserve"> </w:t>
            </w:r>
            <w:r w:rsidRPr="0076424C">
              <w:t>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or a</w:t>
            </w:r>
            <w:r w:rsidRPr="0076424C">
              <w:rPr>
                <w:b/>
              </w:rPr>
              <w:t xml:space="preserv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 </w:t>
            </w:r>
            <w:r w:rsidRPr="0076424C">
              <w:t>and the</w:t>
            </w:r>
            <w:r w:rsidRPr="0076424C">
              <w:rPr>
                <w:b/>
              </w:rPr>
              <w:t xml:space="preserve">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Pr="0076424C">
              <w:t xml:space="preserve"> operated by </w:t>
            </w: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Pr="0076424C">
              <w:rPr>
                <w:b/>
              </w:rPr>
              <w:t>(s)</w:t>
            </w:r>
            <w:r w:rsidRPr="0076424C">
              <w:t xml:space="preserve"> or other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(s)</w:t>
            </w:r>
            <w:r w:rsidRPr="0076424C">
              <w:t xml:space="preserve">, as specified in the relevant </w:t>
            </w:r>
            <w:r>
              <w:rPr>
                <w:color w:val="2B579A"/>
                <w:shd w:val="clear" w:color="auto" w:fill="E6E6E6"/>
              </w:rPr>
              <w:fldChar w:fldCharType="begin"/>
            </w:r>
            <w:r>
              <w:instrText xml:space="preserve"> REF SiteResponsibilitySchedule \h  \* MERGEFORMAT </w:instrText>
            </w:r>
            <w:r>
              <w:rPr>
                <w:color w:val="2B579A"/>
                <w:shd w:val="clear" w:color="auto" w:fill="E6E6E6"/>
              </w:rPr>
            </w:r>
            <w:r>
              <w:rPr>
                <w:color w:val="2B579A"/>
                <w:shd w:val="clear" w:color="auto" w:fill="E6E6E6"/>
              </w:rPr>
              <w:fldChar w:fldCharType="separate"/>
            </w:r>
            <w:r w:rsidR="005C572C" w:rsidRPr="0076424C">
              <w:rPr>
                <w:b/>
              </w:rPr>
              <w:t>Site Responsibility Schedule</w:t>
            </w:r>
            <w:r>
              <w:rPr>
                <w:color w:val="2B579A"/>
                <w:shd w:val="clear" w:color="auto" w:fill="E6E6E6"/>
              </w:rPr>
              <w:fldChar w:fldCharType="end"/>
            </w:r>
            <w:r w:rsidRPr="0076424C">
              <w:t>.</w:t>
            </w:r>
          </w:p>
        </w:tc>
      </w:tr>
      <w:tr w:rsidR="009404E6" w:rsidRPr="0076424C" w14:paraId="6E86110C" w14:textId="77777777" w:rsidTr="00510257">
        <w:trPr>
          <w:cantSplit/>
        </w:trPr>
        <w:tc>
          <w:tcPr>
            <w:tcW w:w="2658" w:type="dxa"/>
          </w:tcPr>
          <w:p w14:paraId="6E86110A" w14:textId="01A0623E" w:rsidR="009404E6" w:rsidRPr="0076424C" w:rsidRDefault="009404E6" w:rsidP="00FE306C">
            <w:pPr>
              <w:pStyle w:val="BodyText"/>
              <w:spacing w:beforeLines="40" w:before="96" w:afterLines="40" w:after="96" w:line="240" w:lineRule="auto"/>
              <w:ind w:left="0" w:firstLine="0"/>
              <w:jc w:val="left"/>
              <w:rPr>
                <w:b/>
              </w:rPr>
            </w:pPr>
            <w:bookmarkStart w:id="345" w:name="OperationalData"/>
            <w:r w:rsidRPr="0076424C">
              <w:rPr>
                <w:b/>
              </w:rPr>
              <w:t>Operational Data</w:t>
            </w:r>
            <w:bookmarkEnd w:id="345"/>
            <w:r w:rsidRPr="0076424C">
              <w:rPr>
                <w:b/>
              </w:rPr>
              <w:br/>
              <w:t>(</w:t>
            </w:r>
            <w:bookmarkStart w:id="346" w:name="_Hlt49084496"/>
            <w:bookmarkStart w:id="347" w:name="OD"/>
            <w:bookmarkEnd w:id="346"/>
            <w:r w:rsidRPr="0076424C">
              <w:rPr>
                <w:b/>
              </w:rPr>
              <w:t>OD</w:t>
            </w:r>
            <w:bookmarkEnd w:id="347"/>
            <w:r w:rsidRPr="0076424C">
              <w:rPr>
                <w:b/>
              </w:rPr>
              <w:t>)</w:t>
            </w:r>
          </w:p>
        </w:tc>
        <w:tc>
          <w:tcPr>
            <w:tcW w:w="6698" w:type="dxa"/>
            <w:gridSpan w:val="2"/>
          </w:tcPr>
          <w:p w14:paraId="6E86110B" w14:textId="3F080E1A" w:rsidR="009404E6" w:rsidRPr="0076424C" w:rsidRDefault="009404E6" w:rsidP="00FB5F72">
            <w:pPr>
              <w:pStyle w:val="BodyText"/>
              <w:spacing w:beforeLines="40" w:before="96" w:afterLines="40" w:after="96" w:line="240" w:lineRule="auto"/>
              <w:ind w:left="0" w:firstLine="0"/>
            </w:pPr>
            <w:r w:rsidRPr="0076424C">
              <w:t xml:space="preserve">Information to be supplied pursuant to the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rPr>
                <w:b/>
              </w:rPr>
              <w:t xml:space="preserve">s </w:t>
            </w:r>
            <w:r w:rsidRPr="0076424C">
              <w:t xml:space="preserve">and as set out in the Schedules to the </w:t>
            </w:r>
            <w:r w:rsidRPr="0076424C">
              <w:rPr>
                <w:b/>
              </w:rPr>
              <w:t>DDRC</w:t>
            </w:r>
            <w:r w:rsidRPr="0076424C">
              <w:t>.</w:t>
            </w:r>
          </w:p>
        </w:tc>
      </w:tr>
      <w:tr w:rsidR="009404E6" w:rsidRPr="0076424C" w14:paraId="6E86110F" w14:textId="77777777" w:rsidTr="00510257">
        <w:trPr>
          <w:cantSplit/>
        </w:trPr>
        <w:tc>
          <w:tcPr>
            <w:tcW w:w="2658" w:type="dxa"/>
          </w:tcPr>
          <w:p w14:paraId="6E86110D" w14:textId="74107037" w:rsidR="009404E6" w:rsidRPr="0076424C" w:rsidRDefault="009404E6" w:rsidP="00FE306C">
            <w:pPr>
              <w:pStyle w:val="BodyText"/>
              <w:spacing w:beforeLines="40" w:before="96" w:afterLines="40" w:after="96" w:line="240" w:lineRule="auto"/>
              <w:ind w:left="0" w:firstLine="0"/>
              <w:jc w:val="left"/>
              <w:rPr>
                <w:b/>
              </w:rPr>
            </w:pPr>
            <w:bookmarkStart w:id="348" w:name="OperationalDay"/>
            <w:r w:rsidRPr="0076424C">
              <w:rPr>
                <w:b/>
              </w:rPr>
              <w:t>Operational Day</w:t>
            </w:r>
            <w:bookmarkEnd w:id="348"/>
            <w:r w:rsidRPr="0076424C">
              <w:rPr>
                <w:b/>
              </w:rPr>
              <w:br/>
            </w:r>
          </w:p>
        </w:tc>
        <w:tc>
          <w:tcPr>
            <w:tcW w:w="6698" w:type="dxa"/>
            <w:gridSpan w:val="2"/>
          </w:tcPr>
          <w:p w14:paraId="6E86110E" w14:textId="77777777" w:rsidR="009404E6" w:rsidRPr="0076424C" w:rsidRDefault="009404E6" w:rsidP="00FB5F72">
            <w:pPr>
              <w:pStyle w:val="BodyText"/>
              <w:spacing w:beforeLines="40" w:before="96" w:afterLines="40" w:after="96" w:line="240" w:lineRule="auto"/>
              <w:ind w:left="0" w:firstLine="0"/>
            </w:pPr>
            <w:r w:rsidRPr="0076424C">
              <w:t>The period from 0500 hours on one day to 0500 on the following day.</w:t>
            </w:r>
          </w:p>
        </w:tc>
      </w:tr>
      <w:tr w:rsidR="009404E6" w:rsidRPr="0076424C" w14:paraId="6E861112" w14:textId="77777777" w:rsidTr="00510257">
        <w:trPr>
          <w:cantSplit/>
        </w:trPr>
        <w:tc>
          <w:tcPr>
            <w:tcW w:w="2658" w:type="dxa"/>
          </w:tcPr>
          <w:p w14:paraId="6E861110" w14:textId="48C8CD7B" w:rsidR="009404E6" w:rsidRPr="0076424C" w:rsidRDefault="009404E6" w:rsidP="00FE306C">
            <w:pPr>
              <w:pStyle w:val="BodyText"/>
              <w:spacing w:beforeLines="40" w:before="96" w:afterLines="40" w:after="96" w:line="240" w:lineRule="auto"/>
              <w:ind w:left="0" w:firstLine="0"/>
              <w:jc w:val="left"/>
              <w:rPr>
                <w:b/>
              </w:rPr>
            </w:pPr>
            <w:bookmarkStart w:id="349" w:name="OperationalEffect"/>
            <w:r w:rsidRPr="0076424C">
              <w:rPr>
                <w:b/>
              </w:rPr>
              <w:t>Operational Effect</w:t>
            </w:r>
            <w:bookmarkEnd w:id="349"/>
          </w:p>
        </w:tc>
        <w:tc>
          <w:tcPr>
            <w:tcW w:w="6698" w:type="dxa"/>
            <w:gridSpan w:val="2"/>
          </w:tcPr>
          <w:p w14:paraId="6E861111" w14:textId="428BBF79" w:rsidR="009404E6" w:rsidRPr="0076424C" w:rsidRDefault="009404E6" w:rsidP="00FB5F72">
            <w:pPr>
              <w:pStyle w:val="BodyText"/>
              <w:spacing w:beforeLines="40" w:before="96" w:afterLines="40" w:after="96" w:line="240" w:lineRule="auto"/>
              <w:ind w:left="0" w:firstLine="0"/>
              <w:rPr>
                <w:b/>
              </w:rPr>
            </w:pPr>
            <w:r w:rsidRPr="0076424C">
              <w:t xml:space="preserve">Any effect on the </w:t>
            </w:r>
            <w:r>
              <w:rPr>
                <w:color w:val="2B579A"/>
                <w:shd w:val="clear" w:color="auto" w:fill="E6E6E6"/>
              </w:rPr>
              <w:fldChar w:fldCharType="begin"/>
            </w:r>
            <w:r>
              <w:instrText xml:space="preserve"> REF Operation \h  \* MERGEFORMAT </w:instrText>
            </w:r>
            <w:r>
              <w:rPr>
                <w:color w:val="2B579A"/>
                <w:shd w:val="clear" w:color="auto" w:fill="E6E6E6"/>
              </w:rPr>
            </w:r>
            <w:r>
              <w:rPr>
                <w:color w:val="2B579A"/>
                <w:shd w:val="clear" w:color="auto" w:fill="E6E6E6"/>
              </w:rPr>
              <w:fldChar w:fldCharType="separate"/>
            </w:r>
            <w:r w:rsidR="005C572C" w:rsidRPr="0076424C">
              <w:rPr>
                <w:b/>
              </w:rPr>
              <w:t>Operation</w:t>
            </w:r>
            <w:r>
              <w:rPr>
                <w:color w:val="2B579A"/>
                <w:shd w:val="clear" w:color="auto" w:fill="E6E6E6"/>
              </w:rPr>
              <w:fldChar w:fldCharType="end"/>
            </w:r>
            <w:r w:rsidRPr="0076424C">
              <w:t xml:space="preserve"> of the relevant other</w:t>
            </w:r>
            <w:r w:rsidRPr="0076424C">
              <w:rPr>
                <w:b/>
              </w:rPr>
              <w:t xml:space="preserv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rPr>
                <w:b/>
              </w:rPr>
              <w:t xml:space="preserve"> </w:t>
            </w:r>
            <w:r w:rsidRPr="0076424C">
              <w:t>which causes the</w:t>
            </w:r>
            <w:r w:rsidRPr="0076424C">
              <w:rPr>
                <w:b/>
              </w:rPr>
              <w:t xml:space="preserve"> </w:t>
            </w:r>
            <w:r>
              <w:rPr>
                <w:color w:val="2B579A"/>
                <w:shd w:val="clear" w:color="auto" w:fill="E6E6E6"/>
              </w:rPr>
              <w:fldChar w:fldCharType="begin"/>
            </w:r>
            <w:r>
              <w:instrText xml:space="preserve"> REF NETS \h  \* MERGEFORMAT </w:instrText>
            </w:r>
            <w:r>
              <w:rPr>
                <w:color w:val="2B579A"/>
                <w:shd w:val="clear" w:color="auto" w:fill="E6E6E6"/>
              </w:rPr>
            </w:r>
            <w:r>
              <w:rPr>
                <w:color w:val="2B579A"/>
                <w:shd w:val="clear" w:color="auto" w:fill="E6E6E6"/>
              </w:rPr>
              <w:fldChar w:fldCharType="separate"/>
            </w:r>
            <w:r w:rsidR="005C572C" w:rsidRPr="0076424C">
              <w:rPr>
                <w:b/>
              </w:rPr>
              <w:t>National Electricity Transmission System</w:t>
            </w:r>
            <w:r>
              <w:rPr>
                <w:color w:val="2B579A"/>
                <w:shd w:val="clear" w:color="auto" w:fill="E6E6E6"/>
              </w:rPr>
              <w:fldChar w:fldCharType="end"/>
            </w:r>
            <w:r w:rsidRPr="0076424C">
              <w:rPr>
                <w:b/>
              </w:rPr>
              <w:t xml:space="preserve"> </w:t>
            </w:r>
            <w:r w:rsidRPr="0076424C">
              <w:rPr>
                <w:noProof/>
                <w:szCs w:val="22"/>
              </w:rPr>
              <w:t xml:space="preserve">or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bCs/>
                <w:noProof/>
                <w:szCs w:val="22"/>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00E42682">
              <w:t xml:space="preserve"> </w:t>
            </w:r>
            <w:r w:rsidRPr="0076424C">
              <w:t xml:space="preserve">or the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of the other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bCs/>
              </w:rPr>
              <w:t xml:space="preserve"> </w:t>
            </w:r>
            <w:r w:rsidRPr="0076424C">
              <w:t>or</w:t>
            </w:r>
            <w:r w:rsidRPr="0076424C">
              <w:rPr>
                <w:b/>
              </w:rPr>
              <w:t xml:space="preserv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s, </w:t>
            </w:r>
            <w:r w:rsidRPr="0076424C">
              <w:t xml:space="preserve">as the case may be, to operate (or be at a materially increased risk of operating) differently from the way in which they would or may have operated in the absence of such an effect. </w:t>
            </w:r>
          </w:p>
        </w:tc>
      </w:tr>
      <w:tr w:rsidR="009404E6" w:rsidRPr="0076424C" w14:paraId="6E861115" w14:textId="77777777" w:rsidTr="00510257">
        <w:trPr>
          <w:cantSplit/>
        </w:trPr>
        <w:tc>
          <w:tcPr>
            <w:tcW w:w="2658" w:type="dxa"/>
          </w:tcPr>
          <w:p w14:paraId="6E861113" w14:textId="7E89B00B" w:rsidR="009404E6" w:rsidRPr="0076424C" w:rsidRDefault="009404E6" w:rsidP="00FE306C">
            <w:pPr>
              <w:pStyle w:val="BodyText"/>
              <w:spacing w:beforeLines="40" w:before="96" w:afterLines="40" w:after="96" w:line="240" w:lineRule="auto"/>
              <w:ind w:left="0" w:firstLine="0"/>
              <w:jc w:val="left"/>
              <w:rPr>
                <w:b/>
              </w:rPr>
            </w:pPr>
            <w:bookmarkStart w:id="350" w:name="OperationalPlanning"/>
            <w:r w:rsidRPr="0076424C">
              <w:rPr>
                <w:b/>
              </w:rPr>
              <w:lastRenderedPageBreak/>
              <w:t>Operational Planning</w:t>
            </w:r>
            <w:bookmarkEnd w:id="350"/>
          </w:p>
        </w:tc>
        <w:tc>
          <w:tcPr>
            <w:tcW w:w="6698" w:type="dxa"/>
            <w:gridSpan w:val="2"/>
          </w:tcPr>
          <w:p w14:paraId="6E861114" w14:textId="49DCA2A4" w:rsidR="009404E6" w:rsidRPr="0076424C" w:rsidRDefault="009404E6" w:rsidP="00FB5F72">
            <w:pPr>
              <w:pStyle w:val="BodyText"/>
              <w:spacing w:beforeLines="40" w:before="96" w:afterLines="40" w:after="96" w:line="240" w:lineRule="auto"/>
              <w:ind w:left="0" w:firstLine="0"/>
            </w:pPr>
            <w:r w:rsidRPr="0076424C">
              <w:t xml:space="preserve">The procedure set out in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 xml:space="preserve">2 comprising, through various timescales, the co-ordination of planned outages of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proofErr w:type="spellStart"/>
            <w:r w:rsidR="005C572C" w:rsidRPr="0076424C">
              <w:rPr>
                <w:b/>
              </w:rPr>
              <w:t>User</w:t>
            </w:r>
            <w:r>
              <w:rPr>
                <w:color w:val="2B579A"/>
                <w:shd w:val="clear" w:color="auto" w:fill="E6E6E6"/>
              </w:rPr>
              <w:fldChar w:fldCharType="end"/>
            </w:r>
            <w:r w:rsidRPr="0076424C">
              <w:rPr>
                <w:b/>
              </w:rPr>
              <w:t>s’</w:t>
            </w:r>
            <w:r w:rsidR="00B53E7B">
              <w:rPr>
                <w:color w:val="2B579A"/>
                <w:shd w:val="clear" w:color="auto" w:fill="E6E6E6"/>
              </w:rPr>
              <w:fldChar w:fldCharType="begin"/>
            </w:r>
            <w:r w:rsidR="00B53E7B">
              <w:instrText xml:space="preserve"> REF Equipment \h  \* MERGEFORMAT </w:instrText>
            </w:r>
            <w:r w:rsidR="00B53E7B">
              <w:rPr>
                <w:color w:val="2B579A"/>
                <w:shd w:val="clear" w:color="auto" w:fill="E6E6E6"/>
              </w:rPr>
            </w:r>
            <w:r w:rsidR="00B53E7B">
              <w:rPr>
                <w:color w:val="2B579A"/>
                <w:shd w:val="clear" w:color="auto" w:fill="E6E6E6"/>
              </w:rPr>
              <w:fldChar w:fldCharType="separate"/>
            </w:r>
            <w:r w:rsidR="005C572C" w:rsidRPr="0076424C">
              <w:rPr>
                <w:b/>
              </w:rPr>
              <w:t>Equipment</w:t>
            </w:r>
            <w:proofErr w:type="spellEnd"/>
            <w:r w:rsidR="00B53E7B">
              <w:rPr>
                <w:color w:val="2B579A"/>
                <w:shd w:val="clear" w:color="auto" w:fill="E6E6E6"/>
              </w:rPr>
              <w:fldChar w:fldCharType="end"/>
            </w:r>
            <w:r w:rsidRPr="0076424C">
              <w:t>.</w:t>
            </w:r>
          </w:p>
        </w:tc>
      </w:tr>
      <w:tr w:rsidR="009404E6" w:rsidRPr="0076424C" w14:paraId="6E861118" w14:textId="77777777" w:rsidTr="00510257">
        <w:trPr>
          <w:cantSplit/>
        </w:trPr>
        <w:tc>
          <w:tcPr>
            <w:tcW w:w="2658" w:type="dxa"/>
          </w:tcPr>
          <w:p w14:paraId="6E861116" w14:textId="41C98713" w:rsidR="009404E6" w:rsidRPr="0076424C" w:rsidRDefault="009404E6" w:rsidP="00FE306C">
            <w:pPr>
              <w:pStyle w:val="BodyText"/>
              <w:spacing w:beforeLines="40" w:before="96" w:afterLines="40" w:after="96" w:line="240" w:lineRule="auto"/>
              <w:ind w:left="0" w:firstLine="0"/>
              <w:jc w:val="left"/>
              <w:rPr>
                <w:b/>
                <w:u w:val="single"/>
              </w:rPr>
            </w:pPr>
            <w:bookmarkStart w:id="351" w:name="OperationalPlanningPhase"/>
            <w:r w:rsidRPr="0076424C">
              <w:rPr>
                <w:b/>
              </w:rPr>
              <w:t>Operational Planning Phase</w:t>
            </w:r>
            <w:bookmarkEnd w:id="351"/>
          </w:p>
        </w:tc>
        <w:tc>
          <w:tcPr>
            <w:tcW w:w="6698" w:type="dxa"/>
            <w:gridSpan w:val="2"/>
          </w:tcPr>
          <w:p w14:paraId="6E861117" w14:textId="77777777" w:rsidR="009404E6" w:rsidRPr="0076424C" w:rsidRDefault="009404E6" w:rsidP="00FB5F72">
            <w:pPr>
              <w:pStyle w:val="BodyText"/>
              <w:spacing w:beforeLines="40" w:before="96" w:afterLines="40" w:after="96" w:line="240" w:lineRule="auto"/>
              <w:ind w:left="0" w:firstLine="0"/>
              <w:rPr>
                <w:u w:val="single"/>
              </w:rPr>
            </w:pPr>
            <w:r w:rsidRPr="0076424C">
              <w:t>The period from 8 weeks to 3 years inclusive ahead of real time operation.</w:t>
            </w:r>
          </w:p>
        </w:tc>
      </w:tr>
      <w:tr w:rsidR="009404E6" w:rsidRPr="0076424C" w14:paraId="6E86111B" w14:textId="77777777" w:rsidTr="00510257">
        <w:trPr>
          <w:cantSplit/>
        </w:trPr>
        <w:tc>
          <w:tcPr>
            <w:tcW w:w="2658" w:type="dxa"/>
          </w:tcPr>
          <w:p w14:paraId="6E861119" w14:textId="4DB59C5E" w:rsidR="009404E6" w:rsidRPr="0076424C" w:rsidRDefault="009404E6" w:rsidP="00FE306C">
            <w:pPr>
              <w:pStyle w:val="BodyText"/>
              <w:spacing w:beforeLines="40" w:before="96" w:afterLines="40" w:after="96" w:line="240" w:lineRule="auto"/>
              <w:ind w:left="0" w:firstLine="0"/>
              <w:jc w:val="left"/>
              <w:rPr>
                <w:b/>
              </w:rPr>
            </w:pPr>
            <w:bookmarkStart w:id="352" w:name="OtherAuthorisedDistributor"/>
            <w:r w:rsidRPr="0076424C">
              <w:rPr>
                <w:b/>
              </w:rPr>
              <w:t>Other Authorised Distributor</w:t>
            </w:r>
            <w:bookmarkEnd w:id="352"/>
          </w:p>
        </w:tc>
        <w:tc>
          <w:tcPr>
            <w:tcW w:w="6698" w:type="dxa"/>
            <w:gridSpan w:val="2"/>
          </w:tcPr>
          <w:p w14:paraId="6E86111A" w14:textId="0F85A3F5" w:rsidR="009404E6" w:rsidRPr="0076424C" w:rsidRDefault="009404E6" w:rsidP="00FB5F72">
            <w:pPr>
              <w:pStyle w:val="BodyText"/>
              <w:spacing w:beforeLines="40" w:before="96" w:afterLines="40" w:after="96" w:line="240" w:lineRule="auto"/>
              <w:ind w:left="0" w:firstLine="0"/>
            </w:pPr>
            <w:r w:rsidRPr="0076424C">
              <w:t xml:space="preserve">A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 </w:t>
            </w:r>
            <w:r w:rsidRPr="0076424C">
              <w:t xml:space="preserve">authorised by Licence or exemption to distribute electricity and having a </w:t>
            </w:r>
            <w:bookmarkStart w:id="353" w:name="_Hlt51671793"/>
            <w:r w:rsidRPr="0076424C">
              <w:rPr>
                <w:b/>
                <w:color w:val="2B579A"/>
                <w:shd w:val="clear" w:color="auto" w:fill="E6E6E6"/>
              </w:rPr>
              <w:fldChar w:fldCharType="begin"/>
            </w:r>
            <w:r w:rsidRPr="0076424C">
              <w:instrText xml:space="preserve"> REF User \h </w:instrText>
            </w:r>
            <w:r w:rsidRPr="0076424C">
              <w:rPr>
                <w:b/>
              </w:rPr>
              <w:instrText xml:space="preserve"> \* MERGEFORMAT </w:instrText>
            </w:r>
            <w:r w:rsidRPr="0076424C">
              <w:rPr>
                <w:b/>
                <w:color w:val="2B579A"/>
                <w:shd w:val="clear" w:color="auto" w:fill="E6E6E6"/>
              </w:rPr>
            </w:r>
            <w:r w:rsidRPr="0076424C">
              <w:rPr>
                <w:b/>
                <w:color w:val="2B579A"/>
                <w:shd w:val="clear" w:color="auto" w:fill="E6E6E6"/>
              </w:rPr>
              <w:fldChar w:fldCharType="separate"/>
            </w:r>
            <w:r w:rsidR="005C572C" w:rsidRPr="0076424C">
              <w:rPr>
                <w:b/>
              </w:rPr>
              <w:t>User</w:t>
            </w:r>
            <w:r w:rsidRPr="0076424C">
              <w:rPr>
                <w:b/>
                <w:color w:val="2B579A"/>
                <w:shd w:val="clear" w:color="auto" w:fill="E6E6E6"/>
              </w:rPr>
              <w:fldChar w:fldCharType="end"/>
            </w:r>
            <w:bookmarkEnd w:id="353"/>
            <w:r w:rsidRPr="0076424C">
              <w:rPr>
                <w:b/>
              </w:rPr>
              <w:t xml:space="preserve">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Pr="0076424C">
              <w:rPr>
                <w:b/>
              </w:rPr>
              <w:t xml:space="preserve"> </w:t>
            </w:r>
            <w:r w:rsidRPr="0076424C">
              <w:t xml:space="preserve">connected to the </w:t>
            </w:r>
            <w:bookmarkStart w:id="354" w:name="_Hlt51671667"/>
            <w:r w:rsidRPr="0076424C">
              <w:rPr>
                <w:color w:val="2B579A"/>
                <w:shd w:val="clear" w:color="auto" w:fill="E6E6E6"/>
              </w:rPr>
              <w:fldChar w:fldCharType="begin"/>
            </w:r>
            <w:r w:rsidRPr="0076424C">
              <w:instrText xml:space="preserve"> HYPERLINK  \l "DNOsDistributionSystem" </w:instrText>
            </w:r>
            <w:r w:rsidRPr="0076424C">
              <w:rPr>
                <w:color w:val="2B579A"/>
                <w:shd w:val="clear" w:color="auto" w:fill="E6E6E6"/>
              </w:rPr>
            </w:r>
            <w:r w:rsidRPr="0076424C">
              <w:rPr>
                <w:color w:val="2B579A"/>
                <w:shd w:val="clear" w:color="auto" w:fill="E6E6E6"/>
              </w:rPr>
              <w:fldChar w:fldCharType="separate"/>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rPr>
                <w:color w:val="2B579A"/>
                <w:shd w:val="clear" w:color="auto" w:fill="E6E6E6"/>
              </w:rPr>
              <w:fldChar w:fldCharType="end"/>
            </w:r>
            <w:bookmarkEnd w:id="354"/>
            <w:r w:rsidRPr="00AD7462">
              <w:rPr>
                <w:bCs/>
              </w:rPr>
              <w:t>.</w:t>
            </w:r>
          </w:p>
        </w:tc>
      </w:tr>
      <w:tr w:rsidR="009404E6" w:rsidRPr="0076424C" w14:paraId="6E86111E" w14:textId="77777777" w:rsidTr="00510257">
        <w:trPr>
          <w:cantSplit/>
        </w:trPr>
        <w:tc>
          <w:tcPr>
            <w:tcW w:w="2658" w:type="dxa"/>
          </w:tcPr>
          <w:p w14:paraId="6E86111C" w14:textId="0D1C6EC1" w:rsidR="009404E6" w:rsidRPr="0076424C" w:rsidRDefault="009404E6" w:rsidP="00FE306C">
            <w:pPr>
              <w:pStyle w:val="BodyText"/>
              <w:spacing w:beforeLines="40" w:before="96" w:afterLines="40" w:after="96" w:line="240" w:lineRule="auto"/>
              <w:ind w:left="0" w:firstLine="0"/>
              <w:jc w:val="left"/>
              <w:rPr>
                <w:b/>
              </w:rPr>
            </w:pPr>
            <w:bookmarkStart w:id="355" w:name="OutputUsable"/>
            <w:r w:rsidRPr="0076424C">
              <w:rPr>
                <w:b/>
              </w:rPr>
              <w:t>Output Usable</w:t>
            </w:r>
            <w:bookmarkEnd w:id="355"/>
            <w:r w:rsidRPr="0076424C">
              <w:rPr>
                <w:b/>
              </w:rPr>
              <w:t xml:space="preserve"> or OU</w:t>
            </w:r>
          </w:p>
        </w:tc>
        <w:tc>
          <w:tcPr>
            <w:tcW w:w="6698" w:type="dxa"/>
            <w:gridSpan w:val="2"/>
          </w:tcPr>
          <w:p w14:paraId="6E86111D" w14:textId="51377C37" w:rsidR="009404E6" w:rsidRPr="0076424C" w:rsidRDefault="009404E6" w:rsidP="00FB5F72">
            <w:pPr>
              <w:pStyle w:val="BodyText"/>
              <w:spacing w:beforeLines="40" w:before="96" w:afterLines="40" w:after="96" w:line="240" w:lineRule="auto"/>
              <w:ind w:left="0" w:firstLine="0"/>
              <w:rPr>
                <w:b/>
              </w:rPr>
            </w:pPr>
            <w:r w:rsidRPr="0076424C">
              <w:t>That portion of</w:t>
            </w:r>
            <w:r w:rsidRPr="0076424C">
              <w:rPr>
                <w:b/>
              </w:rPr>
              <w:t xml:space="preserve"> </w:t>
            </w:r>
            <w:r>
              <w:rPr>
                <w:color w:val="2B579A"/>
                <w:shd w:val="clear" w:color="auto" w:fill="E6E6E6"/>
              </w:rPr>
              <w:fldChar w:fldCharType="begin"/>
            </w:r>
            <w:r>
              <w:instrText xml:space="preserve"> REF RegisteredCapacity \h  \* MERGEFORMAT </w:instrText>
            </w:r>
            <w:r>
              <w:rPr>
                <w:color w:val="2B579A"/>
                <w:shd w:val="clear" w:color="auto" w:fill="E6E6E6"/>
              </w:rPr>
            </w:r>
            <w:r>
              <w:rPr>
                <w:color w:val="2B579A"/>
                <w:shd w:val="clear" w:color="auto" w:fill="E6E6E6"/>
              </w:rPr>
              <w:fldChar w:fldCharType="separate"/>
            </w:r>
            <w:r w:rsidR="005C572C" w:rsidRPr="0076424C">
              <w:rPr>
                <w:b/>
              </w:rPr>
              <w:t>Registered Capacity</w:t>
            </w:r>
            <w:r>
              <w:rPr>
                <w:color w:val="2B579A"/>
                <w:shd w:val="clear" w:color="auto" w:fill="E6E6E6"/>
              </w:rPr>
              <w:fldChar w:fldCharType="end"/>
            </w:r>
            <w:r w:rsidRPr="0076424C">
              <w:t xml:space="preserve"> which is not unavailable due to a</w:t>
            </w:r>
            <w:r w:rsidRPr="0076424C">
              <w:rPr>
                <w:b/>
              </w:rPr>
              <w:t xml:space="preserve"> </w:t>
            </w:r>
            <w:r>
              <w:rPr>
                <w:color w:val="2B579A"/>
                <w:shd w:val="clear" w:color="auto" w:fill="E6E6E6"/>
              </w:rPr>
              <w:fldChar w:fldCharType="begin"/>
            </w:r>
            <w:r>
              <w:instrText xml:space="preserve"> REF PlannedOutage \h  \* MERGEFORMAT </w:instrText>
            </w:r>
            <w:r>
              <w:rPr>
                <w:color w:val="2B579A"/>
                <w:shd w:val="clear" w:color="auto" w:fill="E6E6E6"/>
              </w:rPr>
            </w:r>
            <w:r>
              <w:rPr>
                <w:color w:val="2B579A"/>
                <w:shd w:val="clear" w:color="auto" w:fill="E6E6E6"/>
              </w:rPr>
              <w:fldChar w:fldCharType="separate"/>
            </w:r>
            <w:r w:rsidR="005C572C" w:rsidRPr="0076424C">
              <w:rPr>
                <w:b/>
              </w:rPr>
              <w:t>Planned Outage</w:t>
            </w:r>
            <w:r>
              <w:rPr>
                <w:color w:val="2B579A"/>
                <w:shd w:val="clear" w:color="auto" w:fill="E6E6E6"/>
              </w:rPr>
              <w:fldChar w:fldCharType="end"/>
            </w:r>
            <w:r w:rsidRPr="0076424C">
              <w:t xml:space="preserve"> or breakdown.</w:t>
            </w:r>
          </w:p>
        </w:tc>
      </w:tr>
      <w:tr w:rsidR="009404E6" w:rsidRPr="0076424C" w14:paraId="6E861121" w14:textId="77777777" w:rsidTr="00510257">
        <w:trPr>
          <w:cantSplit/>
        </w:trPr>
        <w:tc>
          <w:tcPr>
            <w:tcW w:w="2658" w:type="dxa"/>
          </w:tcPr>
          <w:p w14:paraId="6E86111F" w14:textId="3B23B565" w:rsidR="009404E6" w:rsidRPr="0076424C" w:rsidRDefault="009404E6" w:rsidP="00FE306C">
            <w:pPr>
              <w:pStyle w:val="BodyText"/>
              <w:spacing w:beforeLines="40" w:before="96" w:afterLines="40" w:after="96" w:line="240" w:lineRule="auto"/>
              <w:ind w:left="0" w:firstLine="0"/>
              <w:jc w:val="left"/>
              <w:rPr>
                <w:b/>
              </w:rPr>
            </w:pPr>
            <w:bookmarkStart w:id="356" w:name="OwnershipBoundary"/>
            <w:r w:rsidRPr="0076424C">
              <w:rPr>
                <w:b/>
              </w:rPr>
              <w:t>Ownership Boundary</w:t>
            </w:r>
            <w:bookmarkEnd w:id="356"/>
          </w:p>
        </w:tc>
        <w:tc>
          <w:tcPr>
            <w:tcW w:w="6698" w:type="dxa"/>
            <w:gridSpan w:val="2"/>
          </w:tcPr>
          <w:p w14:paraId="6E861120" w14:textId="46C933F0" w:rsidR="009404E6" w:rsidRPr="0076424C" w:rsidRDefault="009404E6" w:rsidP="00FB5F72">
            <w:pPr>
              <w:pStyle w:val="BodyText"/>
              <w:spacing w:beforeLines="40" w:before="96" w:afterLines="40" w:after="96" w:line="240" w:lineRule="auto"/>
              <w:ind w:left="0" w:firstLine="0"/>
              <w:rPr>
                <w:b/>
              </w:rPr>
            </w:pPr>
            <w:r w:rsidRPr="0076424C">
              <w:t xml:space="preserve">The electrical boundary between the </w:t>
            </w:r>
            <w:r>
              <w:rPr>
                <w:color w:val="2B579A"/>
                <w:shd w:val="clear" w:color="auto" w:fill="E6E6E6"/>
              </w:rPr>
              <w:fldChar w:fldCharType="begin"/>
            </w:r>
            <w:r>
              <w:instrText xml:space="preserve"> REF Equipment \h  \* MERGEFORMAT </w:instrText>
            </w:r>
            <w:r>
              <w:rPr>
                <w:color w:val="2B579A"/>
                <w:shd w:val="clear" w:color="auto" w:fill="E6E6E6"/>
              </w:rPr>
            </w:r>
            <w:r>
              <w:rPr>
                <w:color w:val="2B579A"/>
                <w:shd w:val="clear" w:color="auto" w:fill="E6E6E6"/>
              </w:rPr>
              <w:fldChar w:fldCharType="separate"/>
            </w:r>
            <w:r w:rsidR="005C572C" w:rsidRPr="0076424C">
              <w:rPr>
                <w:b/>
              </w:rPr>
              <w:t>Equipment</w:t>
            </w:r>
            <w:r>
              <w:rPr>
                <w:color w:val="2B579A"/>
                <w:shd w:val="clear" w:color="auto" w:fill="E6E6E6"/>
              </w:rPr>
              <w:fldChar w:fldCharType="end"/>
            </w:r>
            <w:r w:rsidRPr="0076424C">
              <w:t xml:space="preserve"> owned by one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or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 </w:t>
            </w:r>
            <w:r w:rsidRPr="0076424C">
              <w:t xml:space="preserve">and the </w:t>
            </w:r>
            <w:r>
              <w:rPr>
                <w:color w:val="2B579A"/>
                <w:shd w:val="clear" w:color="auto" w:fill="E6E6E6"/>
              </w:rPr>
              <w:fldChar w:fldCharType="begin"/>
            </w:r>
            <w:r>
              <w:instrText xml:space="preserve"> REF Equipment \h  \* MERGEFORMAT </w:instrText>
            </w:r>
            <w:r>
              <w:rPr>
                <w:color w:val="2B579A"/>
                <w:shd w:val="clear" w:color="auto" w:fill="E6E6E6"/>
              </w:rPr>
            </w:r>
            <w:r>
              <w:rPr>
                <w:color w:val="2B579A"/>
                <w:shd w:val="clear" w:color="auto" w:fill="E6E6E6"/>
              </w:rPr>
              <w:fldChar w:fldCharType="separate"/>
            </w:r>
            <w:r w:rsidR="005C572C" w:rsidRPr="0076424C">
              <w:rPr>
                <w:b/>
              </w:rPr>
              <w:t>Equipment</w:t>
            </w:r>
            <w:r>
              <w:rPr>
                <w:color w:val="2B579A"/>
                <w:shd w:val="clear" w:color="auto" w:fill="E6E6E6"/>
              </w:rPr>
              <w:fldChar w:fldCharType="end"/>
            </w:r>
            <w:r w:rsidRPr="0076424C">
              <w:t xml:space="preserve"> owned by another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t>.</w:t>
            </w:r>
          </w:p>
        </w:tc>
      </w:tr>
      <w:tr w:rsidR="009404E6" w:rsidRPr="0076424C" w14:paraId="6E861124" w14:textId="77777777" w:rsidTr="00510257">
        <w:trPr>
          <w:cantSplit/>
        </w:trPr>
        <w:tc>
          <w:tcPr>
            <w:tcW w:w="2658" w:type="dxa"/>
          </w:tcPr>
          <w:p w14:paraId="6E861122" w14:textId="113138FE" w:rsidR="009404E6" w:rsidRPr="0076424C" w:rsidRDefault="009404E6" w:rsidP="00FE306C">
            <w:pPr>
              <w:pStyle w:val="BodyText"/>
              <w:spacing w:beforeLines="40" w:before="96" w:afterLines="40" w:after="96" w:line="240" w:lineRule="auto"/>
              <w:ind w:left="0" w:firstLine="0"/>
              <w:jc w:val="left"/>
              <w:rPr>
                <w:b/>
              </w:rPr>
            </w:pPr>
            <w:bookmarkStart w:id="357" w:name="PartialShutdown"/>
            <w:r w:rsidRPr="0076424C">
              <w:rPr>
                <w:b/>
              </w:rPr>
              <w:t>Partial Shutdown</w:t>
            </w:r>
            <w:bookmarkEnd w:id="357"/>
          </w:p>
        </w:tc>
        <w:tc>
          <w:tcPr>
            <w:tcW w:w="6698" w:type="dxa"/>
            <w:gridSpan w:val="2"/>
          </w:tcPr>
          <w:p w14:paraId="6E861123" w14:textId="11113A3E" w:rsidR="009404E6" w:rsidRPr="0076424C" w:rsidRDefault="009404E6" w:rsidP="00FB5F72">
            <w:pPr>
              <w:pStyle w:val="BodyText"/>
              <w:spacing w:beforeLines="40" w:before="96" w:afterLines="40" w:after="96" w:line="240" w:lineRule="auto"/>
              <w:ind w:left="0" w:firstLine="0"/>
            </w:pPr>
            <w:r w:rsidRPr="0076424C">
              <w:t xml:space="preserve">The same as a </w:t>
            </w:r>
            <w:r>
              <w:rPr>
                <w:color w:val="2B579A"/>
                <w:shd w:val="clear" w:color="auto" w:fill="E6E6E6"/>
              </w:rPr>
              <w:fldChar w:fldCharType="begin"/>
            </w:r>
            <w:r>
              <w:instrText xml:space="preserve"> REF TotalShutdown \h  \* MERGEFORMAT </w:instrText>
            </w:r>
            <w:r>
              <w:rPr>
                <w:color w:val="2B579A"/>
                <w:shd w:val="clear" w:color="auto" w:fill="E6E6E6"/>
              </w:rPr>
            </w:r>
            <w:r>
              <w:rPr>
                <w:color w:val="2B579A"/>
                <w:shd w:val="clear" w:color="auto" w:fill="E6E6E6"/>
              </w:rPr>
              <w:fldChar w:fldCharType="separate"/>
            </w:r>
            <w:r w:rsidR="005C572C" w:rsidRPr="0076424C">
              <w:rPr>
                <w:b/>
              </w:rPr>
              <w:t>Total Shutdown</w:t>
            </w:r>
            <w:r>
              <w:rPr>
                <w:color w:val="2B579A"/>
                <w:shd w:val="clear" w:color="auto" w:fill="E6E6E6"/>
              </w:rPr>
              <w:fldChar w:fldCharType="end"/>
            </w:r>
            <w:r w:rsidRPr="0076424C">
              <w:t xml:space="preserve"> except that all generation has ceased in a separated part of the </w:t>
            </w:r>
            <w:r>
              <w:rPr>
                <w:color w:val="2B579A"/>
                <w:shd w:val="clear" w:color="auto" w:fill="E6E6E6"/>
              </w:rPr>
              <w:fldChar w:fldCharType="begin"/>
            </w:r>
            <w:r>
              <w:instrText xml:space="preserve"> REF TotalSystem \h  \* MERGEFORMAT </w:instrText>
            </w:r>
            <w:r>
              <w:rPr>
                <w:color w:val="2B579A"/>
                <w:shd w:val="clear" w:color="auto" w:fill="E6E6E6"/>
              </w:rPr>
            </w:r>
            <w:r>
              <w:rPr>
                <w:color w:val="2B579A"/>
                <w:shd w:val="clear" w:color="auto" w:fill="E6E6E6"/>
              </w:rPr>
              <w:fldChar w:fldCharType="separate"/>
            </w:r>
            <w:r w:rsidR="005C572C" w:rsidRPr="0076424C">
              <w:rPr>
                <w:b/>
              </w:rPr>
              <w:t>Total System</w:t>
            </w:r>
            <w:r>
              <w:rPr>
                <w:color w:val="2B579A"/>
                <w:shd w:val="clear" w:color="auto" w:fill="E6E6E6"/>
              </w:rPr>
              <w:fldChar w:fldCharType="end"/>
            </w:r>
            <w:r w:rsidRPr="0076424C">
              <w:rPr>
                <w:b/>
              </w:rPr>
              <w:t xml:space="preserve"> </w:t>
            </w:r>
            <w:r w:rsidRPr="0076424C">
              <w:t xml:space="preserve">and there is no electricity supply from </w:t>
            </w:r>
            <w:r>
              <w:rPr>
                <w:color w:val="2B579A"/>
                <w:shd w:val="clear" w:color="auto" w:fill="E6E6E6"/>
              </w:rPr>
              <w:fldChar w:fldCharType="begin"/>
            </w:r>
            <w:r>
              <w:instrText xml:space="preserve"> REF ExternalInterconnection \h  \* MERGEFORMAT </w:instrText>
            </w:r>
            <w:r>
              <w:rPr>
                <w:color w:val="2B579A"/>
                <w:shd w:val="clear" w:color="auto" w:fill="E6E6E6"/>
              </w:rPr>
            </w:r>
            <w:r>
              <w:rPr>
                <w:color w:val="2B579A"/>
                <w:shd w:val="clear" w:color="auto" w:fill="E6E6E6"/>
              </w:rPr>
              <w:fldChar w:fldCharType="separate"/>
            </w:r>
            <w:r w:rsidR="005C572C" w:rsidRPr="0076424C">
              <w:rPr>
                <w:b/>
              </w:rPr>
              <w:t>External Interconnection</w:t>
            </w:r>
            <w:r>
              <w:rPr>
                <w:color w:val="2B579A"/>
                <w:shd w:val="clear" w:color="auto" w:fill="E6E6E6"/>
              </w:rPr>
              <w:fldChar w:fldCharType="end"/>
            </w:r>
            <w:r w:rsidRPr="0076424C">
              <w:rPr>
                <w:b/>
              </w:rPr>
              <w:t xml:space="preserve">s </w:t>
            </w:r>
            <w:r w:rsidRPr="0076424C">
              <w:t xml:space="preserve">or other parts of </w:t>
            </w:r>
            <w:r w:rsidRPr="0076424C">
              <w:rPr>
                <w:b/>
                <w:bCs/>
              </w:rPr>
              <w:t>Total System</w:t>
            </w:r>
            <w:r w:rsidRPr="0076424C">
              <w:t xml:space="preserve"> to that part of the </w:t>
            </w:r>
            <w:r>
              <w:rPr>
                <w:color w:val="2B579A"/>
                <w:shd w:val="clear" w:color="auto" w:fill="E6E6E6"/>
              </w:rPr>
              <w:fldChar w:fldCharType="begin"/>
            </w:r>
            <w:r>
              <w:instrText xml:space="preserve"> REF TotalSystem \h  \* MERGEFORMAT </w:instrText>
            </w:r>
            <w:r>
              <w:rPr>
                <w:color w:val="2B579A"/>
                <w:shd w:val="clear" w:color="auto" w:fill="E6E6E6"/>
              </w:rPr>
            </w:r>
            <w:r>
              <w:rPr>
                <w:color w:val="2B579A"/>
                <w:shd w:val="clear" w:color="auto" w:fill="E6E6E6"/>
              </w:rPr>
              <w:fldChar w:fldCharType="separate"/>
            </w:r>
            <w:r w:rsidR="005C572C" w:rsidRPr="0076424C">
              <w:rPr>
                <w:b/>
              </w:rPr>
              <w:t>Total System</w:t>
            </w:r>
            <w:r>
              <w:rPr>
                <w:color w:val="2B579A"/>
                <w:shd w:val="clear" w:color="auto" w:fill="E6E6E6"/>
              </w:rPr>
              <w:fldChar w:fldCharType="end"/>
            </w:r>
            <w:r w:rsidRPr="0076424C">
              <w:t xml:space="preserve"> </w:t>
            </w:r>
            <w:r w:rsidRPr="0076424C">
              <w:rPr>
                <w:noProof/>
                <w:szCs w:val="22"/>
              </w:rPr>
              <w:t xml:space="preserve">and, therefore, that part of the </w:t>
            </w:r>
            <w:r>
              <w:rPr>
                <w:color w:val="2B579A"/>
                <w:shd w:val="clear" w:color="auto" w:fill="E6E6E6"/>
              </w:rPr>
              <w:fldChar w:fldCharType="begin"/>
            </w:r>
            <w:r>
              <w:instrText xml:space="preserve"> REF TotalSystem \h  \* MERGEFORMAT </w:instrText>
            </w:r>
            <w:r>
              <w:rPr>
                <w:color w:val="2B579A"/>
                <w:shd w:val="clear" w:color="auto" w:fill="E6E6E6"/>
              </w:rPr>
            </w:r>
            <w:r>
              <w:rPr>
                <w:color w:val="2B579A"/>
                <w:shd w:val="clear" w:color="auto" w:fill="E6E6E6"/>
              </w:rPr>
              <w:fldChar w:fldCharType="separate"/>
            </w:r>
            <w:r w:rsidR="005C572C" w:rsidRPr="0076424C">
              <w:rPr>
                <w:b/>
              </w:rPr>
              <w:t>Total System</w:t>
            </w:r>
            <w:r>
              <w:rPr>
                <w:color w:val="2B579A"/>
                <w:shd w:val="clear" w:color="auto" w:fill="E6E6E6"/>
              </w:rPr>
              <w:fldChar w:fldCharType="end"/>
            </w:r>
            <w:r w:rsidRPr="0076424C">
              <w:t xml:space="preserve"> </w:t>
            </w:r>
            <w:r w:rsidRPr="0076424C">
              <w:rPr>
                <w:noProof/>
                <w:szCs w:val="22"/>
              </w:rPr>
              <w:t xml:space="preserve">is </w:t>
            </w:r>
            <w:r w:rsidR="001146CF">
              <w:rPr>
                <w:color w:val="2B579A"/>
                <w:shd w:val="clear" w:color="auto" w:fill="E6E6E6"/>
              </w:rPr>
              <w:fldChar w:fldCharType="begin"/>
            </w:r>
            <w:r w:rsidR="001146CF">
              <w:instrText xml:space="preserve"> REF shutdown \h </w:instrText>
            </w:r>
            <w:r w:rsidR="00FB5F72">
              <w:instrText xml:space="preserve"> \* MERGEFORMAT </w:instrText>
            </w:r>
            <w:r w:rsidR="001146CF">
              <w:rPr>
                <w:color w:val="2B579A"/>
                <w:shd w:val="clear" w:color="auto" w:fill="E6E6E6"/>
              </w:rPr>
            </w:r>
            <w:r w:rsidR="001146CF">
              <w:rPr>
                <w:color w:val="2B579A"/>
                <w:shd w:val="clear" w:color="auto" w:fill="E6E6E6"/>
              </w:rPr>
              <w:fldChar w:fldCharType="separate"/>
            </w:r>
            <w:r w:rsidR="005C572C">
              <w:rPr>
                <w:b/>
              </w:rPr>
              <w:t>Shutdown</w:t>
            </w:r>
            <w:r w:rsidR="001146CF">
              <w:rPr>
                <w:color w:val="2B579A"/>
                <w:shd w:val="clear" w:color="auto" w:fill="E6E6E6"/>
              </w:rPr>
              <w:fldChar w:fldCharType="end"/>
            </w:r>
            <w:r w:rsidRPr="0076424C">
              <w:rPr>
                <w:b/>
              </w:rPr>
              <w:t xml:space="preserve"> </w:t>
            </w:r>
            <w:r w:rsidRPr="0076424C">
              <w:t xml:space="preserve">with the result that </w:t>
            </w:r>
            <w:r w:rsidRPr="0076424C">
              <w:rPr>
                <w:noProof/>
                <w:szCs w:val="22"/>
              </w:rPr>
              <w:t xml:space="preserve">it is not possible for that part of the </w:t>
            </w:r>
            <w:r>
              <w:rPr>
                <w:color w:val="2B579A"/>
                <w:shd w:val="clear" w:color="auto" w:fill="E6E6E6"/>
              </w:rPr>
              <w:fldChar w:fldCharType="begin"/>
            </w:r>
            <w:r>
              <w:instrText xml:space="preserve"> REF TotalSystem \h  \* MERGEFORMAT </w:instrText>
            </w:r>
            <w:r>
              <w:rPr>
                <w:color w:val="2B579A"/>
                <w:shd w:val="clear" w:color="auto" w:fill="E6E6E6"/>
              </w:rPr>
            </w:r>
            <w:r>
              <w:rPr>
                <w:color w:val="2B579A"/>
                <w:shd w:val="clear" w:color="auto" w:fill="E6E6E6"/>
              </w:rPr>
              <w:fldChar w:fldCharType="separate"/>
            </w:r>
            <w:r w:rsidR="005C572C" w:rsidRPr="0076424C">
              <w:rPr>
                <w:b/>
              </w:rPr>
              <w:t>Total System</w:t>
            </w:r>
            <w:r>
              <w:rPr>
                <w:color w:val="2B579A"/>
                <w:shd w:val="clear" w:color="auto" w:fill="E6E6E6"/>
              </w:rPr>
              <w:fldChar w:fldCharType="end"/>
            </w:r>
            <w:r w:rsidRPr="0076424C">
              <w:rPr>
                <w:b/>
                <w:bCs/>
                <w:noProof/>
                <w:szCs w:val="22"/>
              </w:rPr>
              <w:t xml:space="preserve"> </w:t>
            </w:r>
            <w:r w:rsidRPr="0076424C">
              <w:rPr>
                <w:noProof/>
                <w:szCs w:val="22"/>
              </w:rPr>
              <w:t xml:space="preserve">to begin to function again without </w:t>
            </w:r>
            <w:ins w:id="358" w:author="Shaheeni Vekaria" w:date="2024-04-15T13:29:00Z">
              <w:r w:rsidR="00410BC6">
                <w:rPr>
                  <w:noProof/>
                  <w:szCs w:val="22"/>
                </w:rPr>
                <w:t xml:space="preserve">the </w:t>
              </w:r>
              <w:r w:rsidR="00410BC6" w:rsidRPr="00410BC6">
                <w:rPr>
                  <w:b/>
                  <w:color w:val="2B579A"/>
                  <w:szCs w:val="22"/>
                  <w:shd w:val="clear" w:color="auto" w:fill="E6E6E6"/>
                  <w:rPrChange w:id="359" w:author="Shaheeni Vekaria" w:date="2024-04-15T13:29:00Z">
                    <w:rPr>
                      <w:noProof/>
                      <w:szCs w:val="22"/>
                    </w:rPr>
                  </w:rPrChange>
                </w:rPr>
                <w:t>ISOP’s</w:t>
              </w:r>
            </w:ins>
            <w:del w:id="360" w:author="Shaheeni Vekaria" w:date="2024-04-15T13:29:00Z">
              <w:r w:rsidR="001F31C9" w:rsidDel="00DB5343">
                <w:rPr>
                  <w:color w:val="2B579A"/>
                  <w:szCs w:val="24"/>
                  <w:shd w:val="clear" w:color="auto" w:fill="E6E6E6"/>
                </w:rPr>
                <w:fldChar w:fldCharType="begin"/>
              </w:r>
              <w:r w:rsidR="001F31C9" w:rsidDel="00DB5343">
                <w:rPr>
                  <w:szCs w:val="24"/>
                </w:rPr>
                <w:delInstrText xml:space="preserve"> REF NGESO \h </w:delInstrText>
              </w:r>
              <w:r w:rsidR="004544C9" w:rsidDel="00DB5343">
                <w:rPr>
                  <w:szCs w:val="24"/>
                </w:rPr>
                <w:delInstrText xml:space="preserve"> \* MERGEFORMAT </w:delInstrText>
              </w:r>
              <w:r w:rsidR="001F31C9" w:rsidDel="00DB5343">
                <w:rPr>
                  <w:color w:val="2B579A"/>
                  <w:szCs w:val="24"/>
                  <w:shd w:val="clear" w:color="auto" w:fill="E6E6E6"/>
                </w:rPr>
              </w:r>
              <w:r w:rsidR="001F31C9" w:rsidDel="00DB5343">
                <w:rPr>
                  <w:color w:val="2B579A"/>
                  <w:szCs w:val="24"/>
                  <w:shd w:val="clear" w:color="auto" w:fill="E6E6E6"/>
                </w:rPr>
                <w:fldChar w:fldCharType="separate"/>
              </w:r>
              <w:r w:rsidR="005C572C" w:rsidDel="00DB5343">
                <w:rPr>
                  <w:b/>
                </w:rPr>
                <w:delText>NGESO</w:delText>
              </w:r>
              <w:r w:rsidR="001F31C9" w:rsidDel="00DB5343">
                <w:rPr>
                  <w:color w:val="2B579A"/>
                  <w:szCs w:val="24"/>
                  <w:shd w:val="clear" w:color="auto" w:fill="E6E6E6"/>
                </w:rPr>
                <w:fldChar w:fldCharType="end"/>
              </w:r>
              <w:r w:rsidRPr="0076424C" w:rsidDel="00DB5343">
                <w:rPr>
                  <w:b/>
                  <w:bCs/>
                  <w:noProof/>
                  <w:szCs w:val="22"/>
                </w:rPr>
                <w:delText>’s</w:delText>
              </w:r>
            </w:del>
            <w:r w:rsidRPr="0076424C">
              <w:rPr>
                <w:b/>
                <w:bCs/>
                <w:noProof/>
                <w:szCs w:val="22"/>
              </w:rPr>
              <w:t xml:space="preserve"> </w:t>
            </w:r>
            <w:r w:rsidRPr="0076424C">
              <w:rPr>
                <w:noProof/>
                <w:szCs w:val="22"/>
              </w:rPr>
              <w:t>directions relating to</w:t>
            </w:r>
            <w:r w:rsidR="00651783">
              <w:rPr>
                <w:noProof/>
                <w:szCs w:val="22"/>
              </w:rPr>
              <w:t xml:space="preserve"> </w:t>
            </w:r>
            <w:r w:rsidR="00651783">
              <w:rPr>
                <w:b/>
                <w:color w:val="2B579A"/>
                <w:szCs w:val="22"/>
                <w:shd w:val="clear" w:color="auto" w:fill="E6E6E6"/>
              </w:rPr>
              <w:fldChar w:fldCharType="begin"/>
            </w:r>
            <w:r w:rsidR="00651783">
              <w:rPr>
                <w:noProof/>
                <w:szCs w:val="22"/>
              </w:rPr>
              <w:instrText xml:space="preserve"> REF systemrestoration \h </w:instrText>
            </w:r>
            <w:r w:rsidR="00FB5F72">
              <w:rPr>
                <w:b/>
                <w:bCs/>
                <w:noProof/>
                <w:szCs w:val="22"/>
              </w:rPr>
              <w:instrText xml:space="preserve"> \* MERGEFORMAT </w:instrText>
            </w:r>
            <w:r w:rsidR="00651783">
              <w:rPr>
                <w:b/>
                <w:color w:val="2B579A"/>
                <w:szCs w:val="22"/>
                <w:shd w:val="clear" w:color="auto" w:fill="E6E6E6"/>
              </w:rPr>
            </w:r>
            <w:r w:rsidR="00651783">
              <w:rPr>
                <w:b/>
                <w:color w:val="2B579A"/>
                <w:szCs w:val="22"/>
                <w:shd w:val="clear" w:color="auto" w:fill="E6E6E6"/>
              </w:rPr>
              <w:fldChar w:fldCharType="separate"/>
            </w:r>
            <w:r w:rsidR="005C572C" w:rsidRPr="0076424C">
              <w:rPr>
                <w:b/>
              </w:rPr>
              <w:t>S</w:t>
            </w:r>
            <w:r w:rsidR="005C572C">
              <w:rPr>
                <w:b/>
              </w:rPr>
              <w:t>ystem Restoration</w:t>
            </w:r>
            <w:r w:rsidR="00651783">
              <w:rPr>
                <w:b/>
                <w:color w:val="2B579A"/>
                <w:szCs w:val="22"/>
                <w:shd w:val="clear" w:color="auto" w:fill="E6E6E6"/>
              </w:rPr>
              <w:fldChar w:fldCharType="end"/>
            </w:r>
            <w:r w:rsidR="00651783" w:rsidRPr="00651783">
              <w:rPr>
                <w:noProof/>
                <w:szCs w:val="22"/>
              </w:rPr>
              <w:t>.</w:t>
            </w:r>
          </w:p>
        </w:tc>
      </w:tr>
      <w:tr w:rsidR="009404E6" w:rsidRPr="0076424C" w14:paraId="6E861127" w14:textId="77777777" w:rsidTr="00510257">
        <w:trPr>
          <w:cantSplit/>
        </w:trPr>
        <w:tc>
          <w:tcPr>
            <w:tcW w:w="2658" w:type="dxa"/>
          </w:tcPr>
          <w:p w14:paraId="6E861125" w14:textId="738E8189" w:rsidR="009404E6" w:rsidRPr="0076424C" w:rsidRDefault="009404E6" w:rsidP="00FE306C">
            <w:pPr>
              <w:spacing w:beforeLines="40" w:before="96" w:afterLines="40" w:after="96"/>
              <w:jc w:val="left"/>
              <w:rPr>
                <w:b/>
                <w:sz w:val="22"/>
              </w:rPr>
            </w:pPr>
            <w:bookmarkStart w:id="361" w:name="_Hlt41031108"/>
            <w:bookmarkStart w:id="362" w:name="PeakDemand"/>
            <w:bookmarkEnd w:id="361"/>
            <w:r w:rsidRPr="0076424C">
              <w:rPr>
                <w:b/>
                <w:spacing w:val="5"/>
              </w:rPr>
              <w:t>Peak Demand</w:t>
            </w:r>
            <w:bookmarkEnd w:id="362"/>
          </w:p>
        </w:tc>
        <w:tc>
          <w:tcPr>
            <w:tcW w:w="6698" w:type="dxa"/>
            <w:gridSpan w:val="2"/>
          </w:tcPr>
          <w:p w14:paraId="6E861126" w14:textId="270BF58C" w:rsidR="009404E6" w:rsidRPr="0076424C" w:rsidRDefault="009404E6" w:rsidP="00FB5F72">
            <w:pPr>
              <w:pStyle w:val="BodyText"/>
              <w:spacing w:beforeLines="40" w:before="96" w:afterLines="40" w:after="96" w:line="240" w:lineRule="auto"/>
              <w:ind w:left="36" w:hanging="36"/>
            </w:pPr>
            <w:r w:rsidRPr="0076424C">
              <w:t xml:space="preserve">The highest level of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rPr>
                <w:b/>
              </w:rPr>
              <w:t xml:space="preserve"> </w:t>
            </w:r>
            <w:r w:rsidRPr="0076424C">
              <w:t>recorded/forecast for a 12</w:t>
            </w:r>
            <w:r w:rsidRPr="0076424C">
              <w:noBreakHyphen/>
              <w:t xml:space="preserve">month period, as specified in the relevant sections of the </w:t>
            </w:r>
            <w:r w:rsidRPr="0076424C">
              <w:rPr>
                <w:b/>
              </w:rPr>
              <w:t>Distribution</w:t>
            </w:r>
            <w:r w:rsidRPr="0076424C">
              <w:t xml:space="preserve"> </w:t>
            </w:r>
            <w:r w:rsidRPr="0076424C">
              <w:rPr>
                <w:b/>
              </w:rPr>
              <w:t>Code</w:t>
            </w:r>
            <w:r w:rsidRPr="0076424C">
              <w:t>.</w:t>
            </w:r>
          </w:p>
        </w:tc>
      </w:tr>
      <w:tr w:rsidR="009404E6" w:rsidRPr="0076424C" w14:paraId="6E86112A" w14:textId="77777777" w:rsidTr="00510257">
        <w:trPr>
          <w:cantSplit/>
        </w:trPr>
        <w:tc>
          <w:tcPr>
            <w:tcW w:w="2658" w:type="dxa"/>
          </w:tcPr>
          <w:p w14:paraId="6E861128" w14:textId="22C194C7" w:rsidR="009404E6" w:rsidRPr="0076424C" w:rsidRDefault="009404E6" w:rsidP="00FE306C">
            <w:pPr>
              <w:spacing w:beforeLines="40" w:before="96" w:afterLines="40" w:after="96"/>
              <w:ind w:left="4" w:hanging="4"/>
              <w:jc w:val="left"/>
              <w:rPr>
                <w:b/>
                <w:spacing w:val="5"/>
              </w:rPr>
            </w:pPr>
            <w:bookmarkStart w:id="363" w:name="PhaseVoltageUnbalance"/>
            <w:r w:rsidRPr="0076424C">
              <w:rPr>
                <w:b/>
                <w:spacing w:val="5"/>
              </w:rPr>
              <w:t>Phase (Voltage) Unbalance</w:t>
            </w:r>
            <w:bookmarkEnd w:id="363"/>
          </w:p>
        </w:tc>
        <w:tc>
          <w:tcPr>
            <w:tcW w:w="6698" w:type="dxa"/>
            <w:gridSpan w:val="2"/>
          </w:tcPr>
          <w:p w14:paraId="6E861129" w14:textId="77777777" w:rsidR="009404E6" w:rsidRPr="0076424C" w:rsidRDefault="009404E6" w:rsidP="00FB5F72">
            <w:pPr>
              <w:pStyle w:val="BodyText"/>
              <w:spacing w:beforeLines="40" w:before="96" w:afterLines="40" w:after="96" w:line="240" w:lineRule="auto"/>
              <w:ind w:left="36" w:hanging="36"/>
            </w:pPr>
            <w:r w:rsidRPr="0076424C">
              <w:rPr>
                <w:szCs w:val="22"/>
              </w:rPr>
              <w:t>The ratio (in percent) between the rms values of the negative sequence component and the positive sequence component of the voltage.</w:t>
            </w:r>
          </w:p>
        </w:tc>
      </w:tr>
      <w:tr w:rsidR="009404E6" w:rsidRPr="0076424C" w14:paraId="6E86112D" w14:textId="77777777" w:rsidTr="00510257">
        <w:trPr>
          <w:cantSplit/>
        </w:trPr>
        <w:tc>
          <w:tcPr>
            <w:tcW w:w="2658" w:type="dxa"/>
          </w:tcPr>
          <w:p w14:paraId="6E86112B" w14:textId="1222DEA1" w:rsidR="009404E6" w:rsidRPr="0076424C" w:rsidRDefault="009404E6" w:rsidP="00FE306C">
            <w:pPr>
              <w:pStyle w:val="BodyText"/>
              <w:spacing w:beforeLines="40" w:before="96" w:afterLines="40" w:after="96" w:line="240" w:lineRule="auto"/>
              <w:ind w:left="0" w:firstLine="0"/>
              <w:jc w:val="left"/>
              <w:rPr>
                <w:b/>
              </w:rPr>
            </w:pPr>
            <w:bookmarkStart w:id="364" w:name="PlannedOutage"/>
            <w:r w:rsidRPr="0076424C">
              <w:rPr>
                <w:b/>
              </w:rPr>
              <w:t>Planned Outage</w:t>
            </w:r>
            <w:bookmarkEnd w:id="364"/>
          </w:p>
        </w:tc>
        <w:tc>
          <w:tcPr>
            <w:tcW w:w="6698" w:type="dxa"/>
            <w:gridSpan w:val="2"/>
          </w:tcPr>
          <w:p w14:paraId="6E86112C" w14:textId="62E69785" w:rsidR="009404E6" w:rsidRPr="0076424C" w:rsidRDefault="009404E6" w:rsidP="00FB5F72">
            <w:pPr>
              <w:pStyle w:val="BodyText"/>
              <w:spacing w:beforeLines="40" w:before="96" w:afterLines="40" w:after="96" w:line="240" w:lineRule="auto"/>
              <w:ind w:left="0" w:firstLine="0"/>
            </w:pPr>
            <w:r w:rsidRPr="0076424C">
              <w:t xml:space="preserve">An outage of </w:t>
            </w:r>
            <w:r>
              <w:t xml:space="preserve">a </w:t>
            </w: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t xml:space="preserve">, its </w:t>
            </w:r>
            <w:proofErr w:type="spellStart"/>
            <w:r>
              <w:t>cons</w:t>
            </w:r>
            <w:r w:rsidR="00D21F7A">
              <w:t>t</w:t>
            </w:r>
            <w:r>
              <w:t>itutent</w:t>
            </w:r>
            <w:proofErr w:type="spellEnd"/>
            <w:r>
              <w:t xml:space="preserve"> units (</w:t>
            </w:r>
            <w:proofErr w:type="spellStart"/>
            <w:r>
              <w:t>eg</w:t>
            </w:r>
            <w:proofErr w:type="spellEnd"/>
            <w:r>
              <w:t xml:space="preserve"> generating transformer) or parts,</w:t>
            </w:r>
            <w:r w:rsidRPr="0076424C">
              <w:t xml:space="preserve"> </w:t>
            </w:r>
            <w:r>
              <w:t>or a relevant part of a</w:t>
            </w:r>
            <w:r w:rsidDel="00F56231">
              <w:t xml:space="preserve"> </w:t>
            </w:r>
            <w:r>
              <w:rPr>
                <w:color w:val="2B579A"/>
                <w:shd w:val="clear" w:color="auto" w:fill="E6E6E6"/>
              </w:rPr>
              <w:fldChar w:fldCharType="begin"/>
            </w:r>
            <w:r>
              <w:instrText xml:space="preserve"> REF User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t xml:space="preserve">’s </w:t>
            </w:r>
            <w:r>
              <w:rPr>
                <w:color w:val="2B579A"/>
                <w:shd w:val="clear" w:color="auto" w:fill="E6E6E6"/>
              </w:rPr>
              <w:fldChar w:fldCharType="begin"/>
            </w:r>
            <w:r>
              <w:instrText xml:space="preserve"> REF System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or of part of the</w:t>
            </w:r>
            <w:r w:rsidRPr="0076424C">
              <w:rPr>
                <w:b/>
              </w:rPr>
              <w:t xml:space="preserve"> </w:t>
            </w:r>
            <w:r>
              <w:rPr>
                <w:color w:val="2B579A"/>
                <w:shd w:val="clear" w:color="auto" w:fill="E6E6E6"/>
              </w:rPr>
              <w:fldChar w:fldCharType="begin"/>
            </w:r>
            <w:r>
              <w:instrText xml:space="preserve"> REF NETS \h  \* MERGEFORMAT </w:instrText>
            </w:r>
            <w:r>
              <w:rPr>
                <w:color w:val="2B579A"/>
                <w:shd w:val="clear" w:color="auto" w:fill="E6E6E6"/>
              </w:rPr>
            </w:r>
            <w:r>
              <w:rPr>
                <w:color w:val="2B579A"/>
                <w:shd w:val="clear" w:color="auto" w:fill="E6E6E6"/>
              </w:rPr>
              <w:fldChar w:fldCharType="separate"/>
            </w:r>
            <w:r w:rsidR="005C572C" w:rsidRPr="0076424C">
              <w:rPr>
                <w:b/>
              </w:rPr>
              <w:t>National Electricity Transmission System</w:t>
            </w:r>
            <w:r>
              <w:rPr>
                <w:color w:val="2B579A"/>
                <w:shd w:val="clear" w:color="auto" w:fill="E6E6E6"/>
              </w:rPr>
              <w:fldChar w:fldCharType="end"/>
            </w:r>
            <w:r w:rsidRPr="0076424C">
              <w:t xml:space="preserve"> or of part of a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Pr="00F3308B">
              <w:rPr>
                <w:bCs/>
              </w:rPr>
              <w:t>.</w:t>
            </w:r>
          </w:p>
        </w:tc>
      </w:tr>
      <w:tr w:rsidR="009404E6" w:rsidRPr="0076424C" w14:paraId="6E861130" w14:textId="77777777" w:rsidTr="00510257">
        <w:trPr>
          <w:cantSplit/>
        </w:trPr>
        <w:tc>
          <w:tcPr>
            <w:tcW w:w="2658" w:type="dxa"/>
          </w:tcPr>
          <w:p w14:paraId="6E86112E" w14:textId="1119B6A0" w:rsidR="009404E6" w:rsidRPr="0076424C" w:rsidRDefault="009404E6" w:rsidP="00FE306C">
            <w:pPr>
              <w:pStyle w:val="BodyText"/>
              <w:spacing w:beforeLines="40" w:before="96" w:afterLines="40" w:after="96" w:line="240" w:lineRule="auto"/>
              <w:ind w:left="0" w:firstLine="0"/>
              <w:jc w:val="left"/>
              <w:rPr>
                <w:b/>
              </w:rPr>
            </w:pPr>
            <w:bookmarkStart w:id="365" w:name="_Hlt41004556"/>
            <w:bookmarkStart w:id="366" w:name="Plant"/>
            <w:bookmarkEnd w:id="365"/>
            <w:r w:rsidRPr="0076424C">
              <w:rPr>
                <w:b/>
              </w:rPr>
              <w:t>Plant</w:t>
            </w:r>
            <w:bookmarkEnd w:id="366"/>
          </w:p>
        </w:tc>
        <w:tc>
          <w:tcPr>
            <w:tcW w:w="6698" w:type="dxa"/>
            <w:gridSpan w:val="2"/>
          </w:tcPr>
          <w:p w14:paraId="6E86112F" w14:textId="599ACCA7" w:rsidR="009404E6" w:rsidRPr="0076424C" w:rsidRDefault="009404E6" w:rsidP="00FB5F72">
            <w:pPr>
              <w:pStyle w:val="BodyText"/>
              <w:spacing w:beforeLines="40" w:before="96" w:afterLines="40" w:after="96" w:line="240" w:lineRule="auto"/>
              <w:ind w:left="0" w:firstLine="0"/>
            </w:pPr>
            <w:r w:rsidRPr="0076424C">
              <w:t xml:space="preserve">Fixed and movable items used in the generation and/or supply and/or transmission of electricity other than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Pr="0076424C">
              <w:t>.</w:t>
            </w:r>
          </w:p>
        </w:tc>
      </w:tr>
      <w:tr w:rsidR="009404E6" w:rsidRPr="0076424C" w14:paraId="6E861133" w14:textId="77777777" w:rsidTr="00510257">
        <w:trPr>
          <w:cantSplit/>
        </w:trPr>
        <w:tc>
          <w:tcPr>
            <w:tcW w:w="2658" w:type="dxa"/>
          </w:tcPr>
          <w:p w14:paraId="6E861131" w14:textId="18F0687D" w:rsidR="009404E6" w:rsidRPr="0076424C" w:rsidRDefault="009404E6" w:rsidP="00FE306C">
            <w:pPr>
              <w:pStyle w:val="BodyText"/>
              <w:spacing w:beforeLines="40" w:before="96" w:afterLines="40" w:after="96" w:line="240" w:lineRule="auto"/>
              <w:ind w:left="0" w:firstLine="0"/>
              <w:jc w:val="left"/>
              <w:rPr>
                <w:b/>
              </w:rPr>
            </w:pPr>
            <w:bookmarkStart w:id="367" w:name="PowerFactor"/>
            <w:r w:rsidRPr="0076424C">
              <w:rPr>
                <w:b/>
              </w:rPr>
              <w:t>Power Factor</w:t>
            </w:r>
            <w:bookmarkEnd w:id="367"/>
          </w:p>
        </w:tc>
        <w:tc>
          <w:tcPr>
            <w:tcW w:w="6698" w:type="dxa"/>
            <w:gridSpan w:val="2"/>
          </w:tcPr>
          <w:p w14:paraId="6E861132" w14:textId="2EB30C01" w:rsidR="009404E6" w:rsidRPr="0076424C" w:rsidRDefault="009404E6" w:rsidP="00FB5F72">
            <w:pPr>
              <w:pStyle w:val="BodyText"/>
              <w:spacing w:beforeLines="40" w:before="96" w:afterLines="40" w:after="96" w:line="240" w:lineRule="auto"/>
              <w:ind w:left="0" w:firstLine="0"/>
            </w:pPr>
            <w:r w:rsidRPr="0076424C">
              <w:t xml:space="preserve">The ratio of </w:t>
            </w:r>
            <w:hyperlink w:anchor="ActivePower" w:history="1">
              <w:r>
                <w:rPr>
                  <w:color w:val="2B579A"/>
                  <w:shd w:val="clear" w:color="auto" w:fill="E6E6E6"/>
                </w:rPr>
                <w:fldChar w:fldCharType="begin"/>
              </w:r>
              <w:r>
                <w:instrText xml:space="preserve"> REF ActivePower \h  \* MERGEFORMAT </w:instrText>
              </w:r>
              <w:r>
                <w:rPr>
                  <w:color w:val="2B579A"/>
                  <w:shd w:val="clear" w:color="auto" w:fill="E6E6E6"/>
                </w:rPr>
              </w:r>
              <w:r>
                <w:rPr>
                  <w:color w:val="2B579A"/>
                  <w:shd w:val="clear" w:color="auto" w:fill="E6E6E6"/>
                </w:rPr>
                <w:fldChar w:fldCharType="separate"/>
              </w:r>
              <w:r w:rsidR="005C572C" w:rsidRPr="0076424C">
                <w:rPr>
                  <w:b/>
                </w:rPr>
                <w:t>Active Power</w:t>
              </w:r>
              <w:r>
                <w:rPr>
                  <w:color w:val="2B579A"/>
                  <w:shd w:val="clear" w:color="auto" w:fill="E6E6E6"/>
                </w:rPr>
                <w:fldChar w:fldCharType="end"/>
              </w:r>
            </w:hyperlink>
            <w:r w:rsidRPr="0076424C">
              <w:t xml:space="preserve"> </w:t>
            </w:r>
            <w:proofErr w:type="spellStart"/>
            <w:r w:rsidRPr="0076424C">
              <w:t>to</w:t>
            </w:r>
            <w:proofErr w:type="spellEnd"/>
            <w:r w:rsidRPr="0076424C">
              <w:t xml:space="preserve"> apparent power (apparent power being the product of voltage and alternating current measured in volt-amperes and standard multiples thereof, </w:t>
            </w:r>
            <w:proofErr w:type="spellStart"/>
            <w:r w:rsidRPr="0076424C">
              <w:t>ie</w:t>
            </w:r>
            <w:proofErr w:type="spellEnd"/>
            <w:r w:rsidRPr="0076424C">
              <w:t xml:space="preserve"> VA, kVA, MVA).</w:t>
            </w:r>
          </w:p>
        </w:tc>
      </w:tr>
      <w:tr w:rsidR="009404E6" w:rsidRPr="0076424C" w14:paraId="7313C087" w14:textId="77777777" w:rsidTr="00510257">
        <w:trPr>
          <w:cantSplit/>
        </w:trPr>
        <w:tc>
          <w:tcPr>
            <w:tcW w:w="2658" w:type="dxa"/>
          </w:tcPr>
          <w:p w14:paraId="12B8BC0C" w14:textId="03C895D1" w:rsidR="009404E6" w:rsidRPr="0076424C" w:rsidRDefault="009404E6" w:rsidP="00FE306C">
            <w:pPr>
              <w:pStyle w:val="BodyText"/>
              <w:spacing w:beforeLines="40" w:before="96" w:afterLines="40" w:after="96" w:line="240" w:lineRule="auto"/>
              <w:ind w:left="0" w:firstLine="0"/>
              <w:jc w:val="left"/>
              <w:rPr>
                <w:b/>
              </w:rPr>
            </w:pPr>
            <w:bookmarkStart w:id="368" w:name="pgm"/>
            <w:r>
              <w:rPr>
                <w:b/>
              </w:rPr>
              <w:t>Power Generating Module</w:t>
            </w:r>
            <w:bookmarkEnd w:id="368"/>
          </w:p>
        </w:tc>
        <w:tc>
          <w:tcPr>
            <w:tcW w:w="6698" w:type="dxa"/>
            <w:gridSpan w:val="2"/>
          </w:tcPr>
          <w:p w14:paraId="5412DF77" w14:textId="3454206F" w:rsidR="009404E6" w:rsidRDefault="009404E6" w:rsidP="00FB5F72">
            <w:pPr>
              <w:pStyle w:val="BodyText"/>
              <w:spacing w:beforeLines="40" w:before="96" w:afterLines="40" w:after="96" w:line="240" w:lineRule="auto"/>
              <w:ind w:left="0" w:firstLine="0"/>
            </w:pPr>
            <w:r>
              <w:t xml:space="preserve">Any </w:t>
            </w:r>
            <w:r>
              <w:rPr>
                <w:color w:val="2B579A"/>
                <w:shd w:val="clear" w:color="auto" w:fill="E6E6E6"/>
              </w:rPr>
              <w:fldChar w:fldCharType="begin"/>
            </w:r>
            <w:r>
              <w:instrText xml:space="preserve"> REF Apparatus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t xml:space="preserve"> which produces electricity</w:t>
            </w:r>
            <w:r w:rsidR="006B464D">
              <w:t>.</w:t>
            </w:r>
          </w:p>
        </w:tc>
      </w:tr>
      <w:tr w:rsidR="009404E6" w:rsidRPr="0076424C" w14:paraId="6E861136" w14:textId="77777777" w:rsidTr="00510257">
        <w:trPr>
          <w:cantSplit/>
        </w:trPr>
        <w:tc>
          <w:tcPr>
            <w:tcW w:w="2658" w:type="dxa"/>
          </w:tcPr>
          <w:p w14:paraId="6E861134" w14:textId="4D47B12E" w:rsidR="009404E6" w:rsidRPr="0076424C" w:rsidRDefault="009404E6" w:rsidP="00FE306C">
            <w:pPr>
              <w:pStyle w:val="BodyText"/>
              <w:spacing w:beforeLines="40" w:before="96" w:afterLines="40" w:after="96" w:line="240" w:lineRule="auto"/>
              <w:ind w:left="0" w:firstLine="0"/>
              <w:jc w:val="left"/>
              <w:rPr>
                <w:b/>
              </w:rPr>
            </w:pPr>
            <w:bookmarkStart w:id="369" w:name="PowerIsland"/>
            <w:r w:rsidRPr="0076424C">
              <w:rPr>
                <w:b/>
              </w:rPr>
              <w:t>Power Island</w:t>
            </w:r>
            <w:bookmarkEnd w:id="369"/>
          </w:p>
        </w:tc>
        <w:tc>
          <w:tcPr>
            <w:tcW w:w="6698" w:type="dxa"/>
            <w:gridSpan w:val="2"/>
          </w:tcPr>
          <w:p w14:paraId="6E861135" w14:textId="5B53F11A" w:rsidR="009404E6" w:rsidRPr="0076424C" w:rsidRDefault="009404E6" w:rsidP="00FB5F72">
            <w:pPr>
              <w:pStyle w:val="BodyText"/>
              <w:spacing w:beforeLines="40" w:before="96" w:afterLines="40" w:after="96" w:line="240" w:lineRule="auto"/>
              <w:ind w:left="0" w:firstLine="0"/>
              <w:rPr>
                <w:bCs/>
              </w:rPr>
            </w:pP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t xml:space="preserve">s </w:t>
            </w:r>
            <w:r w:rsidRPr="0076424C">
              <w:t xml:space="preserve">at an isolated </w:t>
            </w:r>
            <w:r>
              <w:rPr>
                <w:color w:val="2B579A"/>
                <w:shd w:val="clear" w:color="auto" w:fill="E6E6E6"/>
              </w:rPr>
              <w:fldChar w:fldCharType="begin"/>
            </w:r>
            <w:r>
              <w:instrText xml:space="preserve"> REF PowerStation \h  \* MERGEFORMAT </w:instrText>
            </w:r>
            <w:r>
              <w:rPr>
                <w:color w:val="2B579A"/>
                <w:shd w:val="clear" w:color="auto" w:fill="E6E6E6"/>
              </w:rPr>
            </w:r>
            <w:r>
              <w:rPr>
                <w:color w:val="2B579A"/>
                <w:shd w:val="clear" w:color="auto" w:fill="E6E6E6"/>
              </w:rPr>
              <w:fldChar w:fldCharType="separate"/>
            </w:r>
            <w:r w:rsidR="005C572C" w:rsidRPr="0076424C">
              <w:rPr>
                <w:b/>
              </w:rPr>
              <w:t>Power Station</w:t>
            </w:r>
            <w:r>
              <w:rPr>
                <w:color w:val="2B579A"/>
                <w:shd w:val="clear" w:color="auto" w:fill="E6E6E6"/>
              </w:rPr>
              <w:fldChar w:fldCharType="end"/>
            </w:r>
            <w:r w:rsidRPr="0076424C">
              <w:t xml:space="preserve">, together with complementary local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rPr>
                <w:b/>
              </w:rPr>
              <w:t>.</w:t>
            </w:r>
            <w:r w:rsidRPr="0076424C">
              <w:rPr>
                <w:bCs/>
              </w:rPr>
              <w:t xml:space="preserve"> In Scotland a </w:t>
            </w:r>
            <w:r>
              <w:rPr>
                <w:color w:val="2B579A"/>
                <w:shd w:val="clear" w:color="auto" w:fill="E6E6E6"/>
              </w:rPr>
              <w:fldChar w:fldCharType="begin"/>
            </w:r>
            <w:r>
              <w:instrText xml:space="preserve"> REF PowerIsland \h  \* MERGEFORMAT </w:instrText>
            </w:r>
            <w:r>
              <w:rPr>
                <w:color w:val="2B579A"/>
                <w:shd w:val="clear" w:color="auto" w:fill="E6E6E6"/>
              </w:rPr>
            </w:r>
            <w:r>
              <w:rPr>
                <w:color w:val="2B579A"/>
                <w:shd w:val="clear" w:color="auto" w:fill="E6E6E6"/>
              </w:rPr>
              <w:fldChar w:fldCharType="separate"/>
            </w:r>
            <w:r w:rsidR="005C572C" w:rsidRPr="0076424C">
              <w:rPr>
                <w:b/>
              </w:rPr>
              <w:t>Power Island</w:t>
            </w:r>
            <w:r>
              <w:rPr>
                <w:color w:val="2B579A"/>
                <w:shd w:val="clear" w:color="auto" w:fill="E6E6E6"/>
              </w:rPr>
              <w:fldChar w:fldCharType="end"/>
            </w:r>
            <w:r w:rsidRPr="0076424C">
              <w:rPr>
                <w:bCs/>
              </w:rPr>
              <w:t xml:space="preserve"> may include more than one </w:t>
            </w:r>
            <w:r>
              <w:rPr>
                <w:color w:val="2B579A"/>
                <w:shd w:val="clear" w:color="auto" w:fill="E6E6E6"/>
              </w:rPr>
              <w:fldChar w:fldCharType="begin"/>
            </w:r>
            <w:r>
              <w:instrText xml:space="preserve"> REF PowerStation \h  \* MERGEFORMAT </w:instrText>
            </w:r>
            <w:r>
              <w:rPr>
                <w:color w:val="2B579A"/>
                <w:shd w:val="clear" w:color="auto" w:fill="E6E6E6"/>
              </w:rPr>
            </w:r>
            <w:r>
              <w:rPr>
                <w:color w:val="2B579A"/>
                <w:shd w:val="clear" w:color="auto" w:fill="E6E6E6"/>
              </w:rPr>
              <w:fldChar w:fldCharType="separate"/>
            </w:r>
            <w:r w:rsidR="005C572C" w:rsidRPr="0076424C">
              <w:rPr>
                <w:b/>
              </w:rPr>
              <w:t>Power Station</w:t>
            </w:r>
            <w:r>
              <w:rPr>
                <w:color w:val="2B579A"/>
                <w:shd w:val="clear" w:color="auto" w:fill="E6E6E6"/>
              </w:rPr>
              <w:fldChar w:fldCharType="end"/>
            </w:r>
            <w:r w:rsidRPr="0076424C">
              <w:rPr>
                <w:bCs/>
              </w:rPr>
              <w:t>.</w:t>
            </w:r>
          </w:p>
        </w:tc>
      </w:tr>
      <w:tr w:rsidR="009404E6" w:rsidRPr="0076424C" w14:paraId="6E861139" w14:textId="77777777" w:rsidTr="00510257">
        <w:trPr>
          <w:cantSplit/>
        </w:trPr>
        <w:tc>
          <w:tcPr>
            <w:tcW w:w="2658" w:type="dxa"/>
          </w:tcPr>
          <w:p w14:paraId="6E861137" w14:textId="43D901C7" w:rsidR="009404E6" w:rsidRPr="0076424C" w:rsidRDefault="009404E6" w:rsidP="00FE306C">
            <w:pPr>
              <w:pStyle w:val="BodyText"/>
              <w:spacing w:beforeLines="40" w:before="96" w:afterLines="40" w:after="96" w:line="240" w:lineRule="auto"/>
              <w:ind w:left="0" w:firstLine="0"/>
              <w:jc w:val="left"/>
              <w:rPr>
                <w:b/>
              </w:rPr>
            </w:pPr>
            <w:bookmarkStart w:id="370" w:name="_Hlt41008274"/>
            <w:bookmarkStart w:id="371" w:name="PowerStation"/>
            <w:bookmarkEnd w:id="370"/>
            <w:r w:rsidRPr="0076424C">
              <w:rPr>
                <w:b/>
              </w:rPr>
              <w:t>Power Station</w:t>
            </w:r>
            <w:bookmarkEnd w:id="371"/>
          </w:p>
        </w:tc>
        <w:tc>
          <w:tcPr>
            <w:tcW w:w="6698" w:type="dxa"/>
            <w:gridSpan w:val="2"/>
          </w:tcPr>
          <w:p w14:paraId="6E861138" w14:textId="6479AF38" w:rsidR="009404E6" w:rsidRPr="0076424C" w:rsidRDefault="009404E6" w:rsidP="00FB5F72">
            <w:pPr>
              <w:pStyle w:val="BodyText"/>
              <w:spacing w:beforeLines="40" w:before="96" w:afterLines="40" w:after="96" w:line="240" w:lineRule="auto"/>
              <w:ind w:left="0" w:firstLine="0"/>
            </w:pPr>
            <w:r>
              <w:t xml:space="preserve">A </w:t>
            </w:r>
            <w:r>
              <w:rPr>
                <w:color w:val="2B579A"/>
                <w:shd w:val="clear" w:color="auto" w:fill="E6E6E6"/>
              </w:rPr>
              <w:fldChar w:fldCharType="begin"/>
            </w:r>
            <w:r>
              <w:instrText xml:space="preserve"> REF PGF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Facilit</w:t>
            </w:r>
            <w:r>
              <w:rPr>
                <w:color w:val="2B579A"/>
                <w:shd w:val="clear" w:color="auto" w:fill="E6E6E6"/>
              </w:rPr>
              <w:fldChar w:fldCharType="end"/>
            </w:r>
            <w:r w:rsidRPr="003E2812">
              <w:rPr>
                <w:b/>
                <w:bCs/>
              </w:rPr>
              <w:t>y</w:t>
            </w:r>
            <w:r w:rsidR="00DA7AFC">
              <w:t>.</w:t>
            </w:r>
          </w:p>
        </w:tc>
      </w:tr>
      <w:tr w:rsidR="009404E6" w:rsidRPr="0076424C" w14:paraId="631054B4" w14:textId="77777777" w:rsidTr="00510257">
        <w:trPr>
          <w:cantSplit/>
        </w:trPr>
        <w:tc>
          <w:tcPr>
            <w:tcW w:w="2658" w:type="dxa"/>
          </w:tcPr>
          <w:p w14:paraId="5E4760BB" w14:textId="45FC852C" w:rsidR="009404E6" w:rsidRPr="0076424C" w:rsidRDefault="009404E6" w:rsidP="00FE306C">
            <w:pPr>
              <w:pStyle w:val="BodyText"/>
              <w:spacing w:beforeLines="40" w:before="96" w:afterLines="40" w:after="96" w:line="240" w:lineRule="auto"/>
              <w:ind w:left="0" w:firstLine="0"/>
              <w:jc w:val="left"/>
              <w:rPr>
                <w:b/>
              </w:rPr>
            </w:pPr>
            <w:bookmarkStart w:id="372" w:name="PGF"/>
            <w:r>
              <w:rPr>
                <w:b/>
              </w:rPr>
              <w:lastRenderedPageBreak/>
              <w:t>Power Generating Facilit</w:t>
            </w:r>
            <w:bookmarkEnd w:id="372"/>
            <w:r>
              <w:rPr>
                <w:b/>
              </w:rPr>
              <w:t>y</w:t>
            </w:r>
          </w:p>
        </w:tc>
        <w:tc>
          <w:tcPr>
            <w:tcW w:w="6698" w:type="dxa"/>
            <w:gridSpan w:val="2"/>
          </w:tcPr>
          <w:p w14:paraId="7356C6AA" w14:textId="2C27C7C7" w:rsidR="009404E6" w:rsidRPr="0076424C" w:rsidRDefault="009404E6" w:rsidP="00FB5F72">
            <w:pPr>
              <w:pStyle w:val="BodyText"/>
              <w:spacing w:beforeLines="40" w:before="96" w:afterLines="40" w:after="96" w:line="240" w:lineRule="auto"/>
              <w:ind w:left="0" w:firstLine="0"/>
              <w:rPr>
                <w:sz w:val="22"/>
                <w:lang w:val="en-US"/>
              </w:rPr>
            </w:pPr>
            <w:r w:rsidRPr="0076424C">
              <w:t xml:space="preserve">An installation comprising one or more </w:t>
            </w: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t>s</w:t>
            </w:r>
            <w:r w:rsidRPr="0076424C">
              <w:t xml:space="preserve"> (even where sited separately) and/or controlled by the same </w:t>
            </w:r>
            <w:r>
              <w:rPr>
                <w:color w:val="2B579A"/>
                <w:shd w:val="clear" w:color="auto" w:fill="E6E6E6"/>
              </w:rPr>
              <w:fldChar w:fldCharType="begin"/>
            </w:r>
            <w:r>
              <w:instrText xml:space="preserve"> REF Generator \h  \* MERGEFORMAT </w:instrText>
            </w:r>
            <w:r>
              <w:rPr>
                <w:color w:val="2B579A"/>
                <w:shd w:val="clear" w:color="auto" w:fill="E6E6E6"/>
              </w:rPr>
            </w:r>
            <w:r>
              <w:rPr>
                <w:color w:val="2B579A"/>
                <w:shd w:val="clear" w:color="auto" w:fill="E6E6E6"/>
              </w:rPr>
              <w:fldChar w:fldCharType="separate"/>
            </w:r>
            <w:r w:rsidR="005C572C" w:rsidRPr="0076424C">
              <w:rPr>
                <w:b/>
              </w:rPr>
              <w:t>Generator</w:t>
            </w:r>
            <w:r>
              <w:rPr>
                <w:color w:val="2B579A"/>
                <w:shd w:val="clear" w:color="auto" w:fill="E6E6E6"/>
              </w:rPr>
              <w:fldChar w:fldCharType="end"/>
            </w:r>
            <w:r w:rsidRPr="0076424C">
              <w:t xml:space="preserve"> and which may reasonably be considered as being managed as one</w:t>
            </w:r>
            <w:r>
              <w:rPr>
                <w:b/>
              </w:rPr>
              <w:t xml:space="preserve"> </w:t>
            </w:r>
            <w:r>
              <w:rPr>
                <w:b/>
                <w:color w:val="2B579A"/>
                <w:shd w:val="clear" w:color="auto" w:fill="E6E6E6"/>
              </w:rPr>
              <w:fldChar w:fldCharType="begin"/>
            </w:r>
            <w:r>
              <w:rPr>
                <w:b/>
              </w:rPr>
              <w:instrText xml:space="preserve"> REF PGF \h </w:instrText>
            </w:r>
            <w:r w:rsidR="004544C9">
              <w:rPr>
                <w:b/>
              </w:rPr>
              <w:instrText xml:space="preserve"> \* MERGEFORMAT </w:instrText>
            </w:r>
            <w:r>
              <w:rPr>
                <w:b/>
                <w:color w:val="2B579A"/>
                <w:shd w:val="clear" w:color="auto" w:fill="E6E6E6"/>
              </w:rPr>
            </w:r>
            <w:r>
              <w:rPr>
                <w:b/>
                <w:color w:val="2B579A"/>
                <w:shd w:val="clear" w:color="auto" w:fill="E6E6E6"/>
              </w:rPr>
              <w:fldChar w:fldCharType="separate"/>
            </w:r>
            <w:r w:rsidR="005C572C">
              <w:rPr>
                <w:b/>
              </w:rPr>
              <w:t>Power Generating Facilit</w:t>
            </w:r>
            <w:r>
              <w:rPr>
                <w:b/>
                <w:color w:val="2B579A"/>
                <w:shd w:val="clear" w:color="auto" w:fill="E6E6E6"/>
              </w:rPr>
              <w:fldChar w:fldCharType="end"/>
            </w:r>
            <w:r>
              <w:rPr>
                <w:b/>
              </w:rPr>
              <w:t>y</w:t>
            </w:r>
            <w:r w:rsidR="006B464D" w:rsidRPr="007F3E69">
              <w:rPr>
                <w:bCs/>
              </w:rPr>
              <w:t>.</w:t>
            </w:r>
          </w:p>
        </w:tc>
      </w:tr>
      <w:tr w:rsidR="009404E6" w:rsidRPr="0076424C" w14:paraId="6E86113C" w14:textId="77777777" w:rsidTr="00510257">
        <w:trPr>
          <w:cantSplit/>
        </w:trPr>
        <w:tc>
          <w:tcPr>
            <w:tcW w:w="2658" w:type="dxa"/>
          </w:tcPr>
          <w:p w14:paraId="6E86113A" w14:textId="08597879" w:rsidR="009404E6" w:rsidRPr="0076424C" w:rsidRDefault="009404E6" w:rsidP="00FE306C">
            <w:pPr>
              <w:pStyle w:val="BodyText"/>
              <w:spacing w:beforeLines="40" w:before="96" w:afterLines="40" w:after="96" w:line="240" w:lineRule="auto"/>
              <w:ind w:left="0" w:firstLine="0"/>
              <w:jc w:val="left"/>
              <w:rPr>
                <w:b/>
              </w:rPr>
            </w:pPr>
            <w:bookmarkStart w:id="373" w:name="PreliminaryProjectPlanningData"/>
            <w:r w:rsidRPr="0076424C">
              <w:rPr>
                <w:b/>
              </w:rPr>
              <w:t>Preliminary Project Planning Data</w:t>
            </w:r>
            <w:bookmarkEnd w:id="373"/>
          </w:p>
        </w:tc>
        <w:tc>
          <w:tcPr>
            <w:tcW w:w="6698" w:type="dxa"/>
            <w:gridSpan w:val="2"/>
          </w:tcPr>
          <w:p w14:paraId="6E86113B" w14:textId="388225B2" w:rsidR="009404E6" w:rsidRPr="0076424C" w:rsidRDefault="009404E6" w:rsidP="00FB5F72">
            <w:pPr>
              <w:pStyle w:val="BodyText"/>
              <w:spacing w:beforeLines="40" w:before="96" w:afterLines="40" w:after="96" w:line="240" w:lineRule="auto"/>
              <w:ind w:left="0" w:firstLine="0"/>
            </w:pPr>
            <w:r w:rsidRPr="0076424C">
              <w:rPr>
                <w:sz w:val="22"/>
                <w:lang w:val="en-US"/>
              </w:rPr>
              <w:t xml:space="preserve">Data relating to a proposed </w:t>
            </w:r>
            <w:r>
              <w:rPr>
                <w:color w:val="2B579A"/>
                <w:shd w:val="clear" w:color="auto" w:fill="E6E6E6"/>
              </w:rPr>
              <w:fldChar w:fldCharType="begin"/>
            </w:r>
            <w:r>
              <w:instrText xml:space="preserve"> REF UserDevelopment \h  \* MERGEFORMAT </w:instrText>
            </w:r>
            <w:r>
              <w:rPr>
                <w:color w:val="2B579A"/>
                <w:shd w:val="clear" w:color="auto" w:fill="E6E6E6"/>
              </w:rPr>
            </w:r>
            <w:r>
              <w:rPr>
                <w:color w:val="2B579A"/>
                <w:shd w:val="clear" w:color="auto" w:fill="E6E6E6"/>
              </w:rPr>
              <w:fldChar w:fldCharType="separate"/>
            </w:r>
            <w:r w:rsidR="005C572C" w:rsidRPr="0076424C">
              <w:rPr>
                <w:b/>
              </w:rPr>
              <w:t>User Development</w:t>
            </w:r>
            <w:r>
              <w:rPr>
                <w:color w:val="2B579A"/>
                <w:shd w:val="clear" w:color="auto" w:fill="E6E6E6"/>
              </w:rPr>
              <w:fldChar w:fldCharType="end"/>
            </w:r>
            <w:r w:rsidRPr="0076424C">
              <w:rPr>
                <w:b/>
                <w:sz w:val="22"/>
                <w:lang w:val="en-US"/>
              </w:rPr>
              <w:t xml:space="preserve"> </w:t>
            </w:r>
            <w:r w:rsidRPr="0076424C">
              <w:rPr>
                <w:sz w:val="22"/>
                <w:lang w:val="en-US"/>
              </w:rPr>
              <w:t xml:space="preserve">at the time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sz w:val="22"/>
                <w:lang w:val="en-US"/>
              </w:rPr>
              <w:t xml:space="preserve"> </w:t>
            </w:r>
            <w:r w:rsidRPr="0076424C">
              <w:rPr>
                <w:sz w:val="22"/>
                <w:lang w:val="en-US"/>
              </w:rPr>
              <w:t xml:space="preserve">applies for a </w:t>
            </w:r>
            <w:r>
              <w:rPr>
                <w:color w:val="2B579A"/>
                <w:shd w:val="clear" w:color="auto" w:fill="E6E6E6"/>
              </w:rPr>
              <w:fldChar w:fldCharType="begin"/>
            </w:r>
            <w:r>
              <w:instrText xml:space="preserve"> REF ConnectionAgreement \h  \* MERGEFORMAT </w:instrText>
            </w:r>
            <w:r>
              <w:rPr>
                <w:color w:val="2B579A"/>
                <w:shd w:val="clear" w:color="auto" w:fill="E6E6E6"/>
              </w:rPr>
            </w:r>
            <w:r>
              <w:rPr>
                <w:color w:val="2B579A"/>
                <w:shd w:val="clear" w:color="auto" w:fill="E6E6E6"/>
              </w:rPr>
              <w:fldChar w:fldCharType="separate"/>
            </w:r>
            <w:r w:rsidR="005C572C" w:rsidRPr="0076424C">
              <w:rPr>
                <w:b/>
              </w:rPr>
              <w:t>Connection Agreement</w:t>
            </w:r>
            <w:r>
              <w:rPr>
                <w:color w:val="2B579A"/>
                <w:shd w:val="clear" w:color="auto" w:fill="E6E6E6"/>
              </w:rPr>
              <w:fldChar w:fldCharType="end"/>
            </w:r>
            <w:r w:rsidRPr="0076424C">
              <w:rPr>
                <w:sz w:val="22"/>
                <w:lang w:val="en-US"/>
              </w:rPr>
              <w:t xml:space="preserve"> but before an offer is made. </w:t>
            </w:r>
          </w:p>
        </w:tc>
      </w:tr>
      <w:tr w:rsidR="009404E6" w:rsidRPr="0076424C" w14:paraId="6E86113F" w14:textId="77777777" w:rsidTr="00510257">
        <w:trPr>
          <w:cantSplit/>
        </w:trPr>
        <w:tc>
          <w:tcPr>
            <w:tcW w:w="2658" w:type="dxa"/>
          </w:tcPr>
          <w:p w14:paraId="6E86113D" w14:textId="25521A91" w:rsidR="009404E6" w:rsidRPr="0076424C" w:rsidRDefault="009404E6" w:rsidP="00FE306C">
            <w:pPr>
              <w:pStyle w:val="BodyText"/>
              <w:spacing w:beforeLines="40" w:before="96" w:afterLines="40" w:after="96" w:line="240" w:lineRule="auto"/>
              <w:ind w:left="0" w:firstLine="0"/>
              <w:jc w:val="left"/>
              <w:rPr>
                <w:b/>
              </w:rPr>
            </w:pPr>
            <w:bookmarkStart w:id="374" w:name="ProgrammingPhase"/>
            <w:r w:rsidRPr="0076424C">
              <w:rPr>
                <w:b/>
              </w:rPr>
              <w:t>Programming Phase</w:t>
            </w:r>
            <w:bookmarkEnd w:id="374"/>
          </w:p>
        </w:tc>
        <w:tc>
          <w:tcPr>
            <w:tcW w:w="6698" w:type="dxa"/>
            <w:gridSpan w:val="2"/>
          </w:tcPr>
          <w:p w14:paraId="6E86113E" w14:textId="5EF65E9E" w:rsidR="009404E6" w:rsidRPr="0076424C" w:rsidRDefault="009404E6" w:rsidP="00FB5F72">
            <w:pPr>
              <w:pStyle w:val="BodyText"/>
              <w:spacing w:beforeLines="40" w:before="96" w:afterLines="40" w:after="96" w:line="240" w:lineRule="auto"/>
              <w:ind w:left="0" w:firstLine="0"/>
            </w:pPr>
            <w:r w:rsidRPr="0076424C">
              <w:rPr>
                <w:noProof/>
              </w:rPr>
              <w:t xml:space="preserve">The period </w:t>
            </w:r>
            <w:r w:rsidRPr="0076424C">
              <w:rPr>
                <w:noProof/>
                <w:szCs w:val="22"/>
              </w:rPr>
              <w:t xml:space="preserve">between the </w:t>
            </w:r>
            <w:r>
              <w:rPr>
                <w:color w:val="2B579A"/>
                <w:shd w:val="clear" w:color="auto" w:fill="E6E6E6"/>
              </w:rPr>
              <w:fldChar w:fldCharType="begin"/>
            </w:r>
            <w:r>
              <w:instrText xml:space="preserve"> REF OperationalPlanningPhase \h  \* MERGEFORMAT </w:instrText>
            </w:r>
            <w:r>
              <w:rPr>
                <w:color w:val="2B579A"/>
                <w:shd w:val="clear" w:color="auto" w:fill="E6E6E6"/>
              </w:rPr>
            </w:r>
            <w:r>
              <w:rPr>
                <w:color w:val="2B579A"/>
                <w:shd w:val="clear" w:color="auto" w:fill="E6E6E6"/>
              </w:rPr>
              <w:fldChar w:fldCharType="separate"/>
            </w:r>
            <w:r w:rsidR="005C572C" w:rsidRPr="0076424C">
              <w:rPr>
                <w:b/>
              </w:rPr>
              <w:t>Operational Planning Phase</w:t>
            </w:r>
            <w:r>
              <w:rPr>
                <w:color w:val="2B579A"/>
                <w:shd w:val="clear" w:color="auto" w:fill="E6E6E6"/>
              </w:rPr>
              <w:fldChar w:fldCharType="end"/>
            </w:r>
            <w:r w:rsidRPr="0076424C">
              <w:rPr>
                <w:b/>
                <w:bCs/>
                <w:noProof/>
                <w:szCs w:val="22"/>
              </w:rPr>
              <w:t xml:space="preserve"> </w:t>
            </w:r>
            <w:r w:rsidRPr="0076424C">
              <w:rPr>
                <w:noProof/>
                <w:szCs w:val="22"/>
              </w:rPr>
              <w:t xml:space="preserve">and the </w:t>
            </w:r>
            <w:r>
              <w:rPr>
                <w:color w:val="2B579A"/>
                <w:shd w:val="clear" w:color="auto" w:fill="E6E6E6"/>
              </w:rPr>
              <w:fldChar w:fldCharType="begin"/>
            </w:r>
            <w:r>
              <w:instrText xml:space="preserve"> REF ControlPhase \h  \* MERGEFORMAT </w:instrText>
            </w:r>
            <w:r>
              <w:rPr>
                <w:color w:val="2B579A"/>
                <w:shd w:val="clear" w:color="auto" w:fill="E6E6E6"/>
              </w:rPr>
            </w:r>
            <w:r>
              <w:rPr>
                <w:color w:val="2B579A"/>
                <w:shd w:val="clear" w:color="auto" w:fill="E6E6E6"/>
              </w:rPr>
              <w:fldChar w:fldCharType="separate"/>
            </w:r>
            <w:r w:rsidR="005C572C" w:rsidRPr="0076424C">
              <w:rPr>
                <w:b/>
              </w:rPr>
              <w:t>Control Phase</w:t>
            </w:r>
            <w:r>
              <w:rPr>
                <w:color w:val="2B579A"/>
                <w:shd w:val="clear" w:color="auto" w:fill="E6E6E6"/>
              </w:rPr>
              <w:fldChar w:fldCharType="end"/>
            </w:r>
            <w:r w:rsidRPr="0076424C">
              <w:rPr>
                <w:noProof/>
                <w:szCs w:val="22"/>
              </w:rPr>
              <w:t>. It starts at the 8 weeks ahead stage and finishes at 17:00 on the day ahead of real time</w:t>
            </w:r>
            <w:r w:rsidR="006B464D">
              <w:rPr>
                <w:noProof/>
                <w:szCs w:val="22"/>
              </w:rPr>
              <w:t>.</w:t>
            </w:r>
          </w:p>
        </w:tc>
      </w:tr>
      <w:tr w:rsidR="009404E6" w:rsidRPr="0076424C" w14:paraId="6E861142" w14:textId="77777777" w:rsidTr="00510257">
        <w:trPr>
          <w:cantSplit/>
        </w:trPr>
        <w:tc>
          <w:tcPr>
            <w:tcW w:w="2658" w:type="dxa"/>
          </w:tcPr>
          <w:p w14:paraId="6E861140" w14:textId="795F70C8" w:rsidR="009404E6" w:rsidRPr="0076424C" w:rsidRDefault="009404E6" w:rsidP="00FE306C">
            <w:pPr>
              <w:pStyle w:val="BodyText"/>
              <w:spacing w:beforeLines="40" w:before="96" w:afterLines="40" w:after="96" w:line="240" w:lineRule="auto"/>
              <w:ind w:left="0" w:firstLine="0"/>
              <w:jc w:val="left"/>
              <w:rPr>
                <w:b/>
              </w:rPr>
            </w:pPr>
            <w:bookmarkStart w:id="375" w:name="Protection"/>
            <w:r w:rsidRPr="0076424C">
              <w:rPr>
                <w:b/>
              </w:rPr>
              <w:t>Protection</w:t>
            </w:r>
            <w:bookmarkEnd w:id="375"/>
          </w:p>
        </w:tc>
        <w:tc>
          <w:tcPr>
            <w:tcW w:w="6698" w:type="dxa"/>
            <w:gridSpan w:val="2"/>
          </w:tcPr>
          <w:p w14:paraId="6E861141" w14:textId="27BFAE4A" w:rsidR="009404E6" w:rsidRPr="0076424C" w:rsidRDefault="009404E6" w:rsidP="00FB5F72">
            <w:pPr>
              <w:pStyle w:val="BodyText"/>
              <w:spacing w:beforeLines="40" w:before="96" w:afterLines="40" w:after="96" w:line="240" w:lineRule="auto"/>
              <w:ind w:left="0" w:firstLine="0"/>
            </w:pPr>
            <w:r w:rsidRPr="0076424C">
              <w:t xml:space="preserve">The provisions for detecting abnormal conditions in a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and initiating fault clearance or actuating signals or indications.</w:t>
            </w:r>
          </w:p>
        </w:tc>
      </w:tr>
      <w:tr w:rsidR="009404E6" w:rsidRPr="0076424C" w14:paraId="6E861148" w14:textId="77777777" w:rsidTr="00510257">
        <w:trPr>
          <w:cantSplit/>
        </w:trPr>
        <w:tc>
          <w:tcPr>
            <w:tcW w:w="2658" w:type="dxa"/>
          </w:tcPr>
          <w:p w14:paraId="6E861143" w14:textId="1D594E95" w:rsidR="009404E6" w:rsidRPr="0076424C" w:rsidRDefault="009404E6" w:rsidP="00FE306C">
            <w:pPr>
              <w:pStyle w:val="BodyText"/>
              <w:spacing w:beforeLines="40" w:before="96" w:afterLines="40" w:after="96" w:line="240" w:lineRule="auto"/>
              <w:ind w:left="0" w:firstLine="0"/>
              <w:jc w:val="left"/>
              <w:rPr>
                <w:b/>
              </w:rPr>
            </w:pPr>
            <w:bookmarkStart w:id="376" w:name="QualifyingStandard"/>
            <w:r w:rsidRPr="0076424C">
              <w:rPr>
                <w:b/>
              </w:rPr>
              <w:t>Qualifying Standard</w:t>
            </w:r>
            <w:bookmarkEnd w:id="376"/>
          </w:p>
        </w:tc>
        <w:tc>
          <w:tcPr>
            <w:tcW w:w="6698" w:type="dxa"/>
            <w:gridSpan w:val="2"/>
          </w:tcPr>
          <w:p w14:paraId="6E861144" w14:textId="5A5DD655" w:rsidR="009404E6" w:rsidRPr="0076424C" w:rsidRDefault="009404E6" w:rsidP="00FB5F72">
            <w:pPr>
              <w:pStyle w:val="BodyList2"/>
              <w:spacing w:before="40" w:after="40"/>
              <w:ind w:left="0" w:firstLine="0"/>
              <w:jc w:val="both"/>
              <w:rPr>
                <w:sz w:val="24"/>
              </w:rPr>
            </w:pPr>
            <w:r w:rsidRPr="0076424C">
              <w:rPr>
                <w:sz w:val="24"/>
              </w:rPr>
              <w:t xml:space="preserve">Electrical standards in use by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sz w:val="24"/>
              </w:rPr>
              <w:t xml:space="preserve">s and included in the </w:t>
            </w:r>
            <w:r>
              <w:rPr>
                <w:color w:val="2B579A"/>
                <w:shd w:val="clear" w:color="auto" w:fill="E6E6E6"/>
              </w:rPr>
              <w:fldChar w:fldCharType="begin"/>
            </w:r>
            <w:r>
              <w:instrText xml:space="preserve"> REF DistributionCodeReviewPanel \h  \* MERGEFORMAT </w:instrText>
            </w:r>
            <w:r>
              <w:rPr>
                <w:color w:val="2B579A"/>
                <w:shd w:val="clear" w:color="auto" w:fill="E6E6E6"/>
              </w:rPr>
            </w:r>
            <w:r>
              <w:rPr>
                <w:color w:val="2B579A"/>
                <w:shd w:val="clear" w:color="auto" w:fill="E6E6E6"/>
              </w:rPr>
              <w:fldChar w:fldCharType="separate"/>
            </w:r>
            <w:r w:rsidR="005C572C" w:rsidRPr="0076424C">
              <w:rPr>
                <w:b/>
              </w:rPr>
              <w:t>Distribution Code Review Panel</w:t>
            </w:r>
            <w:r>
              <w:rPr>
                <w:color w:val="2B579A"/>
                <w:shd w:val="clear" w:color="auto" w:fill="E6E6E6"/>
              </w:rPr>
              <w:fldChar w:fldCharType="end"/>
            </w:r>
            <w:r w:rsidRPr="0076424C">
              <w:rPr>
                <w:b/>
                <w:sz w:val="24"/>
              </w:rPr>
              <w:t>’s</w:t>
            </w:r>
            <w:r w:rsidRPr="0076424C">
              <w:rPr>
                <w:sz w:val="24"/>
              </w:rPr>
              <w:t xml:space="preserve"> governance procedures, and falling into one of the categories below:</w:t>
            </w:r>
          </w:p>
          <w:p w14:paraId="6E861145" w14:textId="50F3E753" w:rsidR="009404E6" w:rsidRPr="0076053E" w:rsidRDefault="009404E6" w:rsidP="00FB5F72">
            <w:pPr>
              <w:pStyle w:val="BodyList2"/>
              <w:numPr>
                <w:ilvl w:val="0"/>
                <w:numId w:val="38"/>
              </w:numPr>
              <w:tabs>
                <w:tab w:val="clear" w:pos="2340"/>
              </w:tabs>
              <w:spacing w:before="40" w:after="40"/>
              <w:ind w:left="417"/>
              <w:jc w:val="both"/>
              <w:rPr>
                <w:b/>
                <w:sz w:val="24"/>
              </w:rPr>
            </w:pPr>
            <w:r>
              <w:rPr>
                <w:color w:val="2B579A"/>
                <w:shd w:val="clear" w:color="auto" w:fill="E6E6E6"/>
              </w:rPr>
              <w:fldChar w:fldCharType="begin"/>
            </w:r>
            <w:r>
              <w:instrText xml:space="preserve"> REF Annex1Standard \h  \* MERGEFORMAT </w:instrText>
            </w:r>
            <w:r>
              <w:rPr>
                <w:color w:val="2B579A"/>
                <w:shd w:val="clear" w:color="auto" w:fill="E6E6E6"/>
              </w:rPr>
            </w:r>
            <w:r>
              <w:rPr>
                <w:color w:val="2B579A"/>
                <w:shd w:val="clear" w:color="auto" w:fill="E6E6E6"/>
              </w:rPr>
              <w:fldChar w:fldCharType="separate"/>
            </w:r>
            <w:r w:rsidR="005C572C" w:rsidRPr="0076424C">
              <w:rPr>
                <w:b/>
              </w:rPr>
              <w:t>Annex 1 Standard</w:t>
            </w:r>
            <w:r>
              <w:rPr>
                <w:color w:val="2B579A"/>
                <w:shd w:val="clear" w:color="auto" w:fill="E6E6E6"/>
              </w:rPr>
              <w:fldChar w:fldCharType="end"/>
            </w:r>
          </w:p>
          <w:p w14:paraId="758B0335" w14:textId="38B2DEAA" w:rsidR="009404E6" w:rsidRPr="0076424C" w:rsidRDefault="009404E6" w:rsidP="00FB5F72">
            <w:pPr>
              <w:pStyle w:val="BodyList2"/>
              <w:numPr>
                <w:ilvl w:val="0"/>
                <w:numId w:val="38"/>
              </w:numPr>
              <w:tabs>
                <w:tab w:val="clear" w:pos="2340"/>
              </w:tabs>
              <w:spacing w:before="40" w:after="40"/>
              <w:ind w:left="417"/>
              <w:jc w:val="both"/>
              <w:rPr>
                <w:b/>
                <w:sz w:val="24"/>
              </w:rPr>
            </w:pPr>
            <w:r>
              <w:rPr>
                <w:color w:val="2B579A"/>
                <w:shd w:val="clear" w:color="auto" w:fill="E6E6E6"/>
              </w:rPr>
              <w:fldChar w:fldCharType="begin"/>
            </w:r>
            <w:r>
              <w:rPr>
                <w:b/>
                <w:sz w:val="24"/>
              </w:rPr>
              <w:instrText xml:space="preserve"> REF Annex2standard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Annex</w:t>
            </w:r>
            <w:r w:rsidR="005C572C" w:rsidRPr="0076424C">
              <w:rPr>
                <w:b/>
              </w:rPr>
              <w:t xml:space="preserve"> 2 Standard</w:t>
            </w:r>
            <w:r>
              <w:rPr>
                <w:color w:val="2B579A"/>
                <w:shd w:val="clear" w:color="auto" w:fill="E6E6E6"/>
              </w:rPr>
              <w:fldChar w:fldCharType="end"/>
            </w:r>
          </w:p>
          <w:p w14:paraId="6E861147" w14:textId="6687F48B" w:rsidR="009404E6" w:rsidRPr="0076424C" w:rsidRDefault="009404E6" w:rsidP="00FB5F72">
            <w:pPr>
              <w:pStyle w:val="BodyList2"/>
              <w:numPr>
                <w:ilvl w:val="0"/>
                <w:numId w:val="38"/>
              </w:numPr>
              <w:tabs>
                <w:tab w:val="clear" w:pos="2340"/>
              </w:tabs>
              <w:spacing w:before="40" w:after="40"/>
              <w:ind w:left="419" w:hanging="181"/>
              <w:jc w:val="both"/>
              <w:rPr>
                <w:b/>
              </w:rPr>
            </w:pPr>
            <w:r>
              <w:rPr>
                <w:color w:val="2B579A"/>
                <w:shd w:val="clear" w:color="auto" w:fill="E6E6E6"/>
              </w:rPr>
              <w:fldChar w:fldCharType="begin"/>
            </w:r>
            <w:r>
              <w:instrText xml:space="preserve"> REF IndividualDNOStandard \h  \* MERGEFORMAT </w:instrText>
            </w:r>
            <w:r>
              <w:rPr>
                <w:color w:val="2B579A"/>
                <w:shd w:val="clear" w:color="auto" w:fill="E6E6E6"/>
              </w:rPr>
            </w:r>
            <w:r>
              <w:rPr>
                <w:color w:val="2B579A"/>
                <w:shd w:val="clear" w:color="auto" w:fill="E6E6E6"/>
              </w:rPr>
              <w:fldChar w:fldCharType="separate"/>
            </w:r>
            <w:r w:rsidR="005C572C" w:rsidRPr="0076424C">
              <w:rPr>
                <w:b/>
              </w:rPr>
              <w:t>Individual DNO Standard</w:t>
            </w:r>
            <w:r>
              <w:rPr>
                <w:color w:val="2B579A"/>
                <w:shd w:val="clear" w:color="auto" w:fill="E6E6E6"/>
              </w:rPr>
              <w:fldChar w:fldCharType="end"/>
            </w:r>
            <w:r w:rsidR="006B464D">
              <w:t>.</w:t>
            </w:r>
          </w:p>
        </w:tc>
      </w:tr>
      <w:tr w:rsidR="004544C9" w:rsidRPr="0076424C" w14:paraId="3F052F25" w14:textId="77777777" w:rsidTr="00510257">
        <w:trPr>
          <w:cantSplit/>
        </w:trPr>
        <w:tc>
          <w:tcPr>
            <w:tcW w:w="2658" w:type="dxa"/>
          </w:tcPr>
          <w:p w14:paraId="56CEFCF1" w14:textId="792FE1F6" w:rsidR="004544C9" w:rsidRPr="0076424C" w:rsidRDefault="004544C9" w:rsidP="00FE306C">
            <w:pPr>
              <w:pStyle w:val="BodyText"/>
              <w:spacing w:beforeLines="40" w:before="96" w:afterLines="40" w:after="96" w:line="240" w:lineRule="auto"/>
              <w:ind w:left="0" w:firstLine="0"/>
              <w:jc w:val="left"/>
              <w:rPr>
                <w:b/>
              </w:rPr>
            </w:pPr>
            <w:bookmarkStart w:id="377" w:name="quickresycnh"/>
            <w:r>
              <w:rPr>
                <w:b/>
              </w:rPr>
              <w:t>Quick Re-synchronisation</w:t>
            </w:r>
            <w:bookmarkEnd w:id="377"/>
          </w:p>
        </w:tc>
        <w:tc>
          <w:tcPr>
            <w:tcW w:w="6698" w:type="dxa"/>
            <w:gridSpan w:val="2"/>
          </w:tcPr>
          <w:p w14:paraId="5DCA900D" w14:textId="56D16A81" w:rsidR="004544C9" w:rsidRPr="0076424C" w:rsidRDefault="004544C9" w:rsidP="00FB5F72">
            <w:pPr>
              <w:pStyle w:val="BodyText"/>
              <w:spacing w:beforeLines="40" w:before="96" w:afterLines="40" w:after="96" w:line="240" w:lineRule="auto"/>
              <w:ind w:left="0" w:firstLine="0"/>
            </w:pPr>
            <w:r w:rsidRPr="003B1953">
              <w:t xml:space="preserve">The capability of a </w:t>
            </w:r>
            <w:r w:rsidR="00A34692">
              <w:rPr>
                <w:b/>
                <w:color w:val="2B579A"/>
                <w:shd w:val="clear" w:color="auto" w:fill="E6E6E6"/>
              </w:rPr>
              <w:fldChar w:fldCharType="begin"/>
            </w:r>
            <w:r w:rsidR="00A34692">
              <w:instrText xml:space="preserve"> REF pgm \h </w:instrText>
            </w:r>
            <w:r w:rsidR="00FB5F72">
              <w:rPr>
                <w:b/>
                <w:bCs/>
              </w:rPr>
              <w:instrText xml:space="preserve"> \* MERGEFORMAT </w:instrText>
            </w:r>
            <w:r w:rsidR="00A34692">
              <w:rPr>
                <w:b/>
                <w:color w:val="2B579A"/>
                <w:shd w:val="clear" w:color="auto" w:fill="E6E6E6"/>
              </w:rPr>
            </w:r>
            <w:r w:rsidR="00A34692">
              <w:rPr>
                <w:b/>
                <w:color w:val="2B579A"/>
                <w:shd w:val="clear" w:color="auto" w:fill="E6E6E6"/>
              </w:rPr>
              <w:fldChar w:fldCharType="separate"/>
            </w:r>
            <w:r w:rsidR="005C572C">
              <w:rPr>
                <w:b/>
              </w:rPr>
              <w:t>Power Generating Module</w:t>
            </w:r>
            <w:r w:rsidR="00A34692">
              <w:rPr>
                <w:b/>
                <w:color w:val="2B579A"/>
                <w:shd w:val="clear" w:color="auto" w:fill="E6E6E6"/>
              </w:rPr>
              <w:fldChar w:fldCharType="end"/>
            </w:r>
            <w:r w:rsidRPr="003B1953">
              <w:t xml:space="preserve"> </w:t>
            </w:r>
            <w:r>
              <w:t xml:space="preserve">to </w:t>
            </w:r>
            <w:r w:rsidRPr="00DE769C">
              <w:rPr>
                <w:b/>
                <w:bCs/>
              </w:rPr>
              <w:t>Re-</w:t>
            </w:r>
            <w:proofErr w:type="spellStart"/>
            <w:r w:rsidR="00693300">
              <w:rPr>
                <w:b/>
                <w:color w:val="2B579A"/>
                <w:shd w:val="clear" w:color="auto" w:fill="E6E6E6"/>
              </w:rPr>
              <w:fldChar w:fldCharType="begin"/>
            </w:r>
            <w:r w:rsidR="00693300">
              <w:rPr>
                <w:b/>
                <w:bCs/>
              </w:rPr>
              <w:instrText xml:space="preserve"> REF synch \h </w:instrText>
            </w:r>
            <w:r w:rsidR="00FB5F72">
              <w:rPr>
                <w:b/>
                <w:bCs/>
              </w:rPr>
              <w:instrText xml:space="preserve"> \* MERGEFORMAT </w:instrText>
            </w:r>
            <w:r w:rsidR="00693300">
              <w:rPr>
                <w:b/>
                <w:color w:val="2B579A"/>
                <w:shd w:val="clear" w:color="auto" w:fill="E6E6E6"/>
              </w:rPr>
            </w:r>
            <w:r w:rsidR="00693300">
              <w:rPr>
                <w:b/>
                <w:color w:val="2B579A"/>
                <w:shd w:val="clear" w:color="auto" w:fill="E6E6E6"/>
              </w:rPr>
              <w:fldChar w:fldCharType="separate"/>
            </w:r>
            <w:r w:rsidR="005C572C">
              <w:rPr>
                <w:b/>
              </w:rPr>
              <w:t>Synchronis</w:t>
            </w:r>
            <w:proofErr w:type="spellEnd"/>
            <w:r w:rsidR="00693300">
              <w:rPr>
                <w:b/>
                <w:color w:val="2B579A"/>
                <w:shd w:val="clear" w:color="auto" w:fill="E6E6E6"/>
              </w:rPr>
              <w:fldChar w:fldCharType="end"/>
            </w:r>
            <w:r>
              <w:t xml:space="preserve"> to the </w:t>
            </w:r>
            <w:r w:rsidR="00693300">
              <w:rPr>
                <w:b/>
                <w:color w:val="2B579A"/>
                <w:shd w:val="clear" w:color="auto" w:fill="E6E6E6"/>
              </w:rPr>
              <w:fldChar w:fldCharType="begin"/>
            </w:r>
            <w:r w:rsidR="00693300">
              <w:instrText xml:space="preserve"> REF System \h </w:instrText>
            </w:r>
            <w:r w:rsidR="00FB5F72">
              <w:rPr>
                <w:b/>
                <w:bCs/>
              </w:rPr>
              <w:instrText xml:space="preserve"> \* MERGEFORMAT </w:instrText>
            </w:r>
            <w:r w:rsidR="00693300">
              <w:rPr>
                <w:b/>
                <w:color w:val="2B579A"/>
                <w:shd w:val="clear" w:color="auto" w:fill="E6E6E6"/>
              </w:rPr>
            </w:r>
            <w:r w:rsidR="00693300">
              <w:rPr>
                <w:b/>
                <w:color w:val="2B579A"/>
                <w:shd w:val="clear" w:color="auto" w:fill="E6E6E6"/>
              </w:rPr>
              <w:fldChar w:fldCharType="separate"/>
            </w:r>
            <w:r w:rsidR="005C572C" w:rsidRPr="0076424C">
              <w:rPr>
                <w:b/>
              </w:rPr>
              <w:t>System</w:t>
            </w:r>
            <w:r w:rsidR="00693300">
              <w:rPr>
                <w:b/>
                <w:color w:val="2B579A"/>
                <w:shd w:val="clear" w:color="auto" w:fill="E6E6E6"/>
              </w:rPr>
              <w:fldChar w:fldCharType="end"/>
            </w:r>
            <w:r w:rsidR="00693300">
              <w:rPr>
                <w:b/>
                <w:bCs/>
              </w:rPr>
              <w:t xml:space="preserve"> </w:t>
            </w:r>
            <w:r>
              <w:t xml:space="preserve">in a relatively short time under conditions </w:t>
            </w:r>
            <w:r w:rsidR="00B4006E">
              <w:t>considered</w:t>
            </w:r>
            <w:r>
              <w:t xml:space="preserve"> in the </w:t>
            </w:r>
            <w:r w:rsidR="00693300">
              <w:rPr>
                <w:b/>
                <w:color w:val="2B579A"/>
                <w:shd w:val="clear" w:color="auto" w:fill="E6E6E6"/>
              </w:rPr>
              <w:fldChar w:fldCharType="begin"/>
            </w:r>
            <w:r w:rsidR="00693300">
              <w:instrText xml:space="preserve"> REF GridCode \h </w:instrText>
            </w:r>
            <w:r w:rsidR="00FB5F72">
              <w:rPr>
                <w:b/>
                <w:bCs/>
              </w:rPr>
              <w:instrText xml:space="preserve"> \* MERGEFORMAT </w:instrText>
            </w:r>
            <w:r w:rsidR="00693300">
              <w:rPr>
                <w:b/>
                <w:color w:val="2B579A"/>
                <w:shd w:val="clear" w:color="auto" w:fill="E6E6E6"/>
              </w:rPr>
            </w:r>
            <w:r w:rsidR="00693300">
              <w:rPr>
                <w:b/>
                <w:color w:val="2B579A"/>
                <w:shd w:val="clear" w:color="auto" w:fill="E6E6E6"/>
              </w:rPr>
              <w:fldChar w:fldCharType="separate"/>
            </w:r>
            <w:r w:rsidR="005C572C" w:rsidRPr="0076424C">
              <w:rPr>
                <w:b/>
              </w:rPr>
              <w:t>Grid Code</w:t>
            </w:r>
            <w:r w:rsidR="00693300">
              <w:rPr>
                <w:b/>
                <w:color w:val="2B579A"/>
                <w:shd w:val="clear" w:color="auto" w:fill="E6E6E6"/>
              </w:rPr>
              <w:fldChar w:fldCharType="end"/>
            </w:r>
            <w:r>
              <w:t>.</w:t>
            </w:r>
          </w:p>
        </w:tc>
      </w:tr>
      <w:tr w:rsidR="009404E6" w:rsidRPr="0076424C" w14:paraId="6E86114B" w14:textId="77777777" w:rsidTr="00510257">
        <w:trPr>
          <w:cantSplit/>
        </w:trPr>
        <w:tc>
          <w:tcPr>
            <w:tcW w:w="2658" w:type="dxa"/>
          </w:tcPr>
          <w:p w14:paraId="6E861149" w14:textId="6A8E96B0" w:rsidR="009404E6" w:rsidRPr="0076424C" w:rsidRDefault="009404E6" w:rsidP="00FE306C">
            <w:pPr>
              <w:pStyle w:val="BodyText"/>
              <w:spacing w:beforeLines="40" w:before="96" w:afterLines="40" w:after="96" w:line="240" w:lineRule="auto"/>
              <w:ind w:left="0" w:firstLine="0"/>
              <w:jc w:val="left"/>
              <w:rPr>
                <w:b/>
              </w:rPr>
            </w:pPr>
            <w:bookmarkStart w:id="378" w:name="ReactivePower"/>
            <w:r w:rsidRPr="0076424C">
              <w:rPr>
                <w:b/>
              </w:rPr>
              <w:t>Reactive Power</w:t>
            </w:r>
            <w:bookmarkEnd w:id="378"/>
          </w:p>
        </w:tc>
        <w:tc>
          <w:tcPr>
            <w:tcW w:w="6698" w:type="dxa"/>
            <w:gridSpan w:val="2"/>
          </w:tcPr>
          <w:p w14:paraId="6E86114A" w14:textId="77777777" w:rsidR="009404E6" w:rsidRPr="0076424C" w:rsidRDefault="009404E6" w:rsidP="00FB5F72">
            <w:pPr>
              <w:pStyle w:val="BodyText"/>
              <w:spacing w:beforeLines="40" w:before="96" w:afterLines="40" w:after="96" w:line="240" w:lineRule="auto"/>
              <w:ind w:left="0" w:firstLine="0"/>
            </w:pPr>
            <w:r w:rsidRPr="0076424C">
              <w:t xml:space="preserve">The product of voltage and current and the sine of the phase angle between them which is normally measured in </w:t>
            </w:r>
            <w:proofErr w:type="spellStart"/>
            <w:r w:rsidRPr="0076424C">
              <w:t>kilovar</w:t>
            </w:r>
            <w:proofErr w:type="spellEnd"/>
            <w:r w:rsidRPr="0076424C">
              <w:t xml:space="preserve"> (</w:t>
            </w:r>
            <w:proofErr w:type="spellStart"/>
            <w:r w:rsidRPr="0076424C">
              <w:t>kVAr</w:t>
            </w:r>
            <w:proofErr w:type="spellEnd"/>
            <w:r w:rsidRPr="0076424C">
              <w:t xml:space="preserve">) or </w:t>
            </w:r>
            <w:proofErr w:type="spellStart"/>
            <w:r w:rsidRPr="0076424C">
              <w:t>megavar</w:t>
            </w:r>
            <w:proofErr w:type="spellEnd"/>
            <w:r w:rsidRPr="0076424C">
              <w:t xml:space="preserve"> (MVAr).</w:t>
            </w:r>
          </w:p>
        </w:tc>
      </w:tr>
      <w:tr w:rsidR="009404E6" w:rsidRPr="0076424C" w14:paraId="6E86114F" w14:textId="77777777" w:rsidTr="00510257">
        <w:trPr>
          <w:cantSplit/>
        </w:trPr>
        <w:tc>
          <w:tcPr>
            <w:tcW w:w="2658" w:type="dxa"/>
          </w:tcPr>
          <w:p w14:paraId="6E86114C" w14:textId="20B0A314" w:rsidR="009404E6" w:rsidRPr="0076424C" w:rsidRDefault="009404E6" w:rsidP="00FE306C">
            <w:pPr>
              <w:pStyle w:val="BodyText"/>
              <w:spacing w:beforeLines="40" w:before="96" w:afterLines="40" w:after="96" w:line="240" w:lineRule="auto"/>
              <w:ind w:left="0" w:firstLine="0"/>
              <w:jc w:val="left"/>
              <w:rPr>
                <w:b/>
              </w:rPr>
            </w:pPr>
            <w:bookmarkStart w:id="379" w:name="RegisteredCapacity"/>
            <w:r w:rsidRPr="0076424C">
              <w:rPr>
                <w:b/>
              </w:rPr>
              <w:t>Registered Capacity</w:t>
            </w:r>
            <w:bookmarkEnd w:id="379"/>
          </w:p>
        </w:tc>
        <w:tc>
          <w:tcPr>
            <w:tcW w:w="6698" w:type="dxa"/>
            <w:gridSpan w:val="2"/>
          </w:tcPr>
          <w:p w14:paraId="6E86114D" w14:textId="428ED57F" w:rsidR="009404E6" w:rsidRPr="0076424C" w:rsidRDefault="009404E6" w:rsidP="00FB5F72">
            <w:pPr>
              <w:pStyle w:val="BodyText"/>
              <w:spacing w:beforeLines="40" w:before="96" w:afterLines="40" w:after="96" w:line="240" w:lineRule="auto"/>
              <w:ind w:left="0" w:firstLine="0"/>
            </w:pPr>
            <w:r w:rsidRPr="0076424C">
              <w:t xml:space="preserve">The normal full load capacity of a </w:t>
            </w: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t xml:space="preserve"> a</w:t>
            </w:r>
            <w:r w:rsidRPr="0076424C">
              <w:t xml:space="preserve">s declared by the </w:t>
            </w:r>
            <w:r>
              <w:rPr>
                <w:color w:val="2B579A"/>
                <w:shd w:val="clear" w:color="auto" w:fill="E6E6E6"/>
              </w:rPr>
              <w:fldChar w:fldCharType="begin"/>
            </w:r>
            <w:r>
              <w:instrText xml:space="preserve"> REF Generator \h  \* MERGEFORMAT </w:instrText>
            </w:r>
            <w:r>
              <w:rPr>
                <w:color w:val="2B579A"/>
                <w:shd w:val="clear" w:color="auto" w:fill="E6E6E6"/>
              </w:rPr>
            </w:r>
            <w:r>
              <w:rPr>
                <w:color w:val="2B579A"/>
                <w:shd w:val="clear" w:color="auto" w:fill="E6E6E6"/>
              </w:rPr>
              <w:fldChar w:fldCharType="separate"/>
            </w:r>
            <w:r w:rsidR="005C572C" w:rsidRPr="0076424C">
              <w:rPr>
                <w:b/>
              </w:rPr>
              <w:t>Generator</w:t>
            </w:r>
            <w:r>
              <w:rPr>
                <w:color w:val="2B579A"/>
                <w:shd w:val="clear" w:color="auto" w:fill="E6E6E6"/>
              </w:rPr>
              <w:fldChar w:fldCharType="end"/>
            </w:r>
            <w:r w:rsidRPr="0076424C">
              <w:t xml:space="preserve"> less the</w:t>
            </w:r>
            <w:r w:rsidRPr="0076424C">
              <w:rPr>
                <w:b/>
              </w:rPr>
              <w:t xml:space="preserve"> </w:t>
            </w:r>
            <w:r w:rsidRPr="0076424C">
              <w:t xml:space="preserve">MW consumed when producing the same; </w:t>
            </w:r>
            <w:proofErr w:type="spellStart"/>
            <w:r w:rsidRPr="0076424C">
              <w:t>ie</w:t>
            </w:r>
            <w:proofErr w:type="spellEnd"/>
            <w:r w:rsidRPr="0076424C">
              <w:t xml:space="preserve"> for all </w:t>
            </w:r>
            <w:r>
              <w:rPr>
                <w:color w:val="2B579A"/>
                <w:shd w:val="clear" w:color="auto" w:fill="E6E6E6"/>
              </w:rPr>
              <w:fldChar w:fldCharType="begin"/>
            </w:r>
            <w:r>
              <w:instrText xml:space="preserve"> REF Generator \h  \* MERGEFORMAT </w:instrText>
            </w:r>
            <w:r>
              <w:rPr>
                <w:color w:val="2B579A"/>
                <w:shd w:val="clear" w:color="auto" w:fill="E6E6E6"/>
              </w:rPr>
            </w:r>
            <w:r>
              <w:rPr>
                <w:color w:val="2B579A"/>
                <w:shd w:val="clear" w:color="auto" w:fill="E6E6E6"/>
              </w:rPr>
              <w:fldChar w:fldCharType="separate"/>
            </w:r>
            <w:r w:rsidR="005C572C" w:rsidRPr="0076424C">
              <w:rPr>
                <w:b/>
              </w:rPr>
              <w:t>Generator</w:t>
            </w:r>
            <w:r>
              <w:rPr>
                <w:color w:val="2B579A"/>
                <w:shd w:val="clear" w:color="auto" w:fill="E6E6E6"/>
              </w:rPr>
              <w:fldChar w:fldCharType="end"/>
            </w:r>
            <w:r w:rsidRPr="0076424C">
              <w:rPr>
                <w:b/>
              </w:rPr>
              <w:t>s</w:t>
            </w:r>
            <w:r w:rsidRPr="0076424C">
              <w:t>, including</w:t>
            </w:r>
            <w:r w:rsidRPr="0076424C" w:rsidDel="00FF5874">
              <w:t xml:space="preserve"> </w:t>
            </w:r>
            <w:r>
              <w:rPr>
                <w:color w:val="2B579A"/>
                <w:shd w:val="clear" w:color="auto" w:fill="E6E6E6"/>
              </w:rPr>
              <w:fldChar w:fldCharType="begin"/>
            </w:r>
            <w:r>
              <w:instrText xml:space="preserve"> REF CustomerWithOwnGeneration \h  \* MERGEFORMAT </w:instrText>
            </w:r>
            <w:r>
              <w:rPr>
                <w:color w:val="2B579A"/>
                <w:shd w:val="clear" w:color="auto" w:fill="E6E6E6"/>
              </w:rPr>
            </w:r>
            <w:r>
              <w:rPr>
                <w:color w:val="2B579A"/>
                <w:shd w:val="clear" w:color="auto" w:fill="E6E6E6"/>
              </w:rPr>
              <w:fldChar w:fldCharType="separate"/>
            </w:r>
            <w:r w:rsidR="005C572C" w:rsidRPr="0076424C">
              <w:rPr>
                <w:b/>
              </w:rPr>
              <w:t>Customer With Own Generation</w:t>
            </w:r>
            <w:r>
              <w:rPr>
                <w:color w:val="2B579A"/>
                <w:shd w:val="clear" w:color="auto" w:fill="E6E6E6"/>
              </w:rPr>
              <w:fldChar w:fldCharType="end"/>
            </w:r>
            <w:r w:rsidRPr="0076424C">
              <w:rPr>
                <w:b/>
              </w:rPr>
              <w:t>,</w:t>
            </w:r>
            <w:r w:rsidRPr="0076424C">
              <w:t xml:space="preserve"> this will relate to the </w:t>
            </w:r>
            <w:r w:rsidRPr="0076424C">
              <w:rPr>
                <w:spacing w:val="0"/>
              </w:rPr>
              <w:t xml:space="preserve">maximum </w:t>
            </w:r>
            <w:r w:rsidRPr="0076424C">
              <w:t xml:space="preserve">level of </w:t>
            </w:r>
            <w:r>
              <w:rPr>
                <w:color w:val="2B579A"/>
                <w:shd w:val="clear" w:color="auto" w:fill="E6E6E6"/>
              </w:rPr>
              <w:fldChar w:fldCharType="begin"/>
            </w:r>
            <w:r>
              <w:instrText xml:space="preserve"> REF ActivePower \h  \* MERGEFORMAT </w:instrText>
            </w:r>
            <w:r>
              <w:rPr>
                <w:color w:val="2B579A"/>
                <w:shd w:val="clear" w:color="auto" w:fill="E6E6E6"/>
              </w:rPr>
            </w:r>
            <w:r>
              <w:rPr>
                <w:color w:val="2B579A"/>
                <w:shd w:val="clear" w:color="auto" w:fill="E6E6E6"/>
              </w:rPr>
              <w:fldChar w:fldCharType="separate"/>
            </w:r>
            <w:r w:rsidR="005C572C" w:rsidRPr="0076424C">
              <w:rPr>
                <w:b/>
              </w:rPr>
              <w:t>Active Power</w:t>
            </w:r>
            <w:r>
              <w:rPr>
                <w:color w:val="2B579A"/>
                <w:shd w:val="clear" w:color="auto" w:fill="E6E6E6"/>
              </w:rPr>
              <w:fldChar w:fldCharType="end"/>
            </w:r>
            <w:r w:rsidRPr="0076424C">
              <w:rPr>
                <w:spacing w:val="0"/>
              </w:rPr>
              <w:t xml:space="preserve"> deliverable </w:t>
            </w:r>
            <w:r w:rsidRPr="0076424C">
              <w:t xml:space="preserve">to the </w:t>
            </w:r>
            <w:bookmarkStart w:id="380" w:name="_Hlt41145040"/>
            <w:r w:rsidRPr="0076424C">
              <w:rPr>
                <w:color w:val="2B579A"/>
                <w:shd w:val="clear" w:color="auto" w:fill="E6E6E6"/>
              </w:rPr>
              <w:fldChar w:fldCharType="begin"/>
            </w:r>
            <w:r w:rsidRPr="0076424C">
              <w:instrText xml:space="preserve"> HYPERLINK  \l "DNOsDistributionSystem" </w:instrText>
            </w:r>
            <w:r w:rsidRPr="0076424C">
              <w:rPr>
                <w:color w:val="2B579A"/>
                <w:shd w:val="clear" w:color="auto" w:fill="E6E6E6"/>
              </w:rPr>
            </w:r>
            <w:r w:rsidRPr="0076424C">
              <w:rPr>
                <w:color w:val="2B579A"/>
                <w:shd w:val="clear" w:color="auto" w:fill="E6E6E6"/>
              </w:rPr>
              <w:fldChar w:fldCharType="separate"/>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rPr>
                <w:color w:val="2B579A"/>
                <w:shd w:val="clear" w:color="auto" w:fill="E6E6E6"/>
              </w:rPr>
              <w:fldChar w:fldCharType="end"/>
            </w:r>
            <w:bookmarkEnd w:id="380"/>
            <w:r w:rsidRPr="0076424C">
              <w:t xml:space="preserve">. </w:t>
            </w:r>
          </w:p>
          <w:p w14:paraId="6E86114E" w14:textId="6CB62DDD" w:rsidR="009404E6" w:rsidRPr="0076424C" w:rsidRDefault="009404E6" w:rsidP="00FB5F72">
            <w:pPr>
              <w:spacing w:before="40" w:after="40"/>
              <w:ind w:left="0" w:firstLine="0"/>
              <w:rPr>
                <w:b/>
              </w:rPr>
            </w:pPr>
            <w:r w:rsidRPr="0076424C">
              <w:t xml:space="preserve">For </w:t>
            </w: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rsidRPr="0076424C">
              <w:rPr>
                <w:b/>
              </w:rPr>
              <w:t>s</w:t>
            </w:r>
            <w:r w:rsidRPr="0076424C">
              <w:t xml:space="preserv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E42682">
              <w:t xml:space="preserve"> </w:t>
            </w:r>
            <w:r w:rsidRPr="0076424C">
              <w:t xml:space="preserve">via an inverter, the inverter rating is deemed to be the </w:t>
            </w: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rsidRPr="0076424C">
              <w:rPr>
                <w:b/>
              </w:rPr>
              <w:t>’s</w:t>
            </w:r>
            <w:r w:rsidRPr="0076424C">
              <w:t xml:space="preserve"> rating.</w:t>
            </w:r>
          </w:p>
        </w:tc>
      </w:tr>
      <w:tr w:rsidR="009404E6" w:rsidRPr="0076424C" w14:paraId="6E861152" w14:textId="77777777" w:rsidTr="00510257">
        <w:trPr>
          <w:cantSplit/>
        </w:trPr>
        <w:tc>
          <w:tcPr>
            <w:tcW w:w="2658" w:type="dxa"/>
          </w:tcPr>
          <w:p w14:paraId="6E861150" w14:textId="4DC0F868" w:rsidR="009404E6" w:rsidRPr="0076424C" w:rsidRDefault="009404E6" w:rsidP="00FE306C">
            <w:pPr>
              <w:pStyle w:val="BodyText"/>
              <w:spacing w:beforeLines="40" w:before="96" w:afterLines="40" w:after="96" w:line="240" w:lineRule="auto"/>
              <w:ind w:left="0" w:firstLine="0"/>
              <w:jc w:val="left"/>
              <w:rPr>
                <w:b/>
              </w:rPr>
            </w:pPr>
            <w:bookmarkStart w:id="381" w:name="RegisteredData"/>
            <w:r w:rsidRPr="0076424C">
              <w:rPr>
                <w:b/>
              </w:rPr>
              <w:t>Registered Data</w:t>
            </w:r>
            <w:bookmarkEnd w:id="381"/>
          </w:p>
        </w:tc>
        <w:tc>
          <w:tcPr>
            <w:tcW w:w="6698" w:type="dxa"/>
            <w:gridSpan w:val="2"/>
          </w:tcPr>
          <w:p w14:paraId="6E861151" w14:textId="6BD5A2DB" w:rsidR="009404E6" w:rsidRPr="0076424C" w:rsidRDefault="009404E6" w:rsidP="00FB5F72">
            <w:pPr>
              <w:pStyle w:val="BodyText"/>
              <w:spacing w:beforeLines="40" w:before="96" w:afterLines="40" w:after="96" w:line="240" w:lineRule="auto"/>
              <w:ind w:left="0" w:firstLine="0"/>
            </w:pPr>
            <w:r w:rsidRPr="0076424C">
              <w:t xml:space="preserve">Data referred to in the schedules to the </w:t>
            </w:r>
            <w:r>
              <w:rPr>
                <w:color w:val="2B579A"/>
                <w:shd w:val="clear" w:color="auto" w:fill="E6E6E6"/>
              </w:rPr>
              <w:fldChar w:fldCharType="begin"/>
            </w:r>
            <w:r>
              <w:instrText xml:space="preserve"> REF DDRC \h  \* MERGEFORMAT </w:instrText>
            </w:r>
            <w:r>
              <w:rPr>
                <w:color w:val="2B579A"/>
                <w:shd w:val="clear" w:color="auto" w:fill="E6E6E6"/>
              </w:rPr>
            </w:r>
            <w:r>
              <w:rPr>
                <w:color w:val="2B579A"/>
                <w:shd w:val="clear" w:color="auto" w:fill="E6E6E6"/>
              </w:rPr>
              <w:fldChar w:fldCharType="separate"/>
            </w:r>
            <w:r w:rsidR="005C572C" w:rsidRPr="0076424C">
              <w:rPr>
                <w:b/>
              </w:rPr>
              <w:t>Distribution Data Registration Code</w:t>
            </w:r>
            <w:r>
              <w:rPr>
                <w:color w:val="2B579A"/>
                <w:shd w:val="clear" w:color="auto" w:fill="E6E6E6"/>
              </w:rPr>
              <w:fldChar w:fldCharType="end"/>
            </w:r>
            <w:r w:rsidRPr="00923360">
              <w:rPr>
                <w:bCs/>
              </w:rPr>
              <w:t>.</w:t>
            </w:r>
          </w:p>
        </w:tc>
      </w:tr>
      <w:tr w:rsidR="009404E6" w:rsidRPr="0076424C" w14:paraId="6E861158" w14:textId="77777777" w:rsidTr="00510257">
        <w:trPr>
          <w:cantSplit/>
        </w:trPr>
        <w:tc>
          <w:tcPr>
            <w:tcW w:w="2658" w:type="dxa"/>
          </w:tcPr>
          <w:p w14:paraId="6E861153" w14:textId="4BC4A478" w:rsidR="009404E6" w:rsidRPr="0076424C" w:rsidRDefault="009404E6" w:rsidP="00FE306C">
            <w:pPr>
              <w:pStyle w:val="BodyText"/>
              <w:spacing w:beforeLines="40" w:before="96" w:afterLines="40" w:after="96" w:line="240" w:lineRule="auto"/>
              <w:ind w:left="0" w:firstLine="0"/>
              <w:jc w:val="left"/>
              <w:rPr>
                <w:b/>
              </w:rPr>
            </w:pPr>
            <w:bookmarkStart w:id="382" w:name="RTA"/>
            <w:bookmarkStart w:id="383" w:name="RemoteTransmissionAssets"/>
            <w:r w:rsidRPr="0076424C">
              <w:rPr>
                <w:b/>
              </w:rPr>
              <w:t>Remote Transmission Assets</w:t>
            </w:r>
            <w:bookmarkEnd w:id="382"/>
            <w:bookmarkEnd w:id="383"/>
            <w:r w:rsidRPr="0076424C">
              <w:rPr>
                <w:b/>
              </w:rPr>
              <w:t>.</w:t>
            </w:r>
          </w:p>
        </w:tc>
        <w:tc>
          <w:tcPr>
            <w:tcW w:w="6698" w:type="dxa"/>
            <w:gridSpan w:val="2"/>
          </w:tcPr>
          <w:p w14:paraId="6E861154" w14:textId="0568CB27" w:rsidR="009404E6" w:rsidRPr="0076424C" w:rsidRDefault="009404E6" w:rsidP="00FB5F72">
            <w:pPr>
              <w:autoSpaceDE w:val="0"/>
              <w:autoSpaceDN w:val="0"/>
              <w:adjustRightInd w:val="0"/>
              <w:spacing w:beforeLines="40" w:before="96" w:afterLines="40" w:after="96"/>
              <w:rPr>
                <w:noProof/>
                <w:szCs w:val="22"/>
              </w:rPr>
            </w:pPr>
            <w:r w:rsidRPr="0076424C">
              <w:rPr>
                <w:noProof/>
                <w:szCs w:val="22"/>
              </w:rPr>
              <w:t xml:space="preserve">Any </w:t>
            </w:r>
            <w:r w:rsidR="00E42682">
              <w:rPr>
                <w:color w:val="2B579A"/>
                <w:shd w:val="clear" w:color="auto" w:fill="E6E6E6"/>
              </w:rPr>
              <w:fldChar w:fldCharType="begin"/>
            </w:r>
            <w:r w:rsidR="00E42682">
              <w:rPr>
                <w:noProof/>
                <w:szCs w:val="22"/>
              </w:rPr>
              <w:instrText xml:space="preserve"> REF Equipment \h </w:instrText>
            </w:r>
            <w:r w:rsidR="00FB5F72">
              <w:instrText xml:space="preserve"> \* MERGEFORMAT </w:instrText>
            </w:r>
            <w:r w:rsidR="00E42682">
              <w:rPr>
                <w:color w:val="2B579A"/>
                <w:shd w:val="clear" w:color="auto" w:fill="E6E6E6"/>
              </w:rPr>
            </w:r>
            <w:r w:rsidR="00E42682">
              <w:rPr>
                <w:color w:val="2B579A"/>
                <w:shd w:val="clear" w:color="auto" w:fill="E6E6E6"/>
              </w:rPr>
              <w:fldChar w:fldCharType="separate"/>
            </w:r>
            <w:r w:rsidR="005C572C" w:rsidRPr="0076424C">
              <w:rPr>
                <w:b/>
              </w:rPr>
              <w:t>Equipment</w:t>
            </w:r>
            <w:r w:rsidR="00E42682">
              <w:rPr>
                <w:color w:val="2B579A"/>
                <w:shd w:val="clear" w:color="auto" w:fill="E6E6E6"/>
              </w:rPr>
              <w:fldChar w:fldCharType="end"/>
            </w:r>
            <w:r w:rsidRPr="0076424C">
              <w:rPr>
                <w:b/>
                <w:bCs/>
                <w:noProof/>
                <w:szCs w:val="22"/>
              </w:rPr>
              <w:t xml:space="preserve"> </w:t>
            </w:r>
            <w:r w:rsidRPr="0076424C">
              <w:rPr>
                <w:noProof/>
                <w:szCs w:val="22"/>
              </w:rPr>
              <w:t xml:space="preserve">or meters owned by </w:t>
            </w:r>
            <w:r w:rsidR="001F31C9">
              <w:rPr>
                <w:color w:val="2B579A"/>
                <w:szCs w:val="24"/>
                <w:shd w:val="clear" w:color="auto" w:fill="E6E6E6"/>
              </w:rPr>
              <w:fldChar w:fldCharType="begin"/>
            </w:r>
            <w:r w:rsidR="001F31C9">
              <w:rPr>
                <w:szCs w:val="24"/>
              </w:rPr>
              <w:instrText xml:space="preserve"> REF NGET \h </w:instrText>
            </w:r>
            <w:r w:rsidR="004544C9">
              <w:rPr>
                <w:szCs w:val="24"/>
              </w:rPr>
              <w:instrText xml:space="preserve"> \* MERGEFORMAT </w:instrText>
            </w:r>
            <w:r w:rsidR="001F31C9">
              <w:rPr>
                <w:color w:val="2B579A"/>
                <w:szCs w:val="24"/>
                <w:shd w:val="clear" w:color="auto" w:fill="E6E6E6"/>
              </w:rPr>
            </w:r>
            <w:r w:rsidR="001F31C9">
              <w:rPr>
                <w:color w:val="2B579A"/>
                <w:szCs w:val="24"/>
                <w:shd w:val="clear" w:color="auto" w:fill="E6E6E6"/>
              </w:rPr>
              <w:fldChar w:fldCharType="separate"/>
            </w:r>
            <w:r w:rsidR="005C572C">
              <w:rPr>
                <w:b/>
              </w:rPr>
              <w:t>NGET</w:t>
            </w:r>
            <w:r w:rsidR="001F31C9">
              <w:rPr>
                <w:color w:val="2B579A"/>
                <w:szCs w:val="24"/>
                <w:shd w:val="clear" w:color="auto" w:fill="E6E6E6"/>
              </w:rPr>
              <w:fldChar w:fldCharType="end"/>
            </w:r>
            <w:r w:rsidRPr="0076424C">
              <w:rPr>
                <w:b/>
                <w:bCs/>
                <w:noProof/>
                <w:szCs w:val="22"/>
              </w:rPr>
              <w:t xml:space="preserve"> </w:t>
            </w:r>
            <w:r w:rsidRPr="0076424C">
              <w:rPr>
                <w:noProof/>
                <w:szCs w:val="22"/>
              </w:rPr>
              <w:t>which:</w:t>
            </w:r>
          </w:p>
          <w:p w14:paraId="6E861155" w14:textId="10DF2294" w:rsidR="009404E6" w:rsidRPr="0076424C" w:rsidRDefault="009404E6" w:rsidP="00FB5F72">
            <w:pPr>
              <w:numPr>
                <w:ilvl w:val="0"/>
                <w:numId w:val="39"/>
              </w:numPr>
              <w:autoSpaceDE w:val="0"/>
              <w:autoSpaceDN w:val="0"/>
              <w:adjustRightInd w:val="0"/>
              <w:spacing w:beforeLines="40" w:before="96" w:afterLines="40" w:after="96"/>
              <w:rPr>
                <w:noProof/>
                <w:szCs w:val="22"/>
              </w:rPr>
            </w:pPr>
            <w:r w:rsidRPr="0076424C">
              <w:rPr>
                <w:noProof/>
                <w:szCs w:val="22"/>
              </w:rPr>
              <w:t xml:space="preserve">are </w:t>
            </w:r>
            <w:r>
              <w:rPr>
                <w:color w:val="2B579A"/>
                <w:shd w:val="clear" w:color="auto" w:fill="E6E6E6"/>
              </w:rPr>
              <w:fldChar w:fldCharType="begin"/>
            </w:r>
            <w:r>
              <w:instrText xml:space="preserve"> REF Embedded \h  \* MERGEFORMAT </w:instrText>
            </w:r>
            <w:r>
              <w:rPr>
                <w:color w:val="2B579A"/>
                <w:shd w:val="clear" w:color="auto" w:fill="E6E6E6"/>
              </w:rPr>
            </w:r>
            <w:r>
              <w:rPr>
                <w:color w:val="2B579A"/>
                <w:shd w:val="clear" w:color="auto" w:fill="E6E6E6"/>
              </w:rPr>
              <w:fldChar w:fldCharType="separate"/>
            </w:r>
            <w:r w:rsidR="005C572C" w:rsidRPr="0076424C">
              <w:rPr>
                <w:b/>
              </w:rPr>
              <w:t>Embedded</w:t>
            </w:r>
            <w:r>
              <w:rPr>
                <w:color w:val="2B579A"/>
                <w:shd w:val="clear" w:color="auto" w:fill="E6E6E6"/>
              </w:rPr>
              <w:fldChar w:fldCharType="end"/>
            </w:r>
            <w:r w:rsidRPr="0076424C">
              <w:rPr>
                <w:b/>
                <w:bCs/>
                <w:noProof/>
                <w:szCs w:val="22"/>
              </w:rPr>
              <w:t xml:space="preserve"> </w:t>
            </w:r>
            <w:r w:rsidRPr="0076424C">
              <w:rPr>
                <w:noProof/>
                <w:szCs w:val="22"/>
              </w:rPr>
              <w:t xml:space="preserve">in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bCs/>
                <w:noProof/>
                <w:szCs w:val="22"/>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Pr="0076424C">
              <w:rPr>
                <w:b/>
                <w:bCs/>
                <w:noProof/>
                <w:szCs w:val="22"/>
              </w:rPr>
              <w:t xml:space="preserve"> </w:t>
            </w:r>
            <w:r w:rsidRPr="0076424C">
              <w:rPr>
                <w:noProof/>
                <w:szCs w:val="22"/>
              </w:rPr>
              <w:t xml:space="preserve">and which are not directly connected by </w:t>
            </w:r>
            <w:r>
              <w:rPr>
                <w:color w:val="2B579A"/>
                <w:shd w:val="clear" w:color="auto" w:fill="E6E6E6"/>
              </w:rPr>
              <w:fldChar w:fldCharType="begin"/>
            </w:r>
            <w:r>
              <w:instrText xml:space="preserve"> REF Plant \h  \* MERGEFORMAT </w:instrText>
            </w:r>
            <w:r>
              <w:rPr>
                <w:color w:val="2B579A"/>
                <w:shd w:val="clear" w:color="auto" w:fill="E6E6E6"/>
              </w:rPr>
            </w:r>
            <w:r>
              <w:rPr>
                <w:color w:val="2B579A"/>
                <w:shd w:val="clear" w:color="auto" w:fill="E6E6E6"/>
              </w:rPr>
              <w:fldChar w:fldCharType="separate"/>
            </w:r>
            <w:r w:rsidR="005C572C" w:rsidRPr="0076424C">
              <w:rPr>
                <w:b/>
              </w:rPr>
              <w:t>Plant</w:t>
            </w:r>
            <w:r>
              <w:rPr>
                <w:color w:val="2B579A"/>
                <w:shd w:val="clear" w:color="auto" w:fill="E6E6E6"/>
              </w:rPr>
              <w:fldChar w:fldCharType="end"/>
            </w:r>
            <w:r w:rsidRPr="0076424C">
              <w:rPr>
                <w:b/>
                <w:bCs/>
                <w:noProof/>
                <w:szCs w:val="22"/>
              </w:rPr>
              <w:t xml:space="preserve"> </w:t>
            </w:r>
            <w:r w:rsidRPr="0076424C">
              <w:rPr>
                <w:noProof/>
                <w:szCs w:val="22"/>
              </w:rPr>
              <w:t xml:space="preserve">and/or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Pr="0076424C">
              <w:rPr>
                <w:b/>
                <w:bCs/>
                <w:noProof/>
                <w:szCs w:val="22"/>
              </w:rPr>
              <w:t xml:space="preserve"> </w:t>
            </w:r>
            <w:r w:rsidRPr="0076424C">
              <w:rPr>
                <w:noProof/>
                <w:szCs w:val="22"/>
              </w:rPr>
              <w:t xml:space="preserve">owned by </w:t>
            </w:r>
            <w:r w:rsidR="004021DF">
              <w:rPr>
                <w:color w:val="2B579A"/>
                <w:shd w:val="clear" w:color="auto" w:fill="E6E6E6"/>
              </w:rPr>
              <w:fldChar w:fldCharType="begin"/>
            </w:r>
            <w:r w:rsidR="004021DF">
              <w:rPr>
                <w:noProof/>
                <w:szCs w:val="22"/>
              </w:rPr>
              <w:instrText xml:space="preserve"> REF NGET \h </w:instrText>
            </w:r>
            <w:r w:rsidR="004544C9">
              <w:instrText xml:space="preserve"> \* MERGEFORMAT </w:instrText>
            </w:r>
            <w:r w:rsidR="004021DF">
              <w:rPr>
                <w:color w:val="2B579A"/>
                <w:shd w:val="clear" w:color="auto" w:fill="E6E6E6"/>
              </w:rPr>
            </w:r>
            <w:r w:rsidR="004021DF">
              <w:rPr>
                <w:color w:val="2B579A"/>
                <w:shd w:val="clear" w:color="auto" w:fill="E6E6E6"/>
              </w:rPr>
              <w:fldChar w:fldCharType="separate"/>
            </w:r>
            <w:r w:rsidR="005C572C">
              <w:rPr>
                <w:b/>
              </w:rPr>
              <w:t>NGET</w:t>
            </w:r>
            <w:r w:rsidR="004021DF">
              <w:rPr>
                <w:color w:val="2B579A"/>
                <w:shd w:val="clear" w:color="auto" w:fill="E6E6E6"/>
              </w:rPr>
              <w:fldChar w:fldCharType="end"/>
            </w:r>
            <w:r w:rsidR="004021DF">
              <w:t xml:space="preserve"> </w:t>
            </w:r>
            <w:r w:rsidRPr="0076424C">
              <w:rPr>
                <w:noProof/>
                <w:szCs w:val="22"/>
              </w:rPr>
              <w:t>to a sub-station owned by</w:t>
            </w:r>
            <w:r w:rsidR="007E3FAE">
              <w:rPr>
                <w:noProof/>
                <w:szCs w:val="22"/>
              </w:rPr>
              <w:t xml:space="preserve"> </w:t>
            </w:r>
            <w:r w:rsidR="007E3FAE">
              <w:rPr>
                <w:color w:val="2B579A"/>
                <w:shd w:val="clear" w:color="auto" w:fill="E6E6E6"/>
              </w:rPr>
              <w:fldChar w:fldCharType="begin"/>
            </w:r>
            <w:r w:rsidR="007E3FAE">
              <w:rPr>
                <w:noProof/>
                <w:szCs w:val="22"/>
              </w:rPr>
              <w:instrText xml:space="preserve"> REF NGET \h </w:instrText>
            </w:r>
            <w:r w:rsidR="004544C9">
              <w:instrText xml:space="preserve"> \* MERGEFORMAT </w:instrText>
            </w:r>
            <w:r w:rsidR="007E3FAE">
              <w:rPr>
                <w:color w:val="2B579A"/>
                <w:shd w:val="clear" w:color="auto" w:fill="E6E6E6"/>
              </w:rPr>
            </w:r>
            <w:r w:rsidR="007E3FAE">
              <w:rPr>
                <w:color w:val="2B579A"/>
                <w:shd w:val="clear" w:color="auto" w:fill="E6E6E6"/>
              </w:rPr>
              <w:fldChar w:fldCharType="separate"/>
            </w:r>
            <w:r w:rsidR="005C572C">
              <w:rPr>
                <w:b/>
              </w:rPr>
              <w:t>NGET</w:t>
            </w:r>
            <w:r w:rsidR="007E3FAE">
              <w:rPr>
                <w:color w:val="2B579A"/>
                <w:shd w:val="clear" w:color="auto" w:fill="E6E6E6"/>
              </w:rPr>
              <w:fldChar w:fldCharType="end"/>
            </w:r>
            <w:r w:rsidRPr="0076424C">
              <w:rPr>
                <w:noProof/>
                <w:szCs w:val="22"/>
              </w:rPr>
              <w:t xml:space="preserve">; and </w:t>
            </w:r>
          </w:p>
          <w:p w14:paraId="6E861157" w14:textId="5EF79F59" w:rsidR="009404E6" w:rsidRPr="0076424C" w:rsidRDefault="009404E6" w:rsidP="00143299">
            <w:pPr>
              <w:numPr>
                <w:ilvl w:val="0"/>
                <w:numId w:val="39"/>
              </w:numPr>
              <w:autoSpaceDE w:val="0"/>
              <w:autoSpaceDN w:val="0"/>
              <w:adjustRightInd w:val="0"/>
              <w:spacing w:beforeLines="40" w:before="96" w:afterLines="40" w:after="96"/>
            </w:pPr>
            <w:r w:rsidRPr="0076424C">
              <w:rPr>
                <w:noProof/>
                <w:szCs w:val="22"/>
              </w:rPr>
              <w:t xml:space="preserve">are by agreement between </w:t>
            </w:r>
            <w:r w:rsidR="001F31C9">
              <w:rPr>
                <w:color w:val="2B579A"/>
                <w:szCs w:val="24"/>
                <w:shd w:val="clear" w:color="auto" w:fill="E6E6E6"/>
              </w:rPr>
              <w:fldChar w:fldCharType="begin"/>
            </w:r>
            <w:r w:rsidR="001F31C9">
              <w:rPr>
                <w:szCs w:val="24"/>
              </w:rPr>
              <w:instrText xml:space="preserve"> REF NGET \h </w:instrText>
            </w:r>
            <w:r w:rsidR="004544C9">
              <w:rPr>
                <w:szCs w:val="24"/>
              </w:rPr>
              <w:instrText xml:space="preserve"> \* MERGEFORMAT </w:instrText>
            </w:r>
            <w:r w:rsidR="001F31C9">
              <w:rPr>
                <w:color w:val="2B579A"/>
                <w:szCs w:val="24"/>
                <w:shd w:val="clear" w:color="auto" w:fill="E6E6E6"/>
              </w:rPr>
            </w:r>
            <w:r w:rsidR="001F31C9">
              <w:rPr>
                <w:color w:val="2B579A"/>
                <w:szCs w:val="24"/>
                <w:shd w:val="clear" w:color="auto" w:fill="E6E6E6"/>
              </w:rPr>
              <w:fldChar w:fldCharType="separate"/>
            </w:r>
            <w:r w:rsidR="005C572C">
              <w:rPr>
                <w:b/>
              </w:rPr>
              <w:t>NGET</w:t>
            </w:r>
            <w:r w:rsidR="001F31C9">
              <w:rPr>
                <w:color w:val="2B579A"/>
                <w:szCs w:val="24"/>
                <w:shd w:val="clear" w:color="auto" w:fill="E6E6E6"/>
              </w:rPr>
              <w:fldChar w:fldCharType="end"/>
            </w:r>
            <w:r w:rsidRPr="0076424C">
              <w:rPr>
                <w:b/>
                <w:bCs/>
                <w:noProof/>
                <w:szCs w:val="22"/>
              </w:rPr>
              <w:t xml:space="preserve"> </w:t>
            </w:r>
            <w:r w:rsidRPr="0076424C">
              <w:rPr>
                <w:noProof/>
                <w:szCs w:val="22"/>
              </w:rPr>
              <w:t xml:space="preserve">and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bCs/>
                <w:noProof/>
                <w:szCs w:val="22"/>
              </w:rPr>
              <w:t xml:space="preserve"> </w:t>
            </w:r>
            <w:r w:rsidRPr="0076424C">
              <w:rPr>
                <w:noProof/>
                <w:szCs w:val="22"/>
              </w:rPr>
              <w:t xml:space="preserve">operated under thedirection and control of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143299">
              <w:rPr>
                <w:noProof/>
                <w:szCs w:val="22"/>
              </w:rPr>
              <w:t>.</w:t>
            </w:r>
          </w:p>
        </w:tc>
      </w:tr>
      <w:tr w:rsidR="009404E6" w:rsidRPr="0076424C" w14:paraId="6E86115B" w14:textId="77777777" w:rsidTr="00510257">
        <w:trPr>
          <w:cantSplit/>
        </w:trPr>
        <w:tc>
          <w:tcPr>
            <w:tcW w:w="2658" w:type="dxa"/>
          </w:tcPr>
          <w:p w14:paraId="6E861159" w14:textId="3005046E" w:rsidR="009404E6" w:rsidRPr="0076424C" w:rsidRDefault="009404E6" w:rsidP="00FE306C">
            <w:pPr>
              <w:spacing w:beforeLines="40" w:before="96" w:afterLines="40" w:after="96"/>
              <w:ind w:left="0" w:firstLine="0"/>
              <w:jc w:val="left"/>
              <w:rPr>
                <w:b/>
                <w:spacing w:val="5"/>
              </w:rPr>
            </w:pPr>
            <w:bookmarkStart w:id="384" w:name="RequestingControlPerson"/>
            <w:r w:rsidRPr="0076424C">
              <w:rPr>
                <w:b/>
                <w:spacing w:val="5"/>
              </w:rPr>
              <w:t>Requesting Control Person</w:t>
            </w:r>
            <w:bookmarkEnd w:id="384"/>
          </w:p>
        </w:tc>
        <w:tc>
          <w:tcPr>
            <w:tcW w:w="6698" w:type="dxa"/>
            <w:gridSpan w:val="2"/>
          </w:tcPr>
          <w:p w14:paraId="6E86115A" w14:textId="546CA074" w:rsidR="009404E6" w:rsidRPr="0076424C" w:rsidRDefault="009404E6" w:rsidP="00FB5F72">
            <w:pPr>
              <w:spacing w:beforeLines="40" w:before="96" w:afterLines="40" w:after="96"/>
              <w:ind w:left="0" w:firstLine="0"/>
              <w:rPr>
                <w:rFonts w:ascii="TimesNewRomanPSMT" w:hAnsi="TimesNewRomanPSMT"/>
                <w:snapToGrid w:val="0"/>
                <w:sz w:val="22"/>
              </w:rPr>
            </w:pPr>
            <w:r w:rsidRPr="0076424C">
              <w:t xml:space="preserve">Pursuant to </w:t>
            </w:r>
            <w:smartTag w:uri="urn:schemas-microsoft-com:office:smarttags" w:element="stockticker">
              <w:r w:rsidRPr="0076424C">
                <w:t>DOC</w:t>
              </w:r>
            </w:smartTag>
            <w:r w:rsidRPr="0076424C">
              <w:t xml:space="preserve">8, the person requesting </w:t>
            </w:r>
            <w:r>
              <w:rPr>
                <w:color w:val="2B579A"/>
                <w:shd w:val="clear" w:color="auto" w:fill="E6E6E6"/>
              </w:rPr>
              <w:fldChar w:fldCharType="begin"/>
            </w:r>
            <w:r>
              <w:instrText xml:space="preserve"> REF SafetyPrecautions \h  \* MERGEFORMAT </w:instrText>
            </w:r>
            <w:r>
              <w:rPr>
                <w:color w:val="2B579A"/>
                <w:shd w:val="clear" w:color="auto" w:fill="E6E6E6"/>
              </w:rPr>
            </w:r>
            <w:r>
              <w:rPr>
                <w:color w:val="2B579A"/>
                <w:shd w:val="clear" w:color="auto" w:fill="E6E6E6"/>
              </w:rPr>
              <w:fldChar w:fldCharType="separate"/>
            </w:r>
            <w:r w:rsidR="005C572C" w:rsidRPr="0076424C">
              <w:rPr>
                <w:b/>
              </w:rPr>
              <w:t>Safety Precautions</w:t>
            </w:r>
            <w:r>
              <w:rPr>
                <w:color w:val="2B579A"/>
                <w:shd w:val="clear" w:color="auto" w:fill="E6E6E6"/>
              </w:rPr>
              <w:fldChar w:fldCharType="end"/>
            </w:r>
            <w:r w:rsidRPr="0076424C">
              <w:t xml:space="preserve"> at an </w:t>
            </w:r>
            <w:r>
              <w:rPr>
                <w:color w:val="2B579A"/>
                <w:shd w:val="clear" w:color="auto" w:fill="E6E6E6"/>
              </w:rPr>
              <w:fldChar w:fldCharType="begin"/>
            </w:r>
            <w:r>
              <w:instrText xml:space="preserve"> REF OperationalBoundary \h  \* MERGEFORMAT </w:instrText>
            </w:r>
            <w:r>
              <w:rPr>
                <w:color w:val="2B579A"/>
                <w:shd w:val="clear" w:color="auto" w:fill="E6E6E6"/>
              </w:rPr>
            </w:r>
            <w:r>
              <w:rPr>
                <w:color w:val="2B579A"/>
                <w:shd w:val="clear" w:color="auto" w:fill="E6E6E6"/>
              </w:rPr>
              <w:fldChar w:fldCharType="separate"/>
            </w:r>
            <w:r w:rsidR="005C572C" w:rsidRPr="0076424C">
              <w:rPr>
                <w:b/>
              </w:rPr>
              <w:t>Operational Boundary</w:t>
            </w:r>
            <w:r>
              <w:rPr>
                <w:color w:val="2B579A"/>
                <w:shd w:val="clear" w:color="auto" w:fill="E6E6E6"/>
              </w:rPr>
              <w:fldChar w:fldCharType="end"/>
            </w:r>
            <w:r w:rsidRPr="0076424C">
              <w:t>.</w:t>
            </w:r>
          </w:p>
        </w:tc>
      </w:tr>
      <w:tr w:rsidR="00146170" w:rsidRPr="0076424C" w14:paraId="289916F6" w14:textId="77777777" w:rsidTr="00510257">
        <w:trPr>
          <w:cantSplit/>
        </w:trPr>
        <w:tc>
          <w:tcPr>
            <w:tcW w:w="2658" w:type="dxa"/>
          </w:tcPr>
          <w:p w14:paraId="266D1EE8" w14:textId="6B27E334" w:rsidR="00146170" w:rsidRDefault="00146170" w:rsidP="00FE306C">
            <w:pPr>
              <w:spacing w:beforeLines="40" w:before="96" w:afterLines="40" w:after="96"/>
              <w:ind w:left="0" w:firstLine="0"/>
              <w:jc w:val="left"/>
              <w:rPr>
                <w:b/>
                <w:spacing w:val="5"/>
              </w:rPr>
            </w:pPr>
            <w:bookmarkStart w:id="385" w:name="restorationcontractor"/>
            <w:r>
              <w:rPr>
                <w:b/>
              </w:rPr>
              <w:lastRenderedPageBreak/>
              <w:t>Restoration Contractor</w:t>
            </w:r>
            <w:bookmarkEnd w:id="385"/>
          </w:p>
        </w:tc>
        <w:tc>
          <w:tcPr>
            <w:tcW w:w="6698" w:type="dxa"/>
            <w:gridSpan w:val="2"/>
          </w:tcPr>
          <w:p w14:paraId="43477D27" w14:textId="06030668" w:rsidR="00146170" w:rsidRPr="00683081" w:rsidRDefault="00146170" w:rsidP="00FB5F72">
            <w:pPr>
              <w:spacing w:before="40" w:after="40"/>
              <w:ind w:left="0" w:firstLine="0"/>
              <w:rPr>
                <w:rFonts w:eastAsia="Calibri"/>
                <w:szCs w:val="24"/>
              </w:rPr>
            </w:pPr>
            <w:r w:rsidRPr="00904FDA">
              <w:rPr>
                <w:spacing w:val="5"/>
              </w:rPr>
              <w:t xml:space="preserve">A </w:t>
            </w:r>
            <w:r w:rsidR="00693300">
              <w:rPr>
                <w:b/>
                <w:color w:val="2B579A"/>
                <w:spacing w:val="5"/>
                <w:shd w:val="clear" w:color="auto" w:fill="E6E6E6"/>
              </w:rPr>
              <w:fldChar w:fldCharType="begin"/>
            </w:r>
            <w:r w:rsidR="00693300">
              <w:rPr>
                <w:spacing w:val="5"/>
              </w:rPr>
              <w:instrText xml:space="preserve"> REF Generator \h </w:instrText>
            </w:r>
            <w:r w:rsidR="00FB5F72">
              <w:rPr>
                <w:b/>
                <w:bCs/>
                <w:spacing w:val="5"/>
              </w:rPr>
              <w:instrText xml:space="preserve"> \* MERGEFORMAT </w:instrText>
            </w:r>
            <w:r w:rsidR="00693300">
              <w:rPr>
                <w:b/>
                <w:color w:val="2B579A"/>
                <w:spacing w:val="5"/>
                <w:shd w:val="clear" w:color="auto" w:fill="E6E6E6"/>
              </w:rPr>
            </w:r>
            <w:r w:rsidR="00693300">
              <w:rPr>
                <w:b/>
                <w:color w:val="2B579A"/>
                <w:spacing w:val="5"/>
                <w:shd w:val="clear" w:color="auto" w:fill="E6E6E6"/>
              </w:rPr>
              <w:fldChar w:fldCharType="separate"/>
            </w:r>
            <w:r w:rsidR="005C572C" w:rsidRPr="0076424C">
              <w:rPr>
                <w:b/>
              </w:rPr>
              <w:t>Generator</w:t>
            </w:r>
            <w:r w:rsidR="00693300">
              <w:rPr>
                <w:b/>
                <w:color w:val="2B579A"/>
                <w:spacing w:val="5"/>
                <w:shd w:val="clear" w:color="auto" w:fill="E6E6E6"/>
              </w:rPr>
              <w:fldChar w:fldCharType="end"/>
            </w:r>
            <w:r w:rsidR="00693300">
              <w:rPr>
                <w:b/>
                <w:bCs/>
                <w:spacing w:val="5"/>
              </w:rPr>
              <w:t xml:space="preserve"> </w:t>
            </w:r>
            <w:r>
              <w:rPr>
                <w:spacing w:val="5"/>
              </w:rPr>
              <w:t xml:space="preserve">or a </w:t>
            </w:r>
            <w:r w:rsidR="00693300">
              <w:rPr>
                <w:b/>
                <w:color w:val="2B579A"/>
                <w:spacing w:val="5"/>
                <w:shd w:val="clear" w:color="auto" w:fill="E6E6E6"/>
              </w:rPr>
              <w:fldChar w:fldCharType="begin"/>
            </w:r>
            <w:r w:rsidR="00693300">
              <w:rPr>
                <w:spacing w:val="5"/>
              </w:rPr>
              <w:instrText xml:space="preserve"> REF Customer \h </w:instrText>
            </w:r>
            <w:r w:rsidR="00FB5F72">
              <w:rPr>
                <w:b/>
                <w:bCs/>
                <w:spacing w:val="5"/>
              </w:rPr>
              <w:instrText xml:space="preserve"> \* MERGEFORMAT </w:instrText>
            </w:r>
            <w:r w:rsidR="00693300">
              <w:rPr>
                <w:b/>
                <w:color w:val="2B579A"/>
                <w:spacing w:val="5"/>
                <w:shd w:val="clear" w:color="auto" w:fill="E6E6E6"/>
              </w:rPr>
            </w:r>
            <w:r w:rsidR="00693300">
              <w:rPr>
                <w:b/>
                <w:color w:val="2B579A"/>
                <w:spacing w:val="5"/>
                <w:shd w:val="clear" w:color="auto" w:fill="E6E6E6"/>
              </w:rPr>
              <w:fldChar w:fldCharType="separate"/>
            </w:r>
            <w:r w:rsidR="005C572C" w:rsidRPr="0076424C">
              <w:rPr>
                <w:b/>
              </w:rPr>
              <w:t>Customer</w:t>
            </w:r>
            <w:r w:rsidR="00693300">
              <w:rPr>
                <w:b/>
                <w:color w:val="2B579A"/>
                <w:spacing w:val="5"/>
                <w:shd w:val="clear" w:color="auto" w:fill="E6E6E6"/>
              </w:rPr>
              <w:fldChar w:fldCharType="end"/>
            </w:r>
            <w:r w:rsidR="00693300">
              <w:rPr>
                <w:b/>
                <w:bCs/>
                <w:spacing w:val="5"/>
              </w:rPr>
              <w:t xml:space="preserve"> </w:t>
            </w:r>
            <w:r w:rsidRPr="00904FDA">
              <w:rPr>
                <w:spacing w:val="5"/>
              </w:rPr>
              <w:t>with a contractual obligation to provide service</w:t>
            </w:r>
            <w:r>
              <w:rPr>
                <w:spacing w:val="5"/>
              </w:rPr>
              <w:t xml:space="preserve">s necessary for recovery from a </w:t>
            </w:r>
            <w:r w:rsidR="00693300">
              <w:rPr>
                <w:b/>
                <w:color w:val="2B579A"/>
                <w:spacing w:val="5"/>
                <w:shd w:val="clear" w:color="auto" w:fill="E6E6E6"/>
              </w:rPr>
              <w:fldChar w:fldCharType="begin"/>
            </w:r>
            <w:r w:rsidR="00693300">
              <w:rPr>
                <w:spacing w:val="5"/>
              </w:rPr>
              <w:instrText xml:space="preserve"> REF TotalShutdown \h </w:instrText>
            </w:r>
            <w:r w:rsidR="00FB5F72">
              <w:rPr>
                <w:b/>
                <w:bCs/>
                <w:spacing w:val="5"/>
              </w:rPr>
              <w:instrText xml:space="preserve"> \* MERGEFORMAT </w:instrText>
            </w:r>
            <w:r w:rsidR="00693300">
              <w:rPr>
                <w:b/>
                <w:color w:val="2B579A"/>
                <w:spacing w:val="5"/>
                <w:shd w:val="clear" w:color="auto" w:fill="E6E6E6"/>
              </w:rPr>
            </w:r>
            <w:r w:rsidR="00693300">
              <w:rPr>
                <w:b/>
                <w:color w:val="2B579A"/>
                <w:spacing w:val="5"/>
                <w:shd w:val="clear" w:color="auto" w:fill="E6E6E6"/>
              </w:rPr>
              <w:fldChar w:fldCharType="separate"/>
            </w:r>
            <w:r w:rsidR="005C572C" w:rsidRPr="0076424C">
              <w:rPr>
                <w:b/>
              </w:rPr>
              <w:t>Total Shutdown</w:t>
            </w:r>
            <w:r w:rsidR="00693300">
              <w:rPr>
                <w:b/>
                <w:color w:val="2B579A"/>
                <w:spacing w:val="5"/>
                <w:shd w:val="clear" w:color="auto" w:fill="E6E6E6"/>
              </w:rPr>
              <w:fldChar w:fldCharType="end"/>
            </w:r>
            <w:r>
              <w:rPr>
                <w:b/>
                <w:bCs/>
                <w:spacing w:val="5"/>
              </w:rPr>
              <w:t xml:space="preserve"> </w:t>
            </w:r>
            <w:r>
              <w:rPr>
                <w:spacing w:val="5"/>
              </w:rPr>
              <w:t xml:space="preserve">or a </w:t>
            </w:r>
            <w:r w:rsidR="00693300">
              <w:rPr>
                <w:b/>
                <w:color w:val="2B579A"/>
                <w:spacing w:val="5"/>
                <w:shd w:val="clear" w:color="auto" w:fill="E6E6E6"/>
              </w:rPr>
              <w:fldChar w:fldCharType="begin"/>
            </w:r>
            <w:r w:rsidR="00693300">
              <w:rPr>
                <w:spacing w:val="5"/>
              </w:rPr>
              <w:instrText xml:space="preserve"> REF PartialShutdown \h </w:instrText>
            </w:r>
            <w:r w:rsidR="00FB5F72">
              <w:rPr>
                <w:b/>
                <w:bCs/>
                <w:spacing w:val="5"/>
              </w:rPr>
              <w:instrText xml:space="preserve"> \* MERGEFORMAT </w:instrText>
            </w:r>
            <w:r w:rsidR="00693300">
              <w:rPr>
                <w:b/>
                <w:color w:val="2B579A"/>
                <w:spacing w:val="5"/>
                <w:shd w:val="clear" w:color="auto" w:fill="E6E6E6"/>
              </w:rPr>
            </w:r>
            <w:r w:rsidR="00693300">
              <w:rPr>
                <w:b/>
                <w:color w:val="2B579A"/>
                <w:spacing w:val="5"/>
                <w:shd w:val="clear" w:color="auto" w:fill="E6E6E6"/>
              </w:rPr>
              <w:fldChar w:fldCharType="separate"/>
            </w:r>
            <w:r w:rsidR="005C572C" w:rsidRPr="0076424C">
              <w:rPr>
                <w:b/>
              </w:rPr>
              <w:t>Partial Shutdown</w:t>
            </w:r>
            <w:r w:rsidR="00693300">
              <w:rPr>
                <w:b/>
                <w:color w:val="2B579A"/>
                <w:spacing w:val="5"/>
                <w:shd w:val="clear" w:color="auto" w:fill="E6E6E6"/>
              </w:rPr>
              <w:fldChar w:fldCharType="end"/>
            </w:r>
            <w:r>
              <w:rPr>
                <w:spacing w:val="5"/>
              </w:rPr>
              <w:t>.</w:t>
            </w:r>
          </w:p>
        </w:tc>
      </w:tr>
      <w:tr w:rsidR="00C26657" w:rsidRPr="0076424C" w14:paraId="1ADE50F9" w14:textId="77777777" w:rsidTr="00EE029D">
        <w:trPr>
          <w:cantSplit/>
        </w:trPr>
        <w:tc>
          <w:tcPr>
            <w:tcW w:w="2658" w:type="dxa"/>
          </w:tcPr>
          <w:p w14:paraId="42EF891D" w14:textId="77777777" w:rsidR="00C26657" w:rsidRDefault="00C26657" w:rsidP="00EE029D">
            <w:pPr>
              <w:spacing w:beforeLines="40" w:before="96" w:afterLines="40" w:after="96"/>
              <w:ind w:left="0" w:firstLine="0"/>
              <w:jc w:val="left"/>
              <w:rPr>
                <w:b/>
                <w:spacing w:val="5"/>
              </w:rPr>
            </w:pPr>
            <w:bookmarkStart w:id="386" w:name="restorationplan"/>
            <w:r>
              <w:rPr>
                <w:b/>
              </w:rPr>
              <w:t>Restoration Plan</w:t>
            </w:r>
            <w:bookmarkEnd w:id="386"/>
          </w:p>
        </w:tc>
        <w:tc>
          <w:tcPr>
            <w:tcW w:w="6698" w:type="dxa"/>
            <w:gridSpan w:val="2"/>
          </w:tcPr>
          <w:p w14:paraId="7A6BF68C" w14:textId="3556DEAB" w:rsidR="00C26657" w:rsidRPr="00683081" w:rsidRDefault="00C26657" w:rsidP="00FB5F72">
            <w:pPr>
              <w:spacing w:before="40" w:after="40"/>
              <w:ind w:left="0" w:firstLine="0"/>
              <w:rPr>
                <w:rFonts w:eastAsia="Calibri"/>
                <w:szCs w:val="24"/>
              </w:rPr>
            </w:pPr>
            <w:r>
              <w:rPr>
                <w:spacing w:val="5"/>
              </w:rPr>
              <w:t xml:space="preserve">A </w:t>
            </w:r>
            <w:r>
              <w:rPr>
                <w:b/>
                <w:color w:val="2B579A"/>
                <w:spacing w:val="5"/>
                <w:shd w:val="clear" w:color="auto" w:fill="E6E6E6"/>
              </w:rPr>
              <w:fldChar w:fldCharType="begin"/>
            </w:r>
            <w:r>
              <w:rPr>
                <w:spacing w:val="5"/>
              </w:rPr>
              <w:instrText xml:space="preserve"> REF LJRP \h </w:instrText>
            </w:r>
            <w:r w:rsidR="00FB5F72">
              <w:rPr>
                <w:b/>
                <w:bCs/>
                <w:spacing w:val="5"/>
              </w:rPr>
              <w:instrText xml:space="preserve"> \* MERGEFORMAT </w:instrText>
            </w:r>
            <w:r>
              <w:rPr>
                <w:b/>
                <w:color w:val="2B579A"/>
                <w:spacing w:val="5"/>
                <w:shd w:val="clear" w:color="auto" w:fill="E6E6E6"/>
              </w:rPr>
            </w:r>
            <w:r>
              <w:rPr>
                <w:b/>
                <w:color w:val="2B579A"/>
                <w:spacing w:val="5"/>
                <w:shd w:val="clear" w:color="auto" w:fill="E6E6E6"/>
              </w:rPr>
              <w:fldChar w:fldCharType="separate"/>
            </w:r>
            <w:r w:rsidR="005C572C">
              <w:rPr>
                <w:b/>
              </w:rPr>
              <w:t>LJRP</w:t>
            </w:r>
            <w:r>
              <w:rPr>
                <w:b/>
                <w:color w:val="2B579A"/>
                <w:spacing w:val="5"/>
                <w:shd w:val="clear" w:color="auto" w:fill="E6E6E6"/>
              </w:rPr>
              <w:fldChar w:fldCharType="end"/>
            </w:r>
            <w:r>
              <w:rPr>
                <w:spacing w:val="5"/>
              </w:rPr>
              <w:t xml:space="preserve"> or </w:t>
            </w:r>
            <w:r>
              <w:rPr>
                <w:b/>
                <w:color w:val="2B579A"/>
                <w:shd w:val="clear" w:color="auto" w:fill="E6E6E6"/>
              </w:rPr>
              <w:fldChar w:fldCharType="begin"/>
            </w:r>
            <w:r>
              <w:instrText xml:space="preserve"> REF DRZP \h </w:instrText>
            </w:r>
            <w:r w:rsidR="00FB5F72">
              <w:rPr>
                <w:b/>
              </w:rPr>
              <w:instrText xml:space="preserve"> \* MERGEFORMAT </w:instrText>
            </w:r>
            <w:r>
              <w:rPr>
                <w:b/>
                <w:color w:val="2B579A"/>
                <w:shd w:val="clear" w:color="auto" w:fill="E6E6E6"/>
              </w:rPr>
            </w:r>
            <w:r>
              <w:rPr>
                <w:b/>
                <w:color w:val="2B579A"/>
                <w:shd w:val="clear" w:color="auto" w:fill="E6E6E6"/>
              </w:rPr>
              <w:fldChar w:fldCharType="separate"/>
            </w:r>
            <w:r w:rsidR="005C572C">
              <w:rPr>
                <w:b/>
              </w:rPr>
              <w:t>DRZP</w:t>
            </w:r>
            <w:r>
              <w:rPr>
                <w:b/>
                <w:color w:val="2B579A"/>
                <w:shd w:val="clear" w:color="auto" w:fill="E6E6E6"/>
              </w:rPr>
              <w:fldChar w:fldCharType="end"/>
            </w:r>
            <w:r>
              <w:rPr>
                <w:spacing w:val="5"/>
              </w:rPr>
              <w:t xml:space="preserve"> as the context requires.</w:t>
            </w:r>
          </w:p>
        </w:tc>
      </w:tr>
      <w:tr w:rsidR="00146170" w:rsidRPr="0076424C" w14:paraId="4BDA68D3" w14:textId="77777777" w:rsidTr="00510257">
        <w:trPr>
          <w:cantSplit/>
        </w:trPr>
        <w:tc>
          <w:tcPr>
            <w:tcW w:w="2658" w:type="dxa"/>
          </w:tcPr>
          <w:p w14:paraId="0B28344D" w14:textId="5FA7F01A" w:rsidR="00146170" w:rsidRDefault="00146170" w:rsidP="00FE306C">
            <w:pPr>
              <w:spacing w:beforeLines="40" w:before="96" w:afterLines="40" w:after="96"/>
              <w:ind w:left="0" w:firstLine="0"/>
              <w:jc w:val="left"/>
              <w:rPr>
                <w:b/>
                <w:spacing w:val="5"/>
              </w:rPr>
            </w:pPr>
            <w:bookmarkStart w:id="387" w:name="restorationservicetest"/>
            <w:r>
              <w:rPr>
                <w:b/>
                <w:spacing w:val="5"/>
              </w:rPr>
              <w:t>Restoration Service Test</w:t>
            </w:r>
            <w:bookmarkEnd w:id="387"/>
          </w:p>
        </w:tc>
        <w:tc>
          <w:tcPr>
            <w:tcW w:w="6698" w:type="dxa"/>
            <w:gridSpan w:val="2"/>
          </w:tcPr>
          <w:p w14:paraId="206B34EF" w14:textId="388BB4B1" w:rsidR="00146170" w:rsidRPr="00683081" w:rsidRDefault="00146170" w:rsidP="00FB5F72">
            <w:pPr>
              <w:spacing w:before="40" w:after="40"/>
              <w:ind w:left="0" w:firstLine="0"/>
              <w:rPr>
                <w:rFonts w:eastAsia="Calibri"/>
                <w:szCs w:val="24"/>
              </w:rPr>
            </w:pPr>
            <w:r w:rsidRPr="004F52D9">
              <w:rPr>
                <w:rFonts w:eastAsia="Calibri"/>
                <w:szCs w:val="24"/>
                <w:lang w:val="en-US"/>
              </w:rPr>
              <w:t xml:space="preserve">An </w:t>
            </w:r>
            <w:r w:rsidR="00765695">
              <w:rPr>
                <w:rFonts w:eastAsia="Calibri"/>
                <w:b/>
                <w:color w:val="2B579A"/>
                <w:szCs w:val="24"/>
                <w:shd w:val="clear" w:color="auto" w:fill="E6E6E6"/>
                <w:lang w:val="en-US"/>
              </w:rPr>
              <w:fldChar w:fldCharType="begin"/>
            </w:r>
            <w:r w:rsidR="00765695">
              <w:rPr>
                <w:rFonts w:eastAsia="Calibri"/>
                <w:szCs w:val="24"/>
                <w:lang w:val="en-US"/>
              </w:rPr>
              <w:instrText xml:space="preserve"> REF Anchorpowerstation \h </w:instrText>
            </w:r>
            <w:r w:rsidR="00FB5F72">
              <w:rPr>
                <w:rFonts w:eastAsia="Calibri"/>
                <w:b/>
                <w:bCs/>
                <w:szCs w:val="24"/>
                <w:lang w:val="en-US"/>
              </w:rPr>
              <w:instrText xml:space="preserve"> \* MERGEFORMAT </w:instrText>
            </w:r>
            <w:r w:rsidR="00765695">
              <w:rPr>
                <w:rFonts w:eastAsia="Calibri"/>
                <w:b/>
                <w:color w:val="2B579A"/>
                <w:szCs w:val="24"/>
                <w:shd w:val="clear" w:color="auto" w:fill="E6E6E6"/>
                <w:lang w:val="en-US"/>
              </w:rPr>
            </w:r>
            <w:r w:rsidR="00765695">
              <w:rPr>
                <w:rFonts w:eastAsia="Calibri"/>
                <w:b/>
                <w:color w:val="2B579A"/>
                <w:szCs w:val="24"/>
                <w:shd w:val="clear" w:color="auto" w:fill="E6E6E6"/>
                <w:lang w:val="en-US"/>
              </w:rPr>
              <w:fldChar w:fldCharType="separate"/>
            </w:r>
            <w:r w:rsidR="005C572C">
              <w:rPr>
                <w:b/>
              </w:rPr>
              <w:t>Anchor Power Generating Module Test</w:t>
            </w:r>
            <w:r w:rsidR="00765695">
              <w:rPr>
                <w:rFonts w:eastAsia="Calibri"/>
                <w:b/>
                <w:color w:val="2B579A"/>
                <w:szCs w:val="24"/>
                <w:shd w:val="clear" w:color="auto" w:fill="E6E6E6"/>
                <w:lang w:val="en-US"/>
              </w:rPr>
              <w:fldChar w:fldCharType="end"/>
            </w:r>
            <w:r w:rsidRPr="004F52D9">
              <w:rPr>
                <w:rFonts w:eastAsia="Calibri"/>
                <w:szCs w:val="24"/>
                <w:lang w:val="en-US"/>
              </w:rPr>
              <w:t xml:space="preserve">, </w:t>
            </w:r>
            <w:r w:rsidR="00AA4BE6">
              <w:rPr>
                <w:rFonts w:eastAsia="Calibri"/>
                <w:b/>
                <w:color w:val="2B579A"/>
                <w:szCs w:val="24"/>
                <w:shd w:val="clear" w:color="auto" w:fill="E6E6E6"/>
                <w:lang w:val="en-US"/>
              </w:rPr>
              <w:fldChar w:fldCharType="begin"/>
            </w:r>
            <w:r w:rsidR="00AA4BE6">
              <w:rPr>
                <w:rFonts w:eastAsia="Calibri"/>
                <w:szCs w:val="24"/>
                <w:lang w:val="en-US"/>
              </w:rPr>
              <w:instrText xml:space="preserve"> REF AnchorTest \h </w:instrText>
            </w:r>
            <w:r w:rsidR="00FB5F72">
              <w:rPr>
                <w:rFonts w:eastAsia="Calibri"/>
                <w:b/>
                <w:bCs/>
                <w:szCs w:val="24"/>
                <w:lang w:val="en-US"/>
              </w:rPr>
              <w:instrText xml:space="preserve"> \* MERGEFORMAT </w:instrText>
            </w:r>
            <w:r w:rsidR="00AA4BE6">
              <w:rPr>
                <w:rFonts w:eastAsia="Calibri"/>
                <w:b/>
                <w:color w:val="2B579A"/>
                <w:szCs w:val="24"/>
                <w:shd w:val="clear" w:color="auto" w:fill="E6E6E6"/>
                <w:lang w:val="en-US"/>
              </w:rPr>
            </w:r>
            <w:r w:rsidR="00AA4BE6">
              <w:rPr>
                <w:rFonts w:eastAsia="Calibri"/>
                <w:b/>
                <w:color w:val="2B579A"/>
                <w:szCs w:val="24"/>
                <w:shd w:val="clear" w:color="auto" w:fill="E6E6E6"/>
                <w:lang w:val="en-US"/>
              </w:rPr>
              <w:fldChar w:fldCharType="separate"/>
            </w:r>
            <w:r w:rsidR="005C572C">
              <w:rPr>
                <w:b/>
              </w:rPr>
              <w:t>Anchor Power Station Test</w:t>
            </w:r>
            <w:r w:rsidR="00AA4BE6">
              <w:rPr>
                <w:rFonts w:eastAsia="Calibri"/>
                <w:b/>
                <w:color w:val="2B579A"/>
                <w:szCs w:val="24"/>
                <w:shd w:val="clear" w:color="auto" w:fill="E6E6E6"/>
                <w:lang w:val="en-US"/>
              </w:rPr>
              <w:fldChar w:fldCharType="end"/>
            </w:r>
            <w:r w:rsidRPr="004F52D9">
              <w:rPr>
                <w:rFonts w:eastAsia="Calibri"/>
                <w:szCs w:val="24"/>
                <w:lang w:val="en-US"/>
              </w:rPr>
              <w:t xml:space="preserve">, </w:t>
            </w:r>
            <w:r w:rsidR="00F42072">
              <w:rPr>
                <w:rFonts w:eastAsia="Calibri"/>
                <w:b/>
                <w:color w:val="2B579A"/>
                <w:szCs w:val="24"/>
                <w:shd w:val="clear" w:color="auto" w:fill="E6E6E6"/>
                <w:lang w:val="en-US"/>
              </w:rPr>
              <w:fldChar w:fldCharType="begin"/>
            </w:r>
            <w:r w:rsidR="00F42072">
              <w:rPr>
                <w:rFonts w:eastAsia="Calibri"/>
                <w:szCs w:val="24"/>
                <w:lang w:val="en-US"/>
              </w:rPr>
              <w:instrText xml:space="preserve"> REF quickresycnh \h </w:instrText>
            </w:r>
            <w:r w:rsidR="00FB5F72">
              <w:rPr>
                <w:rFonts w:eastAsia="Calibri"/>
                <w:b/>
                <w:bCs/>
                <w:szCs w:val="24"/>
                <w:lang w:val="en-US"/>
              </w:rPr>
              <w:instrText xml:space="preserve"> \* MERGEFORMAT </w:instrText>
            </w:r>
            <w:r w:rsidR="00F42072">
              <w:rPr>
                <w:rFonts w:eastAsia="Calibri"/>
                <w:b/>
                <w:color w:val="2B579A"/>
                <w:szCs w:val="24"/>
                <w:shd w:val="clear" w:color="auto" w:fill="E6E6E6"/>
                <w:lang w:val="en-US"/>
              </w:rPr>
            </w:r>
            <w:r w:rsidR="00F42072">
              <w:rPr>
                <w:rFonts w:eastAsia="Calibri"/>
                <w:b/>
                <w:color w:val="2B579A"/>
                <w:szCs w:val="24"/>
                <w:shd w:val="clear" w:color="auto" w:fill="E6E6E6"/>
                <w:lang w:val="en-US"/>
              </w:rPr>
              <w:fldChar w:fldCharType="separate"/>
            </w:r>
            <w:r w:rsidR="005C572C">
              <w:rPr>
                <w:b/>
              </w:rPr>
              <w:t>Quick Re-synchronisation</w:t>
            </w:r>
            <w:r w:rsidR="00F42072">
              <w:rPr>
                <w:rFonts w:eastAsia="Calibri"/>
                <w:b/>
                <w:color w:val="2B579A"/>
                <w:szCs w:val="24"/>
                <w:shd w:val="clear" w:color="auto" w:fill="E6E6E6"/>
                <w:lang w:val="en-US"/>
              </w:rPr>
              <w:fldChar w:fldCharType="end"/>
            </w:r>
            <w:r>
              <w:rPr>
                <w:rFonts w:eastAsia="Calibri"/>
                <w:szCs w:val="24"/>
                <w:lang w:val="en-US"/>
              </w:rPr>
              <w:t xml:space="preserve"> test </w:t>
            </w:r>
            <w:r w:rsidRPr="004F52D9">
              <w:rPr>
                <w:rFonts w:eastAsia="Calibri"/>
                <w:szCs w:val="24"/>
                <w:lang w:val="en-US"/>
              </w:rPr>
              <w:t xml:space="preserve">or </w:t>
            </w:r>
            <w:r w:rsidR="00841F92">
              <w:rPr>
                <w:b/>
                <w:snapToGrid w:val="0"/>
                <w:color w:val="2B579A"/>
                <w:shd w:val="clear" w:color="auto" w:fill="E6E6E6"/>
              </w:rPr>
              <w:fldChar w:fldCharType="begin"/>
            </w:r>
            <w:r w:rsidR="00841F92">
              <w:rPr>
                <w:snapToGrid w:val="0"/>
              </w:rPr>
              <w:instrText xml:space="preserve"> REF topuptest \h </w:instrText>
            </w:r>
            <w:r w:rsidR="00FB5F72">
              <w:rPr>
                <w:b/>
                <w:bCs/>
                <w:snapToGrid w:val="0"/>
              </w:rPr>
              <w:instrText xml:space="preserve"> \* MERGEFORMAT </w:instrText>
            </w:r>
            <w:r w:rsidR="00841F92">
              <w:rPr>
                <w:b/>
                <w:snapToGrid w:val="0"/>
                <w:color w:val="2B579A"/>
                <w:shd w:val="clear" w:color="auto" w:fill="E6E6E6"/>
              </w:rPr>
            </w:r>
            <w:r w:rsidR="00841F92">
              <w:rPr>
                <w:b/>
                <w:snapToGrid w:val="0"/>
                <w:color w:val="2B579A"/>
                <w:shd w:val="clear" w:color="auto" w:fill="E6E6E6"/>
              </w:rPr>
              <w:fldChar w:fldCharType="separate"/>
            </w:r>
            <w:r w:rsidR="005C572C">
              <w:rPr>
                <w:b/>
              </w:rPr>
              <w:t>Top Up Restoration Test</w:t>
            </w:r>
            <w:r w:rsidR="00841F92">
              <w:rPr>
                <w:b/>
                <w:snapToGrid w:val="0"/>
                <w:color w:val="2B579A"/>
                <w:shd w:val="clear" w:color="auto" w:fill="E6E6E6"/>
              </w:rPr>
              <w:fldChar w:fldCharType="end"/>
            </w:r>
            <w:r w:rsidRPr="004F52D9">
              <w:rPr>
                <w:rFonts w:eastAsia="Calibri"/>
                <w:szCs w:val="24"/>
                <w:lang w:val="en-US"/>
              </w:rPr>
              <w:t>.</w:t>
            </w:r>
          </w:p>
        </w:tc>
      </w:tr>
      <w:tr w:rsidR="00A22679" w:rsidRPr="0076424C" w14:paraId="2C424D82" w14:textId="77777777" w:rsidTr="00510257">
        <w:trPr>
          <w:cantSplit/>
        </w:trPr>
        <w:tc>
          <w:tcPr>
            <w:tcW w:w="2658" w:type="dxa"/>
          </w:tcPr>
          <w:p w14:paraId="5CDA9153" w14:textId="367866E9" w:rsidR="00A22679" w:rsidRPr="00683081" w:rsidRDefault="00A22679" w:rsidP="00FE306C">
            <w:pPr>
              <w:spacing w:beforeLines="40" w:before="96" w:afterLines="40" w:after="96"/>
              <w:ind w:left="0" w:firstLine="0"/>
              <w:jc w:val="left"/>
              <w:rPr>
                <w:bCs/>
                <w:spacing w:val="5"/>
              </w:rPr>
            </w:pPr>
            <w:del w:id="388" w:author="Ofgem OGC" w:date="2024-05-07T16:10:00Z" w16du:dateUtc="2024-05-07T15:10:00Z">
              <w:r w:rsidDel="000E7396">
                <w:rPr>
                  <w:b/>
                  <w:spacing w:val="5"/>
                </w:rPr>
                <w:delText>Retained EU</w:delText>
              </w:r>
            </w:del>
            <w:del w:id="389" w:author="Ofgem OGC" w:date="2024-05-07T16:13:00Z" w16du:dateUtc="2024-05-07T15:13:00Z">
              <w:r w:rsidDel="00512066">
                <w:rPr>
                  <w:b/>
                  <w:spacing w:val="5"/>
                </w:rPr>
                <w:delText xml:space="preserve"> Law</w:delText>
              </w:r>
              <w:r w:rsidDel="00512066">
                <w:rPr>
                  <w:bCs/>
                  <w:spacing w:val="5"/>
                </w:rPr>
                <w:delText>:</w:delText>
              </w:r>
            </w:del>
          </w:p>
        </w:tc>
        <w:tc>
          <w:tcPr>
            <w:tcW w:w="6698" w:type="dxa"/>
            <w:gridSpan w:val="2"/>
          </w:tcPr>
          <w:p w14:paraId="48061437" w14:textId="0D113C9A" w:rsidR="00A22679" w:rsidRPr="00CA3834" w:rsidRDefault="00A22679" w:rsidP="00FB5F72">
            <w:pPr>
              <w:spacing w:before="40" w:after="40"/>
              <w:ind w:left="0" w:firstLine="0"/>
              <w:rPr>
                <w:rFonts w:eastAsia="Calibri"/>
                <w:szCs w:val="24"/>
                <w:lang w:val="en-US"/>
              </w:rPr>
            </w:pPr>
            <w:del w:id="390" w:author="Ofgem OGC" w:date="2024-05-07T16:13:00Z" w16du:dateUtc="2024-05-07T15:13:00Z">
              <w:r w:rsidRPr="00683081" w:rsidDel="00512066">
                <w:rPr>
                  <w:rFonts w:eastAsia="Calibri"/>
                  <w:szCs w:val="24"/>
                </w:rPr>
                <w:delText>As defined in the European Union (Withdrawal) Act 2018 as amended by the European Union (Withdrawal Agreement) Act 2020.</w:delText>
              </w:r>
            </w:del>
          </w:p>
        </w:tc>
      </w:tr>
      <w:tr w:rsidR="00DD29DB" w:rsidRPr="0076424C" w14:paraId="2E671A01" w14:textId="77777777" w:rsidTr="00510257">
        <w:trPr>
          <w:cantSplit/>
        </w:trPr>
        <w:tc>
          <w:tcPr>
            <w:tcW w:w="2658" w:type="dxa"/>
          </w:tcPr>
          <w:p w14:paraId="67F1DC9D" w14:textId="6D3F69BB" w:rsidR="00DD29DB" w:rsidRPr="0076424C" w:rsidRDefault="00DD29DB" w:rsidP="00FE306C">
            <w:pPr>
              <w:spacing w:beforeLines="40" w:before="96" w:afterLines="40" w:after="96"/>
              <w:ind w:left="0" w:firstLine="0"/>
              <w:jc w:val="left"/>
              <w:rPr>
                <w:b/>
                <w:spacing w:val="5"/>
              </w:rPr>
            </w:pPr>
            <w:r>
              <w:rPr>
                <w:b/>
                <w:spacing w:val="5"/>
              </w:rPr>
              <w:t>Retrospective Modification</w:t>
            </w:r>
          </w:p>
        </w:tc>
        <w:tc>
          <w:tcPr>
            <w:tcW w:w="6698" w:type="dxa"/>
            <w:gridSpan w:val="2"/>
          </w:tcPr>
          <w:p w14:paraId="6DD5D00E" w14:textId="77777777" w:rsidR="00DD29DB" w:rsidRPr="00CA3834" w:rsidRDefault="00DD29DB" w:rsidP="00FB5F72">
            <w:pPr>
              <w:spacing w:before="40" w:after="40"/>
              <w:ind w:left="0" w:firstLine="0"/>
              <w:contextualSpacing/>
              <w:rPr>
                <w:rFonts w:eastAsia="Calibri"/>
                <w:szCs w:val="24"/>
                <w:lang w:val="en-US"/>
              </w:rPr>
            </w:pPr>
            <w:r w:rsidRPr="00CA3834">
              <w:rPr>
                <w:rFonts w:eastAsia="Calibri"/>
                <w:szCs w:val="24"/>
                <w:lang w:val="en-US"/>
              </w:rPr>
              <w:t xml:space="preserve">A modification to the </w:t>
            </w:r>
            <w:r w:rsidRPr="00CA3834">
              <w:rPr>
                <w:rFonts w:eastAsia="Calibri"/>
                <w:b/>
                <w:szCs w:val="24"/>
                <w:lang w:val="en-US"/>
              </w:rPr>
              <w:t>Distribution Code</w:t>
            </w:r>
            <w:r w:rsidRPr="00CA3834">
              <w:rPr>
                <w:rFonts w:eastAsia="Calibri"/>
                <w:szCs w:val="24"/>
                <w:lang w:val="en-US"/>
              </w:rPr>
              <w:t xml:space="preserve"> shall be a </w:t>
            </w:r>
            <w:r w:rsidRPr="00CA3834">
              <w:rPr>
                <w:rFonts w:eastAsia="Calibri"/>
                <w:b/>
                <w:szCs w:val="24"/>
                <w:lang w:val="en-US"/>
              </w:rPr>
              <w:t>Retrospective Modification</w:t>
            </w:r>
            <w:r w:rsidRPr="00CA3834">
              <w:rPr>
                <w:rFonts w:eastAsia="Calibri"/>
                <w:szCs w:val="24"/>
                <w:lang w:val="en-US"/>
              </w:rPr>
              <w:t>, if the modification is either:</w:t>
            </w:r>
          </w:p>
          <w:p w14:paraId="3E9BA637" w14:textId="77777777" w:rsidR="00DD29DB" w:rsidRPr="00CA3834" w:rsidRDefault="00DD29DB" w:rsidP="00FB5F72">
            <w:pPr>
              <w:numPr>
                <w:ilvl w:val="0"/>
                <w:numId w:val="74"/>
              </w:numPr>
              <w:spacing w:before="40" w:after="40" w:line="259" w:lineRule="auto"/>
              <w:ind w:left="1200" w:hanging="349"/>
              <w:contextualSpacing/>
              <w:rPr>
                <w:rFonts w:eastAsia="Calibri"/>
                <w:szCs w:val="24"/>
                <w:lang w:val="en-US"/>
              </w:rPr>
            </w:pPr>
            <w:r w:rsidRPr="00CA3834">
              <w:rPr>
                <w:rFonts w:eastAsia="Calibri"/>
                <w:szCs w:val="24"/>
                <w:lang w:val="en-US"/>
              </w:rPr>
              <w:t xml:space="preserve">Stated to be a </w:t>
            </w:r>
            <w:r w:rsidRPr="00CA3834">
              <w:rPr>
                <w:rFonts w:eastAsia="Calibri"/>
                <w:b/>
                <w:szCs w:val="24"/>
                <w:lang w:val="en-US"/>
              </w:rPr>
              <w:t>Retrospective Modification</w:t>
            </w:r>
            <w:r w:rsidRPr="00CA3834">
              <w:rPr>
                <w:rFonts w:eastAsia="Calibri"/>
                <w:szCs w:val="24"/>
              </w:rPr>
              <w:t xml:space="preserve"> in the relevant Distribution Code Modification Report to the </w:t>
            </w:r>
            <w:r w:rsidRPr="00CA3834">
              <w:rPr>
                <w:rFonts w:eastAsia="Calibri"/>
                <w:b/>
                <w:szCs w:val="24"/>
              </w:rPr>
              <w:t>Authority</w:t>
            </w:r>
            <w:r w:rsidRPr="00CA3834">
              <w:rPr>
                <w:rFonts w:eastAsia="Calibri"/>
                <w:szCs w:val="24"/>
                <w:lang w:val="en-US"/>
              </w:rPr>
              <w:t>; or</w:t>
            </w:r>
          </w:p>
          <w:p w14:paraId="44A94FCC" w14:textId="4F1AB53A" w:rsidR="00DD29DB" w:rsidRPr="00CA3834" w:rsidRDefault="00DD29DB" w:rsidP="00FB5F72">
            <w:pPr>
              <w:numPr>
                <w:ilvl w:val="0"/>
                <w:numId w:val="74"/>
              </w:numPr>
              <w:spacing w:before="40" w:after="40" w:line="259" w:lineRule="auto"/>
              <w:ind w:left="1200" w:hanging="349"/>
              <w:contextualSpacing/>
              <w:rPr>
                <w:rFonts w:eastAsia="Calibri"/>
                <w:szCs w:val="24"/>
                <w:lang w:val="en-US"/>
              </w:rPr>
            </w:pPr>
            <w:r w:rsidRPr="00CA3834">
              <w:rPr>
                <w:rFonts w:eastAsia="Calibri"/>
                <w:bCs/>
                <w:szCs w:val="24"/>
              </w:rPr>
              <w:t xml:space="preserve">A </w:t>
            </w:r>
            <w:r w:rsidRPr="00CA3834">
              <w:rPr>
                <w:rFonts w:eastAsia="Calibri"/>
                <w:b/>
                <w:bCs/>
                <w:szCs w:val="24"/>
              </w:rPr>
              <w:t>G59/3-7 Modification</w:t>
            </w:r>
            <w:r w:rsidRPr="00CA3834">
              <w:rPr>
                <w:rFonts w:eastAsia="Calibri"/>
                <w:bCs/>
                <w:szCs w:val="24"/>
              </w:rPr>
              <w:t>.</w:t>
            </w:r>
          </w:p>
        </w:tc>
      </w:tr>
      <w:tr w:rsidR="009404E6" w:rsidRPr="0076424C" w14:paraId="6E86115E" w14:textId="77777777" w:rsidTr="00510257">
        <w:trPr>
          <w:cantSplit/>
        </w:trPr>
        <w:tc>
          <w:tcPr>
            <w:tcW w:w="2658" w:type="dxa"/>
          </w:tcPr>
          <w:p w14:paraId="6E86115C" w14:textId="570A35BF" w:rsidR="009404E6" w:rsidRPr="0076424C" w:rsidRDefault="009404E6" w:rsidP="00FE306C">
            <w:pPr>
              <w:pStyle w:val="BodyText"/>
              <w:spacing w:beforeLines="40" w:before="96" w:afterLines="40" w:after="96" w:line="240" w:lineRule="auto"/>
              <w:ind w:left="0" w:firstLine="0"/>
              <w:jc w:val="left"/>
              <w:rPr>
                <w:b/>
              </w:rPr>
            </w:pPr>
            <w:bookmarkStart w:id="391" w:name="SafetyfromtheSystem"/>
            <w:r w:rsidRPr="0076424C">
              <w:rPr>
                <w:b/>
              </w:rPr>
              <w:t>Safety From The System</w:t>
            </w:r>
            <w:bookmarkEnd w:id="391"/>
          </w:p>
        </w:tc>
        <w:tc>
          <w:tcPr>
            <w:tcW w:w="6698" w:type="dxa"/>
            <w:gridSpan w:val="2"/>
          </w:tcPr>
          <w:p w14:paraId="6E86115D" w14:textId="0BAAAC2C" w:rsidR="009404E6" w:rsidRPr="0076424C" w:rsidRDefault="009404E6" w:rsidP="00FB5F72">
            <w:pPr>
              <w:pStyle w:val="BodyText"/>
              <w:spacing w:beforeLines="40" w:before="96" w:afterLines="40" w:after="96" w:line="240" w:lineRule="auto"/>
              <w:ind w:left="0" w:firstLine="0"/>
            </w:pPr>
            <w:r w:rsidRPr="0076424C">
              <w:t xml:space="preserve">That condition which safeguards persons working on or testing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Pr="0076424C">
              <w:t xml:space="preserve"> from the dangers which are inherent in working on items of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Pr="0076424C">
              <w:t xml:space="preserve"> which are used separately or in combination in any process associated with the generation, transmission or distribution of electricity.</w:t>
            </w:r>
          </w:p>
        </w:tc>
      </w:tr>
      <w:tr w:rsidR="009404E6" w:rsidRPr="0076424C" w14:paraId="6E861161" w14:textId="77777777" w:rsidTr="00510257">
        <w:trPr>
          <w:cantSplit/>
        </w:trPr>
        <w:tc>
          <w:tcPr>
            <w:tcW w:w="2658" w:type="dxa"/>
          </w:tcPr>
          <w:p w14:paraId="6E86115F" w14:textId="50773877" w:rsidR="009404E6" w:rsidRPr="0076424C" w:rsidRDefault="009404E6" w:rsidP="00FE306C">
            <w:pPr>
              <w:pStyle w:val="BodyText"/>
              <w:spacing w:beforeLines="40" w:before="96" w:afterLines="40" w:after="96" w:line="240" w:lineRule="auto"/>
              <w:ind w:left="0" w:firstLine="0"/>
              <w:jc w:val="left"/>
              <w:rPr>
                <w:b/>
              </w:rPr>
            </w:pPr>
            <w:bookmarkStart w:id="392" w:name="SafetySystemManagement"/>
            <w:r w:rsidRPr="0076424C">
              <w:rPr>
                <w:b/>
              </w:rPr>
              <w:t>Safety Management System</w:t>
            </w:r>
            <w:bookmarkEnd w:id="392"/>
          </w:p>
        </w:tc>
        <w:tc>
          <w:tcPr>
            <w:tcW w:w="6698" w:type="dxa"/>
            <w:gridSpan w:val="2"/>
          </w:tcPr>
          <w:p w14:paraId="6E861160" w14:textId="0D55EFCA" w:rsidR="009404E6" w:rsidRPr="0076424C" w:rsidRDefault="009404E6" w:rsidP="00FB5F72">
            <w:pPr>
              <w:pStyle w:val="BodyText"/>
              <w:spacing w:beforeLines="40" w:before="96" w:afterLines="40" w:after="96" w:line="240" w:lineRule="auto"/>
              <w:ind w:left="0" w:firstLine="0"/>
            </w:pPr>
            <w:r w:rsidRPr="0076424C">
              <w:t xml:space="preserve">The procedure adopted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or a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 </w:t>
            </w:r>
            <w:r w:rsidRPr="0076424C">
              <w:t xml:space="preserve">to ensure the safe </w:t>
            </w:r>
            <w:r>
              <w:rPr>
                <w:color w:val="2B579A"/>
                <w:shd w:val="clear" w:color="auto" w:fill="E6E6E6"/>
              </w:rPr>
              <w:fldChar w:fldCharType="begin"/>
            </w:r>
            <w:r>
              <w:instrText xml:space="preserve"> REF Operation \h  \* MERGEFORMAT </w:instrText>
            </w:r>
            <w:r>
              <w:rPr>
                <w:color w:val="2B579A"/>
                <w:shd w:val="clear" w:color="auto" w:fill="E6E6E6"/>
              </w:rPr>
            </w:r>
            <w:r>
              <w:rPr>
                <w:color w:val="2B579A"/>
                <w:shd w:val="clear" w:color="auto" w:fill="E6E6E6"/>
              </w:rPr>
              <w:fldChar w:fldCharType="separate"/>
            </w:r>
            <w:r w:rsidR="005C572C" w:rsidRPr="0076424C">
              <w:rPr>
                <w:b/>
              </w:rPr>
              <w:t>Operation</w:t>
            </w:r>
            <w:r>
              <w:rPr>
                <w:color w:val="2B579A"/>
                <w:shd w:val="clear" w:color="auto" w:fill="E6E6E6"/>
              </w:rPr>
              <w:fldChar w:fldCharType="end"/>
            </w:r>
            <w:r w:rsidRPr="0076424C">
              <w:t xml:space="preserve"> of the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and the safety of personnel required to work on that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w:t>
            </w:r>
          </w:p>
        </w:tc>
      </w:tr>
      <w:tr w:rsidR="009404E6" w:rsidRPr="0076424C" w14:paraId="6E861164" w14:textId="77777777" w:rsidTr="00510257">
        <w:trPr>
          <w:cantSplit/>
        </w:trPr>
        <w:tc>
          <w:tcPr>
            <w:tcW w:w="2658" w:type="dxa"/>
          </w:tcPr>
          <w:p w14:paraId="6E861162" w14:textId="21D3C68D" w:rsidR="009404E6" w:rsidRPr="0076424C" w:rsidRDefault="009404E6" w:rsidP="00FE306C">
            <w:pPr>
              <w:pStyle w:val="BodyText"/>
              <w:spacing w:beforeLines="40" w:before="96" w:afterLines="40" w:after="96" w:line="240" w:lineRule="auto"/>
              <w:ind w:left="0" w:firstLine="0"/>
              <w:jc w:val="left"/>
              <w:rPr>
                <w:b/>
              </w:rPr>
            </w:pPr>
            <w:bookmarkStart w:id="393" w:name="_Hlt41000669"/>
            <w:bookmarkStart w:id="394" w:name="SafetyPrecautions"/>
            <w:bookmarkEnd w:id="393"/>
            <w:r w:rsidRPr="0076424C">
              <w:rPr>
                <w:b/>
              </w:rPr>
              <w:t>Safety Precautions</w:t>
            </w:r>
            <w:bookmarkEnd w:id="394"/>
          </w:p>
        </w:tc>
        <w:tc>
          <w:tcPr>
            <w:tcW w:w="6698" w:type="dxa"/>
            <w:gridSpan w:val="2"/>
          </w:tcPr>
          <w:p w14:paraId="6E861163" w14:textId="1F7FC51D" w:rsidR="009404E6" w:rsidRPr="0076424C" w:rsidRDefault="009404E6" w:rsidP="00FB5F72">
            <w:pPr>
              <w:pStyle w:val="BodyText"/>
              <w:spacing w:beforeLines="40" w:before="96" w:afterLines="40" w:after="96" w:line="240" w:lineRule="auto"/>
              <w:ind w:left="0" w:firstLine="0"/>
            </w:pPr>
            <w:r w:rsidRPr="0076424C">
              <w:t xml:space="preserve">The procedures specified within a </w:t>
            </w:r>
            <w:r>
              <w:rPr>
                <w:color w:val="2B579A"/>
                <w:shd w:val="clear" w:color="auto" w:fill="E6E6E6"/>
              </w:rPr>
              <w:fldChar w:fldCharType="begin"/>
            </w:r>
            <w:r>
              <w:instrText xml:space="preserve"> REF SafetySystemManagement \h  \* MERGEFORMAT </w:instrText>
            </w:r>
            <w:r>
              <w:rPr>
                <w:color w:val="2B579A"/>
                <w:shd w:val="clear" w:color="auto" w:fill="E6E6E6"/>
              </w:rPr>
            </w:r>
            <w:r>
              <w:rPr>
                <w:color w:val="2B579A"/>
                <w:shd w:val="clear" w:color="auto" w:fill="E6E6E6"/>
              </w:rPr>
              <w:fldChar w:fldCharType="separate"/>
            </w:r>
            <w:r w:rsidR="005C572C" w:rsidRPr="0076424C">
              <w:rPr>
                <w:b/>
              </w:rPr>
              <w:t>Safety Management System</w:t>
            </w:r>
            <w:r>
              <w:rPr>
                <w:color w:val="2B579A"/>
                <w:shd w:val="clear" w:color="auto" w:fill="E6E6E6"/>
              </w:rPr>
              <w:fldChar w:fldCharType="end"/>
            </w:r>
            <w:r w:rsidRPr="0076424C">
              <w:rPr>
                <w:b/>
              </w:rPr>
              <w:t>.</w:t>
            </w:r>
          </w:p>
        </w:tc>
      </w:tr>
      <w:tr w:rsidR="009404E6" w:rsidRPr="0076424C" w14:paraId="6E861167" w14:textId="77777777" w:rsidTr="00510257">
        <w:trPr>
          <w:cantSplit/>
        </w:trPr>
        <w:tc>
          <w:tcPr>
            <w:tcW w:w="2658" w:type="dxa"/>
          </w:tcPr>
          <w:p w14:paraId="6E861165" w14:textId="2A708255" w:rsidR="009404E6" w:rsidRPr="0076424C" w:rsidRDefault="009404E6" w:rsidP="00FE306C">
            <w:pPr>
              <w:spacing w:beforeLines="40" w:before="96" w:afterLines="40" w:after="96"/>
              <w:jc w:val="left"/>
              <w:rPr>
                <w:b/>
              </w:rPr>
            </w:pPr>
            <w:bookmarkStart w:id="395" w:name="SafetyRules"/>
            <w:r w:rsidRPr="0076424C">
              <w:rPr>
                <w:b/>
              </w:rPr>
              <w:t>Safety Rules</w:t>
            </w:r>
            <w:bookmarkEnd w:id="395"/>
          </w:p>
        </w:tc>
        <w:tc>
          <w:tcPr>
            <w:tcW w:w="6698" w:type="dxa"/>
            <w:gridSpan w:val="2"/>
          </w:tcPr>
          <w:p w14:paraId="6E861166" w14:textId="7CE71EB0" w:rsidR="009404E6" w:rsidRPr="0076424C" w:rsidRDefault="009404E6" w:rsidP="00FB5F72">
            <w:pPr>
              <w:tabs>
                <w:tab w:val="left" w:pos="0"/>
              </w:tabs>
              <w:spacing w:beforeLines="40" w:before="96" w:afterLines="40" w:after="96"/>
              <w:ind w:left="36" w:firstLine="0"/>
            </w:pPr>
            <w:r w:rsidRPr="0076424C">
              <w:t xml:space="preserve">The rules or procedure of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or a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t xml:space="preserve"> to ensure </w:t>
            </w:r>
            <w:r>
              <w:rPr>
                <w:color w:val="2B579A"/>
                <w:shd w:val="clear" w:color="auto" w:fill="E6E6E6"/>
              </w:rPr>
              <w:fldChar w:fldCharType="begin"/>
            </w:r>
            <w:r>
              <w:instrText xml:space="preserve"> REF SafetyFromTheSystem \h  \* MERGEFORMAT </w:instrText>
            </w:r>
            <w:r>
              <w:rPr>
                <w:color w:val="2B579A"/>
                <w:shd w:val="clear" w:color="auto" w:fill="E6E6E6"/>
              </w:rPr>
            </w:r>
            <w:r>
              <w:rPr>
                <w:color w:val="2B579A"/>
                <w:shd w:val="clear" w:color="auto" w:fill="E6E6E6"/>
              </w:rPr>
              <w:fldChar w:fldCharType="separate"/>
            </w:r>
            <w:r w:rsidR="005C572C" w:rsidRPr="0076424C">
              <w:rPr>
                <w:b/>
              </w:rPr>
              <w:t>Safety From The System</w:t>
            </w:r>
            <w:r>
              <w:rPr>
                <w:color w:val="2B579A"/>
                <w:shd w:val="clear" w:color="auto" w:fill="E6E6E6"/>
              </w:rPr>
              <w:fldChar w:fldCharType="end"/>
            </w:r>
            <w:r w:rsidRPr="0076424C">
              <w:t>.</w:t>
            </w:r>
          </w:p>
        </w:tc>
      </w:tr>
      <w:tr w:rsidR="009404E6" w:rsidRPr="0076424C" w14:paraId="6E86116A" w14:textId="77777777" w:rsidTr="00510257">
        <w:trPr>
          <w:cantSplit/>
        </w:trPr>
        <w:tc>
          <w:tcPr>
            <w:tcW w:w="2658" w:type="dxa"/>
          </w:tcPr>
          <w:p w14:paraId="6E861168" w14:textId="404DCD8E" w:rsidR="009404E6" w:rsidRPr="0076424C" w:rsidRDefault="009404E6" w:rsidP="00FE306C">
            <w:pPr>
              <w:pStyle w:val="BodyText"/>
              <w:spacing w:beforeLines="40" w:before="96" w:afterLines="40" w:after="96" w:line="240" w:lineRule="auto"/>
              <w:ind w:left="0" w:firstLine="0"/>
              <w:jc w:val="left"/>
              <w:rPr>
                <w:b/>
              </w:rPr>
            </w:pPr>
            <w:bookmarkStart w:id="396" w:name="Scheduling"/>
            <w:r w:rsidRPr="0076424C">
              <w:rPr>
                <w:b/>
              </w:rPr>
              <w:t>Scheduling</w:t>
            </w:r>
            <w:bookmarkEnd w:id="396"/>
            <w:r w:rsidRPr="0076424C">
              <w:rPr>
                <w:b/>
              </w:rPr>
              <w:t xml:space="preserve"> </w:t>
            </w:r>
            <w:r w:rsidRPr="0076424C">
              <w:rPr>
                <w:b/>
              </w:rPr>
              <w:br/>
            </w:r>
          </w:p>
        </w:tc>
        <w:tc>
          <w:tcPr>
            <w:tcW w:w="6698" w:type="dxa"/>
            <w:gridSpan w:val="2"/>
          </w:tcPr>
          <w:p w14:paraId="6E861169" w14:textId="14731A77" w:rsidR="009404E6" w:rsidRPr="0076424C" w:rsidRDefault="009404E6" w:rsidP="00FB5F72">
            <w:pPr>
              <w:pStyle w:val="BodyText"/>
              <w:spacing w:beforeLines="40" w:before="96" w:afterLines="40" w:after="96" w:line="240" w:lineRule="auto"/>
              <w:ind w:left="0" w:firstLine="0"/>
            </w:pPr>
            <w:r w:rsidRPr="0076424C">
              <w:t xml:space="preserve">The procedure for determining intended usage of </w:t>
            </w:r>
            <w:r>
              <w:rPr>
                <w:color w:val="2B579A"/>
                <w:shd w:val="clear" w:color="auto" w:fill="E6E6E6"/>
              </w:rPr>
              <w:fldChar w:fldCharType="begin"/>
            </w:r>
            <w:r>
              <w:instrText xml:space="preserve"> REF pgm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t>s</w:t>
            </w:r>
            <w:r w:rsidRPr="005131CF">
              <w:rPr>
                <w:bCs/>
              </w:rPr>
              <w:t>.</w:t>
            </w:r>
          </w:p>
        </w:tc>
      </w:tr>
      <w:tr w:rsidR="009404E6" w:rsidRPr="0076424C" w14:paraId="6E86116D" w14:textId="77777777" w:rsidTr="00510257">
        <w:trPr>
          <w:cantSplit/>
        </w:trPr>
        <w:tc>
          <w:tcPr>
            <w:tcW w:w="2658" w:type="dxa"/>
          </w:tcPr>
          <w:p w14:paraId="6E86116B" w14:textId="1DF6A065" w:rsidR="009404E6" w:rsidRPr="0076424C" w:rsidRDefault="009404E6" w:rsidP="00FE306C">
            <w:pPr>
              <w:pStyle w:val="BodyText"/>
              <w:spacing w:beforeLines="40" w:before="96" w:afterLines="40" w:after="96" w:line="240" w:lineRule="auto"/>
              <w:ind w:left="0" w:firstLine="0"/>
              <w:jc w:val="left"/>
              <w:rPr>
                <w:b/>
              </w:rPr>
            </w:pPr>
            <w:bookmarkStart w:id="397" w:name="_Hlt41000369"/>
            <w:bookmarkStart w:id="398" w:name="SecretaryofState"/>
            <w:bookmarkEnd w:id="397"/>
            <w:r w:rsidRPr="0076424C">
              <w:rPr>
                <w:b/>
              </w:rPr>
              <w:t>Secretary of State</w:t>
            </w:r>
            <w:bookmarkEnd w:id="398"/>
          </w:p>
        </w:tc>
        <w:tc>
          <w:tcPr>
            <w:tcW w:w="6698" w:type="dxa"/>
            <w:gridSpan w:val="2"/>
          </w:tcPr>
          <w:p w14:paraId="6E86116C" w14:textId="75A45E5A" w:rsidR="009404E6" w:rsidRPr="0076424C" w:rsidRDefault="009404E6" w:rsidP="00FB5F72">
            <w:pPr>
              <w:pStyle w:val="BodyText"/>
              <w:spacing w:beforeLines="40" w:before="96" w:afterLines="40" w:after="96" w:line="240" w:lineRule="auto"/>
              <w:ind w:left="0" w:firstLine="0"/>
            </w:pPr>
            <w:r w:rsidRPr="0076424C">
              <w:t xml:space="preserve">Has the same meaning as in the </w:t>
            </w:r>
            <w:r>
              <w:rPr>
                <w:color w:val="2B579A"/>
                <w:shd w:val="clear" w:color="auto" w:fill="E6E6E6"/>
              </w:rPr>
              <w:fldChar w:fldCharType="begin"/>
            </w:r>
            <w:r>
              <w:instrText xml:space="preserve"> REF Act \h  \* MERGEFORMAT </w:instrText>
            </w:r>
            <w:r>
              <w:rPr>
                <w:color w:val="2B579A"/>
                <w:shd w:val="clear" w:color="auto" w:fill="E6E6E6"/>
              </w:rPr>
            </w:r>
            <w:r>
              <w:rPr>
                <w:color w:val="2B579A"/>
                <w:shd w:val="clear" w:color="auto" w:fill="E6E6E6"/>
              </w:rPr>
              <w:fldChar w:fldCharType="separate"/>
            </w:r>
            <w:r w:rsidR="005C572C" w:rsidRPr="0076424C">
              <w:rPr>
                <w:b/>
              </w:rPr>
              <w:t>Act</w:t>
            </w:r>
            <w:r>
              <w:rPr>
                <w:color w:val="2B579A"/>
                <w:shd w:val="clear" w:color="auto" w:fill="E6E6E6"/>
              </w:rPr>
              <w:fldChar w:fldCharType="end"/>
            </w:r>
            <w:r w:rsidRPr="0076424C">
              <w:t>.</w:t>
            </w:r>
          </w:p>
        </w:tc>
      </w:tr>
      <w:tr w:rsidR="009404E6" w:rsidRPr="0076424C" w14:paraId="6E861170" w14:textId="77777777" w:rsidTr="00510257">
        <w:trPr>
          <w:cantSplit/>
        </w:trPr>
        <w:tc>
          <w:tcPr>
            <w:tcW w:w="2658" w:type="dxa"/>
          </w:tcPr>
          <w:p w14:paraId="6E86116E" w14:textId="40927044" w:rsidR="009404E6" w:rsidRPr="0076424C" w:rsidRDefault="009404E6" w:rsidP="00FE306C">
            <w:pPr>
              <w:pStyle w:val="BodyText"/>
              <w:spacing w:beforeLines="40" w:before="96" w:afterLines="40" w:after="96" w:line="240" w:lineRule="auto"/>
              <w:ind w:left="0" w:firstLine="0"/>
              <w:jc w:val="left"/>
              <w:rPr>
                <w:b/>
              </w:rPr>
            </w:pPr>
            <w:bookmarkStart w:id="399" w:name="SHETL"/>
            <w:r w:rsidRPr="0076424C">
              <w:rPr>
                <w:b/>
              </w:rPr>
              <w:t>SHETL</w:t>
            </w:r>
            <w:bookmarkEnd w:id="399"/>
          </w:p>
        </w:tc>
        <w:tc>
          <w:tcPr>
            <w:tcW w:w="6698" w:type="dxa"/>
            <w:gridSpan w:val="2"/>
          </w:tcPr>
          <w:p w14:paraId="6E86116F" w14:textId="303BA25C" w:rsidR="009404E6" w:rsidRPr="0076424C" w:rsidRDefault="009404E6" w:rsidP="00FB5F72">
            <w:pPr>
              <w:pStyle w:val="BodyText"/>
              <w:spacing w:beforeLines="40" w:before="96" w:afterLines="40" w:after="96" w:line="240" w:lineRule="auto"/>
              <w:ind w:left="0" w:firstLine="0"/>
            </w:pPr>
            <w:r w:rsidRPr="0076424C">
              <w:t>Scottish Hydro-Electric Transmission Limited</w:t>
            </w:r>
            <w:r w:rsidR="0006410D">
              <w:t>.</w:t>
            </w:r>
          </w:p>
        </w:tc>
      </w:tr>
      <w:tr w:rsidR="005B04B5" w:rsidRPr="0076424C" w14:paraId="1D88744F" w14:textId="77777777" w:rsidTr="00510257">
        <w:trPr>
          <w:cantSplit/>
        </w:trPr>
        <w:tc>
          <w:tcPr>
            <w:tcW w:w="2658" w:type="dxa"/>
          </w:tcPr>
          <w:p w14:paraId="4DD47F44" w14:textId="60CA0EBA" w:rsidR="005B04B5" w:rsidRPr="0076424C" w:rsidRDefault="005B04B5" w:rsidP="00FE306C">
            <w:pPr>
              <w:pStyle w:val="BodyText"/>
              <w:spacing w:beforeLines="40" w:before="96" w:afterLines="40" w:after="96" w:line="240" w:lineRule="auto"/>
              <w:ind w:left="0" w:firstLine="0"/>
              <w:jc w:val="left"/>
              <w:rPr>
                <w:b/>
              </w:rPr>
            </w:pPr>
            <w:bookmarkStart w:id="400" w:name="shutdown"/>
            <w:r>
              <w:rPr>
                <w:b/>
              </w:rPr>
              <w:t>Shutdown</w:t>
            </w:r>
            <w:bookmarkEnd w:id="400"/>
          </w:p>
        </w:tc>
        <w:tc>
          <w:tcPr>
            <w:tcW w:w="6698" w:type="dxa"/>
            <w:gridSpan w:val="2"/>
          </w:tcPr>
          <w:p w14:paraId="6C2333D5" w14:textId="650F4A79" w:rsidR="005B04B5" w:rsidRPr="0076424C" w:rsidRDefault="005B04B5" w:rsidP="00FB5F72">
            <w:pPr>
              <w:pStyle w:val="BodyText"/>
              <w:spacing w:beforeLines="40" w:before="96" w:afterLines="40" w:after="96" w:line="240" w:lineRule="auto"/>
              <w:ind w:left="0" w:firstLine="0"/>
            </w:pPr>
            <w:r>
              <w:t xml:space="preserve">The condition of a </w:t>
            </w:r>
            <w:r w:rsidR="00693300">
              <w:rPr>
                <w:b/>
                <w:color w:val="2B579A"/>
                <w:shd w:val="clear" w:color="auto" w:fill="E6E6E6"/>
              </w:rPr>
              <w:fldChar w:fldCharType="begin"/>
            </w:r>
            <w:r w:rsidR="00693300">
              <w:instrText xml:space="preserve"> REF pgm \h </w:instrText>
            </w:r>
            <w:r w:rsidR="00FB5F72">
              <w:rPr>
                <w:b/>
                <w:bCs/>
              </w:rPr>
              <w:instrText xml:space="preserve"> \* MERGEFORMAT </w:instrText>
            </w:r>
            <w:r w:rsidR="00693300">
              <w:rPr>
                <w:b/>
                <w:color w:val="2B579A"/>
                <w:shd w:val="clear" w:color="auto" w:fill="E6E6E6"/>
              </w:rPr>
            </w:r>
            <w:r w:rsidR="00693300">
              <w:rPr>
                <w:b/>
                <w:color w:val="2B579A"/>
                <w:shd w:val="clear" w:color="auto" w:fill="E6E6E6"/>
              </w:rPr>
              <w:fldChar w:fldCharType="separate"/>
            </w:r>
            <w:r w:rsidR="005C572C">
              <w:rPr>
                <w:b/>
              </w:rPr>
              <w:t>Power Generating Module</w:t>
            </w:r>
            <w:r w:rsidR="00693300">
              <w:rPr>
                <w:b/>
                <w:color w:val="2B579A"/>
                <w:shd w:val="clear" w:color="auto" w:fill="E6E6E6"/>
              </w:rPr>
              <w:fldChar w:fldCharType="end"/>
            </w:r>
            <w:r w:rsidRPr="00DE63B2">
              <w:t>, including its auxiliaries,</w:t>
            </w:r>
            <w:r>
              <w:t xml:space="preserve"> where there is no energy conversion occurring, there is no </w:t>
            </w:r>
            <w:r w:rsidR="00693300">
              <w:rPr>
                <w:b/>
                <w:color w:val="2B579A"/>
                <w:shd w:val="clear" w:color="auto" w:fill="E6E6E6"/>
              </w:rPr>
              <w:fldChar w:fldCharType="begin"/>
            </w:r>
            <w:r w:rsidR="00693300">
              <w:instrText xml:space="preserve"> REF ActivePower \h </w:instrText>
            </w:r>
            <w:r w:rsidR="00FB5F72">
              <w:rPr>
                <w:b/>
                <w:bCs/>
              </w:rPr>
              <w:instrText xml:space="preserve"> \* MERGEFORMAT </w:instrText>
            </w:r>
            <w:r w:rsidR="00693300">
              <w:rPr>
                <w:b/>
                <w:color w:val="2B579A"/>
                <w:shd w:val="clear" w:color="auto" w:fill="E6E6E6"/>
              </w:rPr>
            </w:r>
            <w:r w:rsidR="00693300">
              <w:rPr>
                <w:b/>
                <w:color w:val="2B579A"/>
                <w:shd w:val="clear" w:color="auto" w:fill="E6E6E6"/>
              </w:rPr>
              <w:fldChar w:fldCharType="separate"/>
            </w:r>
            <w:r w:rsidR="005C572C" w:rsidRPr="0076424C">
              <w:rPr>
                <w:b/>
              </w:rPr>
              <w:t>Active Power</w:t>
            </w:r>
            <w:r w:rsidR="00693300">
              <w:rPr>
                <w:b/>
                <w:color w:val="2B579A"/>
                <w:shd w:val="clear" w:color="auto" w:fill="E6E6E6"/>
              </w:rPr>
              <w:fldChar w:fldCharType="end"/>
            </w:r>
            <w:r>
              <w:t xml:space="preserve"> output and there can be no </w:t>
            </w:r>
            <w:r w:rsidR="001B0ED7">
              <w:rPr>
                <w:b/>
                <w:color w:val="2B579A"/>
                <w:shd w:val="clear" w:color="auto" w:fill="E6E6E6"/>
              </w:rPr>
              <w:fldChar w:fldCharType="begin"/>
            </w:r>
            <w:r w:rsidR="001B0ED7">
              <w:instrText xml:space="preserve"> REF ActivePower \h </w:instrText>
            </w:r>
            <w:r w:rsidR="00FB5F72">
              <w:rPr>
                <w:b/>
                <w:bCs/>
              </w:rPr>
              <w:instrText xml:space="preserve"> \* MERGEFORMAT </w:instrText>
            </w:r>
            <w:r w:rsidR="001B0ED7">
              <w:rPr>
                <w:b/>
                <w:color w:val="2B579A"/>
                <w:shd w:val="clear" w:color="auto" w:fill="E6E6E6"/>
              </w:rPr>
            </w:r>
            <w:r w:rsidR="001B0ED7">
              <w:rPr>
                <w:b/>
                <w:color w:val="2B579A"/>
                <w:shd w:val="clear" w:color="auto" w:fill="E6E6E6"/>
              </w:rPr>
              <w:fldChar w:fldCharType="separate"/>
            </w:r>
            <w:r w:rsidR="005C572C" w:rsidRPr="0076424C">
              <w:rPr>
                <w:b/>
              </w:rPr>
              <w:t>Active Power</w:t>
            </w:r>
            <w:r w:rsidR="001B0ED7">
              <w:rPr>
                <w:b/>
                <w:color w:val="2B579A"/>
                <w:shd w:val="clear" w:color="auto" w:fill="E6E6E6"/>
              </w:rPr>
              <w:fldChar w:fldCharType="end"/>
            </w:r>
            <w:r w:rsidRPr="00115C7A">
              <w:rPr>
                <w:b/>
                <w:bCs/>
              </w:rPr>
              <w:t xml:space="preserve"> </w:t>
            </w:r>
            <w:r w:rsidRPr="0092365A">
              <w:t>output</w:t>
            </w:r>
            <w:r>
              <w:t xml:space="preserve"> until the </w:t>
            </w:r>
            <w:r w:rsidR="00693300">
              <w:rPr>
                <w:b/>
                <w:color w:val="2B579A"/>
                <w:shd w:val="clear" w:color="auto" w:fill="E6E6E6"/>
              </w:rPr>
              <w:fldChar w:fldCharType="begin"/>
            </w:r>
            <w:r w:rsidR="00693300">
              <w:instrText xml:space="preserve"> REF pgm \h </w:instrText>
            </w:r>
            <w:r w:rsidR="00FB5F72">
              <w:rPr>
                <w:b/>
                <w:bCs/>
              </w:rPr>
              <w:instrText xml:space="preserve"> \* MERGEFORMAT </w:instrText>
            </w:r>
            <w:r w:rsidR="00693300">
              <w:rPr>
                <w:b/>
                <w:color w:val="2B579A"/>
                <w:shd w:val="clear" w:color="auto" w:fill="E6E6E6"/>
              </w:rPr>
            </w:r>
            <w:r w:rsidR="00693300">
              <w:rPr>
                <w:b/>
                <w:color w:val="2B579A"/>
                <w:shd w:val="clear" w:color="auto" w:fill="E6E6E6"/>
              </w:rPr>
              <w:fldChar w:fldCharType="separate"/>
            </w:r>
            <w:r w:rsidR="005C572C">
              <w:rPr>
                <w:b/>
              </w:rPr>
              <w:t>Power Generating Module</w:t>
            </w:r>
            <w:r w:rsidR="00693300">
              <w:rPr>
                <w:b/>
                <w:color w:val="2B579A"/>
                <w:shd w:val="clear" w:color="auto" w:fill="E6E6E6"/>
              </w:rPr>
              <w:fldChar w:fldCharType="end"/>
            </w:r>
            <w:r>
              <w:t xml:space="preserve"> is deliberately and actively returned to a state of readiness.</w:t>
            </w:r>
          </w:p>
        </w:tc>
      </w:tr>
      <w:tr w:rsidR="009404E6" w:rsidRPr="0076424C" w14:paraId="6E861173" w14:textId="77777777" w:rsidTr="00510257">
        <w:trPr>
          <w:cantSplit/>
        </w:trPr>
        <w:tc>
          <w:tcPr>
            <w:tcW w:w="2658" w:type="dxa"/>
          </w:tcPr>
          <w:p w14:paraId="6E861171" w14:textId="75C14C8D" w:rsidR="009404E6" w:rsidRPr="0076424C" w:rsidRDefault="009404E6" w:rsidP="00FE306C">
            <w:pPr>
              <w:pStyle w:val="BodyText"/>
              <w:spacing w:beforeLines="40" w:before="96" w:afterLines="40" w:after="96" w:line="240" w:lineRule="auto"/>
              <w:ind w:left="0" w:firstLine="0"/>
              <w:jc w:val="left"/>
              <w:rPr>
                <w:b/>
              </w:rPr>
            </w:pPr>
            <w:bookmarkStart w:id="401" w:name="SignificantIncident"/>
            <w:r w:rsidRPr="0076424C">
              <w:rPr>
                <w:b/>
              </w:rPr>
              <w:t>Significant Incident</w:t>
            </w:r>
            <w:bookmarkEnd w:id="401"/>
          </w:p>
        </w:tc>
        <w:tc>
          <w:tcPr>
            <w:tcW w:w="6698" w:type="dxa"/>
            <w:gridSpan w:val="2"/>
          </w:tcPr>
          <w:p w14:paraId="6E861172" w14:textId="444FBB83" w:rsidR="009404E6" w:rsidRPr="0076424C" w:rsidRDefault="009404E6" w:rsidP="00FB5F72">
            <w:pPr>
              <w:pStyle w:val="BodyText"/>
              <w:spacing w:beforeLines="40" w:before="96" w:afterLines="40" w:after="96" w:line="240" w:lineRule="auto"/>
              <w:ind w:left="0" w:firstLine="0"/>
            </w:pPr>
            <w:r w:rsidRPr="0076424C">
              <w:t xml:space="preserve">An </w:t>
            </w:r>
            <w:r>
              <w:rPr>
                <w:color w:val="2B579A"/>
                <w:shd w:val="clear" w:color="auto" w:fill="E6E6E6"/>
              </w:rPr>
              <w:fldChar w:fldCharType="begin"/>
            </w:r>
            <w:r>
              <w:instrText xml:space="preserve"> REF Event \h  \* MERGEFORMAT </w:instrText>
            </w:r>
            <w:r>
              <w:rPr>
                <w:color w:val="2B579A"/>
                <w:shd w:val="clear" w:color="auto" w:fill="E6E6E6"/>
              </w:rPr>
            </w:r>
            <w:r>
              <w:rPr>
                <w:color w:val="2B579A"/>
                <w:shd w:val="clear" w:color="auto" w:fill="E6E6E6"/>
              </w:rPr>
              <w:fldChar w:fldCharType="separate"/>
            </w:r>
            <w:r w:rsidR="005C572C" w:rsidRPr="0076424C">
              <w:rPr>
                <w:b/>
              </w:rPr>
              <w:t>Event</w:t>
            </w:r>
            <w:r>
              <w:rPr>
                <w:color w:val="2B579A"/>
                <w:shd w:val="clear" w:color="auto" w:fill="E6E6E6"/>
              </w:rPr>
              <w:fldChar w:fldCharType="end"/>
            </w:r>
            <w:r w:rsidRPr="0076424C">
              <w:t xml:space="preserve"> on the </w:t>
            </w:r>
            <w:r>
              <w:rPr>
                <w:color w:val="2B579A"/>
                <w:shd w:val="clear" w:color="auto" w:fill="E6E6E6"/>
              </w:rPr>
              <w:fldChar w:fldCharType="begin"/>
            </w:r>
            <w:r>
              <w:instrText xml:space="preserve"> REF TransmissionSystem \h  \* MERGEFORMAT </w:instrText>
            </w:r>
            <w:r>
              <w:rPr>
                <w:color w:val="2B579A"/>
                <w:shd w:val="clear" w:color="auto" w:fill="E6E6E6"/>
              </w:rPr>
            </w:r>
            <w:r>
              <w:rPr>
                <w:color w:val="2B579A"/>
                <w:shd w:val="clear" w:color="auto" w:fill="E6E6E6"/>
              </w:rPr>
              <w:fldChar w:fldCharType="separate"/>
            </w:r>
            <w:r w:rsidR="005C572C" w:rsidRPr="0076424C">
              <w:rPr>
                <w:b/>
              </w:rPr>
              <w:t>Transmission System</w:t>
            </w:r>
            <w:r>
              <w:rPr>
                <w:color w:val="2B579A"/>
                <w:shd w:val="clear" w:color="auto" w:fill="E6E6E6"/>
              </w:rPr>
              <w:fldChar w:fldCharType="end"/>
            </w:r>
            <w:r w:rsidRPr="0076424C">
              <w:t xml:space="preserve"> or </w:t>
            </w:r>
            <w:hyperlink w:anchor="DNOsDistributionSystem" w:history="1">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hyperlink>
            <w:r w:rsidRPr="0076424C">
              <w:rPr>
                <w:b/>
              </w:rPr>
              <w:t xml:space="preserve"> </w:t>
            </w:r>
            <w:r w:rsidRPr="0076424C">
              <w:t xml:space="preserve">or in a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which has or may have a significant effect on the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of others.</w:t>
            </w:r>
          </w:p>
        </w:tc>
      </w:tr>
      <w:tr w:rsidR="009404E6" w:rsidRPr="0076424C" w14:paraId="6E861176" w14:textId="77777777" w:rsidTr="00510257">
        <w:trPr>
          <w:cantSplit/>
        </w:trPr>
        <w:tc>
          <w:tcPr>
            <w:tcW w:w="2658" w:type="dxa"/>
          </w:tcPr>
          <w:p w14:paraId="6E861174" w14:textId="3EE69C29" w:rsidR="009404E6" w:rsidRPr="0076424C" w:rsidRDefault="009404E6" w:rsidP="00FE306C">
            <w:pPr>
              <w:pStyle w:val="BodyText"/>
              <w:spacing w:beforeLines="40" w:before="96" w:afterLines="40" w:after="96" w:line="240" w:lineRule="auto"/>
              <w:ind w:left="0" w:firstLine="0"/>
              <w:jc w:val="left"/>
              <w:rPr>
                <w:b/>
              </w:rPr>
            </w:pPr>
            <w:bookmarkStart w:id="402" w:name="SiteResponsibilitySchedule"/>
            <w:r w:rsidRPr="0076424C">
              <w:rPr>
                <w:b/>
              </w:rPr>
              <w:t>Site Responsibility Schedule</w:t>
            </w:r>
            <w:bookmarkEnd w:id="402"/>
          </w:p>
        </w:tc>
        <w:tc>
          <w:tcPr>
            <w:tcW w:w="6698" w:type="dxa"/>
            <w:gridSpan w:val="2"/>
          </w:tcPr>
          <w:p w14:paraId="6E861175" w14:textId="64DAF8C7" w:rsidR="009404E6" w:rsidRPr="0076424C" w:rsidRDefault="009404E6" w:rsidP="00FB5F72">
            <w:pPr>
              <w:pStyle w:val="BodyText"/>
              <w:spacing w:beforeLines="40" w:before="96" w:afterLines="40" w:after="96" w:line="240" w:lineRule="auto"/>
              <w:ind w:left="0" w:firstLine="0"/>
            </w:pPr>
            <w:r w:rsidRPr="0076424C">
              <w:t xml:space="preserve">A schedule defining the ownership, operation and maintenance responsibility of </w:t>
            </w:r>
            <w:r w:rsidR="00E42682">
              <w:rPr>
                <w:color w:val="2B579A"/>
                <w:shd w:val="clear" w:color="auto" w:fill="E6E6E6"/>
              </w:rPr>
              <w:fldChar w:fldCharType="begin"/>
            </w:r>
            <w:r w:rsidR="00E42682">
              <w:instrText xml:space="preserve"> REF Equipment \h </w:instrText>
            </w:r>
            <w:r w:rsidR="00FB5F72">
              <w:instrText xml:space="preserve"> \* MERGEFORMAT </w:instrText>
            </w:r>
            <w:r w:rsidR="00E42682">
              <w:rPr>
                <w:color w:val="2B579A"/>
                <w:shd w:val="clear" w:color="auto" w:fill="E6E6E6"/>
              </w:rPr>
            </w:r>
            <w:r w:rsidR="00E42682">
              <w:rPr>
                <w:color w:val="2B579A"/>
                <w:shd w:val="clear" w:color="auto" w:fill="E6E6E6"/>
              </w:rPr>
              <w:fldChar w:fldCharType="separate"/>
            </w:r>
            <w:r w:rsidR="005C572C" w:rsidRPr="0076424C">
              <w:rPr>
                <w:b/>
              </w:rPr>
              <w:t>Equipment</w:t>
            </w:r>
            <w:r w:rsidR="00E42682">
              <w:rPr>
                <w:color w:val="2B579A"/>
                <w:shd w:val="clear" w:color="auto" w:fill="E6E6E6"/>
              </w:rPr>
              <w:fldChar w:fldCharType="end"/>
            </w:r>
            <w:r w:rsidRPr="0076424C">
              <w:t xml:space="preserve"> at a </w:t>
            </w:r>
            <w:r>
              <w:rPr>
                <w:color w:val="2B579A"/>
                <w:shd w:val="clear" w:color="auto" w:fill="E6E6E6"/>
              </w:rPr>
              <w:fldChar w:fldCharType="begin"/>
            </w:r>
            <w:r>
              <w:instrText xml:space="preserve"> REF ConnectionPoint \h  \* MERGEFORMAT </w:instrText>
            </w:r>
            <w:r>
              <w:rPr>
                <w:color w:val="2B579A"/>
                <w:shd w:val="clear" w:color="auto" w:fill="E6E6E6"/>
              </w:rPr>
            </w:r>
            <w:r>
              <w:rPr>
                <w:color w:val="2B579A"/>
                <w:shd w:val="clear" w:color="auto" w:fill="E6E6E6"/>
              </w:rPr>
              <w:fldChar w:fldCharType="separate"/>
            </w:r>
            <w:r w:rsidR="005C572C" w:rsidRPr="0076424C">
              <w:rPr>
                <w:b/>
              </w:rPr>
              <w:t>Connection Point</w:t>
            </w:r>
            <w:r>
              <w:rPr>
                <w:color w:val="2B579A"/>
                <w:shd w:val="clear" w:color="auto" w:fill="E6E6E6"/>
              </w:rPr>
              <w:fldChar w:fldCharType="end"/>
            </w:r>
            <w:r w:rsidRPr="0076424C">
              <w:t xml:space="preserve"> of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w:t>
            </w:r>
          </w:p>
        </w:tc>
      </w:tr>
      <w:tr w:rsidR="009404E6" w:rsidRPr="0076424C" w14:paraId="6E86117C" w14:textId="77777777" w:rsidTr="00510257">
        <w:trPr>
          <w:cantSplit/>
        </w:trPr>
        <w:tc>
          <w:tcPr>
            <w:tcW w:w="2658" w:type="dxa"/>
          </w:tcPr>
          <w:p w14:paraId="6E861177" w14:textId="61FA3E31" w:rsidR="009404E6" w:rsidRPr="0076424C" w:rsidRDefault="009404E6" w:rsidP="00FE306C">
            <w:pPr>
              <w:pStyle w:val="BodyText"/>
              <w:spacing w:beforeLines="40" w:before="96" w:afterLines="40" w:after="96" w:line="240" w:lineRule="auto"/>
              <w:ind w:left="0" w:firstLine="0"/>
              <w:jc w:val="left"/>
              <w:rPr>
                <w:b/>
              </w:rPr>
            </w:pPr>
            <w:bookmarkStart w:id="403" w:name="SmallPowerStation"/>
            <w:r w:rsidRPr="0076424C">
              <w:rPr>
                <w:b/>
              </w:rPr>
              <w:t>Small Power Station</w:t>
            </w:r>
            <w:bookmarkEnd w:id="403"/>
            <w:r w:rsidRPr="0076424C">
              <w:rPr>
                <w:b/>
              </w:rPr>
              <w:br/>
            </w:r>
          </w:p>
        </w:tc>
        <w:tc>
          <w:tcPr>
            <w:tcW w:w="6698" w:type="dxa"/>
            <w:gridSpan w:val="2"/>
          </w:tcPr>
          <w:p w14:paraId="6E86117B" w14:textId="412BD9D5" w:rsidR="009404E6" w:rsidRPr="0076424C" w:rsidRDefault="009404E6" w:rsidP="00FB5F72">
            <w:pPr>
              <w:spacing w:beforeLines="40" w:before="96" w:afterLines="40" w:after="96"/>
            </w:pPr>
            <w:r>
              <w:t xml:space="preserve">As defined in the </w:t>
            </w:r>
            <w:r>
              <w:rPr>
                <w:color w:val="2B579A"/>
                <w:shd w:val="clear" w:color="auto" w:fill="E6E6E6"/>
              </w:rPr>
              <w:fldChar w:fldCharType="begin"/>
            </w:r>
            <w:r>
              <w:instrText xml:space="preserve"> REF GridCode \h </w:instrText>
            </w:r>
            <w:r w:rsidR="004544C9">
              <w:instrText xml:space="preserve"> \* MERGEFORMAT </w:instrText>
            </w:r>
            <w:r>
              <w:rPr>
                <w:color w:val="2B579A"/>
                <w:shd w:val="clear" w:color="auto" w:fill="E6E6E6"/>
              </w:rPr>
            </w:r>
            <w:r>
              <w:rPr>
                <w:color w:val="2B579A"/>
                <w:shd w:val="clear" w:color="auto" w:fill="E6E6E6"/>
              </w:rPr>
              <w:fldChar w:fldCharType="separate"/>
            </w:r>
            <w:r w:rsidR="005C572C" w:rsidRPr="0076424C">
              <w:rPr>
                <w:b/>
              </w:rPr>
              <w:t>Grid Code</w:t>
            </w:r>
            <w:r>
              <w:rPr>
                <w:color w:val="2B579A"/>
                <w:shd w:val="clear" w:color="auto" w:fill="E6E6E6"/>
              </w:rPr>
              <w:fldChar w:fldCharType="end"/>
            </w:r>
            <w:r>
              <w:t>.</w:t>
            </w:r>
          </w:p>
        </w:tc>
      </w:tr>
      <w:tr w:rsidR="009404E6" w:rsidRPr="0076424C" w14:paraId="6E86117F" w14:textId="77777777" w:rsidTr="00510257">
        <w:trPr>
          <w:cantSplit/>
        </w:trPr>
        <w:tc>
          <w:tcPr>
            <w:tcW w:w="2658" w:type="dxa"/>
          </w:tcPr>
          <w:p w14:paraId="6E86117D" w14:textId="0E2B5722" w:rsidR="009404E6" w:rsidRPr="0076424C" w:rsidRDefault="009404E6" w:rsidP="00FE306C">
            <w:pPr>
              <w:pStyle w:val="BodyText"/>
              <w:spacing w:beforeLines="40" w:before="96" w:afterLines="40" w:after="96" w:line="240" w:lineRule="auto"/>
              <w:ind w:left="0" w:firstLine="0"/>
              <w:jc w:val="left"/>
              <w:rPr>
                <w:b/>
              </w:rPr>
            </w:pPr>
            <w:bookmarkStart w:id="404" w:name="SPT"/>
            <w:r w:rsidRPr="0076424C">
              <w:rPr>
                <w:b/>
              </w:rPr>
              <w:lastRenderedPageBreak/>
              <w:t>SPT</w:t>
            </w:r>
            <w:bookmarkEnd w:id="404"/>
          </w:p>
        </w:tc>
        <w:tc>
          <w:tcPr>
            <w:tcW w:w="6698" w:type="dxa"/>
            <w:gridSpan w:val="2"/>
          </w:tcPr>
          <w:p w14:paraId="6E86117E" w14:textId="77777777" w:rsidR="009404E6" w:rsidRPr="0076424C" w:rsidRDefault="009404E6" w:rsidP="00FB5F72">
            <w:pPr>
              <w:pStyle w:val="BodyText"/>
              <w:spacing w:beforeLines="40" w:before="96" w:afterLines="40" w:after="96"/>
              <w:ind w:left="0" w:firstLine="0"/>
            </w:pPr>
            <w:r w:rsidRPr="0076424C">
              <w:t xml:space="preserve">Scottish Power Transmission Limited </w:t>
            </w:r>
          </w:p>
        </w:tc>
      </w:tr>
      <w:tr w:rsidR="009404E6" w:rsidRPr="0076424C" w14:paraId="6E861182" w14:textId="77777777" w:rsidTr="00510257">
        <w:trPr>
          <w:cantSplit/>
        </w:trPr>
        <w:tc>
          <w:tcPr>
            <w:tcW w:w="2658" w:type="dxa"/>
          </w:tcPr>
          <w:p w14:paraId="6E861180" w14:textId="51B580A2" w:rsidR="009404E6" w:rsidRPr="0076424C" w:rsidRDefault="009404E6" w:rsidP="00FE306C">
            <w:pPr>
              <w:pStyle w:val="BodyText"/>
              <w:spacing w:beforeLines="40" w:before="96" w:afterLines="40" w:after="96" w:line="240" w:lineRule="auto"/>
              <w:ind w:left="0" w:firstLine="0"/>
              <w:jc w:val="left"/>
              <w:rPr>
                <w:b/>
              </w:rPr>
            </w:pPr>
            <w:bookmarkStart w:id="405" w:name="StandardPlanningData"/>
            <w:r w:rsidRPr="0076424C">
              <w:rPr>
                <w:b/>
              </w:rPr>
              <w:t>Standard Planning Data</w:t>
            </w:r>
            <w:bookmarkEnd w:id="405"/>
            <w:r w:rsidRPr="0076424C">
              <w:rPr>
                <w:b/>
              </w:rPr>
              <w:br/>
              <w:t>(</w:t>
            </w:r>
            <w:bookmarkStart w:id="406" w:name="_Hlt41012131"/>
            <w:bookmarkStart w:id="407" w:name="SPD"/>
            <w:bookmarkEnd w:id="406"/>
            <w:r w:rsidRPr="0076424C">
              <w:rPr>
                <w:b/>
              </w:rPr>
              <w:t>SPD</w:t>
            </w:r>
            <w:bookmarkEnd w:id="407"/>
            <w:r w:rsidRPr="0076424C">
              <w:rPr>
                <w:b/>
              </w:rPr>
              <w:t>)</w:t>
            </w:r>
          </w:p>
        </w:tc>
        <w:tc>
          <w:tcPr>
            <w:tcW w:w="6698" w:type="dxa"/>
            <w:gridSpan w:val="2"/>
          </w:tcPr>
          <w:p w14:paraId="6E861181" w14:textId="038337DE" w:rsidR="009404E6" w:rsidRPr="0076424C" w:rsidRDefault="009404E6" w:rsidP="00FB5F72">
            <w:pPr>
              <w:pStyle w:val="BodyText"/>
              <w:spacing w:beforeLines="40" w:before="96" w:afterLines="40" w:after="96"/>
              <w:ind w:left="0" w:firstLine="0"/>
            </w:pPr>
            <w:r w:rsidRPr="0076424C">
              <w:t xml:space="preserve">General information required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 </w:t>
            </w:r>
            <w:r w:rsidRPr="0076424C">
              <w:t xml:space="preserve">under the </w:t>
            </w:r>
            <w:r w:rsidRPr="0076424C">
              <w:rPr>
                <w:b/>
              </w:rPr>
              <w:t>Distribution Planning Code</w:t>
            </w:r>
            <w:r w:rsidRPr="0076424C">
              <w:t>.</w:t>
            </w:r>
          </w:p>
        </w:tc>
      </w:tr>
      <w:tr w:rsidR="009404E6" w:rsidRPr="0076424C" w14:paraId="6E861185" w14:textId="77777777" w:rsidTr="00510257">
        <w:trPr>
          <w:cantSplit/>
        </w:trPr>
        <w:tc>
          <w:tcPr>
            <w:tcW w:w="2658" w:type="dxa"/>
          </w:tcPr>
          <w:p w14:paraId="6E861183" w14:textId="4054947F" w:rsidR="009404E6" w:rsidRPr="0076424C" w:rsidRDefault="009404E6" w:rsidP="00FE306C">
            <w:pPr>
              <w:pStyle w:val="BodyText"/>
              <w:spacing w:beforeLines="40" w:before="96" w:afterLines="40" w:after="96" w:line="240" w:lineRule="auto"/>
              <w:ind w:left="0" w:firstLine="0"/>
              <w:jc w:val="left"/>
              <w:rPr>
                <w:b/>
              </w:rPr>
            </w:pPr>
            <w:bookmarkStart w:id="408" w:name="Standby"/>
            <w:r w:rsidRPr="0076424C">
              <w:rPr>
                <w:b/>
              </w:rPr>
              <w:t>Standby</w:t>
            </w:r>
            <w:bookmarkEnd w:id="408"/>
          </w:p>
        </w:tc>
        <w:tc>
          <w:tcPr>
            <w:tcW w:w="6698" w:type="dxa"/>
            <w:gridSpan w:val="2"/>
          </w:tcPr>
          <w:p w14:paraId="6E861184" w14:textId="15B668D3" w:rsidR="009404E6" w:rsidRPr="0076424C" w:rsidRDefault="009404E6" w:rsidP="00FB5F72">
            <w:pPr>
              <w:pStyle w:val="BodyText"/>
              <w:spacing w:beforeLines="40" w:before="96" w:afterLines="40" w:after="96" w:line="240" w:lineRule="auto"/>
              <w:ind w:left="0" w:firstLine="0"/>
            </w:pPr>
            <w:r w:rsidRPr="0076424C">
              <w:rPr>
                <w:lang w:val="en-US"/>
              </w:rPr>
              <w:t xml:space="preserve">The supply of electricity by a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76424C">
              <w:rPr>
                <w:b/>
                <w:lang w:val="en-US"/>
              </w:rPr>
              <w:t xml:space="preserve"> </w:t>
            </w:r>
            <w:r w:rsidRPr="0076424C">
              <w:rPr>
                <w:lang w:val="en-US"/>
              </w:rPr>
              <w:t xml:space="preserve">to a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lang w:val="en-US"/>
              </w:rPr>
              <w:t xml:space="preserve"> </w:t>
            </w:r>
            <w:r w:rsidRPr="0076424C">
              <w:rPr>
                <w:lang w:val="en-US"/>
              </w:rPr>
              <w:t xml:space="preserve">on a periodic or intermittent basis to make good any shortfall between the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lang w:val="en-US"/>
              </w:rPr>
              <w:t xml:space="preserve">’s </w:t>
            </w:r>
            <w:r w:rsidRPr="0076424C">
              <w:rPr>
                <w:lang w:val="en-US"/>
              </w:rPr>
              <w:t>total supply requirements and that met by his own generation.</w:t>
            </w:r>
          </w:p>
        </w:tc>
      </w:tr>
      <w:tr w:rsidR="009404E6" w:rsidRPr="0076424C" w14:paraId="6E861188" w14:textId="77777777" w:rsidTr="00510257">
        <w:trPr>
          <w:cantSplit/>
        </w:trPr>
        <w:tc>
          <w:tcPr>
            <w:tcW w:w="2658" w:type="dxa"/>
          </w:tcPr>
          <w:p w14:paraId="6E861186" w14:textId="1945A6A1" w:rsidR="009404E6" w:rsidRPr="0076424C" w:rsidRDefault="009404E6" w:rsidP="00FE306C">
            <w:pPr>
              <w:pStyle w:val="BodyText"/>
              <w:spacing w:beforeLines="40" w:before="96" w:afterLines="40" w:after="96" w:line="240" w:lineRule="auto"/>
              <w:ind w:left="0" w:firstLine="0"/>
              <w:jc w:val="left"/>
              <w:rPr>
                <w:b/>
              </w:rPr>
            </w:pPr>
            <w:bookmarkStart w:id="409" w:name="SuperimposedSignals"/>
            <w:r w:rsidRPr="0076424C">
              <w:rPr>
                <w:b/>
              </w:rPr>
              <w:t>Superimposed Signals</w:t>
            </w:r>
            <w:bookmarkEnd w:id="409"/>
          </w:p>
        </w:tc>
        <w:tc>
          <w:tcPr>
            <w:tcW w:w="6698" w:type="dxa"/>
            <w:gridSpan w:val="2"/>
          </w:tcPr>
          <w:p w14:paraId="6E861187" w14:textId="29674244" w:rsidR="009404E6" w:rsidRPr="0076424C" w:rsidRDefault="009404E6" w:rsidP="00FB5F72">
            <w:pPr>
              <w:pStyle w:val="BodyText"/>
              <w:spacing w:beforeLines="40" w:before="96" w:afterLines="40" w:after="96" w:line="240" w:lineRule="auto"/>
              <w:ind w:left="0" w:firstLine="0"/>
            </w:pPr>
            <w:r w:rsidRPr="0076424C">
              <w:t xml:space="preserve">Those electrical signals present on a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Pr="0076424C">
              <w:t xml:space="preserve"> for the purposes of information transfer.</w:t>
            </w:r>
          </w:p>
        </w:tc>
      </w:tr>
      <w:tr w:rsidR="009404E6" w:rsidRPr="0076424C" w14:paraId="6E86118C" w14:textId="77777777" w:rsidTr="00510257">
        <w:trPr>
          <w:cantSplit/>
        </w:trPr>
        <w:tc>
          <w:tcPr>
            <w:tcW w:w="2658" w:type="dxa"/>
          </w:tcPr>
          <w:p w14:paraId="6E861189" w14:textId="72A91F10" w:rsidR="009404E6" w:rsidRPr="0076424C" w:rsidRDefault="009404E6" w:rsidP="00FE306C">
            <w:pPr>
              <w:pStyle w:val="BodyText"/>
              <w:spacing w:beforeLines="40" w:before="96" w:afterLines="40" w:after="96" w:line="240" w:lineRule="auto"/>
              <w:ind w:left="0" w:firstLine="0"/>
              <w:jc w:val="left"/>
              <w:rPr>
                <w:b/>
              </w:rPr>
            </w:pPr>
            <w:bookmarkStart w:id="410" w:name="Supplier"/>
            <w:r w:rsidRPr="0076424C">
              <w:rPr>
                <w:b/>
              </w:rPr>
              <w:t>Supplier</w:t>
            </w:r>
            <w:bookmarkEnd w:id="410"/>
          </w:p>
        </w:tc>
        <w:tc>
          <w:tcPr>
            <w:tcW w:w="6698" w:type="dxa"/>
            <w:gridSpan w:val="2"/>
          </w:tcPr>
          <w:p w14:paraId="6E86118A" w14:textId="77777777" w:rsidR="009404E6" w:rsidRPr="0076424C" w:rsidRDefault="009404E6" w:rsidP="00FB5F72">
            <w:pPr>
              <w:autoSpaceDE w:val="0"/>
              <w:autoSpaceDN w:val="0"/>
              <w:adjustRightInd w:val="0"/>
              <w:spacing w:beforeLines="40" w:before="96" w:after="40"/>
              <w:ind w:left="0" w:firstLine="0"/>
              <w:rPr>
                <w:noProof/>
                <w:szCs w:val="22"/>
              </w:rPr>
            </w:pPr>
            <w:r w:rsidRPr="0076424C">
              <w:rPr>
                <w:noProof/>
                <w:szCs w:val="22"/>
              </w:rPr>
              <w:t>(a) A person supplying electricity under an Electricity Supply Licence; or</w:t>
            </w:r>
          </w:p>
          <w:p w14:paraId="6E86118B" w14:textId="5F0D5396" w:rsidR="009404E6" w:rsidRPr="0076424C" w:rsidRDefault="009404E6" w:rsidP="00FB5F72">
            <w:pPr>
              <w:pStyle w:val="BodyText"/>
              <w:spacing w:before="40" w:afterLines="40" w:after="96" w:line="240" w:lineRule="auto"/>
              <w:ind w:left="0" w:firstLine="0"/>
            </w:pPr>
            <w:r w:rsidRPr="0076424C">
              <w:rPr>
                <w:noProof/>
                <w:szCs w:val="22"/>
              </w:rPr>
              <w:t xml:space="preserve">(b) A person supplying electricity under exemption under the </w:t>
            </w:r>
            <w:r>
              <w:rPr>
                <w:color w:val="2B579A"/>
                <w:shd w:val="clear" w:color="auto" w:fill="E6E6E6"/>
              </w:rPr>
              <w:fldChar w:fldCharType="begin"/>
            </w:r>
            <w:r>
              <w:instrText xml:space="preserve"> REF Act \h  \* MERGEFORMAT </w:instrText>
            </w:r>
            <w:r>
              <w:rPr>
                <w:color w:val="2B579A"/>
                <w:shd w:val="clear" w:color="auto" w:fill="E6E6E6"/>
              </w:rPr>
            </w:r>
            <w:r>
              <w:rPr>
                <w:color w:val="2B579A"/>
                <w:shd w:val="clear" w:color="auto" w:fill="E6E6E6"/>
              </w:rPr>
              <w:fldChar w:fldCharType="separate"/>
            </w:r>
            <w:r w:rsidR="005C572C" w:rsidRPr="0076424C">
              <w:rPr>
                <w:b/>
              </w:rPr>
              <w:t>Act</w:t>
            </w:r>
            <w:r>
              <w:rPr>
                <w:color w:val="2B579A"/>
                <w:shd w:val="clear" w:color="auto" w:fill="E6E6E6"/>
              </w:rPr>
              <w:fldChar w:fldCharType="end"/>
            </w:r>
            <w:r w:rsidRPr="0076424C">
              <w:rPr>
                <w:noProof/>
                <w:szCs w:val="22"/>
              </w:rPr>
              <w:t xml:space="preserve">; in each case acting in its capacity as a supplier of electricity to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bCs/>
                <w:noProof/>
                <w:szCs w:val="22"/>
              </w:rPr>
              <w:t xml:space="preserve">s </w:t>
            </w:r>
            <w:r w:rsidRPr="0076424C">
              <w:rPr>
                <w:noProof/>
                <w:szCs w:val="22"/>
              </w:rPr>
              <w:t xml:space="preserve">in </w:t>
            </w:r>
            <w:r>
              <w:rPr>
                <w:color w:val="2B579A"/>
                <w:shd w:val="clear" w:color="auto" w:fill="E6E6E6"/>
              </w:rPr>
              <w:fldChar w:fldCharType="begin"/>
            </w:r>
            <w:r>
              <w:instrText xml:space="preserve"> REF GreatBritain \h  \* MERGEFORMAT </w:instrText>
            </w:r>
            <w:r>
              <w:rPr>
                <w:color w:val="2B579A"/>
                <w:shd w:val="clear" w:color="auto" w:fill="E6E6E6"/>
              </w:rPr>
            </w:r>
            <w:r>
              <w:rPr>
                <w:color w:val="2B579A"/>
                <w:shd w:val="clear" w:color="auto" w:fill="E6E6E6"/>
              </w:rPr>
              <w:fldChar w:fldCharType="separate"/>
            </w:r>
            <w:r w:rsidR="005C572C" w:rsidRPr="0076424C">
              <w:rPr>
                <w:b/>
              </w:rPr>
              <w:t>Great Britain</w:t>
            </w:r>
            <w:r>
              <w:rPr>
                <w:color w:val="2B579A"/>
                <w:shd w:val="clear" w:color="auto" w:fill="E6E6E6"/>
              </w:rPr>
              <w:fldChar w:fldCharType="end"/>
            </w:r>
            <w:r w:rsidRPr="0076424C">
              <w:rPr>
                <w:noProof/>
                <w:szCs w:val="22"/>
              </w:rPr>
              <w:t>.</w:t>
            </w:r>
          </w:p>
        </w:tc>
      </w:tr>
      <w:tr w:rsidR="009404E6" w:rsidRPr="0076424C" w14:paraId="6E86118F" w14:textId="77777777" w:rsidTr="00510257">
        <w:trPr>
          <w:cantSplit/>
        </w:trPr>
        <w:tc>
          <w:tcPr>
            <w:tcW w:w="2658" w:type="dxa"/>
          </w:tcPr>
          <w:p w14:paraId="6E86118D" w14:textId="09C75A4E" w:rsidR="009404E6" w:rsidRPr="0076424C" w:rsidRDefault="009404E6" w:rsidP="00FE306C">
            <w:pPr>
              <w:pStyle w:val="BodyText"/>
              <w:spacing w:beforeLines="40" w:before="96" w:afterLines="40" w:after="96" w:line="240" w:lineRule="auto"/>
              <w:ind w:left="0" w:firstLine="0"/>
              <w:jc w:val="left"/>
              <w:rPr>
                <w:b/>
              </w:rPr>
            </w:pPr>
            <w:bookmarkStart w:id="411" w:name="SupplyAgreement"/>
            <w:r w:rsidRPr="0076424C">
              <w:rPr>
                <w:b/>
              </w:rPr>
              <w:t>Supply Agreement</w:t>
            </w:r>
            <w:bookmarkEnd w:id="411"/>
          </w:p>
        </w:tc>
        <w:tc>
          <w:tcPr>
            <w:tcW w:w="6698" w:type="dxa"/>
            <w:gridSpan w:val="2"/>
          </w:tcPr>
          <w:p w14:paraId="6E86118E" w14:textId="66211C8E" w:rsidR="009404E6" w:rsidRPr="0076424C" w:rsidRDefault="009404E6" w:rsidP="00FB5F72">
            <w:pPr>
              <w:pStyle w:val="BodyText"/>
              <w:spacing w:beforeLines="40" w:before="96" w:afterLines="40" w:after="96" w:line="240" w:lineRule="auto"/>
              <w:ind w:left="0" w:firstLine="0"/>
            </w:pPr>
            <w:r w:rsidRPr="0076424C">
              <w:t xml:space="preserve">An agreement for the supply of electricity made between a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76424C">
              <w:t xml:space="preserve"> and a consumer of electricity.</w:t>
            </w:r>
          </w:p>
        </w:tc>
      </w:tr>
      <w:tr w:rsidR="00E33BC4" w:rsidRPr="0076424C" w14:paraId="50364B8F" w14:textId="77777777" w:rsidTr="00E33BC4">
        <w:trPr>
          <w:cantSplit/>
        </w:trPr>
        <w:tc>
          <w:tcPr>
            <w:tcW w:w="2694" w:type="dxa"/>
            <w:gridSpan w:val="2"/>
          </w:tcPr>
          <w:p w14:paraId="70570FDE" w14:textId="77777777" w:rsidR="00E33BC4" w:rsidRPr="0076424C" w:rsidRDefault="00E33BC4" w:rsidP="00FB5F72">
            <w:pPr>
              <w:pStyle w:val="BodyText"/>
              <w:spacing w:beforeLines="40" w:before="96" w:afterLines="40" w:after="96" w:line="240" w:lineRule="auto"/>
              <w:ind w:left="0" w:firstLine="0"/>
              <w:rPr>
                <w:b/>
              </w:rPr>
            </w:pPr>
            <w:bookmarkStart w:id="412" w:name="synch"/>
            <w:r>
              <w:rPr>
                <w:b/>
              </w:rPr>
              <w:t>Synchronis</w:t>
            </w:r>
            <w:bookmarkEnd w:id="412"/>
            <w:r>
              <w:rPr>
                <w:b/>
              </w:rPr>
              <w:t>ed</w:t>
            </w:r>
          </w:p>
        </w:tc>
        <w:tc>
          <w:tcPr>
            <w:tcW w:w="6662" w:type="dxa"/>
          </w:tcPr>
          <w:p w14:paraId="5708ADCF" w14:textId="6F154299" w:rsidR="00E33BC4" w:rsidRDefault="00E33BC4" w:rsidP="00FB5F72">
            <w:pPr>
              <w:pStyle w:val="BodyText"/>
              <w:spacing w:beforeLines="40" w:before="96" w:afterLines="40" w:after="96"/>
              <w:ind w:left="0" w:firstLine="0"/>
            </w:pPr>
            <w:r>
              <w:t xml:space="preserve">The condition where a </w:t>
            </w:r>
            <w:r w:rsidR="001B0ED7">
              <w:rPr>
                <w:b/>
                <w:color w:val="2B579A"/>
                <w:shd w:val="clear" w:color="auto" w:fill="E6E6E6"/>
              </w:rPr>
              <w:fldChar w:fldCharType="begin"/>
            </w:r>
            <w:r w:rsidR="001B0ED7">
              <w:instrText xml:space="preserve"> REF pgm \h </w:instrText>
            </w:r>
            <w:r w:rsidR="00FB5F72">
              <w:rPr>
                <w:b/>
              </w:rPr>
              <w:instrText xml:space="preserve"> \* MERGEFORMAT </w:instrText>
            </w:r>
            <w:r w:rsidR="001B0ED7">
              <w:rPr>
                <w:b/>
                <w:color w:val="2B579A"/>
                <w:shd w:val="clear" w:color="auto" w:fill="E6E6E6"/>
              </w:rPr>
            </w:r>
            <w:r w:rsidR="001B0ED7">
              <w:rPr>
                <w:b/>
                <w:color w:val="2B579A"/>
                <w:shd w:val="clear" w:color="auto" w:fill="E6E6E6"/>
              </w:rPr>
              <w:fldChar w:fldCharType="separate"/>
            </w:r>
            <w:r w:rsidR="005C572C">
              <w:rPr>
                <w:b/>
              </w:rPr>
              <w:t>Power Generating Module</w:t>
            </w:r>
            <w:r w:rsidR="001B0ED7">
              <w:rPr>
                <w:b/>
                <w:color w:val="2B579A"/>
                <w:shd w:val="clear" w:color="auto" w:fill="E6E6E6"/>
              </w:rPr>
              <w:fldChar w:fldCharType="end"/>
            </w:r>
            <w:r>
              <w:t xml:space="preserve"> is connected to a </w:t>
            </w:r>
            <w:r w:rsidR="001B0ED7">
              <w:rPr>
                <w:b/>
                <w:color w:val="2B579A"/>
                <w:shd w:val="clear" w:color="auto" w:fill="E6E6E6"/>
              </w:rPr>
              <w:fldChar w:fldCharType="begin"/>
            </w:r>
            <w:r w:rsidR="001B0ED7">
              <w:instrText xml:space="preserve"> REF System \h </w:instrText>
            </w:r>
            <w:r w:rsidR="00FB5F72">
              <w:rPr>
                <w:b/>
                <w:bCs/>
              </w:rPr>
              <w:instrText xml:space="preserve"> \* MERGEFORMAT </w:instrText>
            </w:r>
            <w:r w:rsidR="001B0ED7">
              <w:rPr>
                <w:b/>
                <w:color w:val="2B579A"/>
                <w:shd w:val="clear" w:color="auto" w:fill="E6E6E6"/>
              </w:rPr>
            </w:r>
            <w:r w:rsidR="001B0ED7">
              <w:rPr>
                <w:b/>
                <w:color w:val="2B579A"/>
                <w:shd w:val="clear" w:color="auto" w:fill="E6E6E6"/>
              </w:rPr>
              <w:fldChar w:fldCharType="separate"/>
            </w:r>
            <w:r w:rsidR="005C572C" w:rsidRPr="0076424C">
              <w:rPr>
                <w:b/>
              </w:rPr>
              <w:t>System</w:t>
            </w:r>
            <w:r w:rsidR="001B0ED7">
              <w:rPr>
                <w:b/>
                <w:color w:val="2B579A"/>
                <w:shd w:val="clear" w:color="auto" w:fill="E6E6E6"/>
              </w:rPr>
              <w:fldChar w:fldCharType="end"/>
            </w:r>
            <w:r>
              <w:t xml:space="preserve"> so that the </w:t>
            </w:r>
            <w:r w:rsidR="001B0ED7">
              <w:rPr>
                <w:b/>
                <w:color w:val="2B579A"/>
                <w:shd w:val="clear" w:color="auto" w:fill="E6E6E6"/>
              </w:rPr>
              <w:fldChar w:fldCharType="begin"/>
            </w:r>
            <w:r w:rsidR="001B0ED7">
              <w:instrText xml:space="preserve"> REF Frequency \h </w:instrText>
            </w:r>
            <w:r w:rsidR="00FB5F72">
              <w:rPr>
                <w:b/>
                <w:bCs/>
              </w:rPr>
              <w:instrText xml:space="preserve"> \* MERGEFORMAT </w:instrText>
            </w:r>
            <w:r w:rsidR="001B0ED7">
              <w:rPr>
                <w:b/>
                <w:color w:val="2B579A"/>
                <w:shd w:val="clear" w:color="auto" w:fill="E6E6E6"/>
              </w:rPr>
            </w:r>
            <w:r w:rsidR="001B0ED7">
              <w:rPr>
                <w:b/>
                <w:color w:val="2B579A"/>
                <w:shd w:val="clear" w:color="auto" w:fill="E6E6E6"/>
              </w:rPr>
              <w:fldChar w:fldCharType="separate"/>
            </w:r>
            <w:r w:rsidR="005C572C" w:rsidRPr="0076424C">
              <w:rPr>
                <w:b/>
              </w:rPr>
              <w:t>Frequency</w:t>
            </w:r>
            <w:r w:rsidR="001B0ED7">
              <w:rPr>
                <w:b/>
                <w:color w:val="2B579A"/>
                <w:shd w:val="clear" w:color="auto" w:fill="E6E6E6"/>
              </w:rPr>
              <w:fldChar w:fldCharType="end"/>
            </w:r>
            <w:r w:rsidR="001B0ED7">
              <w:rPr>
                <w:b/>
                <w:bCs/>
              </w:rPr>
              <w:t xml:space="preserve"> </w:t>
            </w:r>
            <w:r>
              <w:t xml:space="preserve">and phase relationship of that </w:t>
            </w:r>
            <w:r w:rsidR="00FF29C0">
              <w:rPr>
                <w:b/>
                <w:color w:val="2B579A"/>
                <w:shd w:val="clear" w:color="auto" w:fill="E6E6E6"/>
              </w:rPr>
              <w:fldChar w:fldCharType="begin"/>
            </w:r>
            <w:r w:rsidR="00FF29C0">
              <w:instrText xml:space="preserve"> REF pgm \h </w:instrText>
            </w:r>
            <w:r w:rsidR="00FB5F72">
              <w:rPr>
                <w:b/>
                <w:bCs/>
              </w:rPr>
              <w:instrText xml:space="preserve"> \* MERGEFORMAT </w:instrText>
            </w:r>
            <w:r w:rsidR="00FF29C0">
              <w:rPr>
                <w:b/>
                <w:color w:val="2B579A"/>
                <w:shd w:val="clear" w:color="auto" w:fill="E6E6E6"/>
              </w:rPr>
            </w:r>
            <w:r w:rsidR="00FF29C0">
              <w:rPr>
                <w:b/>
                <w:color w:val="2B579A"/>
                <w:shd w:val="clear" w:color="auto" w:fill="E6E6E6"/>
              </w:rPr>
              <w:fldChar w:fldCharType="separate"/>
            </w:r>
            <w:r w:rsidR="005C572C">
              <w:rPr>
                <w:b/>
              </w:rPr>
              <w:t>Power Generating Module</w:t>
            </w:r>
            <w:r w:rsidR="00FF29C0">
              <w:rPr>
                <w:b/>
                <w:color w:val="2B579A"/>
                <w:shd w:val="clear" w:color="auto" w:fill="E6E6E6"/>
              </w:rPr>
              <w:fldChar w:fldCharType="end"/>
            </w:r>
            <w:r w:rsidR="00FF29C0">
              <w:rPr>
                <w:b/>
                <w:bCs/>
              </w:rPr>
              <w:t xml:space="preserve"> </w:t>
            </w:r>
            <w:r>
              <w:t xml:space="preserve">and the </w:t>
            </w:r>
            <w:r w:rsidR="00FF29C0">
              <w:rPr>
                <w:b/>
                <w:color w:val="2B579A"/>
                <w:shd w:val="clear" w:color="auto" w:fill="E6E6E6"/>
              </w:rPr>
              <w:fldChar w:fldCharType="begin"/>
            </w:r>
            <w:r w:rsidR="00FF29C0">
              <w:instrText xml:space="preserve"> REF System \h </w:instrText>
            </w:r>
            <w:r w:rsidR="00FB5F72">
              <w:rPr>
                <w:b/>
                <w:bCs/>
              </w:rPr>
              <w:instrText xml:space="preserve"> \* MERGEFORMAT </w:instrText>
            </w:r>
            <w:r w:rsidR="00FF29C0">
              <w:rPr>
                <w:b/>
                <w:color w:val="2B579A"/>
                <w:shd w:val="clear" w:color="auto" w:fill="E6E6E6"/>
              </w:rPr>
            </w:r>
            <w:r w:rsidR="00FF29C0">
              <w:rPr>
                <w:b/>
                <w:color w:val="2B579A"/>
                <w:shd w:val="clear" w:color="auto" w:fill="E6E6E6"/>
              </w:rPr>
              <w:fldChar w:fldCharType="separate"/>
            </w:r>
            <w:r w:rsidR="005C572C" w:rsidRPr="0076424C">
              <w:rPr>
                <w:b/>
              </w:rPr>
              <w:t>System</w:t>
            </w:r>
            <w:r w:rsidR="00FF29C0">
              <w:rPr>
                <w:b/>
                <w:color w:val="2B579A"/>
                <w:shd w:val="clear" w:color="auto" w:fill="E6E6E6"/>
              </w:rPr>
              <w:fldChar w:fldCharType="end"/>
            </w:r>
            <w:r w:rsidR="00FF29C0">
              <w:rPr>
                <w:b/>
                <w:bCs/>
              </w:rPr>
              <w:t xml:space="preserve"> </w:t>
            </w:r>
            <w:r>
              <w:t xml:space="preserve">to which it is connected are identical.  Like terms shall be construed accordingly; </w:t>
            </w:r>
            <w:proofErr w:type="spellStart"/>
            <w:r>
              <w:t>eg</w:t>
            </w:r>
            <w:proofErr w:type="spellEnd"/>
            <w:r>
              <w:t xml:space="preserve"> “Synchronism”, “De-Synchronised”, Re-Synchronised.”</w:t>
            </w:r>
          </w:p>
          <w:p w14:paraId="0300C947" w14:textId="12EBD4F2" w:rsidR="00E33BC4" w:rsidRPr="0076424C" w:rsidRDefault="00E33BC4" w:rsidP="00FB5F72">
            <w:pPr>
              <w:pStyle w:val="BodyText"/>
              <w:spacing w:beforeLines="40" w:before="96" w:afterLines="40" w:after="96" w:line="240" w:lineRule="auto"/>
              <w:ind w:left="0" w:firstLine="0"/>
            </w:pPr>
            <w:r>
              <w:t xml:space="preserve">It is also used to describe the condition where a </w:t>
            </w:r>
            <w:r w:rsidR="00CF1C88">
              <w:rPr>
                <w:b/>
                <w:color w:val="2B579A"/>
                <w:shd w:val="clear" w:color="auto" w:fill="E6E6E6"/>
              </w:rPr>
              <w:fldChar w:fldCharType="begin"/>
            </w:r>
            <w:r w:rsidR="00CF1C88">
              <w:instrText xml:space="preserve"> REF Customer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sidRPr="0076424C">
              <w:rPr>
                <w:b/>
              </w:rPr>
              <w:t>Customer</w:t>
            </w:r>
            <w:r w:rsidR="00CF1C88">
              <w:rPr>
                <w:b/>
                <w:color w:val="2B579A"/>
                <w:shd w:val="clear" w:color="auto" w:fill="E6E6E6"/>
              </w:rPr>
              <w:fldChar w:fldCharType="end"/>
            </w:r>
            <w:r w:rsidRPr="00F11C4B">
              <w:rPr>
                <w:b/>
                <w:bCs/>
              </w:rPr>
              <w:t>’s</w:t>
            </w:r>
            <w:r>
              <w:t xml:space="preserve"> </w:t>
            </w:r>
            <w:r w:rsidR="00CF1C88">
              <w:rPr>
                <w:b/>
                <w:color w:val="2B579A"/>
                <w:shd w:val="clear" w:color="auto" w:fill="E6E6E6"/>
              </w:rPr>
              <w:fldChar w:fldCharType="begin"/>
            </w:r>
            <w:r w:rsidR="00CF1C88">
              <w:instrText xml:space="preserve"> REF Apparatus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sidRPr="0076424C">
              <w:rPr>
                <w:b/>
              </w:rPr>
              <w:t>Apparatus</w:t>
            </w:r>
            <w:r w:rsidR="00CF1C88">
              <w:rPr>
                <w:b/>
                <w:color w:val="2B579A"/>
                <w:shd w:val="clear" w:color="auto" w:fill="E6E6E6"/>
              </w:rPr>
              <w:fldChar w:fldCharType="end"/>
            </w:r>
            <w:r w:rsidR="00CF1C88">
              <w:rPr>
                <w:b/>
                <w:bCs/>
              </w:rPr>
              <w:t xml:space="preserve"> </w:t>
            </w:r>
            <w:r>
              <w:t xml:space="preserve">is consuming electricity supplied from the </w:t>
            </w:r>
            <w:r w:rsidR="00CF1C88">
              <w:rPr>
                <w:b/>
                <w:color w:val="2B579A"/>
                <w:shd w:val="clear" w:color="auto" w:fill="E6E6E6"/>
              </w:rPr>
              <w:fldChar w:fldCharType="begin"/>
            </w:r>
            <w:r w:rsidR="00CF1C88">
              <w:instrText xml:space="preserve"> REF System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sidRPr="0076424C">
              <w:rPr>
                <w:b/>
              </w:rPr>
              <w:t>System</w:t>
            </w:r>
            <w:r w:rsidR="00CF1C88">
              <w:rPr>
                <w:b/>
                <w:color w:val="2B579A"/>
                <w:shd w:val="clear" w:color="auto" w:fill="E6E6E6"/>
              </w:rPr>
              <w:fldChar w:fldCharType="end"/>
            </w:r>
            <w:r>
              <w:t>.</w:t>
            </w:r>
          </w:p>
        </w:tc>
      </w:tr>
      <w:tr w:rsidR="009404E6" w:rsidRPr="0076424C" w14:paraId="6E861192" w14:textId="77777777" w:rsidTr="00510257">
        <w:trPr>
          <w:cantSplit/>
        </w:trPr>
        <w:tc>
          <w:tcPr>
            <w:tcW w:w="2658" w:type="dxa"/>
          </w:tcPr>
          <w:p w14:paraId="6E861190" w14:textId="1115333A" w:rsidR="009404E6" w:rsidRPr="0076424C" w:rsidRDefault="009404E6" w:rsidP="00FE306C">
            <w:pPr>
              <w:pStyle w:val="BodyText"/>
              <w:spacing w:beforeLines="40" w:before="96" w:afterLines="40" w:after="96" w:line="240" w:lineRule="auto"/>
              <w:ind w:left="0" w:firstLine="0"/>
              <w:jc w:val="left"/>
              <w:rPr>
                <w:b/>
              </w:rPr>
            </w:pPr>
            <w:bookmarkStart w:id="413" w:name="_Hlt40969998"/>
            <w:bookmarkStart w:id="414" w:name="System"/>
            <w:bookmarkEnd w:id="413"/>
            <w:r w:rsidRPr="0076424C">
              <w:rPr>
                <w:b/>
              </w:rPr>
              <w:t>System</w:t>
            </w:r>
            <w:bookmarkEnd w:id="414"/>
          </w:p>
        </w:tc>
        <w:tc>
          <w:tcPr>
            <w:tcW w:w="6698" w:type="dxa"/>
            <w:gridSpan w:val="2"/>
          </w:tcPr>
          <w:p w14:paraId="6E861191" w14:textId="77777777" w:rsidR="009404E6" w:rsidRPr="0076424C" w:rsidRDefault="009404E6" w:rsidP="00FB5F72">
            <w:pPr>
              <w:pStyle w:val="BodyText"/>
              <w:spacing w:beforeLines="40" w:before="96" w:afterLines="40" w:after="96" w:line="240" w:lineRule="auto"/>
              <w:ind w:left="0" w:firstLine="0"/>
            </w:pPr>
            <w:r w:rsidRPr="0076424C">
              <w:t>An electrical network running at various voltages.</w:t>
            </w:r>
          </w:p>
        </w:tc>
      </w:tr>
      <w:tr w:rsidR="009404E6" w:rsidRPr="0076424C" w14:paraId="6E861195" w14:textId="77777777" w:rsidTr="00510257">
        <w:trPr>
          <w:cantSplit/>
        </w:trPr>
        <w:tc>
          <w:tcPr>
            <w:tcW w:w="2658" w:type="dxa"/>
          </w:tcPr>
          <w:p w14:paraId="6E861193" w14:textId="5F158444" w:rsidR="009404E6" w:rsidRPr="0076424C" w:rsidRDefault="009404E6" w:rsidP="00FE306C">
            <w:pPr>
              <w:pStyle w:val="BodyText"/>
              <w:spacing w:beforeLines="40" w:before="96" w:afterLines="40" w:after="96" w:line="240" w:lineRule="auto"/>
              <w:ind w:left="0" w:firstLine="0"/>
              <w:jc w:val="left"/>
              <w:rPr>
                <w:b/>
              </w:rPr>
            </w:pPr>
            <w:bookmarkStart w:id="415" w:name="SystemControl"/>
            <w:r w:rsidRPr="0076424C">
              <w:rPr>
                <w:b/>
              </w:rPr>
              <w:t>System Control</w:t>
            </w:r>
            <w:bookmarkEnd w:id="415"/>
          </w:p>
        </w:tc>
        <w:tc>
          <w:tcPr>
            <w:tcW w:w="6698" w:type="dxa"/>
            <w:gridSpan w:val="2"/>
          </w:tcPr>
          <w:p w14:paraId="6E861194" w14:textId="4E41A063" w:rsidR="009404E6" w:rsidRPr="0076424C" w:rsidRDefault="009404E6" w:rsidP="00FB5F72">
            <w:pPr>
              <w:pStyle w:val="BodyText"/>
              <w:spacing w:beforeLines="40" w:before="96" w:afterLines="40" w:after="96" w:line="240" w:lineRule="auto"/>
              <w:ind w:left="0" w:firstLine="0"/>
            </w:pPr>
            <w:r w:rsidRPr="0076424C">
              <w:t xml:space="preserve">The administrative and other arrangements established to maintain as far as possible the proper safety and security of the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w:t>
            </w:r>
          </w:p>
        </w:tc>
      </w:tr>
      <w:tr w:rsidR="009404E6" w:rsidRPr="0076424C" w14:paraId="6E861198" w14:textId="77777777" w:rsidTr="00510257">
        <w:trPr>
          <w:cantSplit/>
        </w:trPr>
        <w:tc>
          <w:tcPr>
            <w:tcW w:w="2658" w:type="dxa"/>
          </w:tcPr>
          <w:p w14:paraId="6E861196" w14:textId="338709E2" w:rsidR="009404E6" w:rsidRPr="0076424C" w:rsidRDefault="009404E6" w:rsidP="00FE306C">
            <w:pPr>
              <w:pStyle w:val="BodyText"/>
              <w:spacing w:beforeLines="40" w:before="96" w:afterLines="40" w:after="96" w:line="240" w:lineRule="auto"/>
              <w:ind w:left="0" w:firstLine="0"/>
              <w:jc w:val="left"/>
              <w:rPr>
                <w:b/>
              </w:rPr>
            </w:pPr>
            <w:bookmarkStart w:id="416" w:name="_Hlt40998515"/>
            <w:bookmarkStart w:id="417" w:name="SystemIncidentCentre"/>
            <w:bookmarkEnd w:id="416"/>
            <w:r w:rsidRPr="0076424C">
              <w:rPr>
                <w:b/>
              </w:rPr>
              <w:t>System Incident Centre</w:t>
            </w:r>
            <w:bookmarkEnd w:id="417"/>
          </w:p>
        </w:tc>
        <w:tc>
          <w:tcPr>
            <w:tcW w:w="6698" w:type="dxa"/>
            <w:gridSpan w:val="2"/>
          </w:tcPr>
          <w:p w14:paraId="6E861197" w14:textId="252F5EBE" w:rsidR="009404E6" w:rsidRPr="0076424C" w:rsidRDefault="009404E6" w:rsidP="00FB5F72">
            <w:pPr>
              <w:pStyle w:val="BodyText"/>
              <w:spacing w:beforeLines="40" w:before="96" w:afterLines="40" w:after="96" w:line="240" w:lineRule="auto"/>
              <w:ind w:left="0" w:firstLine="0"/>
            </w:pPr>
            <w:r w:rsidRPr="0076424C">
              <w:t xml:space="preserve">A centre set up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pursuant to the declaration of a </w:t>
            </w:r>
            <w:r>
              <w:rPr>
                <w:color w:val="2B579A"/>
                <w:shd w:val="clear" w:color="auto" w:fill="E6E6E6"/>
              </w:rPr>
              <w:fldChar w:fldCharType="begin"/>
            </w:r>
            <w:r>
              <w:instrText xml:space="preserve"> REF JointSystemIncident \h  \* MERGEFORMAT </w:instrText>
            </w:r>
            <w:r>
              <w:rPr>
                <w:color w:val="2B579A"/>
                <w:shd w:val="clear" w:color="auto" w:fill="E6E6E6"/>
              </w:rPr>
            </w:r>
            <w:r>
              <w:rPr>
                <w:color w:val="2B579A"/>
                <w:shd w:val="clear" w:color="auto" w:fill="E6E6E6"/>
              </w:rPr>
              <w:fldChar w:fldCharType="separate"/>
            </w:r>
            <w:r w:rsidR="005C572C" w:rsidRPr="0076424C">
              <w:rPr>
                <w:b/>
              </w:rPr>
              <w:t>Joint System Incident</w:t>
            </w:r>
            <w:r>
              <w:rPr>
                <w:color w:val="2B579A"/>
                <w:shd w:val="clear" w:color="auto" w:fill="E6E6E6"/>
              </w:rPr>
              <w:fldChar w:fldCharType="end"/>
            </w:r>
            <w:r w:rsidRPr="0076424C">
              <w:t xml:space="preserve">, under </w:t>
            </w:r>
            <w:smartTag w:uri="urn:schemas-microsoft-com:office:smarttags" w:element="stockticker">
              <w:r w:rsidRPr="0076424C">
                <w:t>DOC</w:t>
              </w:r>
            </w:smartTag>
            <w:r w:rsidRPr="0076424C">
              <w:t xml:space="preserve"> 9, to assume control of the incident.</w:t>
            </w:r>
          </w:p>
        </w:tc>
      </w:tr>
      <w:tr w:rsidR="002F5DE7" w:rsidRPr="0076424C" w14:paraId="5DFF25E1" w14:textId="77777777" w:rsidTr="00510257">
        <w:trPr>
          <w:cantSplit/>
        </w:trPr>
        <w:tc>
          <w:tcPr>
            <w:tcW w:w="2658" w:type="dxa"/>
          </w:tcPr>
          <w:p w14:paraId="3DC85BA5" w14:textId="4C3C5C15" w:rsidR="002F5DE7" w:rsidRPr="0076424C" w:rsidRDefault="002F5DE7" w:rsidP="00FE306C">
            <w:pPr>
              <w:pStyle w:val="BodyText"/>
              <w:spacing w:beforeLines="40" w:before="96" w:afterLines="40" w:after="96" w:line="240" w:lineRule="auto"/>
              <w:ind w:left="0" w:firstLine="0"/>
              <w:jc w:val="left"/>
              <w:rPr>
                <w:b/>
              </w:rPr>
            </w:pPr>
            <w:bookmarkStart w:id="418" w:name="systemrestoration"/>
            <w:r w:rsidRPr="0076424C">
              <w:rPr>
                <w:b/>
              </w:rPr>
              <w:t>S</w:t>
            </w:r>
            <w:r>
              <w:rPr>
                <w:b/>
              </w:rPr>
              <w:t>ystem Restoration</w:t>
            </w:r>
            <w:bookmarkEnd w:id="418"/>
          </w:p>
        </w:tc>
        <w:tc>
          <w:tcPr>
            <w:tcW w:w="6698" w:type="dxa"/>
            <w:gridSpan w:val="2"/>
          </w:tcPr>
          <w:p w14:paraId="4A70A1E2" w14:textId="601710AD" w:rsidR="002F5DE7" w:rsidRPr="0076424C" w:rsidRDefault="002F5DE7" w:rsidP="00FB5F72">
            <w:pPr>
              <w:pStyle w:val="BodyText"/>
              <w:spacing w:beforeLines="40" w:before="96" w:afterLines="40" w:after="96" w:line="240" w:lineRule="auto"/>
              <w:ind w:left="0" w:firstLine="0"/>
            </w:pPr>
            <w:r w:rsidRPr="0076424C">
              <w:t>The procedure necessary for a recovery from a</w:t>
            </w:r>
            <w:r w:rsidRPr="0076424C">
              <w:rPr>
                <w:b/>
              </w:rPr>
              <w:t xml:space="preserve"> </w:t>
            </w:r>
            <w:r w:rsidR="00601D2A">
              <w:rPr>
                <w:color w:val="2B579A"/>
                <w:shd w:val="clear" w:color="auto" w:fill="E6E6E6"/>
              </w:rPr>
              <w:fldChar w:fldCharType="begin"/>
            </w:r>
            <w:r w:rsidR="00601D2A">
              <w:instrText xml:space="preserve"> REF TotalShutdown \h  \* MERGEFORMAT </w:instrText>
            </w:r>
            <w:r w:rsidR="00601D2A">
              <w:rPr>
                <w:color w:val="2B579A"/>
                <w:shd w:val="clear" w:color="auto" w:fill="E6E6E6"/>
              </w:rPr>
            </w:r>
            <w:r w:rsidR="00601D2A">
              <w:rPr>
                <w:color w:val="2B579A"/>
                <w:shd w:val="clear" w:color="auto" w:fill="E6E6E6"/>
              </w:rPr>
              <w:fldChar w:fldCharType="separate"/>
            </w:r>
            <w:r w:rsidR="005C572C" w:rsidRPr="0076424C">
              <w:rPr>
                <w:b/>
              </w:rPr>
              <w:t>Total Shutdown</w:t>
            </w:r>
            <w:r w:rsidR="00601D2A">
              <w:rPr>
                <w:color w:val="2B579A"/>
                <w:shd w:val="clear" w:color="auto" w:fill="E6E6E6"/>
              </w:rPr>
              <w:fldChar w:fldCharType="end"/>
            </w:r>
            <w:r w:rsidR="00601D2A" w:rsidRPr="0076424C">
              <w:rPr>
                <w:b/>
              </w:rPr>
              <w:t xml:space="preserve"> </w:t>
            </w:r>
            <w:r w:rsidRPr="0076424C">
              <w:t>or</w:t>
            </w:r>
            <w:r w:rsidR="003255F5">
              <w:t xml:space="preserve"> </w:t>
            </w:r>
            <w:r w:rsidR="00601D2A">
              <w:rPr>
                <w:color w:val="2B579A"/>
                <w:shd w:val="clear" w:color="auto" w:fill="E6E6E6"/>
              </w:rPr>
              <w:fldChar w:fldCharType="begin"/>
            </w:r>
            <w:r w:rsidR="00601D2A">
              <w:instrText xml:space="preserve"> REF PartialShutdown \h  \* MERGEFORMAT </w:instrText>
            </w:r>
            <w:r w:rsidR="00601D2A">
              <w:rPr>
                <w:color w:val="2B579A"/>
                <w:shd w:val="clear" w:color="auto" w:fill="E6E6E6"/>
              </w:rPr>
            </w:r>
            <w:r w:rsidR="00601D2A">
              <w:rPr>
                <w:color w:val="2B579A"/>
                <w:shd w:val="clear" w:color="auto" w:fill="E6E6E6"/>
              </w:rPr>
              <w:fldChar w:fldCharType="separate"/>
            </w:r>
            <w:r w:rsidR="005C572C" w:rsidRPr="0076424C">
              <w:rPr>
                <w:b/>
              </w:rPr>
              <w:t>Partial Shutdown</w:t>
            </w:r>
            <w:r w:rsidR="00601D2A">
              <w:rPr>
                <w:color w:val="2B579A"/>
                <w:shd w:val="clear" w:color="auto" w:fill="E6E6E6"/>
              </w:rPr>
              <w:fldChar w:fldCharType="end"/>
            </w:r>
            <w:r w:rsidRPr="00972D77">
              <w:rPr>
                <w:bCs/>
              </w:rPr>
              <w:t>.</w:t>
            </w:r>
          </w:p>
        </w:tc>
      </w:tr>
      <w:tr w:rsidR="009404E6" w:rsidRPr="0076424C" w14:paraId="6E86119B" w14:textId="77777777" w:rsidTr="00510257">
        <w:trPr>
          <w:cantSplit/>
        </w:trPr>
        <w:tc>
          <w:tcPr>
            <w:tcW w:w="2658" w:type="dxa"/>
          </w:tcPr>
          <w:p w14:paraId="6E861199" w14:textId="0AC0D8BC" w:rsidR="009404E6" w:rsidRPr="0076424C" w:rsidRDefault="009404E6" w:rsidP="00FE306C">
            <w:pPr>
              <w:pStyle w:val="BodyText"/>
              <w:spacing w:beforeLines="40" w:before="96" w:afterLines="40" w:after="96" w:line="240" w:lineRule="auto"/>
              <w:ind w:left="0" w:firstLine="0"/>
              <w:jc w:val="left"/>
              <w:rPr>
                <w:b/>
              </w:rPr>
            </w:pPr>
            <w:bookmarkStart w:id="419" w:name="SystemStability"/>
            <w:r w:rsidRPr="0076424C">
              <w:rPr>
                <w:b/>
              </w:rPr>
              <w:t>System Stability</w:t>
            </w:r>
            <w:bookmarkEnd w:id="419"/>
          </w:p>
        </w:tc>
        <w:tc>
          <w:tcPr>
            <w:tcW w:w="6698" w:type="dxa"/>
            <w:gridSpan w:val="2"/>
          </w:tcPr>
          <w:p w14:paraId="6E86119A" w14:textId="0A90C718" w:rsidR="009404E6" w:rsidRPr="0076424C" w:rsidRDefault="009404E6" w:rsidP="00FB5F72">
            <w:pPr>
              <w:pStyle w:val="BodyText"/>
              <w:spacing w:beforeLines="40" w:before="96" w:afterLines="40" w:after="96" w:line="240" w:lineRule="auto"/>
              <w:ind w:left="0" w:firstLine="0"/>
            </w:pPr>
            <w:r w:rsidRPr="0076424C">
              <w:t xml:space="preserve">The ability of the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w:t>
            </w:r>
            <w:r w:rsidRPr="0076424C">
              <w:rPr>
                <w:spacing w:val="0"/>
              </w:rPr>
              <w:t xml:space="preserve">for a given initial operating condition to regain a state of operating equilibrium after being subjected to a given disturbance, with most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rPr>
                <w:b/>
              </w:rPr>
              <w:t xml:space="preserve"> </w:t>
            </w:r>
            <w:r w:rsidRPr="0076424C">
              <w:rPr>
                <w:spacing w:val="0"/>
              </w:rPr>
              <w:t xml:space="preserve">variables being within acceptable limits so that practically the whole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5C572C">
              <w:rPr>
                <w:b/>
                <w:spacing w:val="0"/>
              </w:rPr>
              <w:t>System</w:t>
            </w:r>
            <w:r>
              <w:rPr>
                <w:color w:val="2B579A"/>
                <w:shd w:val="clear" w:color="auto" w:fill="E6E6E6"/>
              </w:rPr>
              <w:fldChar w:fldCharType="end"/>
            </w:r>
            <w:r w:rsidRPr="0076424C">
              <w:rPr>
                <w:spacing w:val="0"/>
              </w:rPr>
              <w:t xml:space="preserve"> remains intact</w:t>
            </w:r>
            <w:r w:rsidRPr="0076424C">
              <w:t>.</w:t>
            </w:r>
          </w:p>
        </w:tc>
      </w:tr>
      <w:tr w:rsidR="009404E6" w:rsidRPr="0076424C" w14:paraId="6E86119E" w14:textId="77777777" w:rsidTr="00510257">
        <w:trPr>
          <w:cantSplit/>
        </w:trPr>
        <w:tc>
          <w:tcPr>
            <w:tcW w:w="2658" w:type="dxa"/>
          </w:tcPr>
          <w:p w14:paraId="6E86119C" w14:textId="29396EA3" w:rsidR="009404E6" w:rsidRPr="0076424C" w:rsidRDefault="009404E6" w:rsidP="00FE306C">
            <w:pPr>
              <w:pStyle w:val="BodyText"/>
              <w:spacing w:beforeLines="40" w:before="96" w:afterLines="40" w:after="96" w:line="240" w:lineRule="auto"/>
              <w:ind w:left="0" w:firstLine="0"/>
              <w:jc w:val="left"/>
              <w:rPr>
                <w:b/>
              </w:rPr>
            </w:pPr>
            <w:bookmarkStart w:id="420" w:name="_Hlt41001096"/>
            <w:bookmarkStart w:id="421" w:name="SystemTests"/>
            <w:bookmarkEnd w:id="420"/>
            <w:r w:rsidRPr="0076424C">
              <w:rPr>
                <w:b/>
              </w:rPr>
              <w:lastRenderedPageBreak/>
              <w:t>System Test</w:t>
            </w:r>
            <w:bookmarkEnd w:id="421"/>
          </w:p>
        </w:tc>
        <w:tc>
          <w:tcPr>
            <w:tcW w:w="6698" w:type="dxa"/>
            <w:gridSpan w:val="2"/>
          </w:tcPr>
          <w:p w14:paraId="6E86119D" w14:textId="4A5D541D" w:rsidR="009404E6" w:rsidRPr="0076424C" w:rsidRDefault="009404E6" w:rsidP="00FB5F72">
            <w:pPr>
              <w:pStyle w:val="BodyText"/>
              <w:spacing w:beforeLines="40" w:before="96" w:afterLines="40" w:after="96" w:line="240" w:lineRule="auto"/>
              <w:ind w:left="0" w:firstLine="0"/>
            </w:pPr>
            <w:r w:rsidRPr="0076424C">
              <w:t>That test or</w:t>
            </w:r>
            <w:bookmarkStart w:id="422" w:name="_Hlt41001060"/>
            <w:bookmarkEnd w:id="422"/>
            <w:r w:rsidRPr="0076424C">
              <w:t xml:space="preserve"> tests which involve simulating conditions or the controlled application of irregular, unusual or extreme conditions on the </w:t>
            </w:r>
            <w:r>
              <w:rPr>
                <w:color w:val="2B579A"/>
                <w:shd w:val="clear" w:color="auto" w:fill="E6E6E6"/>
              </w:rPr>
              <w:fldChar w:fldCharType="begin"/>
            </w:r>
            <w:r>
              <w:instrText xml:space="preserve"> REF TotalSystem \h  \* MERGEFORMAT </w:instrText>
            </w:r>
            <w:r>
              <w:rPr>
                <w:color w:val="2B579A"/>
                <w:shd w:val="clear" w:color="auto" w:fill="E6E6E6"/>
              </w:rPr>
            </w:r>
            <w:r>
              <w:rPr>
                <w:color w:val="2B579A"/>
                <w:shd w:val="clear" w:color="auto" w:fill="E6E6E6"/>
              </w:rPr>
              <w:fldChar w:fldCharType="separate"/>
            </w:r>
            <w:r w:rsidR="005C572C" w:rsidRPr="0076424C">
              <w:rPr>
                <w:b/>
              </w:rPr>
              <w:t>Total System</w:t>
            </w:r>
            <w:r>
              <w:rPr>
                <w:color w:val="2B579A"/>
                <w:shd w:val="clear" w:color="auto" w:fill="E6E6E6"/>
              </w:rPr>
              <w:fldChar w:fldCharType="end"/>
            </w:r>
            <w:r w:rsidRPr="0076424C">
              <w:t xml:space="preserve"> or any part of it, but not including routine testing, </w:t>
            </w:r>
            <w:proofErr w:type="gramStart"/>
            <w:r w:rsidRPr="0076424C">
              <w:t>commissioning</w:t>
            </w:r>
            <w:proofErr w:type="gramEnd"/>
            <w:r w:rsidRPr="0076424C">
              <w:t xml:space="preserve"> or recommissioning tests.</w:t>
            </w:r>
          </w:p>
        </w:tc>
      </w:tr>
      <w:tr w:rsidR="00CB3B44" w:rsidRPr="0076424C" w14:paraId="5641F67F" w14:textId="77777777" w:rsidTr="00510257">
        <w:trPr>
          <w:cantSplit/>
        </w:trPr>
        <w:tc>
          <w:tcPr>
            <w:tcW w:w="2658" w:type="dxa"/>
          </w:tcPr>
          <w:p w14:paraId="0C64D261" w14:textId="433199E3" w:rsidR="00CB3B44" w:rsidRPr="0076424C" w:rsidRDefault="00CB3B44" w:rsidP="00FE306C">
            <w:pPr>
              <w:pStyle w:val="BodyText"/>
              <w:spacing w:beforeLines="40" w:before="96" w:afterLines="40" w:after="96" w:line="240" w:lineRule="auto"/>
              <w:ind w:left="0" w:firstLine="0"/>
              <w:jc w:val="left"/>
              <w:rPr>
                <w:b/>
              </w:rPr>
            </w:pPr>
            <w:bookmarkStart w:id="423" w:name="targetF"/>
            <w:r>
              <w:rPr>
                <w:b/>
              </w:rPr>
              <w:t>Target Frequency</w:t>
            </w:r>
            <w:bookmarkEnd w:id="423"/>
          </w:p>
        </w:tc>
        <w:tc>
          <w:tcPr>
            <w:tcW w:w="6698" w:type="dxa"/>
            <w:gridSpan w:val="2"/>
          </w:tcPr>
          <w:p w14:paraId="12E780B9" w14:textId="3C88C232" w:rsidR="00CB3B44" w:rsidRPr="0076424C" w:rsidRDefault="00CB3B44" w:rsidP="00FB5F72">
            <w:pPr>
              <w:pStyle w:val="BodyText"/>
              <w:spacing w:beforeLines="40" w:before="96" w:afterLines="40" w:after="96" w:line="240" w:lineRule="auto"/>
              <w:ind w:left="0" w:firstLine="0"/>
            </w:pPr>
            <w:r w:rsidRPr="00A22500">
              <w:t xml:space="preserve">That </w:t>
            </w:r>
            <w:r w:rsidR="00CF1C88">
              <w:rPr>
                <w:b/>
                <w:color w:val="2B579A"/>
                <w:shd w:val="clear" w:color="auto" w:fill="E6E6E6"/>
              </w:rPr>
              <w:fldChar w:fldCharType="begin"/>
            </w:r>
            <w:r w:rsidR="00CF1C88">
              <w:instrText xml:space="preserve"> REF Frequency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sidRPr="0076424C">
              <w:rPr>
                <w:b/>
              </w:rPr>
              <w:t>Frequency</w:t>
            </w:r>
            <w:r w:rsidR="00CF1C88">
              <w:rPr>
                <w:b/>
                <w:color w:val="2B579A"/>
                <w:shd w:val="clear" w:color="auto" w:fill="E6E6E6"/>
              </w:rPr>
              <w:fldChar w:fldCharType="end"/>
            </w:r>
            <w:r w:rsidR="00CF1C88">
              <w:rPr>
                <w:b/>
                <w:bCs/>
              </w:rPr>
              <w:t xml:space="preserve"> </w:t>
            </w:r>
            <w:r w:rsidRPr="00A22500">
              <w:t>determined by</w:t>
            </w:r>
            <w:ins w:id="424" w:author="Shaheeni Vekaria" w:date="2024-04-15T13:29:00Z">
              <w:r w:rsidR="00681BB0">
                <w:t xml:space="preserve"> the </w:t>
              </w:r>
              <w:r w:rsidR="00681BB0" w:rsidRPr="00681BB0">
                <w:rPr>
                  <w:b/>
                  <w:color w:val="2B579A"/>
                  <w:shd w:val="clear" w:color="auto" w:fill="E6E6E6"/>
                  <w:rPrChange w:id="425" w:author="Shaheeni Vekaria" w:date="2024-04-15T13:29:00Z">
                    <w:rPr/>
                  </w:rPrChange>
                </w:rPr>
                <w:t>ISOP</w:t>
              </w:r>
            </w:ins>
            <w:r w:rsidRPr="00A22500">
              <w:t xml:space="preserve"> </w:t>
            </w:r>
            <w:del w:id="426" w:author="Shaheeni Vekaria" w:date="2024-04-15T13:29:00Z">
              <w:r w:rsidR="00CF1C88" w:rsidDel="00681BB0">
                <w:rPr>
                  <w:b/>
                  <w:color w:val="2B579A"/>
                  <w:shd w:val="clear" w:color="auto" w:fill="E6E6E6"/>
                </w:rPr>
                <w:fldChar w:fldCharType="begin"/>
              </w:r>
              <w:r w:rsidR="00CF1C88" w:rsidDel="00681BB0">
                <w:delInstrText xml:space="preserve"> REF NGESO \h </w:delInstrText>
              </w:r>
              <w:r w:rsidR="00FB5F72" w:rsidDel="00681BB0">
                <w:rPr>
                  <w:b/>
                  <w:bCs/>
                </w:rPr>
                <w:delInstrText xml:space="preserve"> \* MERGEFORMAT </w:delInstrText>
              </w:r>
              <w:r w:rsidR="00CF1C88" w:rsidDel="00681BB0">
                <w:rPr>
                  <w:b/>
                  <w:color w:val="2B579A"/>
                  <w:shd w:val="clear" w:color="auto" w:fill="E6E6E6"/>
                </w:rPr>
              </w:r>
              <w:r w:rsidR="00CF1C88" w:rsidDel="00681BB0">
                <w:rPr>
                  <w:b/>
                  <w:color w:val="2B579A"/>
                  <w:shd w:val="clear" w:color="auto" w:fill="E6E6E6"/>
                </w:rPr>
                <w:fldChar w:fldCharType="separate"/>
              </w:r>
              <w:r w:rsidR="005C572C" w:rsidDel="00681BB0">
                <w:rPr>
                  <w:b/>
                </w:rPr>
                <w:delText>NGESO</w:delText>
              </w:r>
              <w:r w:rsidR="00CF1C88" w:rsidDel="00681BB0">
                <w:rPr>
                  <w:b/>
                  <w:color w:val="2B579A"/>
                  <w:shd w:val="clear" w:color="auto" w:fill="E6E6E6"/>
                </w:rPr>
                <w:fldChar w:fldCharType="end"/>
              </w:r>
              <w:r w:rsidR="00CF1C88" w:rsidDel="00681BB0">
                <w:rPr>
                  <w:b/>
                  <w:bCs/>
                </w:rPr>
                <w:delText xml:space="preserve"> </w:delText>
              </w:r>
            </w:del>
            <w:r w:rsidRPr="00A22500">
              <w:t xml:space="preserve">as the desired operating </w:t>
            </w:r>
            <w:r w:rsidR="00CF1C88">
              <w:rPr>
                <w:b/>
                <w:color w:val="2B579A"/>
                <w:shd w:val="clear" w:color="auto" w:fill="E6E6E6"/>
              </w:rPr>
              <w:fldChar w:fldCharType="begin"/>
            </w:r>
            <w:r w:rsidR="00CF1C88">
              <w:instrText xml:space="preserve"> REF Frequency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sidRPr="0076424C">
              <w:rPr>
                <w:b/>
              </w:rPr>
              <w:t>Frequency</w:t>
            </w:r>
            <w:r w:rsidR="00CF1C88">
              <w:rPr>
                <w:b/>
                <w:color w:val="2B579A"/>
                <w:shd w:val="clear" w:color="auto" w:fill="E6E6E6"/>
              </w:rPr>
              <w:fldChar w:fldCharType="end"/>
            </w:r>
            <w:r w:rsidR="00CF1C88">
              <w:rPr>
                <w:b/>
                <w:bCs/>
              </w:rPr>
              <w:t xml:space="preserve"> </w:t>
            </w:r>
            <w:r w:rsidRPr="00A22500">
              <w:t xml:space="preserve">of the </w:t>
            </w:r>
            <w:r w:rsidR="00CF1C88">
              <w:rPr>
                <w:b/>
                <w:color w:val="2B579A"/>
                <w:shd w:val="clear" w:color="auto" w:fill="E6E6E6"/>
              </w:rPr>
              <w:fldChar w:fldCharType="begin"/>
            </w:r>
            <w:r w:rsidR="00CF1C88">
              <w:instrText xml:space="preserve"> REF TotalSystem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sidRPr="0076424C">
              <w:rPr>
                <w:b/>
              </w:rPr>
              <w:t>Total System</w:t>
            </w:r>
            <w:r w:rsidR="00CF1C88">
              <w:rPr>
                <w:b/>
                <w:color w:val="2B579A"/>
                <w:shd w:val="clear" w:color="auto" w:fill="E6E6E6"/>
              </w:rPr>
              <w:fldChar w:fldCharType="end"/>
            </w:r>
            <w:r>
              <w:t xml:space="preserve">, or a relevant </w:t>
            </w:r>
            <w:r w:rsidR="00CF1C88">
              <w:rPr>
                <w:b/>
                <w:color w:val="2B579A"/>
                <w:shd w:val="clear" w:color="auto" w:fill="E6E6E6"/>
              </w:rPr>
              <w:fldChar w:fldCharType="begin"/>
            </w:r>
            <w:r w:rsidR="00CF1C88">
              <w:instrText xml:space="preserve"> REF PowerIsland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sidRPr="0076424C">
              <w:rPr>
                <w:b/>
              </w:rPr>
              <w:t>Power Island</w:t>
            </w:r>
            <w:r w:rsidR="00CF1C88">
              <w:rPr>
                <w:b/>
                <w:color w:val="2B579A"/>
                <w:shd w:val="clear" w:color="auto" w:fill="E6E6E6"/>
              </w:rPr>
              <w:fldChar w:fldCharType="end"/>
            </w:r>
            <w:r w:rsidRPr="00A22500">
              <w:t>.</w:t>
            </w:r>
            <w:r>
              <w:t xml:space="preserve"> </w:t>
            </w:r>
            <w:r w:rsidRPr="00A22500">
              <w:t xml:space="preserve"> This will normally be 50.00</w:t>
            </w:r>
            <w:r w:rsidR="00601D2A">
              <w:t xml:space="preserve"> </w:t>
            </w:r>
            <w:r w:rsidRPr="00A22500">
              <w:t>Hz plus or minus 0.05</w:t>
            </w:r>
            <w:r>
              <w:t xml:space="preserve"> </w:t>
            </w:r>
            <w:r w:rsidRPr="00A22500">
              <w:t xml:space="preserve">Hz. An example of exceptional circumstances may be </w:t>
            </w:r>
            <w:r>
              <w:t xml:space="preserve">during a recovery from a </w:t>
            </w:r>
            <w:r w:rsidR="00CF1C88">
              <w:rPr>
                <w:b/>
                <w:color w:val="2B579A"/>
                <w:shd w:val="clear" w:color="auto" w:fill="E6E6E6"/>
              </w:rPr>
              <w:fldChar w:fldCharType="begin"/>
            </w:r>
            <w:r w:rsidR="00CF1C88">
              <w:instrText xml:space="preserve"> REF TotalShutdown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sidRPr="0076424C">
              <w:rPr>
                <w:b/>
              </w:rPr>
              <w:t>Total Shutdown</w:t>
            </w:r>
            <w:r w:rsidR="00CF1C88">
              <w:rPr>
                <w:b/>
                <w:color w:val="2B579A"/>
                <w:shd w:val="clear" w:color="auto" w:fill="E6E6E6"/>
              </w:rPr>
              <w:fldChar w:fldCharType="end"/>
            </w:r>
            <w:r>
              <w:t xml:space="preserve"> or </w:t>
            </w:r>
            <w:r w:rsidR="00CF1C88">
              <w:rPr>
                <w:b/>
                <w:color w:val="2B579A"/>
                <w:shd w:val="clear" w:color="auto" w:fill="E6E6E6"/>
              </w:rPr>
              <w:fldChar w:fldCharType="begin"/>
            </w:r>
            <w:r w:rsidR="00CF1C88">
              <w:instrText xml:space="preserve"> REF PartialShutdown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sidRPr="0076424C">
              <w:rPr>
                <w:b/>
              </w:rPr>
              <w:t>Partial Shutdown</w:t>
            </w:r>
            <w:r w:rsidR="00CF1C88">
              <w:rPr>
                <w:b/>
                <w:color w:val="2B579A"/>
                <w:shd w:val="clear" w:color="auto" w:fill="E6E6E6"/>
              </w:rPr>
              <w:fldChar w:fldCharType="end"/>
            </w:r>
            <w:r>
              <w:t>.</w:t>
            </w:r>
          </w:p>
        </w:tc>
      </w:tr>
      <w:tr w:rsidR="009404E6" w:rsidRPr="0076424C" w14:paraId="6E8611A1" w14:textId="77777777" w:rsidTr="00510257">
        <w:trPr>
          <w:cantSplit/>
        </w:trPr>
        <w:tc>
          <w:tcPr>
            <w:tcW w:w="2658" w:type="dxa"/>
          </w:tcPr>
          <w:p w14:paraId="6E86119F" w14:textId="738D0208" w:rsidR="009404E6" w:rsidRPr="0076424C" w:rsidRDefault="009404E6" w:rsidP="00FE306C">
            <w:pPr>
              <w:pStyle w:val="BodyText"/>
              <w:spacing w:beforeLines="40" w:before="96" w:afterLines="40" w:after="96" w:line="240" w:lineRule="auto"/>
              <w:ind w:left="0" w:firstLine="0"/>
              <w:jc w:val="left"/>
              <w:rPr>
                <w:b/>
              </w:rPr>
            </w:pPr>
            <w:bookmarkStart w:id="427" w:name="TestCoordinator"/>
            <w:r w:rsidRPr="0076424C">
              <w:rPr>
                <w:b/>
              </w:rPr>
              <w:t>Test Coordinator</w:t>
            </w:r>
            <w:bookmarkEnd w:id="427"/>
          </w:p>
        </w:tc>
        <w:tc>
          <w:tcPr>
            <w:tcW w:w="6698" w:type="dxa"/>
            <w:gridSpan w:val="2"/>
          </w:tcPr>
          <w:p w14:paraId="6E8611A0" w14:textId="482CD4A3" w:rsidR="009404E6" w:rsidRPr="0076424C" w:rsidRDefault="009404E6" w:rsidP="00FB5F72">
            <w:pPr>
              <w:pStyle w:val="BodyText"/>
              <w:spacing w:beforeLines="40" w:before="96" w:afterLines="40" w:after="96" w:line="240" w:lineRule="auto"/>
              <w:ind w:left="0" w:firstLine="0"/>
            </w:pPr>
            <w:r w:rsidRPr="0076424C">
              <w:t xml:space="preserve">A suitably qualified person appointed to coordinate </w:t>
            </w:r>
            <w:r>
              <w:rPr>
                <w:color w:val="2B579A"/>
                <w:shd w:val="clear" w:color="auto" w:fill="E6E6E6"/>
              </w:rPr>
              <w:fldChar w:fldCharType="begin"/>
            </w:r>
            <w:r>
              <w:instrText xml:space="preserve"> REF SystemTests \h  \* MERGEFORMAT </w:instrText>
            </w:r>
            <w:r>
              <w:rPr>
                <w:color w:val="2B579A"/>
                <w:shd w:val="clear" w:color="auto" w:fill="E6E6E6"/>
              </w:rPr>
            </w:r>
            <w:r>
              <w:rPr>
                <w:color w:val="2B579A"/>
                <w:shd w:val="clear" w:color="auto" w:fill="E6E6E6"/>
              </w:rPr>
              <w:fldChar w:fldCharType="separate"/>
            </w:r>
            <w:r w:rsidR="005C572C" w:rsidRPr="0076424C">
              <w:rPr>
                <w:b/>
              </w:rPr>
              <w:t>System Test</w:t>
            </w:r>
            <w:r>
              <w:rPr>
                <w:color w:val="2B579A"/>
                <w:shd w:val="clear" w:color="auto" w:fill="E6E6E6"/>
              </w:rPr>
              <w:fldChar w:fldCharType="end"/>
            </w:r>
            <w:r w:rsidRPr="0076424C">
              <w:t xml:space="preserve"> pursuant to </w:t>
            </w:r>
            <w:smartTag w:uri="urn:schemas-microsoft-com:office:smarttags" w:element="stockticker">
              <w:r w:rsidRPr="0076424C">
                <w:t>DOC</w:t>
              </w:r>
            </w:smartTag>
            <w:r w:rsidRPr="0076424C">
              <w:t>12.</w:t>
            </w:r>
          </w:p>
        </w:tc>
      </w:tr>
      <w:tr w:rsidR="009404E6" w:rsidRPr="0076424C" w14:paraId="6E8611A4" w14:textId="77777777" w:rsidTr="00510257">
        <w:trPr>
          <w:cantSplit/>
        </w:trPr>
        <w:tc>
          <w:tcPr>
            <w:tcW w:w="2658" w:type="dxa"/>
          </w:tcPr>
          <w:p w14:paraId="6E8611A2" w14:textId="77777777" w:rsidR="009404E6" w:rsidRPr="0076424C" w:rsidRDefault="009404E6" w:rsidP="00FE306C">
            <w:pPr>
              <w:pStyle w:val="BodyText"/>
              <w:spacing w:beforeLines="40" w:before="96" w:afterLines="40" w:after="96" w:line="240" w:lineRule="auto"/>
              <w:ind w:left="0" w:firstLine="0"/>
              <w:jc w:val="left"/>
              <w:rPr>
                <w:b/>
              </w:rPr>
            </w:pPr>
            <w:bookmarkStart w:id="428" w:name="TestPanel"/>
            <w:bookmarkStart w:id="429" w:name="_Hlt41000950"/>
            <w:r w:rsidRPr="0076424C">
              <w:rPr>
                <w:b/>
              </w:rPr>
              <w:t>Test Panel</w:t>
            </w:r>
            <w:bookmarkEnd w:id="428"/>
          </w:p>
        </w:tc>
        <w:tc>
          <w:tcPr>
            <w:tcW w:w="6698" w:type="dxa"/>
            <w:gridSpan w:val="2"/>
          </w:tcPr>
          <w:p w14:paraId="6E8611A3" w14:textId="2C7CBABB" w:rsidR="009404E6" w:rsidRPr="0076424C" w:rsidRDefault="009404E6" w:rsidP="00FB5F72">
            <w:pPr>
              <w:pStyle w:val="BodyText"/>
              <w:spacing w:beforeLines="40" w:before="96" w:afterLines="40" w:after="96" w:line="240" w:lineRule="auto"/>
              <w:ind w:left="0" w:firstLine="0"/>
            </w:pPr>
            <w:r w:rsidRPr="0076424C">
              <w:t xml:space="preserve">A panel, the composition of which is detailed in </w:t>
            </w:r>
            <w:smartTag w:uri="urn:schemas-microsoft-com:office:smarttags" w:element="stockticker">
              <w:r w:rsidRPr="0076424C">
                <w:t>DOC</w:t>
              </w:r>
            </w:smartTag>
            <w:r w:rsidRPr="0076424C">
              <w:t xml:space="preserve">12, and which will be responsible for formulating </w:t>
            </w:r>
            <w:r>
              <w:rPr>
                <w:color w:val="2B579A"/>
                <w:shd w:val="clear" w:color="auto" w:fill="E6E6E6"/>
              </w:rPr>
              <w:fldChar w:fldCharType="begin"/>
            </w:r>
            <w:r>
              <w:instrText xml:space="preserve"> REF SystemTests \h  \* MERGEFORMAT </w:instrText>
            </w:r>
            <w:r>
              <w:rPr>
                <w:color w:val="2B579A"/>
                <w:shd w:val="clear" w:color="auto" w:fill="E6E6E6"/>
              </w:rPr>
            </w:r>
            <w:r>
              <w:rPr>
                <w:color w:val="2B579A"/>
                <w:shd w:val="clear" w:color="auto" w:fill="E6E6E6"/>
              </w:rPr>
              <w:fldChar w:fldCharType="separate"/>
            </w:r>
            <w:r w:rsidR="005C572C" w:rsidRPr="0076424C">
              <w:rPr>
                <w:b/>
              </w:rPr>
              <w:t>System Test</w:t>
            </w:r>
            <w:r>
              <w:rPr>
                <w:color w:val="2B579A"/>
                <w:shd w:val="clear" w:color="auto" w:fill="E6E6E6"/>
              </w:rPr>
              <w:fldChar w:fldCharType="end"/>
            </w:r>
            <w:r w:rsidRPr="0076424C">
              <w:rPr>
                <w:b/>
              </w:rPr>
              <w:t xml:space="preserve"> </w:t>
            </w:r>
            <w:r w:rsidRPr="0076424C">
              <w:t>proposals and submitting a test programme.</w:t>
            </w:r>
          </w:p>
        </w:tc>
      </w:tr>
      <w:tr w:rsidR="009404E6" w:rsidRPr="0076424C" w14:paraId="6E8611A7" w14:textId="77777777" w:rsidTr="00510257">
        <w:trPr>
          <w:cantSplit/>
        </w:trPr>
        <w:tc>
          <w:tcPr>
            <w:tcW w:w="2658" w:type="dxa"/>
          </w:tcPr>
          <w:p w14:paraId="6E8611A5" w14:textId="6B9245F4" w:rsidR="009404E6" w:rsidRPr="0076424C" w:rsidRDefault="009404E6" w:rsidP="00FE306C">
            <w:pPr>
              <w:pStyle w:val="BodyText"/>
              <w:spacing w:beforeLines="40" w:before="96" w:afterLines="40" w:after="96" w:line="240" w:lineRule="auto"/>
              <w:ind w:left="0" w:firstLine="0"/>
              <w:jc w:val="left"/>
              <w:rPr>
                <w:b/>
              </w:rPr>
            </w:pPr>
            <w:bookmarkStart w:id="430" w:name="TopUp"/>
            <w:bookmarkEnd w:id="429"/>
            <w:r w:rsidRPr="0076424C">
              <w:rPr>
                <w:b/>
              </w:rPr>
              <w:t>Top-Up</w:t>
            </w:r>
            <w:bookmarkEnd w:id="430"/>
          </w:p>
        </w:tc>
        <w:tc>
          <w:tcPr>
            <w:tcW w:w="6698" w:type="dxa"/>
            <w:gridSpan w:val="2"/>
          </w:tcPr>
          <w:p w14:paraId="6E8611A6" w14:textId="2604CB19" w:rsidR="009404E6" w:rsidRPr="0076424C" w:rsidRDefault="009404E6" w:rsidP="00FB5F72">
            <w:pPr>
              <w:pStyle w:val="BodyText"/>
              <w:spacing w:beforeLines="40" w:before="96" w:afterLines="40" w:after="96" w:line="240" w:lineRule="auto"/>
              <w:ind w:left="0" w:firstLine="0"/>
            </w:pPr>
            <w:r w:rsidRPr="0076424C">
              <w:rPr>
                <w:lang w:val="en-US"/>
              </w:rPr>
              <w:t xml:space="preserve">The supply of electricity by any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76424C">
              <w:rPr>
                <w:b/>
                <w:lang w:val="en-US"/>
              </w:rPr>
              <w:t xml:space="preserve"> </w:t>
            </w:r>
            <w:r w:rsidRPr="0076424C">
              <w:rPr>
                <w:lang w:val="en-US"/>
              </w:rPr>
              <w:t xml:space="preserve">to the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 xml:space="preserve"> </w:t>
            </w:r>
            <w:r w:rsidRPr="0076424C">
              <w:rPr>
                <w:lang w:val="en-US"/>
              </w:rPr>
              <w:t xml:space="preserve">on a continuing or regular basis to make good any shortfall between the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lang w:val="en-US"/>
              </w:rPr>
              <w:t xml:space="preserve">’s </w:t>
            </w:r>
            <w:r w:rsidRPr="0076424C">
              <w:rPr>
                <w:lang w:val="en-US"/>
              </w:rPr>
              <w:t>total supply requirements and that met from other sources.</w:t>
            </w:r>
          </w:p>
        </w:tc>
      </w:tr>
      <w:tr w:rsidR="006C70AA" w:rsidRPr="0076424C" w14:paraId="685000A7" w14:textId="77777777" w:rsidTr="00510257">
        <w:trPr>
          <w:cantSplit/>
        </w:trPr>
        <w:tc>
          <w:tcPr>
            <w:tcW w:w="2658" w:type="dxa"/>
          </w:tcPr>
          <w:p w14:paraId="64824E7A" w14:textId="1D3DA300" w:rsidR="006C70AA" w:rsidRPr="0076424C" w:rsidRDefault="006C70AA" w:rsidP="00FE306C">
            <w:pPr>
              <w:pStyle w:val="BodyText"/>
              <w:spacing w:beforeLines="40" w:before="96" w:afterLines="40" w:after="96" w:line="240" w:lineRule="auto"/>
              <w:ind w:left="0" w:firstLine="0"/>
              <w:jc w:val="left"/>
              <w:rPr>
                <w:b/>
              </w:rPr>
            </w:pPr>
            <w:bookmarkStart w:id="431" w:name="topupcontract"/>
            <w:r>
              <w:rPr>
                <w:b/>
              </w:rPr>
              <w:t>Top Up Restoration Contract</w:t>
            </w:r>
            <w:bookmarkEnd w:id="431"/>
          </w:p>
        </w:tc>
        <w:tc>
          <w:tcPr>
            <w:tcW w:w="6698" w:type="dxa"/>
            <w:gridSpan w:val="2"/>
          </w:tcPr>
          <w:p w14:paraId="760992C2" w14:textId="1B796F05" w:rsidR="006C70AA" w:rsidRPr="0076424C" w:rsidRDefault="006C70AA" w:rsidP="00FB5F72">
            <w:pPr>
              <w:pStyle w:val="BodyText"/>
              <w:spacing w:beforeLines="40" w:before="96" w:afterLines="40" w:after="96" w:line="240" w:lineRule="auto"/>
              <w:ind w:left="0" w:firstLine="0"/>
            </w:pPr>
            <w:r w:rsidRPr="008644DB">
              <w:t xml:space="preserve">A commercial contract between a </w:t>
            </w:r>
            <w:r w:rsidR="00B91D2A">
              <w:rPr>
                <w:b/>
                <w:color w:val="2B579A"/>
                <w:shd w:val="clear" w:color="auto" w:fill="E6E6E6"/>
              </w:rPr>
              <w:fldChar w:fldCharType="begin"/>
            </w:r>
            <w:r w:rsidR="00B91D2A">
              <w:instrText xml:space="preserve"> REF restorationcontractor \h </w:instrText>
            </w:r>
            <w:r w:rsidR="00FB5F72">
              <w:rPr>
                <w:b/>
                <w:bCs/>
              </w:rPr>
              <w:instrText xml:space="preserve"> \* MERGEFORMAT </w:instrText>
            </w:r>
            <w:r w:rsidR="00B91D2A">
              <w:rPr>
                <w:b/>
                <w:color w:val="2B579A"/>
                <w:shd w:val="clear" w:color="auto" w:fill="E6E6E6"/>
              </w:rPr>
            </w:r>
            <w:r w:rsidR="00B91D2A">
              <w:rPr>
                <w:b/>
                <w:color w:val="2B579A"/>
                <w:shd w:val="clear" w:color="auto" w:fill="E6E6E6"/>
              </w:rPr>
              <w:fldChar w:fldCharType="separate"/>
            </w:r>
            <w:r w:rsidR="005C572C">
              <w:rPr>
                <w:b/>
              </w:rPr>
              <w:t>Restoration Contractor</w:t>
            </w:r>
            <w:r w:rsidR="00B91D2A">
              <w:rPr>
                <w:b/>
                <w:color w:val="2B579A"/>
                <w:shd w:val="clear" w:color="auto" w:fill="E6E6E6"/>
              </w:rPr>
              <w:fldChar w:fldCharType="end"/>
            </w:r>
            <w:r>
              <w:rPr>
                <w:b/>
                <w:bCs/>
              </w:rPr>
              <w:t>,</w:t>
            </w:r>
            <w:r w:rsidRPr="008644DB">
              <w:t xml:space="preserve"> </w:t>
            </w:r>
            <w:r>
              <w:t xml:space="preserve">the </w:t>
            </w:r>
            <w:r w:rsidR="00CF1C88">
              <w:rPr>
                <w:b/>
                <w:color w:val="2B579A"/>
                <w:shd w:val="clear" w:color="auto" w:fill="E6E6E6"/>
              </w:rPr>
              <w:fldChar w:fldCharType="begin"/>
            </w:r>
            <w:r w:rsidR="00CF1C88">
              <w:instrText xml:space="preserve"> REF DNO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sidRPr="0076424C">
              <w:rPr>
                <w:b/>
              </w:rPr>
              <w:t>DNO</w:t>
            </w:r>
            <w:r w:rsidR="00CF1C88">
              <w:rPr>
                <w:b/>
                <w:color w:val="2B579A"/>
                <w:shd w:val="clear" w:color="auto" w:fill="E6E6E6"/>
              </w:rPr>
              <w:fldChar w:fldCharType="end"/>
            </w:r>
            <w:r w:rsidR="00CF1C88">
              <w:rPr>
                <w:b/>
                <w:bCs/>
              </w:rPr>
              <w:t xml:space="preserve"> </w:t>
            </w:r>
            <w:r>
              <w:t xml:space="preserve">and </w:t>
            </w:r>
            <w:ins w:id="432" w:author="Shaheeni Vekaria" w:date="2024-04-15T13:33:00Z">
              <w:r w:rsidR="00FE27AD">
                <w:t>the</w:t>
              </w:r>
              <w:r w:rsidR="00FE27AD" w:rsidRPr="00FE27AD">
                <w:rPr>
                  <w:b/>
                  <w:color w:val="2B579A"/>
                  <w:shd w:val="clear" w:color="auto" w:fill="E6E6E6"/>
                  <w:rPrChange w:id="433" w:author="Shaheeni Vekaria" w:date="2024-04-15T13:34:00Z">
                    <w:rPr/>
                  </w:rPrChange>
                </w:rPr>
                <w:t xml:space="preserve"> ISOP</w:t>
              </w:r>
            </w:ins>
            <w:del w:id="434" w:author="Shaheeni Vekaria" w:date="2024-04-15T13:34:00Z">
              <w:r w:rsidR="00CF1C88" w:rsidDel="00FE27AD">
                <w:rPr>
                  <w:b/>
                  <w:color w:val="2B579A"/>
                  <w:shd w:val="clear" w:color="auto" w:fill="E6E6E6"/>
                </w:rPr>
                <w:fldChar w:fldCharType="begin"/>
              </w:r>
              <w:r w:rsidR="00CF1C88" w:rsidDel="00FE27AD">
                <w:delInstrText xml:space="preserve"> REF NGESO \h </w:delInstrText>
              </w:r>
              <w:r w:rsidR="00FB5F72" w:rsidDel="00FE27AD">
                <w:rPr>
                  <w:b/>
                  <w:bCs/>
                </w:rPr>
                <w:delInstrText xml:space="preserve"> \* MERGEFORMAT </w:delInstrText>
              </w:r>
              <w:r w:rsidR="00CF1C88" w:rsidDel="00FE27AD">
                <w:rPr>
                  <w:b/>
                  <w:color w:val="2B579A"/>
                  <w:shd w:val="clear" w:color="auto" w:fill="E6E6E6"/>
                </w:rPr>
              </w:r>
              <w:r w:rsidR="00CF1C88" w:rsidDel="00FE27AD">
                <w:rPr>
                  <w:b/>
                  <w:color w:val="2B579A"/>
                  <w:shd w:val="clear" w:color="auto" w:fill="E6E6E6"/>
                </w:rPr>
                <w:fldChar w:fldCharType="separate"/>
              </w:r>
              <w:r w:rsidR="005C572C" w:rsidDel="00FE27AD">
                <w:rPr>
                  <w:b/>
                </w:rPr>
                <w:delText>NGESO</w:delText>
              </w:r>
              <w:r w:rsidR="00CF1C88" w:rsidDel="00FE27AD">
                <w:rPr>
                  <w:b/>
                  <w:color w:val="2B579A"/>
                  <w:shd w:val="clear" w:color="auto" w:fill="E6E6E6"/>
                </w:rPr>
                <w:fldChar w:fldCharType="end"/>
              </w:r>
            </w:del>
            <w:r w:rsidR="00CF1C88">
              <w:rPr>
                <w:b/>
                <w:bCs/>
              </w:rPr>
              <w:t xml:space="preserve"> </w:t>
            </w:r>
            <w:r w:rsidRPr="008644DB">
              <w:t xml:space="preserve">to provide a service (other than </w:t>
            </w:r>
            <w:r w:rsidR="007A6AC6">
              <w:rPr>
                <w:b/>
                <w:color w:val="2B579A"/>
                <w:shd w:val="clear" w:color="auto" w:fill="E6E6E6"/>
              </w:rPr>
              <w:fldChar w:fldCharType="begin"/>
            </w:r>
            <w:r w:rsidR="007A6AC6">
              <w:instrText xml:space="preserve"> REF Anchor \h </w:instrText>
            </w:r>
            <w:r w:rsidR="00FB5F72">
              <w:rPr>
                <w:b/>
                <w:bCs/>
              </w:rPr>
              <w:instrText xml:space="preserve"> \* MERGEFORMAT </w:instrText>
            </w:r>
            <w:r w:rsidR="007A6AC6">
              <w:rPr>
                <w:b/>
                <w:color w:val="2B579A"/>
                <w:shd w:val="clear" w:color="auto" w:fill="E6E6E6"/>
              </w:rPr>
            </w:r>
            <w:r w:rsidR="007A6AC6">
              <w:rPr>
                <w:b/>
                <w:color w:val="2B579A"/>
                <w:shd w:val="clear" w:color="auto" w:fill="E6E6E6"/>
              </w:rPr>
              <w:fldChar w:fldCharType="separate"/>
            </w:r>
            <w:r w:rsidR="005C572C">
              <w:rPr>
                <w:b/>
              </w:rPr>
              <w:t>Anchor</w:t>
            </w:r>
            <w:r w:rsidR="007A6AC6">
              <w:rPr>
                <w:b/>
                <w:color w:val="2B579A"/>
                <w:shd w:val="clear" w:color="auto" w:fill="E6E6E6"/>
              </w:rPr>
              <w:fldChar w:fldCharType="end"/>
            </w:r>
            <w:r w:rsidRPr="00CA6768">
              <w:rPr>
                <w:b/>
                <w:bCs/>
              </w:rPr>
              <w:t xml:space="preserve"> </w:t>
            </w:r>
            <w:r w:rsidR="00CF1C88">
              <w:rPr>
                <w:b/>
                <w:color w:val="2B579A"/>
                <w:shd w:val="clear" w:color="auto" w:fill="E6E6E6"/>
              </w:rPr>
              <w:fldChar w:fldCharType="begin"/>
            </w:r>
            <w:r w:rsidR="00CF1C88">
              <w:rPr>
                <w:b/>
                <w:bCs/>
              </w:rPr>
              <w:instrText xml:space="preserve"> REF pgm \h </w:instrText>
            </w:r>
            <w:r w:rsidR="00FB5F72">
              <w:rPr>
                <w:b/>
                <w:bCs/>
              </w:rPr>
              <w:instrText xml:space="preserve"> \* MERGEFORMAT </w:instrText>
            </w:r>
            <w:r w:rsidR="00CF1C88">
              <w:rPr>
                <w:b/>
                <w:color w:val="2B579A"/>
                <w:shd w:val="clear" w:color="auto" w:fill="E6E6E6"/>
              </w:rPr>
            </w:r>
            <w:r w:rsidR="00CF1C88">
              <w:rPr>
                <w:b/>
                <w:color w:val="2B579A"/>
                <w:shd w:val="clear" w:color="auto" w:fill="E6E6E6"/>
              </w:rPr>
              <w:fldChar w:fldCharType="separate"/>
            </w:r>
            <w:r w:rsidR="005C572C">
              <w:rPr>
                <w:b/>
              </w:rPr>
              <w:t>Power Generating Module</w:t>
            </w:r>
            <w:r w:rsidR="00CF1C88">
              <w:rPr>
                <w:b/>
                <w:color w:val="2B579A"/>
                <w:shd w:val="clear" w:color="auto" w:fill="E6E6E6"/>
              </w:rPr>
              <w:fldChar w:fldCharType="end"/>
            </w:r>
            <w:r w:rsidRPr="00CA6768">
              <w:rPr>
                <w:b/>
                <w:bCs/>
              </w:rPr>
              <w:t xml:space="preserve"> </w:t>
            </w:r>
            <w:r w:rsidRPr="00AE2D3D">
              <w:t>capability</w:t>
            </w:r>
            <w:r w:rsidRPr="008644DB">
              <w:t xml:space="preserve">) used to facilitate </w:t>
            </w:r>
            <w:r>
              <w:t xml:space="preserve">the operation </w:t>
            </w:r>
            <w:r w:rsidRPr="008644DB">
              <w:t xml:space="preserve">of a </w:t>
            </w:r>
            <w:r w:rsidR="00997B0E">
              <w:rPr>
                <w:b/>
                <w:color w:val="2B579A"/>
                <w:shd w:val="clear" w:color="auto" w:fill="E6E6E6"/>
              </w:rPr>
              <w:fldChar w:fldCharType="begin"/>
            </w:r>
            <w:r w:rsidR="00997B0E">
              <w:instrText xml:space="preserve"> REF DRZP \h </w:instrText>
            </w:r>
            <w:r w:rsidR="00FB5F72">
              <w:rPr>
                <w:b/>
                <w:bCs/>
              </w:rPr>
              <w:instrText xml:space="preserve"> \* MERGEFORMAT </w:instrText>
            </w:r>
            <w:r w:rsidR="00997B0E">
              <w:rPr>
                <w:b/>
                <w:color w:val="2B579A"/>
                <w:shd w:val="clear" w:color="auto" w:fill="E6E6E6"/>
              </w:rPr>
            </w:r>
            <w:r w:rsidR="00997B0E">
              <w:rPr>
                <w:b/>
                <w:color w:val="2B579A"/>
                <w:shd w:val="clear" w:color="auto" w:fill="E6E6E6"/>
              </w:rPr>
              <w:fldChar w:fldCharType="separate"/>
            </w:r>
            <w:r w:rsidR="005C572C">
              <w:rPr>
                <w:b/>
              </w:rPr>
              <w:t>DRZP</w:t>
            </w:r>
            <w:r w:rsidR="00997B0E">
              <w:rPr>
                <w:b/>
                <w:color w:val="2B579A"/>
                <w:shd w:val="clear" w:color="auto" w:fill="E6E6E6"/>
              </w:rPr>
              <w:fldChar w:fldCharType="end"/>
            </w:r>
            <w:r w:rsidRPr="008644DB">
              <w:t>.</w:t>
            </w:r>
          </w:p>
        </w:tc>
      </w:tr>
      <w:tr w:rsidR="006C70AA" w:rsidRPr="0076424C" w14:paraId="2EF4E00E" w14:textId="77777777" w:rsidTr="00510257">
        <w:trPr>
          <w:cantSplit/>
        </w:trPr>
        <w:tc>
          <w:tcPr>
            <w:tcW w:w="2658" w:type="dxa"/>
          </w:tcPr>
          <w:p w14:paraId="7E4E6D6C" w14:textId="64DEFDEE" w:rsidR="006C70AA" w:rsidRPr="0076424C" w:rsidRDefault="006C70AA" w:rsidP="00FE306C">
            <w:pPr>
              <w:pStyle w:val="BodyText"/>
              <w:spacing w:beforeLines="40" w:before="96" w:afterLines="40" w:after="96" w:line="240" w:lineRule="auto"/>
              <w:ind w:left="0" w:firstLine="0"/>
              <w:jc w:val="left"/>
              <w:rPr>
                <w:b/>
              </w:rPr>
            </w:pPr>
            <w:bookmarkStart w:id="435" w:name="topupcontractor"/>
            <w:r>
              <w:rPr>
                <w:b/>
              </w:rPr>
              <w:t>Top Up Restoration Contractor</w:t>
            </w:r>
            <w:bookmarkEnd w:id="435"/>
          </w:p>
        </w:tc>
        <w:tc>
          <w:tcPr>
            <w:tcW w:w="6698" w:type="dxa"/>
            <w:gridSpan w:val="2"/>
          </w:tcPr>
          <w:p w14:paraId="21C8C9DD" w14:textId="6E06640E" w:rsidR="006C70AA" w:rsidRPr="0076424C" w:rsidRDefault="006C70AA" w:rsidP="00FB5F72">
            <w:pPr>
              <w:pStyle w:val="BodyText"/>
              <w:spacing w:beforeLines="40" w:before="96" w:afterLines="40" w:after="96" w:line="240" w:lineRule="auto"/>
              <w:ind w:left="0" w:firstLine="0"/>
            </w:pPr>
            <w:r w:rsidRPr="00E73B29">
              <w:t xml:space="preserve">A </w:t>
            </w:r>
            <w:r w:rsidR="00282A74">
              <w:rPr>
                <w:b/>
                <w:color w:val="2B579A"/>
                <w:shd w:val="clear" w:color="auto" w:fill="E6E6E6"/>
              </w:rPr>
              <w:fldChar w:fldCharType="begin"/>
            </w:r>
            <w:r w:rsidR="00282A74">
              <w:instrText xml:space="preserve"> REF restorationcontractor \h </w:instrText>
            </w:r>
            <w:r w:rsidR="00FB5F72">
              <w:rPr>
                <w:b/>
                <w:bCs/>
              </w:rPr>
              <w:instrText xml:space="preserve"> \* MERGEFORMAT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E73B29">
              <w:t xml:space="preserve"> with a </w:t>
            </w:r>
            <w:r w:rsidR="005A148D">
              <w:rPr>
                <w:b/>
                <w:color w:val="2B579A"/>
                <w:shd w:val="clear" w:color="auto" w:fill="E6E6E6"/>
              </w:rPr>
              <w:fldChar w:fldCharType="begin"/>
            </w:r>
            <w:r w:rsidR="005A148D">
              <w:instrText xml:space="preserve"> REF topupcontract \h </w:instrText>
            </w:r>
            <w:r w:rsidR="00FB5F72">
              <w:rPr>
                <w:b/>
                <w:bCs/>
              </w:rPr>
              <w:instrText xml:space="preserve"> \* MERGEFORMAT </w:instrText>
            </w:r>
            <w:r w:rsidR="005A148D">
              <w:rPr>
                <w:b/>
                <w:color w:val="2B579A"/>
                <w:shd w:val="clear" w:color="auto" w:fill="E6E6E6"/>
              </w:rPr>
            </w:r>
            <w:r w:rsidR="005A148D">
              <w:rPr>
                <w:b/>
                <w:color w:val="2B579A"/>
                <w:shd w:val="clear" w:color="auto" w:fill="E6E6E6"/>
              </w:rPr>
              <w:fldChar w:fldCharType="separate"/>
            </w:r>
            <w:r w:rsidR="005C572C">
              <w:rPr>
                <w:b/>
              </w:rPr>
              <w:t>Top Up Restoration Contract</w:t>
            </w:r>
            <w:r w:rsidR="005A148D">
              <w:rPr>
                <w:b/>
                <w:color w:val="2B579A"/>
                <w:shd w:val="clear" w:color="auto" w:fill="E6E6E6"/>
              </w:rPr>
              <w:fldChar w:fldCharType="end"/>
            </w:r>
            <w:r>
              <w:t>.</w:t>
            </w:r>
          </w:p>
        </w:tc>
      </w:tr>
      <w:tr w:rsidR="006C70AA" w:rsidRPr="0076424C" w14:paraId="3C378671" w14:textId="77777777" w:rsidTr="00510257">
        <w:trPr>
          <w:cantSplit/>
        </w:trPr>
        <w:tc>
          <w:tcPr>
            <w:tcW w:w="2658" w:type="dxa"/>
          </w:tcPr>
          <w:p w14:paraId="272192F3" w14:textId="49A06CF1" w:rsidR="006C70AA" w:rsidRPr="0076424C" w:rsidRDefault="006C70AA" w:rsidP="00FE306C">
            <w:pPr>
              <w:pStyle w:val="BodyText"/>
              <w:spacing w:beforeLines="40" w:before="96" w:afterLines="40" w:after="96" w:line="240" w:lineRule="auto"/>
              <w:ind w:left="0" w:firstLine="0"/>
              <w:jc w:val="left"/>
              <w:rPr>
                <w:b/>
              </w:rPr>
            </w:pPr>
            <w:bookmarkStart w:id="436" w:name="topuptest"/>
            <w:r>
              <w:rPr>
                <w:b/>
              </w:rPr>
              <w:t>Top Up Restoration Test</w:t>
            </w:r>
            <w:bookmarkEnd w:id="436"/>
          </w:p>
        </w:tc>
        <w:tc>
          <w:tcPr>
            <w:tcW w:w="6698" w:type="dxa"/>
            <w:gridSpan w:val="2"/>
          </w:tcPr>
          <w:p w14:paraId="4E0F4E31" w14:textId="45D850C6" w:rsidR="006C70AA" w:rsidRPr="0076424C" w:rsidRDefault="006C70AA" w:rsidP="00FB5F72">
            <w:pPr>
              <w:pStyle w:val="BodyText"/>
              <w:spacing w:beforeLines="40" w:before="96" w:afterLines="40" w:after="96" w:line="240" w:lineRule="auto"/>
              <w:ind w:left="0" w:firstLine="0"/>
            </w:pPr>
            <w:r w:rsidRPr="003E60DD">
              <w:t xml:space="preserve">A test conducted on a </w:t>
            </w:r>
            <w:r w:rsidR="00406F9A">
              <w:rPr>
                <w:b/>
                <w:color w:val="2B579A"/>
                <w:shd w:val="clear" w:color="auto" w:fill="E6E6E6"/>
              </w:rPr>
              <w:fldChar w:fldCharType="begin"/>
            </w:r>
            <w:r w:rsidR="00406F9A">
              <w:instrText xml:space="preserve"> REF topupcontractor \h </w:instrText>
            </w:r>
            <w:r w:rsidR="00FB5F72">
              <w:rPr>
                <w:b/>
                <w:bCs/>
              </w:rPr>
              <w:instrText xml:space="preserve"> \* MERGEFORMAT </w:instrText>
            </w:r>
            <w:r w:rsidR="00406F9A">
              <w:rPr>
                <w:b/>
                <w:color w:val="2B579A"/>
                <w:shd w:val="clear" w:color="auto" w:fill="E6E6E6"/>
              </w:rPr>
            </w:r>
            <w:r w:rsidR="00406F9A">
              <w:rPr>
                <w:b/>
                <w:color w:val="2B579A"/>
                <w:shd w:val="clear" w:color="auto" w:fill="E6E6E6"/>
              </w:rPr>
              <w:fldChar w:fldCharType="separate"/>
            </w:r>
            <w:r w:rsidR="005C572C">
              <w:rPr>
                <w:b/>
              </w:rPr>
              <w:t>Top Up Restoration Contractor</w:t>
            </w:r>
            <w:r w:rsidR="00406F9A">
              <w:rPr>
                <w:b/>
                <w:color w:val="2B579A"/>
                <w:shd w:val="clear" w:color="auto" w:fill="E6E6E6"/>
              </w:rPr>
              <w:fldChar w:fldCharType="end"/>
            </w:r>
            <w:r w:rsidRPr="00D9791F">
              <w:rPr>
                <w:b/>
                <w:bCs/>
              </w:rPr>
              <w:t>’s Plant</w:t>
            </w:r>
            <w:r w:rsidRPr="003E60DD">
              <w:t xml:space="preserve"> to confirm it is capable of meeting the requirements of </w:t>
            </w:r>
            <w:r>
              <w:t>the relevant</w:t>
            </w:r>
            <w:r w:rsidRPr="003E60DD">
              <w:t xml:space="preserve"> </w:t>
            </w:r>
            <w:r w:rsidR="005A148D">
              <w:rPr>
                <w:b/>
                <w:color w:val="2B579A"/>
                <w:shd w:val="clear" w:color="auto" w:fill="E6E6E6"/>
              </w:rPr>
              <w:fldChar w:fldCharType="begin"/>
            </w:r>
            <w:r w:rsidR="005A148D">
              <w:instrText xml:space="preserve"> REF topupcontract \h </w:instrText>
            </w:r>
            <w:r w:rsidR="00FB5F72">
              <w:rPr>
                <w:b/>
                <w:bCs/>
              </w:rPr>
              <w:instrText xml:space="preserve"> \* MERGEFORMAT </w:instrText>
            </w:r>
            <w:r w:rsidR="005A148D">
              <w:rPr>
                <w:b/>
                <w:color w:val="2B579A"/>
                <w:shd w:val="clear" w:color="auto" w:fill="E6E6E6"/>
              </w:rPr>
            </w:r>
            <w:r w:rsidR="005A148D">
              <w:rPr>
                <w:b/>
                <w:color w:val="2B579A"/>
                <w:shd w:val="clear" w:color="auto" w:fill="E6E6E6"/>
              </w:rPr>
              <w:fldChar w:fldCharType="separate"/>
            </w:r>
            <w:r w:rsidR="005C572C">
              <w:rPr>
                <w:b/>
              </w:rPr>
              <w:t>Top Up Restoration Contract</w:t>
            </w:r>
            <w:r w:rsidR="005A148D">
              <w:rPr>
                <w:b/>
                <w:color w:val="2B579A"/>
                <w:shd w:val="clear" w:color="auto" w:fill="E6E6E6"/>
              </w:rPr>
              <w:fldChar w:fldCharType="end"/>
            </w:r>
            <w:r w:rsidRPr="003E60DD">
              <w:t>.</w:t>
            </w:r>
          </w:p>
        </w:tc>
      </w:tr>
      <w:tr w:rsidR="009404E6" w:rsidRPr="0076424C" w14:paraId="6E8611AA" w14:textId="77777777" w:rsidTr="00510257">
        <w:trPr>
          <w:cantSplit/>
        </w:trPr>
        <w:tc>
          <w:tcPr>
            <w:tcW w:w="2658" w:type="dxa"/>
          </w:tcPr>
          <w:p w14:paraId="6E8611A8" w14:textId="74BB4264" w:rsidR="009404E6" w:rsidRPr="0076424C" w:rsidRDefault="009404E6" w:rsidP="00FE306C">
            <w:pPr>
              <w:pStyle w:val="BodyText"/>
              <w:spacing w:beforeLines="40" w:before="96" w:afterLines="40" w:after="96" w:line="240" w:lineRule="auto"/>
              <w:ind w:left="0" w:firstLine="0"/>
              <w:jc w:val="left"/>
              <w:rPr>
                <w:b/>
              </w:rPr>
            </w:pPr>
            <w:bookmarkStart w:id="437" w:name="TotalShutdown"/>
            <w:r w:rsidRPr="0076424C">
              <w:rPr>
                <w:b/>
              </w:rPr>
              <w:t>Total Shutdown</w:t>
            </w:r>
            <w:bookmarkEnd w:id="437"/>
          </w:p>
        </w:tc>
        <w:tc>
          <w:tcPr>
            <w:tcW w:w="6698" w:type="dxa"/>
            <w:gridSpan w:val="2"/>
          </w:tcPr>
          <w:p w14:paraId="6E8611A9" w14:textId="1B946A48" w:rsidR="009404E6" w:rsidRPr="0076424C" w:rsidRDefault="009404E6" w:rsidP="00FB5F72">
            <w:pPr>
              <w:pStyle w:val="BodyText"/>
              <w:spacing w:beforeLines="40" w:before="96" w:afterLines="40" w:after="96" w:line="240" w:lineRule="auto"/>
              <w:ind w:left="0" w:firstLine="0"/>
            </w:pPr>
            <w:r w:rsidRPr="0076424C">
              <w:t xml:space="preserve">The situation existing when all generation has ceased and there is no electricity supply from </w:t>
            </w:r>
            <w:r>
              <w:rPr>
                <w:color w:val="2B579A"/>
                <w:shd w:val="clear" w:color="auto" w:fill="E6E6E6"/>
              </w:rPr>
              <w:fldChar w:fldCharType="begin"/>
            </w:r>
            <w:r>
              <w:instrText xml:space="preserve"> REF ExternalInterconnection \h  \* MERGEFORMAT </w:instrText>
            </w:r>
            <w:r>
              <w:rPr>
                <w:color w:val="2B579A"/>
                <w:shd w:val="clear" w:color="auto" w:fill="E6E6E6"/>
              </w:rPr>
            </w:r>
            <w:r>
              <w:rPr>
                <w:color w:val="2B579A"/>
                <w:shd w:val="clear" w:color="auto" w:fill="E6E6E6"/>
              </w:rPr>
              <w:fldChar w:fldCharType="separate"/>
            </w:r>
            <w:r w:rsidR="005C572C" w:rsidRPr="0076424C">
              <w:rPr>
                <w:b/>
              </w:rPr>
              <w:t>External Interconnection</w:t>
            </w:r>
            <w:r>
              <w:rPr>
                <w:color w:val="2B579A"/>
                <w:shd w:val="clear" w:color="auto" w:fill="E6E6E6"/>
              </w:rPr>
              <w:fldChar w:fldCharType="end"/>
            </w:r>
            <w:r w:rsidRPr="0076424C">
              <w:rPr>
                <w:b/>
              </w:rPr>
              <w:t>s</w:t>
            </w:r>
            <w:r w:rsidRPr="0076424C">
              <w:t xml:space="preserve"> and therefore the </w:t>
            </w:r>
            <w:r>
              <w:rPr>
                <w:color w:val="2B579A"/>
                <w:shd w:val="clear" w:color="auto" w:fill="E6E6E6"/>
              </w:rPr>
              <w:fldChar w:fldCharType="begin"/>
            </w:r>
            <w:r>
              <w:instrText xml:space="preserve"> REF TotalSystem \h  \* MERGEFORMAT </w:instrText>
            </w:r>
            <w:r>
              <w:rPr>
                <w:color w:val="2B579A"/>
                <w:shd w:val="clear" w:color="auto" w:fill="E6E6E6"/>
              </w:rPr>
            </w:r>
            <w:r>
              <w:rPr>
                <w:color w:val="2B579A"/>
                <w:shd w:val="clear" w:color="auto" w:fill="E6E6E6"/>
              </w:rPr>
              <w:fldChar w:fldCharType="separate"/>
            </w:r>
            <w:r w:rsidR="005C572C" w:rsidRPr="0076424C">
              <w:rPr>
                <w:b/>
              </w:rPr>
              <w:t>Total System</w:t>
            </w:r>
            <w:r>
              <w:rPr>
                <w:color w:val="2B579A"/>
                <w:shd w:val="clear" w:color="auto" w:fill="E6E6E6"/>
              </w:rPr>
              <w:fldChar w:fldCharType="end"/>
            </w:r>
            <w:r w:rsidRPr="0076424C">
              <w:t xml:space="preserve"> has </w:t>
            </w:r>
            <w:r w:rsidR="00A41FDB">
              <w:rPr>
                <w:color w:val="2B579A"/>
                <w:shd w:val="clear" w:color="auto" w:fill="E6E6E6"/>
              </w:rPr>
              <w:fldChar w:fldCharType="begin"/>
            </w:r>
            <w:r w:rsidR="00A41FDB">
              <w:instrText xml:space="preserve"> REF shutdown \h </w:instrText>
            </w:r>
            <w:r w:rsidR="00FB5F72">
              <w:instrText xml:space="preserve"> \* MERGEFORMAT </w:instrText>
            </w:r>
            <w:r w:rsidR="00A41FDB">
              <w:rPr>
                <w:color w:val="2B579A"/>
                <w:shd w:val="clear" w:color="auto" w:fill="E6E6E6"/>
              </w:rPr>
            </w:r>
            <w:r w:rsidR="00A41FDB">
              <w:rPr>
                <w:color w:val="2B579A"/>
                <w:shd w:val="clear" w:color="auto" w:fill="E6E6E6"/>
              </w:rPr>
              <w:fldChar w:fldCharType="separate"/>
            </w:r>
            <w:r w:rsidR="005C572C">
              <w:rPr>
                <w:b/>
              </w:rPr>
              <w:t>Shutdown</w:t>
            </w:r>
            <w:r w:rsidR="00A41FDB">
              <w:rPr>
                <w:color w:val="2B579A"/>
                <w:shd w:val="clear" w:color="auto" w:fill="E6E6E6"/>
              </w:rPr>
              <w:fldChar w:fldCharType="end"/>
            </w:r>
            <w:r w:rsidRPr="0076424C">
              <w:t xml:space="preserve"> with the result that it is not possible for the </w:t>
            </w:r>
            <w:r>
              <w:rPr>
                <w:color w:val="2B579A"/>
                <w:shd w:val="clear" w:color="auto" w:fill="E6E6E6"/>
              </w:rPr>
              <w:fldChar w:fldCharType="begin"/>
            </w:r>
            <w:r>
              <w:instrText xml:space="preserve"> REF TotalSystem \h  \* MERGEFORMAT </w:instrText>
            </w:r>
            <w:r>
              <w:rPr>
                <w:color w:val="2B579A"/>
                <w:shd w:val="clear" w:color="auto" w:fill="E6E6E6"/>
              </w:rPr>
            </w:r>
            <w:r>
              <w:rPr>
                <w:color w:val="2B579A"/>
                <w:shd w:val="clear" w:color="auto" w:fill="E6E6E6"/>
              </w:rPr>
              <w:fldChar w:fldCharType="separate"/>
            </w:r>
            <w:r w:rsidR="005C572C" w:rsidRPr="0076424C">
              <w:rPr>
                <w:b/>
              </w:rPr>
              <w:t>Total System</w:t>
            </w:r>
            <w:r>
              <w:rPr>
                <w:color w:val="2B579A"/>
                <w:shd w:val="clear" w:color="auto" w:fill="E6E6E6"/>
              </w:rPr>
              <w:fldChar w:fldCharType="end"/>
            </w:r>
            <w:r w:rsidRPr="0076424C">
              <w:t xml:space="preserve"> to begin to function again without</w:t>
            </w:r>
            <w:r w:rsidR="007E3FAE">
              <w:rPr>
                <w:noProof/>
                <w:szCs w:val="22"/>
              </w:rPr>
              <w:t xml:space="preserve"> </w:t>
            </w:r>
            <w:ins w:id="438" w:author="Shaheeni Vekaria" w:date="2024-04-15T13:33:00Z">
              <w:r w:rsidR="00FE27AD">
                <w:rPr>
                  <w:noProof/>
                  <w:szCs w:val="22"/>
                </w:rPr>
                <w:t xml:space="preserve">the </w:t>
              </w:r>
              <w:r w:rsidR="00FE27AD" w:rsidRPr="00FE27AD">
                <w:rPr>
                  <w:b/>
                  <w:color w:val="2B579A"/>
                  <w:szCs w:val="22"/>
                  <w:shd w:val="clear" w:color="auto" w:fill="E6E6E6"/>
                  <w:rPrChange w:id="439" w:author="Shaheeni Vekaria" w:date="2024-04-15T13:33:00Z">
                    <w:rPr>
                      <w:noProof/>
                      <w:szCs w:val="22"/>
                    </w:rPr>
                  </w:rPrChange>
                </w:rPr>
                <w:t>ISOP’s</w:t>
              </w:r>
            </w:ins>
            <w:del w:id="440" w:author="Shaheeni Vekaria" w:date="2024-04-15T13:33:00Z">
              <w:r w:rsidR="007E3FAE" w:rsidDel="00FE27AD">
                <w:rPr>
                  <w:color w:val="2B579A"/>
                  <w:shd w:val="clear" w:color="auto" w:fill="E6E6E6"/>
                </w:rPr>
                <w:fldChar w:fldCharType="begin"/>
              </w:r>
              <w:r w:rsidR="007E3FAE" w:rsidDel="00FE27AD">
                <w:rPr>
                  <w:noProof/>
                  <w:szCs w:val="22"/>
                </w:rPr>
                <w:delInstrText xml:space="preserve"> REF NGESO \h </w:delInstrText>
              </w:r>
              <w:r w:rsidR="004544C9" w:rsidDel="00FE27AD">
                <w:delInstrText xml:space="preserve"> \* MERGEFORMAT </w:delInstrText>
              </w:r>
              <w:r w:rsidR="007E3FAE" w:rsidDel="00FE27AD">
                <w:rPr>
                  <w:color w:val="2B579A"/>
                  <w:shd w:val="clear" w:color="auto" w:fill="E6E6E6"/>
                </w:rPr>
              </w:r>
              <w:r w:rsidR="007E3FAE" w:rsidDel="00FE27AD">
                <w:rPr>
                  <w:color w:val="2B579A"/>
                  <w:shd w:val="clear" w:color="auto" w:fill="E6E6E6"/>
                </w:rPr>
                <w:fldChar w:fldCharType="separate"/>
              </w:r>
              <w:r w:rsidR="005C572C" w:rsidDel="00FE27AD">
                <w:rPr>
                  <w:b/>
                </w:rPr>
                <w:delText>NGESO</w:delText>
              </w:r>
              <w:r w:rsidR="007E3FAE" w:rsidDel="00FE27AD">
                <w:rPr>
                  <w:color w:val="2B579A"/>
                  <w:shd w:val="clear" w:color="auto" w:fill="E6E6E6"/>
                </w:rPr>
                <w:fldChar w:fldCharType="end"/>
              </w:r>
              <w:r w:rsidRPr="0076424C" w:rsidDel="00FE27AD">
                <w:rPr>
                  <w:b/>
                  <w:bCs/>
                </w:rPr>
                <w:delText>’s</w:delText>
              </w:r>
            </w:del>
            <w:r w:rsidRPr="0076424C">
              <w:rPr>
                <w:b/>
                <w:bCs/>
              </w:rPr>
              <w:t xml:space="preserve"> </w:t>
            </w:r>
            <w:r w:rsidRPr="0076424C">
              <w:t xml:space="preserve">directions relating to </w:t>
            </w:r>
            <w:r w:rsidR="00D56E97">
              <w:t xml:space="preserve"> </w:t>
            </w:r>
            <w:r w:rsidR="00BE2D62">
              <w:rPr>
                <w:color w:val="2B579A"/>
                <w:shd w:val="clear" w:color="auto" w:fill="E6E6E6"/>
              </w:rPr>
              <w:fldChar w:fldCharType="begin"/>
            </w:r>
            <w:r w:rsidR="00BE2D62">
              <w:instrText xml:space="preserve"> REF systemrestoration \h </w:instrText>
            </w:r>
            <w:r w:rsidR="00FB5F72">
              <w:instrText xml:space="preserve"> \* MERGEFORMAT </w:instrText>
            </w:r>
            <w:r w:rsidR="00BE2D62">
              <w:rPr>
                <w:color w:val="2B579A"/>
                <w:shd w:val="clear" w:color="auto" w:fill="E6E6E6"/>
              </w:rPr>
            </w:r>
            <w:r w:rsidR="00BE2D62">
              <w:rPr>
                <w:color w:val="2B579A"/>
                <w:shd w:val="clear" w:color="auto" w:fill="E6E6E6"/>
              </w:rPr>
              <w:fldChar w:fldCharType="separate"/>
            </w:r>
            <w:r w:rsidR="005C572C" w:rsidRPr="0076424C">
              <w:rPr>
                <w:b/>
              </w:rPr>
              <w:t>S</w:t>
            </w:r>
            <w:r w:rsidR="005C572C">
              <w:rPr>
                <w:b/>
              </w:rPr>
              <w:t>ystem Restoration</w:t>
            </w:r>
            <w:r w:rsidR="00BE2D62">
              <w:rPr>
                <w:color w:val="2B579A"/>
                <w:shd w:val="clear" w:color="auto" w:fill="E6E6E6"/>
              </w:rPr>
              <w:fldChar w:fldCharType="end"/>
            </w:r>
            <w:r w:rsidRPr="0076424C">
              <w:t>.</w:t>
            </w:r>
          </w:p>
        </w:tc>
      </w:tr>
      <w:tr w:rsidR="009404E6" w:rsidRPr="0076424C" w14:paraId="6E8611AD" w14:textId="77777777" w:rsidTr="00510257">
        <w:trPr>
          <w:cantSplit/>
        </w:trPr>
        <w:tc>
          <w:tcPr>
            <w:tcW w:w="2658" w:type="dxa"/>
          </w:tcPr>
          <w:p w14:paraId="6E8611AB" w14:textId="70FC620F" w:rsidR="009404E6" w:rsidRPr="0076424C" w:rsidRDefault="009404E6" w:rsidP="00FE306C">
            <w:pPr>
              <w:pStyle w:val="BodyText"/>
              <w:spacing w:beforeLines="40" w:before="96" w:afterLines="40" w:after="96" w:line="240" w:lineRule="auto"/>
              <w:ind w:left="0" w:firstLine="0"/>
              <w:jc w:val="left"/>
              <w:rPr>
                <w:b/>
              </w:rPr>
            </w:pPr>
            <w:bookmarkStart w:id="441" w:name="TotalSystem"/>
            <w:r w:rsidRPr="0076424C">
              <w:rPr>
                <w:b/>
              </w:rPr>
              <w:t>Total System</w:t>
            </w:r>
            <w:bookmarkEnd w:id="441"/>
          </w:p>
        </w:tc>
        <w:tc>
          <w:tcPr>
            <w:tcW w:w="6698" w:type="dxa"/>
            <w:gridSpan w:val="2"/>
          </w:tcPr>
          <w:p w14:paraId="6E8611AC" w14:textId="7371AE95" w:rsidR="009404E6" w:rsidRPr="0076424C" w:rsidRDefault="009404E6" w:rsidP="00FB5F72">
            <w:pPr>
              <w:pStyle w:val="BodyText"/>
              <w:spacing w:beforeLines="40" w:before="96" w:afterLines="40" w:after="96" w:line="240" w:lineRule="auto"/>
              <w:ind w:left="0" w:firstLine="0"/>
            </w:pPr>
            <w:r w:rsidRPr="0076424C">
              <w:t xml:space="preserve">The </w:t>
            </w:r>
            <w:r>
              <w:rPr>
                <w:color w:val="2B579A"/>
                <w:shd w:val="clear" w:color="auto" w:fill="E6E6E6"/>
              </w:rPr>
              <w:fldChar w:fldCharType="begin"/>
            </w:r>
            <w:r>
              <w:instrText xml:space="preserve"> REF NETS \h  \* MERGEFORMAT </w:instrText>
            </w:r>
            <w:r>
              <w:rPr>
                <w:color w:val="2B579A"/>
                <w:shd w:val="clear" w:color="auto" w:fill="E6E6E6"/>
              </w:rPr>
            </w:r>
            <w:r>
              <w:rPr>
                <w:color w:val="2B579A"/>
                <w:shd w:val="clear" w:color="auto" w:fill="E6E6E6"/>
              </w:rPr>
              <w:fldChar w:fldCharType="separate"/>
            </w:r>
            <w:r w:rsidR="005C572C" w:rsidRPr="0076424C">
              <w:rPr>
                <w:b/>
              </w:rPr>
              <w:t>National Electricity Transmission System</w:t>
            </w:r>
            <w:r>
              <w:rPr>
                <w:color w:val="2B579A"/>
                <w:shd w:val="clear" w:color="auto" w:fill="E6E6E6"/>
              </w:rPr>
              <w:fldChar w:fldCharType="end"/>
            </w:r>
            <w:r w:rsidRPr="0076424C">
              <w:rPr>
                <w:b/>
              </w:rPr>
              <w:t xml:space="preserve"> </w:t>
            </w:r>
            <w:r w:rsidRPr="0076424C">
              <w:t xml:space="preserve">and all </w:t>
            </w:r>
            <w:r w:rsidRPr="0076424C">
              <w:rPr>
                <w:b/>
              </w:rPr>
              <w:t xml:space="preserve">Systems </w:t>
            </w:r>
            <w:r w:rsidRPr="0076424C">
              <w:t xml:space="preserve">of </w:t>
            </w:r>
            <w:r w:rsidRPr="0076424C">
              <w:rPr>
                <w:b/>
              </w:rPr>
              <w:t>Users</w:t>
            </w:r>
            <w:r w:rsidRPr="0076424C">
              <w:t xml:space="preserve"> of this </w:t>
            </w:r>
            <w:r>
              <w:rPr>
                <w:color w:val="2B579A"/>
                <w:shd w:val="clear" w:color="auto" w:fill="E6E6E6"/>
              </w:rPr>
              <w:fldChar w:fldCharType="begin"/>
            </w:r>
            <w:r>
              <w:instrText xml:space="preserve"> REF NETS \h  \* MERGEFORMAT </w:instrText>
            </w:r>
            <w:r>
              <w:rPr>
                <w:color w:val="2B579A"/>
                <w:shd w:val="clear" w:color="auto" w:fill="E6E6E6"/>
              </w:rPr>
            </w:r>
            <w:r>
              <w:rPr>
                <w:color w:val="2B579A"/>
                <w:shd w:val="clear" w:color="auto" w:fill="E6E6E6"/>
              </w:rPr>
              <w:fldChar w:fldCharType="separate"/>
            </w:r>
            <w:r w:rsidR="005C572C" w:rsidRPr="0076424C">
              <w:rPr>
                <w:b/>
              </w:rPr>
              <w:t>National Electricity Transmission System</w:t>
            </w:r>
            <w:r>
              <w:rPr>
                <w:color w:val="2B579A"/>
                <w:shd w:val="clear" w:color="auto" w:fill="E6E6E6"/>
              </w:rPr>
              <w:fldChar w:fldCharType="end"/>
            </w:r>
            <w:r w:rsidRPr="0076424C">
              <w:rPr>
                <w:b/>
              </w:rPr>
              <w:t xml:space="preserve"> </w:t>
            </w:r>
            <w:r w:rsidRPr="0076424C">
              <w:rPr>
                <w:bCs/>
              </w:rPr>
              <w:t xml:space="preserve">in </w:t>
            </w:r>
            <w:r>
              <w:rPr>
                <w:color w:val="2B579A"/>
                <w:shd w:val="clear" w:color="auto" w:fill="E6E6E6"/>
              </w:rPr>
              <w:fldChar w:fldCharType="begin"/>
            </w:r>
            <w:r>
              <w:instrText xml:space="preserve"> REF GreatBritain \h  \* MERGEFORMAT </w:instrText>
            </w:r>
            <w:r>
              <w:rPr>
                <w:color w:val="2B579A"/>
                <w:shd w:val="clear" w:color="auto" w:fill="E6E6E6"/>
              </w:rPr>
            </w:r>
            <w:r>
              <w:rPr>
                <w:color w:val="2B579A"/>
                <w:shd w:val="clear" w:color="auto" w:fill="E6E6E6"/>
              </w:rPr>
              <w:fldChar w:fldCharType="separate"/>
            </w:r>
            <w:r w:rsidR="005C572C" w:rsidRPr="0076424C">
              <w:rPr>
                <w:b/>
              </w:rPr>
              <w:t>Great Britain</w:t>
            </w:r>
            <w:r>
              <w:rPr>
                <w:color w:val="2B579A"/>
                <w:shd w:val="clear" w:color="auto" w:fill="E6E6E6"/>
              </w:rPr>
              <w:fldChar w:fldCharType="end"/>
            </w:r>
            <w:r w:rsidR="00C71592">
              <w:t xml:space="preserve"> </w:t>
            </w:r>
            <w:r w:rsidRPr="0076424C">
              <w:rPr>
                <w:b/>
              </w:rPr>
              <w:t xml:space="preserve">and </w:t>
            </w:r>
            <w:r>
              <w:rPr>
                <w:color w:val="2B579A"/>
                <w:shd w:val="clear" w:color="auto" w:fill="E6E6E6"/>
              </w:rPr>
              <w:fldChar w:fldCharType="begin"/>
            </w:r>
            <w:r>
              <w:instrText xml:space="preserve"> REF Offhsore \h  \* MERGEFORMAT </w:instrText>
            </w:r>
            <w:r>
              <w:rPr>
                <w:color w:val="2B579A"/>
                <w:shd w:val="clear" w:color="auto" w:fill="E6E6E6"/>
              </w:rPr>
            </w:r>
            <w:r>
              <w:rPr>
                <w:color w:val="2B579A"/>
                <w:shd w:val="clear" w:color="auto" w:fill="E6E6E6"/>
              </w:rPr>
              <w:fldChar w:fldCharType="separate"/>
            </w:r>
            <w:r w:rsidR="005C572C" w:rsidRPr="0076424C">
              <w:rPr>
                <w:b/>
              </w:rPr>
              <w:t>Offshore</w:t>
            </w:r>
            <w:r>
              <w:rPr>
                <w:color w:val="2B579A"/>
                <w:shd w:val="clear" w:color="auto" w:fill="E6E6E6"/>
              </w:rPr>
              <w:fldChar w:fldCharType="end"/>
            </w:r>
            <w:r w:rsidRPr="006870CE">
              <w:rPr>
                <w:bCs/>
              </w:rPr>
              <w:t>.</w:t>
            </w:r>
          </w:p>
        </w:tc>
      </w:tr>
      <w:tr w:rsidR="009404E6" w:rsidRPr="0076424C" w14:paraId="6E8611B0" w14:textId="77777777" w:rsidTr="00510257">
        <w:trPr>
          <w:cantSplit/>
        </w:trPr>
        <w:tc>
          <w:tcPr>
            <w:tcW w:w="2658" w:type="dxa"/>
          </w:tcPr>
          <w:p w14:paraId="6E8611AE" w14:textId="770B81A1" w:rsidR="009404E6" w:rsidRPr="0076424C" w:rsidRDefault="009404E6" w:rsidP="00FE306C">
            <w:pPr>
              <w:pStyle w:val="BodyText"/>
              <w:spacing w:beforeLines="40" w:before="96" w:afterLines="40" w:after="96" w:line="240" w:lineRule="auto"/>
              <w:ind w:left="0" w:firstLine="0"/>
              <w:jc w:val="left"/>
              <w:rPr>
                <w:b/>
              </w:rPr>
            </w:pPr>
            <w:bookmarkStart w:id="442" w:name="TransmissionLicence"/>
            <w:r w:rsidRPr="0076424C">
              <w:rPr>
                <w:b/>
              </w:rPr>
              <w:t>Transmission Licence</w:t>
            </w:r>
            <w:bookmarkEnd w:id="442"/>
          </w:p>
        </w:tc>
        <w:tc>
          <w:tcPr>
            <w:tcW w:w="6698" w:type="dxa"/>
            <w:gridSpan w:val="2"/>
          </w:tcPr>
          <w:p w14:paraId="6E8611AF" w14:textId="48883BDE" w:rsidR="009404E6" w:rsidRPr="0076424C" w:rsidRDefault="009404E6" w:rsidP="00FB5F72">
            <w:pPr>
              <w:pStyle w:val="BodyText"/>
              <w:spacing w:beforeLines="40" w:before="96" w:afterLines="40" w:after="96" w:line="240" w:lineRule="auto"/>
              <w:ind w:left="0" w:firstLine="0"/>
            </w:pPr>
            <w:r w:rsidRPr="0076424C">
              <w:t xml:space="preserve">The licence granted under Section 6(1)(b) of the </w:t>
            </w:r>
            <w:r>
              <w:rPr>
                <w:color w:val="2B579A"/>
                <w:shd w:val="clear" w:color="auto" w:fill="E6E6E6"/>
              </w:rPr>
              <w:fldChar w:fldCharType="begin"/>
            </w:r>
            <w:r>
              <w:instrText xml:space="preserve"> REF Act \h  \* MERGEFORMAT </w:instrText>
            </w:r>
            <w:r>
              <w:rPr>
                <w:color w:val="2B579A"/>
                <w:shd w:val="clear" w:color="auto" w:fill="E6E6E6"/>
              </w:rPr>
            </w:r>
            <w:r>
              <w:rPr>
                <w:color w:val="2B579A"/>
                <w:shd w:val="clear" w:color="auto" w:fill="E6E6E6"/>
              </w:rPr>
              <w:fldChar w:fldCharType="separate"/>
            </w:r>
            <w:r w:rsidR="005C572C" w:rsidRPr="0076424C">
              <w:rPr>
                <w:b/>
              </w:rPr>
              <w:t>Act</w:t>
            </w:r>
            <w:r>
              <w:rPr>
                <w:color w:val="2B579A"/>
                <w:shd w:val="clear" w:color="auto" w:fill="E6E6E6"/>
              </w:rPr>
              <w:fldChar w:fldCharType="end"/>
            </w:r>
            <w:r w:rsidRPr="0076424C">
              <w:t>.</w:t>
            </w:r>
          </w:p>
        </w:tc>
      </w:tr>
      <w:tr w:rsidR="009404E6" w:rsidRPr="0076424C" w14:paraId="6E8611B3" w14:textId="77777777" w:rsidTr="00510257">
        <w:trPr>
          <w:cantSplit/>
        </w:trPr>
        <w:tc>
          <w:tcPr>
            <w:tcW w:w="2658" w:type="dxa"/>
          </w:tcPr>
          <w:p w14:paraId="6E8611B1" w14:textId="5FC98946" w:rsidR="009404E6" w:rsidRPr="0076424C" w:rsidRDefault="009404E6" w:rsidP="00FE306C">
            <w:pPr>
              <w:pStyle w:val="BodyText"/>
              <w:spacing w:beforeLines="40" w:before="96" w:afterLines="40" w:after="96" w:line="240" w:lineRule="auto"/>
              <w:ind w:left="0" w:firstLine="0"/>
              <w:jc w:val="left"/>
              <w:rPr>
                <w:b/>
              </w:rPr>
            </w:pPr>
            <w:bookmarkStart w:id="443" w:name="TransmissionLicensee"/>
            <w:r w:rsidRPr="0076424C">
              <w:rPr>
                <w:b/>
              </w:rPr>
              <w:t>Transmission Licensee</w:t>
            </w:r>
            <w:bookmarkEnd w:id="443"/>
          </w:p>
        </w:tc>
        <w:tc>
          <w:tcPr>
            <w:tcW w:w="6698" w:type="dxa"/>
            <w:gridSpan w:val="2"/>
          </w:tcPr>
          <w:p w14:paraId="6E8611B2" w14:textId="0657AB91" w:rsidR="009404E6" w:rsidRPr="0076424C" w:rsidRDefault="009404E6" w:rsidP="00FB5F72">
            <w:pPr>
              <w:pStyle w:val="BodyText"/>
              <w:spacing w:beforeLines="40" w:before="96" w:afterLines="40" w:after="96" w:line="240" w:lineRule="auto"/>
              <w:ind w:left="0" w:firstLine="0"/>
            </w:pPr>
            <w:r w:rsidRPr="0076424C">
              <w:t xml:space="preserve"> Any </w:t>
            </w:r>
            <w:r>
              <w:rPr>
                <w:color w:val="2B579A"/>
                <w:shd w:val="clear" w:color="auto" w:fill="E6E6E6"/>
              </w:rPr>
              <w:fldChar w:fldCharType="begin"/>
            </w:r>
            <w:r>
              <w:instrText xml:space="preserve"> REF OnshoreTransmissionLicensee \h  \* MERGEFORMAT </w:instrText>
            </w:r>
            <w:r>
              <w:rPr>
                <w:color w:val="2B579A"/>
                <w:shd w:val="clear" w:color="auto" w:fill="E6E6E6"/>
              </w:rPr>
            </w:r>
            <w:r>
              <w:rPr>
                <w:color w:val="2B579A"/>
                <w:shd w:val="clear" w:color="auto" w:fill="E6E6E6"/>
              </w:rPr>
              <w:fldChar w:fldCharType="separate"/>
            </w:r>
            <w:r w:rsidR="005C572C" w:rsidRPr="0076424C">
              <w:rPr>
                <w:b/>
              </w:rPr>
              <w:t>Onshore Transmission Licensee</w:t>
            </w:r>
            <w:r>
              <w:rPr>
                <w:color w:val="2B579A"/>
                <w:shd w:val="clear" w:color="auto" w:fill="E6E6E6"/>
              </w:rPr>
              <w:fldChar w:fldCharType="end"/>
            </w:r>
            <w:ins w:id="444" w:author="Shaheeni Vekaria" w:date="2024-04-15T13:34:00Z">
              <w:r w:rsidR="008F7277">
                <w:t xml:space="preserve"> or</w:t>
              </w:r>
            </w:ins>
            <w:del w:id="445" w:author="Shaheeni Vekaria" w:date="2024-04-15T13:34:00Z">
              <w:r w:rsidR="00D96DB9" w:rsidDel="008F7277">
                <w:delText>,</w:delText>
              </w:r>
            </w:del>
            <w:r w:rsidR="00D96DB9">
              <w:t xml:space="preserve"> </w:t>
            </w:r>
            <w:r>
              <w:rPr>
                <w:color w:val="2B579A"/>
                <w:shd w:val="clear" w:color="auto" w:fill="E6E6E6"/>
              </w:rPr>
              <w:fldChar w:fldCharType="begin"/>
            </w:r>
            <w:r>
              <w:instrText xml:space="preserve"> REF OffshoreTransmisisonLicensee \h  \* MERGEFORMAT </w:instrText>
            </w:r>
            <w:r>
              <w:rPr>
                <w:color w:val="2B579A"/>
                <w:shd w:val="clear" w:color="auto" w:fill="E6E6E6"/>
              </w:rPr>
            </w:r>
            <w:r>
              <w:rPr>
                <w:color w:val="2B579A"/>
                <w:shd w:val="clear" w:color="auto" w:fill="E6E6E6"/>
              </w:rPr>
              <w:fldChar w:fldCharType="separate"/>
            </w:r>
            <w:r w:rsidR="005C572C" w:rsidRPr="0076424C">
              <w:rPr>
                <w:b/>
              </w:rPr>
              <w:t>Offshore Transmission Licensee</w:t>
            </w:r>
            <w:r>
              <w:rPr>
                <w:color w:val="2B579A"/>
                <w:shd w:val="clear" w:color="auto" w:fill="E6E6E6"/>
              </w:rPr>
              <w:fldChar w:fldCharType="end"/>
            </w:r>
            <w:del w:id="446" w:author="Shaheeni Vekaria" w:date="2024-04-15T13:34:00Z">
              <w:r w:rsidR="00D96DB9" w:rsidDel="008F7277">
                <w:delText xml:space="preserve"> or </w:delText>
              </w:r>
              <w:r w:rsidR="00B5653D" w:rsidDel="008F7277">
                <w:rPr>
                  <w:color w:val="2B579A"/>
                  <w:szCs w:val="24"/>
                  <w:shd w:val="clear" w:color="auto" w:fill="E6E6E6"/>
                </w:rPr>
                <w:fldChar w:fldCharType="begin"/>
              </w:r>
              <w:r w:rsidR="00B5653D" w:rsidDel="008F7277">
                <w:rPr>
                  <w:szCs w:val="24"/>
                </w:rPr>
                <w:delInstrText xml:space="preserve"> REF NGESO \h </w:delInstrText>
              </w:r>
              <w:r w:rsidR="004544C9" w:rsidDel="008F7277">
                <w:rPr>
                  <w:szCs w:val="24"/>
                </w:rPr>
                <w:delInstrText xml:space="preserve"> \* MERGEFORMAT </w:delInstrText>
              </w:r>
              <w:r w:rsidR="00B5653D" w:rsidDel="008F7277">
                <w:rPr>
                  <w:color w:val="2B579A"/>
                  <w:szCs w:val="24"/>
                  <w:shd w:val="clear" w:color="auto" w:fill="E6E6E6"/>
                </w:rPr>
              </w:r>
              <w:r w:rsidR="00B5653D" w:rsidDel="008F7277">
                <w:rPr>
                  <w:color w:val="2B579A"/>
                  <w:szCs w:val="24"/>
                  <w:shd w:val="clear" w:color="auto" w:fill="E6E6E6"/>
                </w:rPr>
                <w:fldChar w:fldCharType="separate"/>
              </w:r>
              <w:r w:rsidR="005C572C" w:rsidDel="008F7277">
                <w:rPr>
                  <w:b/>
                </w:rPr>
                <w:delText>NGESO</w:delText>
              </w:r>
              <w:r w:rsidR="00B5653D" w:rsidDel="008F7277">
                <w:rPr>
                  <w:color w:val="2B579A"/>
                  <w:szCs w:val="24"/>
                  <w:shd w:val="clear" w:color="auto" w:fill="E6E6E6"/>
                </w:rPr>
                <w:fldChar w:fldCharType="end"/>
              </w:r>
            </w:del>
            <w:r w:rsidRPr="0076424C">
              <w:t>.</w:t>
            </w:r>
          </w:p>
        </w:tc>
      </w:tr>
      <w:tr w:rsidR="009404E6" w:rsidRPr="0076424C" w14:paraId="6E8611B6" w14:textId="77777777" w:rsidTr="00510257">
        <w:trPr>
          <w:cantSplit/>
        </w:trPr>
        <w:tc>
          <w:tcPr>
            <w:tcW w:w="2658" w:type="dxa"/>
          </w:tcPr>
          <w:p w14:paraId="6E8611B4" w14:textId="13692E93" w:rsidR="009404E6" w:rsidRPr="0076424C" w:rsidRDefault="009404E6" w:rsidP="00FE306C">
            <w:pPr>
              <w:pStyle w:val="BodyText"/>
              <w:spacing w:beforeLines="40" w:before="96" w:afterLines="40" w:after="96" w:line="240" w:lineRule="auto"/>
              <w:ind w:left="0" w:firstLine="0"/>
              <w:jc w:val="left"/>
              <w:rPr>
                <w:b/>
              </w:rPr>
            </w:pPr>
            <w:bookmarkStart w:id="447" w:name="_Hlt40998617"/>
            <w:bookmarkStart w:id="448" w:name="TransmissionSystem"/>
            <w:bookmarkEnd w:id="447"/>
            <w:r w:rsidRPr="0076424C">
              <w:rPr>
                <w:b/>
              </w:rPr>
              <w:t>Transmission System</w:t>
            </w:r>
            <w:bookmarkEnd w:id="448"/>
          </w:p>
        </w:tc>
        <w:tc>
          <w:tcPr>
            <w:tcW w:w="6698" w:type="dxa"/>
            <w:gridSpan w:val="2"/>
          </w:tcPr>
          <w:p w14:paraId="6E8611B5" w14:textId="0687AD36" w:rsidR="009404E6" w:rsidRPr="0076424C" w:rsidRDefault="009404E6" w:rsidP="00FB5F72">
            <w:pPr>
              <w:pStyle w:val="BodyText"/>
              <w:spacing w:beforeLines="40" w:before="96" w:afterLines="40" w:after="96" w:line="240" w:lineRule="auto"/>
              <w:ind w:left="0" w:firstLine="0"/>
            </w:pPr>
            <w:r w:rsidRPr="0076424C">
              <w:rPr>
                <w:noProof/>
                <w:szCs w:val="22"/>
              </w:rPr>
              <w:t xml:space="preserve">Has the same meaning as the term "licensee's transmission system” in the </w:t>
            </w:r>
            <w:r>
              <w:rPr>
                <w:color w:val="2B579A"/>
                <w:shd w:val="clear" w:color="auto" w:fill="E6E6E6"/>
              </w:rPr>
              <w:fldChar w:fldCharType="begin"/>
            </w:r>
            <w:r>
              <w:instrText xml:space="preserve"> REF TransmissionLicence \h  \* MERGEFORMAT </w:instrText>
            </w:r>
            <w:r>
              <w:rPr>
                <w:color w:val="2B579A"/>
                <w:shd w:val="clear" w:color="auto" w:fill="E6E6E6"/>
              </w:rPr>
            </w:r>
            <w:r>
              <w:rPr>
                <w:color w:val="2B579A"/>
                <w:shd w:val="clear" w:color="auto" w:fill="E6E6E6"/>
              </w:rPr>
              <w:fldChar w:fldCharType="separate"/>
            </w:r>
            <w:r w:rsidR="005C572C" w:rsidRPr="0076424C">
              <w:rPr>
                <w:b/>
              </w:rPr>
              <w:t>Transmission Licence</w:t>
            </w:r>
            <w:r>
              <w:rPr>
                <w:color w:val="2B579A"/>
                <w:shd w:val="clear" w:color="auto" w:fill="E6E6E6"/>
              </w:rPr>
              <w:fldChar w:fldCharType="end"/>
            </w:r>
            <w:r w:rsidRPr="0076424C">
              <w:rPr>
                <w:b/>
                <w:bCs/>
                <w:noProof/>
                <w:szCs w:val="22"/>
              </w:rPr>
              <w:t xml:space="preserve"> </w:t>
            </w:r>
            <w:r w:rsidRPr="0076424C">
              <w:rPr>
                <w:noProof/>
                <w:szCs w:val="22"/>
              </w:rPr>
              <w:t xml:space="preserve">of a </w:t>
            </w:r>
            <w:r>
              <w:rPr>
                <w:color w:val="2B579A"/>
                <w:shd w:val="clear" w:color="auto" w:fill="E6E6E6"/>
              </w:rPr>
              <w:fldChar w:fldCharType="begin"/>
            </w:r>
            <w:r>
              <w:instrText xml:space="preserve"> REF TransmissionLicensee \h  \* MERGEFORMAT </w:instrText>
            </w:r>
            <w:r>
              <w:rPr>
                <w:color w:val="2B579A"/>
                <w:shd w:val="clear" w:color="auto" w:fill="E6E6E6"/>
              </w:rPr>
            </w:r>
            <w:r>
              <w:rPr>
                <w:color w:val="2B579A"/>
                <w:shd w:val="clear" w:color="auto" w:fill="E6E6E6"/>
              </w:rPr>
              <w:fldChar w:fldCharType="separate"/>
            </w:r>
            <w:r w:rsidR="005C572C" w:rsidRPr="0076424C">
              <w:rPr>
                <w:b/>
              </w:rPr>
              <w:t>Transmission Licensee</w:t>
            </w:r>
            <w:r>
              <w:rPr>
                <w:color w:val="2B579A"/>
                <w:shd w:val="clear" w:color="auto" w:fill="E6E6E6"/>
              </w:rPr>
              <w:fldChar w:fldCharType="end"/>
            </w:r>
            <w:r w:rsidRPr="0076424C">
              <w:rPr>
                <w:noProof/>
                <w:szCs w:val="22"/>
              </w:rPr>
              <w:t>.</w:t>
            </w:r>
          </w:p>
        </w:tc>
      </w:tr>
      <w:tr w:rsidR="009404E6" w:rsidRPr="0076424C" w14:paraId="6E8611B9" w14:textId="77777777" w:rsidTr="00510257">
        <w:trPr>
          <w:cantSplit/>
        </w:trPr>
        <w:tc>
          <w:tcPr>
            <w:tcW w:w="2658" w:type="dxa"/>
          </w:tcPr>
          <w:p w14:paraId="6E8611B7" w14:textId="5CB315F7" w:rsidR="009404E6" w:rsidRPr="0076424C" w:rsidRDefault="009404E6" w:rsidP="00FE306C">
            <w:pPr>
              <w:pStyle w:val="BodyText"/>
              <w:spacing w:beforeLines="40" w:before="96" w:afterLines="40" w:after="96" w:line="240" w:lineRule="auto"/>
              <w:ind w:left="0" w:firstLine="0"/>
              <w:jc w:val="left"/>
              <w:rPr>
                <w:b/>
              </w:rPr>
            </w:pPr>
            <w:bookmarkStart w:id="449" w:name="_Hlt41056058"/>
            <w:bookmarkStart w:id="450" w:name="UnmeteredSupply"/>
            <w:bookmarkEnd w:id="449"/>
            <w:r w:rsidRPr="0076424C">
              <w:rPr>
                <w:b/>
              </w:rPr>
              <w:lastRenderedPageBreak/>
              <w:t>U</w:t>
            </w:r>
            <w:bookmarkStart w:id="451" w:name="_Hlt40999080"/>
            <w:r w:rsidRPr="0076424C">
              <w:rPr>
                <w:b/>
              </w:rPr>
              <w:t>nmetered Supply</w:t>
            </w:r>
            <w:bookmarkEnd w:id="450"/>
            <w:bookmarkEnd w:id="451"/>
          </w:p>
        </w:tc>
        <w:tc>
          <w:tcPr>
            <w:tcW w:w="6698" w:type="dxa"/>
            <w:gridSpan w:val="2"/>
          </w:tcPr>
          <w:p w14:paraId="6E8611B8" w14:textId="398AC89F" w:rsidR="009404E6" w:rsidRPr="0076424C" w:rsidRDefault="009404E6" w:rsidP="00FB5F72">
            <w:pPr>
              <w:pStyle w:val="BodyText"/>
              <w:spacing w:beforeLines="40" w:before="96" w:afterLines="40" w:after="96" w:line="240" w:lineRule="auto"/>
              <w:ind w:left="0" w:firstLine="0"/>
            </w:pPr>
            <w:r w:rsidRPr="0076424C">
              <w:t xml:space="preserve">A supply of electricity to premises which is not, for the purposes of calculating charges for electricity supplied to the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t xml:space="preserve"> at such premises, measured by metering equipment.</w:t>
            </w:r>
          </w:p>
        </w:tc>
      </w:tr>
      <w:tr w:rsidR="009404E6" w:rsidRPr="0076424C" w14:paraId="6E8611BC" w14:textId="77777777" w:rsidTr="00510257">
        <w:trPr>
          <w:cantSplit/>
        </w:trPr>
        <w:tc>
          <w:tcPr>
            <w:tcW w:w="2658" w:type="dxa"/>
          </w:tcPr>
          <w:p w14:paraId="6E8611BA" w14:textId="484E1DA2" w:rsidR="009404E6" w:rsidRPr="0076424C" w:rsidRDefault="009404E6" w:rsidP="00FE306C">
            <w:pPr>
              <w:pStyle w:val="BodyText"/>
              <w:spacing w:beforeLines="40" w:before="96" w:afterLines="40" w:after="96" w:line="240" w:lineRule="auto"/>
              <w:ind w:left="0" w:firstLine="0"/>
              <w:jc w:val="left"/>
              <w:rPr>
                <w:b/>
              </w:rPr>
            </w:pPr>
            <w:bookmarkStart w:id="452" w:name="_Hlt41016466"/>
            <w:bookmarkStart w:id="453" w:name="User"/>
            <w:bookmarkEnd w:id="452"/>
            <w:r w:rsidRPr="0076424C">
              <w:rPr>
                <w:b/>
              </w:rPr>
              <w:t>User</w:t>
            </w:r>
            <w:bookmarkEnd w:id="453"/>
          </w:p>
        </w:tc>
        <w:tc>
          <w:tcPr>
            <w:tcW w:w="6698" w:type="dxa"/>
            <w:gridSpan w:val="2"/>
          </w:tcPr>
          <w:p w14:paraId="6E8611BB" w14:textId="27232D96" w:rsidR="009404E6" w:rsidRPr="0076424C" w:rsidRDefault="009404E6" w:rsidP="00FB5F72">
            <w:pPr>
              <w:pStyle w:val="BodyText"/>
              <w:spacing w:beforeLines="40" w:before="96" w:afterLines="40" w:after="96" w:line="240" w:lineRule="auto"/>
              <w:ind w:left="0" w:firstLine="0"/>
            </w:pPr>
            <w:r w:rsidRPr="0076424C">
              <w:t>A term used in various sections of the</w:t>
            </w:r>
            <w:r w:rsidRPr="0076424C">
              <w:rPr>
                <w:b/>
              </w:rPr>
              <w:t xml:space="preserv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t xml:space="preserve"> to refer to the persons using the </w:t>
            </w:r>
            <w:bookmarkStart w:id="454" w:name="_Hlt41145277"/>
            <w:r w:rsidRPr="0076424C">
              <w:rPr>
                <w:color w:val="2B579A"/>
                <w:shd w:val="clear" w:color="auto" w:fill="E6E6E6"/>
              </w:rPr>
              <w:fldChar w:fldCharType="begin"/>
            </w:r>
            <w:r w:rsidRPr="0076424C">
              <w:instrText xml:space="preserve"> HYPERLINK  \l "DNOsDistributionSystem" </w:instrText>
            </w:r>
            <w:r w:rsidRPr="0076424C">
              <w:rPr>
                <w:color w:val="2B579A"/>
                <w:shd w:val="clear" w:color="auto" w:fill="E6E6E6"/>
              </w:rPr>
            </w:r>
            <w:r w:rsidRPr="0076424C">
              <w:rPr>
                <w:color w:val="2B579A"/>
                <w:shd w:val="clear" w:color="auto" w:fill="E6E6E6"/>
              </w:rPr>
              <w:fldChar w:fldCharType="separate"/>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rPr>
                <w:color w:val="2B579A"/>
                <w:shd w:val="clear" w:color="auto" w:fill="E6E6E6"/>
              </w:rPr>
              <w:fldChar w:fldCharType="end"/>
            </w:r>
            <w:bookmarkEnd w:id="454"/>
            <w:r w:rsidRPr="0076424C">
              <w:t xml:space="preserve">, more particularly identified in each section of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t xml:space="preserve">, </w:t>
            </w:r>
            <w:r w:rsidRPr="0076424C">
              <w:rPr>
                <w:szCs w:val="24"/>
              </w:rPr>
              <w:t xml:space="preserve">including for the avoidance of doubt the </w:t>
            </w:r>
            <w:r>
              <w:rPr>
                <w:color w:val="2B579A"/>
                <w:shd w:val="clear" w:color="auto" w:fill="E6E6E6"/>
              </w:rPr>
              <w:fldChar w:fldCharType="begin"/>
            </w:r>
            <w:r>
              <w:instrText xml:space="preserve"> REF OTSO \h  \* MERGEFORMAT </w:instrText>
            </w:r>
            <w:r>
              <w:rPr>
                <w:color w:val="2B579A"/>
                <w:shd w:val="clear" w:color="auto" w:fill="E6E6E6"/>
              </w:rPr>
            </w:r>
            <w:r>
              <w:rPr>
                <w:color w:val="2B579A"/>
                <w:shd w:val="clear" w:color="auto" w:fill="E6E6E6"/>
              </w:rPr>
              <w:fldChar w:fldCharType="separate"/>
            </w:r>
            <w:r w:rsidR="005C572C" w:rsidRPr="0076424C">
              <w:rPr>
                <w:b/>
              </w:rPr>
              <w:t>OTSO</w:t>
            </w:r>
            <w:r>
              <w:rPr>
                <w:color w:val="2B579A"/>
                <w:shd w:val="clear" w:color="auto" w:fill="E6E6E6"/>
              </w:rPr>
              <w:fldChar w:fldCharType="end"/>
            </w:r>
            <w:r w:rsidRPr="0076424C">
              <w:rPr>
                <w:szCs w:val="24"/>
              </w:rPr>
              <w:t xml:space="preserve"> for </w:t>
            </w:r>
            <w:r>
              <w:rPr>
                <w:color w:val="2B579A"/>
                <w:shd w:val="clear" w:color="auto" w:fill="E6E6E6"/>
              </w:rPr>
              <w:fldChar w:fldCharType="begin"/>
            </w:r>
            <w:r>
              <w:instrText xml:space="preserve"> REF EmbeddedTransmissionSystem \h  \* MERGEFORMAT </w:instrText>
            </w:r>
            <w:r>
              <w:rPr>
                <w:color w:val="2B579A"/>
                <w:shd w:val="clear" w:color="auto" w:fill="E6E6E6"/>
              </w:rPr>
            </w:r>
            <w:r>
              <w:rPr>
                <w:color w:val="2B579A"/>
                <w:shd w:val="clear" w:color="auto" w:fill="E6E6E6"/>
              </w:rPr>
              <w:fldChar w:fldCharType="separate"/>
            </w:r>
            <w:r w:rsidR="005C572C" w:rsidRPr="0076424C">
              <w:rPr>
                <w:b/>
              </w:rPr>
              <w:t>Embedded Transmission System</w:t>
            </w:r>
            <w:r>
              <w:rPr>
                <w:color w:val="2B579A"/>
                <w:shd w:val="clear" w:color="auto" w:fill="E6E6E6"/>
              </w:rPr>
              <w:fldChar w:fldCharType="end"/>
            </w:r>
            <w:r w:rsidRPr="0066261D">
              <w:rPr>
                <w:bCs/>
                <w:szCs w:val="24"/>
              </w:rPr>
              <w:t>.</w:t>
            </w:r>
          </w:p>
        </w:tc>
      </w:tr>
      <w:tr w:rsidR="009404E6" w:rsidRPr="0076424C" w14:paraId="6E8611BF" w14:textId="77777777" w:rsidTr="00510257">
        <w:trPr>
          <w:cantSplit/>
        </w:trPr>
        <w:tc>
          <w:tcPr>
            <w:tcW w:w="2658" w:type="dxa"/>
          </w:tcPr>
          <w:p w14:paraId="6E8611BD" w14:textId="060419B4" w:rsidR="009404E6" w:rsidRPr="0076424C" w:rsidRDefault="009404E6" w:rsidP="00FE306C">
            <w:pPr>
              <w:pStyle w:val="BodyText"/>
              <w:spacing w:beforeLines="40" w:before="96" w:afterLines="40" w:after="96" w:line="240" w:lineRule="auto"/>
              <w:ind w:left="0" w:firstLine="0"/>
              <w:jc w:val="left"/>
              <w:rPr>
                <w:b/>
              </w:rPr>
            </w:pPr>
            <w:bookmarkStart w:id="455" w:name="UserDevelopment"/>
            <w:r w:rsidRPr="0076424C">
              <w:rPr>
                <w:b/>
              </w:rPr>
              <w:t>User Development</w:t>
            </w:r>
            <w:bookmarkEnd w:id="455"/>
          </w:p>
        </w:tc>
        <w:tc>
          <w:tcPr>
            <w:tcW w:w="6698" w:type="dxa"/>
            <w:gridSpan w:val="2"/>
          </w:tcPr>
          <w:p w14:paraId="6E8611BE" w14:textId="2A54A10E" w:rsidR="009404E6" w:rsidRPr="0076424C" w:rsidRDefault="009404E6" w:rsidP="00FB5F72">
            <w:pPr>
              <w:pStyle w:val="BodyText"/>
              <w:spacing w:beforeLines="40" w:before="96" w:afterLines="40" w:after="96" w:line="240" w:lineRule="auto"/>
              <w:ind w:left="0" w:firstLine="0"/>
            </w:pPr>
            <w:r w:rsidRPr="0076424C">
              <w:t xml:space="preserve">Either a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Plant \h  \* MERGEFORMAT </w:instrText>
            </w:r>
            <w:r>
              <w:rPr>
                <w:color w:val="2B579A"/>
                <w:shd w:val="clear" w:color="auto" w:fill="E6E6E6"/>
              </w:rPr>
            </w:r>
            <w:r>
              <w:rPr>
                <w:color w:val="2B579A"/>
                <w:shd w:val="clear" w:color="auto" w:fill="E6E6E6"/>
              </w:rPr>
              <w:fldChar w:fldCharType="separate"/>
            </w:r>
            <w:r w:rsidR="005C572C" w:rsidRPr="0076424C">
              <w:rPr>
                <w:b/>
              </w:rPr>
              <w:t>Plant</w:t>
            </w:r>
            <w:r>
              <w:rPr>
                <w:color w:val="2B579A"/>
                <w:shd w:val="clear" w:color="auto" w:fill="E6E6E6"/>
              </w:rPr>
              <w:fldChar w:fldCharType="end"/>
            </w:r>
            <w:r w:rsidRPr="0076424C">
              <w:rPr>
                <w:b/>
              </w:rPr>
              <w:t xml:space="preserve"> </w:t>
            </w:r>
            <w:r w:rsidRPr="0076424C">
              <w:t>and/or</w:t>
            </w:r>
            <w:r w:rsidRPr="0076424C">
              <w:rPr>
                <w:b/>
              </w:rPr>
              <w:t xml:space="preserve">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Pr="0076424C">
              <w:rPr>
                <w:b/>
              </w:rPr>
              <w:t xml:space="preserve"> </w:t>
            </w:r>
            <w:r w:rsidRPr="0076424C">
              <w:t>and/or</w:t>
            </w:r>
            <w:r w:rsidRPr="0076424C">
              <w:rPr>
                <w:b/>
              </w:rPr>
              <w:t xml:space="preserve"> System </w:t>
            </w:r>
            <w:r w:rsidRPr="0076424C">
              <w:t xml:space="preserve">to be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or a modification relating to a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Plant \h  \* MERGEFORMAT </w:instrText>
            </w:r>
            <w:r>
              <w:rPr>
                <w:color w:val="2B579A"/>
                <w:shd w:val="clear" w:color="auto" w:fill="E6E6E6"/>
              </w:rPr>
            </w:r>
            <w:r>
              <w:rPr>
                <w:color w:val="2B579A"/>
                <w:shd w:val="clear" w:color="auto" w:fill="E6E6E6"/>
              </w:rPr>
              <w:fldChar w:fldCharType="separate"/>
            </w:r>
            <w:r w:rsidR="005C572C" w:rsidRPr="0076424C">
              <w:rPr>
                <w:b/>
              </w:rPr>
              <w:t>Plant</w:t>
            </w:r>
            <w:r>
              <w:rPr>
                <w:color w:val="2B579A"/>
                <w:shd w:val="clear" w:color="auto" w:fill="E6E6E6"/>
              </w:rPr>
              <w:fldChar w:fldCharType="end"/>
            </w:r>
            <w:r w:rsidRPr="0076424C">
              <w:rPr>
                <w:b/>
              </w:rPr>
              <w:t xml:space="preserve"> </w:t>
            </w:r>
            <w:r w:rsidRPr="0076424C">
              <w:t>and/or</w:t>
            </w:r>
            <w:r w:rsidRPr="0076424C">
              <w:rPr>
                <w:b/>
              </w:rPr>
              <w:t xml:space="preserve">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Pr="0076424C">
              <w:t xml:space="preserve"> and/or </w:t>
            </w:r>
            <w:r w:rsidRPr="0076424C">
              <w:rPr>
                <w:b/>
              </w:rPr>
              <w:t>System</w:t>
            </w:r>
            <w:r w:rsidRPr="0076424C">
              <w:t xml:space="preserve"> already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or a proposed new connection or modification to the connection within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w:t>
            </w:r>
          </w:p>
        </w:tc>
      </w:tr>
      <w:tr w:rsidR="009404E6" w:rsidRPr="0076424C" w14:paraId="6E8611C2" w14:textId="77777777" w:rsidTr="00510257">
        <w:trPr>
          <w:cantSplit/>
        </w:trPr>
        <w:tc>
          <w:tcPr>
            <w:tcW w:w="2658" w:type="dxa"/>
          </w:tcPr>
          <w:p w14:paraId="6E8611C0" w14:textId="1334E7ED" w:rsidR="009404E6" w:rsidRPr="0076424C" w:rsidRDefault="009404E6" w:rsidP="00FE306C">
            <w:pPr>
              <w:pStyle w:val="BodyText"/>
              <w:spacing w:beforeLines="40" w:before="96" w:afterLines="40" w:after="96" w:line="240" w:lineRule="auto"/>
              <w:ind w:left="0" w:firstLine="0"/>
              <w:jc w:val="left"/>
              <w:rPr>
                <w:b/>
              </w:rPr>
            </w:pPr>
            <w:bookmarkStart w:id="456" w:name="VoltageReduction"/>
            <w:r w:rsidRPr="0076424C">
              <w:rPr>
                <w:b/>
              </w:rPr>
              <w:t>Voltage Reduction</w:t>
            </w:r>
            <w:bookmarkEnd w:id="456"/>
          </w:p>
        </w:tc>
        <w:tc>
          <w:tcPr>
            <w:tcW w:w="6698" w:type="dxa"/>
            <w:gridSpan w:val="2"/>
          </w:tcPr>
          <w:p w14:paraId="6E8611C1" w14:textId="58AC000F" w:rsidR="009404E6" w:rsidRPr="0076424C" w:rsidRDefault="009404E6" w:rsidP="00FB5F72">
            <w:pPr>
              <w:pStyle w:val="BodyText"/>
              <w:spacing w:beforeLines="40" w:before="96" w:afterLines="40" w:after="96" w:line="240" w:lineRule="auto"/>
              <w:ind w:left="0" w:firstLine="0"/>
            </w:pPr>
            <w:r w:rsidRPr="0076424C">
              <w:t xml:space="preserve">The method to temporarily control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by reduction of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voltage.</w:t>
            </w:r>
          </w:p>
        </w:tc>
      </w:tr>
      <w:tr w:rsidR="009404E6" w:rsidRPr="0076424C" w14:paraId="6E8611C5" w14:textId="77777777" w:rsidTr="00510257">
        <w:trPr>
          <w:cantSplit/>
        </w:trPr>
        <w:tc>
          <w:tcPr>
            <w:tcW w:w="2658" w:type="dxa"/>
          </w:tcPr>
          <w:p w14:paraId="6E8611C3" w14:textId="1219894B" w:rsidR="009404E6" w:rsidRPr="0076424C" w:rsidRDefault="009404E6" w:rsidP="00FE306C">
            <w:pPr>
              <w:pStyle w:val="BodyText"/>
              <w:spacing w:beforeLines="40" w:before="96" w:afterLines="40" w:after="96" w:line="240" w:lineRule="auto"/>
              <w:ind w:left="0" w:firstLine="0"/>
              <w:jc w:val="left"/>
              <w:rPr>
                <w:b/>
              </w:rPr>
            </w:pPr>
            <w:bookmarkStart w:id="457" w:name="WACSC"/>
            <w:r w:rsidRPr="0076424C">
              <w:rPr>
                <w:b/>
              </w:rPr>
              <w:t>Weekly Average Cold Spell (</w:t>
            </w:r>
            <w:r>
              <w:rPr>
                <w:color w:val="2B579A"/>
                <w:shd w:val="clear" w:color="auto" w:fill="E6E6E6"/>
              </w:rPr>
              <w:fldChar w:fldCharType="begin"/>
            </w:r>
            <w:r>
              <w:instrText xml:space="preserve"> REF ACS \h  \* MERGEFORMAT </w:instrText>
            </w:r>
            <w:r>
              <w:rPr>
                <w:color w:val="2B579A"/>
                <w:shd w:val="clear" w:color="auto" w:fill="E6E6E6"/>
              </w:rPr>
            </w:r>
            <w:r>
              <w:rPr>
                <w:color w:val="2B579A"/>
                <w:shd w:val="clear" w:color="auto" w:fill="E6E6E6"/>
              </w:rPr>
              <w:fldChar w:fldCharType="separate"/>
            </w:r>
            <w:r w:rsidR="005C572C" w:rsidRPr="0076424C">
              <w:rPr>
                <w:b/>
              </w:rPr>
              <w:t>ACS</w:t>
            </w:r>
            <w:r>
              <w:rPr>
                <w:color w:val="2B579A"/>
                <w:shd w:val="clear" w:color="auto" w:fill="E6E6E6"/>
              </w:rPr>
              <w:fldChar w:fldCharType="end"/>
            </w:r>
            <w:r w:rsidRPr="0076424C">
              <w:rPr>
                <w:b/>
              </w:rPr>
              <w:t>) Condition</w:t>
            </w:r>
            <w:bookmarkEnd w:id="457"/>
          </w:p>
        </w:tc>
        <w:tc>
          <w:tcPr>
            <w:tcW w:w="6698" w:type="dxa"/>
            <w:gridSpan w:val="2"/>
          </w:tcPr>
          <w:p w14:paraId="6E8611C4" w14:textId="57243BE4" w:rsidR="009404E6" w:rsidRPr="0076424C" w:rsidRDefault="009404E6" w:rsidP="00FB5F72">
            <w:pPr>
              <w:pStyle w:val="BodyText"/>
              <w:spacing w:beforeLines="40" w:before="96" w:afterLines="40" w:after="96" w:line="240" w:lineRule="auto"/>
              <w:ind w:left="0" w:firstLine="0"/>
            </w:pPr>
            <w:r w:rsidRPr="0076424C">
              <w:t xml:space="preserve">That particular combination of weather elements that gives rise to a level of </w:t>
            </w:r>
            <w:r w:rsidRPr="0076424C">
              <w:rPr>
                <w:b/>
              </w:rPr>
              <w:t>Peak</w:t>
            </w:r>
            <w:r w:rsidRPr="0076424C">
              <w:t xml:space="preserve">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within a week, taken to commence on a Monday and end on a Sunday, which has a particular chance of being exceeded as a result of weather variation alone. This particular chance is determined such that the combined probabilities of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in all weeks of the year exceeding the annual </w:t>
            </w:r>
            <w:r>
              <w:rPr>
                <w:color w:val="2B579A"/>
                <w:shd w:val="clear" w:color="auto" w:fill="E6E6E6"/>
              </w:rPr>
              <w:fldChar w:fldCharType="begin"/>
            </w:r>
            <w:r>
              <w:instrText xml:space="preserve"> REF PeakDemand \h  \* MERGEFORMAT </w:instrText>
            </w:r>
            <w:r>
              <w:rPr>
                <w:color w:val="2B579A"/>
                <w:shd w:val="clear" w:color="auto" w:fill="E6E6E6"/>
              </w:rPr>
            </w:r>
            <w:r>
              <w:rPr>
                <w:color w:val="2B579A"/>
                <w:shd w:val="clear" w:color="auto" w:fill="E6E6E6"/>
              </w:rPr>
              <w:fldChar w:fldCharType="separate"/>
            </w:r>
            <w:r w:rsidR="005C572C" w:rsidRPr="0076424C">
              <w:rPr>
                <w:b/>
              </w:rPr>
              <w:t>Peak Demand</w:t>
            </w:r>
            <w:r>
              <w:rPr>
                <w:color w:val="2B579A"/>
                <w:shd w:val="clear" w:color="auto" w:fill="E6E6E6"/>
              </w:rPr>
              <w:fldChar w:fldCharType="end"/>
            </w:r>
            <w:r w:rsidRPr="0076424C">
              <w:t xml:space="preserve"> under </w:t>
            </w:r>
            <w:r w:rsidRPr="0076424C">
              <w:rPr>
                <w:b/>
              </w:rPr>
              <w:t xml:space="preserve">Annual </w:t>
            </w:r>
            <w:r>
              <w:rPr>
                <w:color w:val="2B579A"/>
                <w:shd w:val="clear" w:color="auto" w:fill="E6E6E6"/>
              </w:rPr>
              <w:fldChar w:fldCharType="begin"/>
            </w:r>
            <w:r>
              <w:instrText xml:space="preserve"> REF ACS \h  \* MERGEFORMAT </w:instrText>
            </w:r>
            <w:r>
              <w:rPr>
                <w:color w:val="2B579A"/>
                <w:shd w:val="clear" w:color="auto" w:fill="E6E6E6"/>
              </w:rPr>
            </w:r>
            <w:r>
              <w:rPr>
                <w:color w:val="2B579A"/>
                <w:shd w:val="clear" w:color="auto" w:fill="E6E6E6"/>
              </w:rPr>
              <w:fldChar w:fldCharType="separate"/>
            </w:r>
            <w:r w:rsidR="005C572C" w:rsidRPr="0076424C">
              <w:rPr>
                <w:b/>
              </w:rPr>
              <w:t>ACS</w:t>
            </w:r>
            <w:r>
              <w:rPr>
                <w:color w:val="2B579A"/>
                <w:shd w:val="clear" w:color="auto" w:fill="E6E6E6"/>
              </w:rPr>
              <w:fldChar w:fldCharType="end"/>
            </w:r>
            <w:r w:rsidRPr="0076424C">
              <w:rPr>
                <w:b/>
              </w:rPr>
              <w:t xml:space="preserve"> Conditions</w:t>
            </w:r>
            <w:r w:rsidRPr="0076424C">
              <w:t xml:space="preserve"> is 50%, and in the week of maximum risk the weekly </w:t>
            </w:r>
            <w:r>
              <w:rPr>
                <w:color w:val="2B579A"/>
                <w:shd w:val="clear" w:color="auto" w:fill="E6E6E6"/>
              </w:rPr>
              <w:fldChar w:fldCharType="begin"/>
            </w:r>
            <w:r>
              <w:instrText xml:space="preserve"> REF PeakDemand \h  \* MERGEFORMAT </w:instrText>
            </w:r>
            <w:r>
              <w:rPr>
                <w:color w:val="2B579A"/>
                <w:shd w:val="clear" w:color="auto" w:fill="E6E6E6"/>
              </w:rPr>
            </w:r>
            <w:r>
              <w:rPr>
                <w:color w:val="2B579A"/>
                <w:shd w:val="clear" w:color="auto" w:fill="E6E6E6"/>
              </w:rPr>
              <w:fldChar w:fldCharType="separate"/>
            </w:r>
            <w:r w:rsidR="005C572C" w:rsidRPr="0076424C">
              <w:rPr>
                <w:b/>
              </w:rPr>
              <w:t>Peak Demand</w:t>
            </w:r>
            <w:r>
              <w:rPr>
                <w:color w:val="2B579A"/>
                <w:shd w:val="clear" w:color="auto" w:fill="E6E6E6"/>
              </w:rPr>
              <w:fldChar w:fldCharType="end"/>
            </w:r>
            <w:r w:rsidRPr="0076424C">
              <w:rPr>
                <w:b/>
              </w:rPr>
              <w:t xml:space="preserve"> </w:t>
            </w:r>
            <w:r w:rsidRPr="0076424C">
              <w:t xml:space="preserve">under </w:t>
            </w:r>
            <w:r w:rsidRPr="0076424C">
              <w:rPr>
                <w:b/>
              </w:rPr>
              <w:t>Weekly</w:t>
            </w:r>
            <w:r w:rsidRPr="0076424C">
              <w:t xml:space="preserve"> </w:t>
            </w:r>
            <w:r>
              <w:rPr>
                <w:color w:val="2B579A"/>
                <w:shd w:val="clear" w:color="auto" w:fill="E6E6E6"/>
              </w:rPr>
              <w:fldChar w:fldCharType="begin"/>
            </w:r>
            <w:r>
              <w:instrText xml:space="preserve"> REF ACS \h  \* MERGEFORMAT </w:instrText>
            </w:r>
            <w:r>
              <w:rPr>
                <w:color w:val="2B579A"/>
                <w:shd w:val="clear" w:color="auto" w:fill="E6E6E6"/>
              </w:rPr>
            </w:r>
            <w:r>
              <w:rPr>
                <w:color w:val="2B579A"/>
                <w:shd w:val="clear" w:color="auto" w:fill="E6E6E6"/>
              </w:rPr>
              <w:fldChar w:fldCharType="separate"/>
            </w:r>
            <w:r w:rsidR="005C572C" w:rsidRPr="0076424C">
              <w:rPr>
                <w:b/>
              </w:rPr>
              <w:t>ACS</w:t>
            </w:r>
            <w:r>
              <w:rPr>
                <w:color w:val="2B579A"/>
                <w:shd w:val="clear" w:color="auto" w:fill="E6E6E6"/>
              </w:rPr>
              <w:fldChar w:fldCharType="end"/>
            </w:r>
            <w:r w:rsidRPr="0076424C">
              <w:rPr>
                <w:b/>
              </w:rPr>
              <w:t xml:space="preserve"> Conditions</w:t>
            </w:r>
            <w:r w:rsidRPr="0076424C">
              <w:t xml:space="preserve"> is equal to the annual </w:t>
            </w:r>
            <w:r>
              <w:rPr>
                <w:color w:val="2B579A"/>
                <w:shd w:val="clear" w:color="auto" w:fill="E6E6E6"/>
              </w:rPr>
              <w:fldChar w:fldCharType="begin"/>
            </w:r>
            <w:r>
              <w:instrText xml:space="preserve"> REF PeakDemand \h  \* MERGEFORMAT </w:instrText>
            </w:r>
            <w:r>
              <w:rPr>
                <w:color w:val="2B579A"/>
                <w:shd w:val="clear" w:color="auto" w:fill="E6E6E6"/>
              </w:rPr>
            </w:r>
            <w:r>
              <w:rPr>
                <w:color w:val="2B579A"/>
                <w:shd w:val="clear" w:color="auto" w:fill="E6E6E6"/>
              </w:rPr>
              <w:fldChar w:fldCharType="separate"/>
            </w:r>
            <w:r w:rsidR="005C572C" w:rsidRPr="0076424C">
              <w:rPr>
                <w:b/>
              </w:rPr>
              <w:t>Peak Demand</w:t>
            </w:r>
            <w:r>
              <w:rPr>
                <w:color w:val="2B579A"/>
                <w:shd w:val="clear" w:color="auto" w:fill="E6E6E6"/>
              </w:rPr>
              <w:fldChar w:fldCharType="end"/>
            </w:r>
            <w:r w:rsidRPr="0076424C">
              <w:t xml:space="preserve"> under </w:t>
            </w:r>
            <w:r w:rsidRPr="0076424C">
              <w:rPr>
                <w:b/>
              </w:rPr>
              <w:t xml:space="preserve">Annual </w:t>
            </w:r>
            <w:r>
              <w:rPr>
                <w:color w:val="2B579A"/>
                <w:shd w:val="clear" w:color="auto" w:fill="E6E6E6"/>
              </w:rPr>
              <w:fldChar w:fldCharType="begin"/>
            </w:r>
            <w:r>
              <w:instrText xml:space="preserve"> REF ACS \h  \* MERGEFORMAT </w:instrText>
            </w:r>
            <w:r>
              <w:rPr>
                <w:color w:val="2B579A"/>
                <w:shd w:val="clear" w:color="auto" w:fill="E6E6E6"/>
              </w:rPr>
            </w:r>
            <w:r>
              <w:rPr>
                <w:color w:val="2B579A"/>
                <w:shd w:val="clear" w:color="auto" w:fill="E6E6E6"/>
              </w:rPr>
              <w:fldChar w:fldCharType="separate"/>
            </w:r>
            <w:r w:rsidR="005C572C" w:rsidRPr="0076424C">
              <w:rPr>
                <w:b/>
              </w:rPr>
              <w:t>ACS</w:t>
            </w:r>
            <w:r>
              <w:rPr>
                <w:color w:val="2B579A"/>
                <w:shd w:val="clear" w:color="auto" w:fill="E6E6E6"/>
              </w:rPr>
              <w:fldChar w:fldCharType="end"/>
            </w:r>
            <w:r w:rsidRPr="0076424C">
              <w:rPr>
                <w:b/>
              </w:rPr>
              <w:t xml:space="preserve"> Conditions</w:t>
            </w:r>
            <w:r w:rsidRPr="00017F6A">
              <w:rPr>
                <w:bCs/>
              </w:rPr>
              <w:t>.</w:t>
            </w:r>
          </w:p>
        </w:tc>
      </w:tr>
    </w:tbl>
    <w:p w14:paraId="6E8611C6" w14:textId="77777777" w:rsidR="00314B36" w:rsidRPr="0076424C" w:rsidRDefault="00314B36" w:rsidP="00EF446E">
      <w:pPr>
        <w:ind w:left="0" w:firstLine="0"/>
      </w:pPr>
    </w:p>
    <w:p w14:paraId="6E8611C7" w14:textId="77777777" w:rsidR="00314B36" w:rsidRPr="0076424C" w:rsidRDefault="00314B36">
      <w:pPr>
        <w:pStyle w:val="Heading1"/>
        <w:ind w:left="1134" w:hanging="1134"/>
        <w:rPr>
          <w:u w:val="single"/>
        </w:rPr>
      </w:pPr>
      <w:bookmarkStart w:id="458" w:name="_Toc138331097"/>
      <w:r w:rsidRPr="0076424C">
        <w:t>DGD 2.</w:t>
      </w:r>
      <w:r w:rsidRPr="0076424C">
        <w:tab/>
      </w:r>
      <w:bookmarkStart w:id="459" w:name="DGD2"/>
      <w:bookmarkEnd w:id="459"/>
      <w:r w:rsidRPr="0076424C">
        <w:t>CONSTRUCTION OF REFERENCES</w:t>
      </w:r>
      <w:bookmarkEnd w:id="458"/>
    </w:p>
    <w:p w14:paraId="6E8611C8" w14:textId="47B1A14B" w:rsidR="00314B36" w:rsidRPr="0076424C" w:rsidRDefault="00314B36">
      <w:pPr>
        <w:pStyle w:val="BodyText"/>
        <w:ind w:left="283" w:firstLine="851"/>
      </w:pPr>
      <w:r w:rsidRPr="0076424C">
        <w:t xml:space="preserve">In this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w:t>
      </w:r>
    </w:p>
    <w:p w14:paraId="6E8611C9" w14:textId="1DBB4321" w:rsidR="00314B36" w:rsidRPr="0076424C" w:rsidRDefault="00314B36" w:rsidP="00314B36">
      <w:pPr>
        <w:pStyle w:val="Indent1"/>
        <w:numPr>
          <w:ilvl w:val="0"/>
          <w:numId w:val="19"/>
        </w:numPr>
        <w:tabs>
          <w:tab w:val="clear" w:pos="1854"/>
        </w:tabs>
        <w:ind w:left="1725" w:hanging="741"/>
      </w:pPr>
      <w:r w:rsidRPr="0076424C">
        <w:t xml:space="preserve">The Table of contents, the Guide and headings are inserted for convenience only and shall be ignored in construing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w:t>
      </w:r>
    </w:p>
    <w:p w14:paraId="6E8611CA" w14:textId="660655D5" w:rsidR="00314B36" w:rsidRPr="0076424C" w:rsidRDefault="00314B36" w:rsidP="00314B36">
      <w:pPr>
        <w:pStyle w:val="Indent1"/>
        <w:numPr>
          <w:ilvl w:val="0"/>
          <w:numId w:val="19"/>
        </w:numPr>
        <w:tabs>
          <w:tab w:val="clear" w:pos="1854"/>
        </w:tabs>
        <w:ind w:left="1725" w:hanging="741"/>
      </w:pPr>
      <w:r w:rsidRPr="0076424C">
        <w:t xml:space="preserve">Unless the context otherwise requires, all references to a particular paragraph, sub-paragraph, Annex, Appendix or Schedule shall be a reference to that paragraph, sub-paragraph, Annex, Appendix or Schedule in or to that part of the </w:t>
      </w:r>
      <w:bookmarkStart w:id="460" w:name="_Hlt51672961"/>
      <w:r w:rsidR="00786E2C" w:rsidRPr="0076424C">
        <w:rPr>
          <w:b/>
          <w:color w:val="2B579A"/>
          <w:shd w:val="clear" w:color="auto" w:fill="E6E6E6"/>
        </w:rPr>
        <w:fldChar w:fldCharType="begin"/>
      </w:r>
      <w:r w:rsidRPr="0076424C">
        <w:instrText xml:space="preserve"> REF DistributionCode \h </w:instrText>
      </w:r>
      <w:r w:rsidR="00287BD3" w:rsidRPr="0076424C">
        <w:rPr>
          <w:b/>
        </w:rPr>
        <w:instrText xml:space="preserve"> \* MERGEFORMAT </w:instrText>
      </w:r>
      <w:r w:rsidR="00786E2C" w:rsidRPr="0076424C">
        <w:rPr>
          <w:b/>
          <w:color w:val="2B579A"/>
          <w:shd w:val="clear" w:color="auto" w:fill="E6E6E6"/>
        </w:rPr>
      </w:r>
      <w:r w:rsidR="00786E2C" w:rsidRPr="0076424C">
        <w:rPr>
          <w:b/>
          <w:color w:val="2B579A"/>
          <w:shd w:val="clear" w:color="auto" w:fill="E6E6E6"/>
        </w:rPr>
        <w:fldChar w:fldCharType="separate"/>
      </w:r>
      <w:r w:rsidR="005C572C" w:rsidRPr="0076424C">
        <w:rPr>
          <w:b/>
        </w:rPr>
        <w:t>Distribution Code</w:t>
      </w:r>
      <w:r w:rsidR="00786E2C" w:rsidRPr="0076424C">
        <w:rPr>
          <w:b/>
          <w:color w:val="2B579A"/>
          <w:shd w:val="clear" w:color="auto" w:fill="E6E6E6"/>
        </w:rPr>
        <w:fldChar w:fldCharType="end"/>
      </w:r>
      <w:bookmarkEnd w:id="460"/>
      <w:r w:rsidRPr="0076424C">
        <w:t xml:space="preserve"> in which the reference is made.</w:t>
      </w:r>
    </w:p>
    <w:p w14:paraId="6E8611CB" w14:textId="77777777" w:rsidR="00314B36" w:rsidRPr="0076424C" w:rsidRDefault="00314B36" w:rsidP="00314B36">
      <w:pPr>
        <w:pStyle w:val="Indent1"/>
        <w:numPr>
          <w:ilvl w:val="0"/>
          <w:numId w:val="19"/>
        </w:numPr>
        <w:tabs>
          <w:tab w:val="clear" w:pos="1854"/>
        </w:tabs>
        <w:ind w:left="1725" w:hanging="741"/>
      </w:pPr>
      <w:r w:rsidRPr="0076424C">
        <w:t>Unless the context otherwise requires the singular shall include the plural and vice versa, references to any gender shall include any individual, body corporate, unincorporated association, firm or partnership and any other legal entity.</w:t>
      </w:r>
    </w:p>
    <w:p w14:paraId="6E8611CC" w14:textId="77777777" w:rsidR="00314B36" w:rsidRPr="0076424C" w:rsidRDefault="00314B36" w:rsidP="00314B36">
      <w:pPr>
        <w:pStyle w:val="Indent1"/>
        <w:numPr>
          <w:ilvl w:val="0"/>
          <w:numId w:val="19"/>
        </w:numPr>
        <w:tabs>
          <w:tab w:val="clear" w:pos="1854"/>
        </w:tabs>
        <w:ind w:left="1725" w:hanging="741"/>
      </w:pPr>
      <w:r w:rsidRPr="0076424C">
        <w:t>References to the words “include” or “including” are to be construed without limitation to the generality of the preceding words.</w:t>
      </w:r>
    </w:p>
    <w:p w14:paraId="6E8611CD" w14:textId="77777777" w:rsidR="00314B36" w:rsidRPr="0076424C" w:rsidRDefault="00314B36" w:rsidP="00314B36">
      <w:pPr>
        <w:pStyle w:val="Indent1"/>
        <w:numPr>
          <w:ilvl w:val="0"/>
          <w:numId w:val="19"/>
        </w:numPr>
        <w:tabs>
          <w:tab w:val="clear" w:pos="1854"/>
        </w:tabs>
        <w:ind w:left="1725" w:hanging="741"/>
      </w:pPr>
      <w:r w:rsidRPr="0076424C">
        <w:t>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w:t>
      </w:r>
      <w:r w:rsidRPr="0076424C">
        <w:lastRenderedPageBreak/>
        <w:t>enactment thereof then in force and to all instruments, orders and regulations then in force and made or deriving validity from the relevant Act of Parliament.</w:t>
      </w:r>
    </w:p>
    <w:p w14:paraId="6E8611CE" w14:textId="30A1B0F0" w:rsidR="00314B36" w:rsidRPr="0076424C" w:rsidRDefault="00314B36" w:rsidP="00314B36">
      <w:pPr>
        <w:pStyle w:val="Indent1"/>
        <w:numPr>
          <w:ilvl w:val="0"/>
          <w:numId w:val="19"/>
        </w:numPr>
        <w:tabs>
          <w:tab w:val="clear" w:pos="1854"/>
        </w:tabs>
        <w:ind w:left="1725" w:hanging="741"/>
      </w:pPr>
      <w:r w:rsidRPr="0076424C">
        <w:t xml:space="preserve">References to “in writing” or “written” include typewriting, printing, lithography and other modes of reproducing words in a legible and non-transitory form and, except where otherwise stated, includes suitable means of electronic transfer, such as electronic mail. In all cases the form of notification and the nominated persons or departments and addresses of the sender and recipient of the data or information shall be agreed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and the sender shall be able to confirm receipt of the information by the recipient. In the case of electronic transfer the sender and recipient shall be able to reproduce the information in non-transitory form.</w:t>
      </w:r>
    </w:p>
    <w:p w14:paraId="6E8611CF" w14:textId="2250E1F7" w:rsidR="00314B36" w:rsidRPr="0076424C" w:rsidRDefault="00314B36" w:rsidP="00314B36">
      <w:pPr>
        <w:pStyle w:val="Indent1"/>
        <w:numPr>
          <w:ilvl w:val="0"/>
          <w:numId w:val="19"/>
        </w:numPr>
        <w:tabs>
          <w:tab w:val="clear" w:pos="1854"/>
        </w:tabs>
        <w:ind w:left="1725" w:hanging="741"/>
      </w:pPr>
      <w:r w:rsidRPr="0076424C">
        <w:t xml:space="preserve">Where the </w:t>
      </w:r>
      <w:r w:rsidR="008572B5">
        <w:rPr>
          <w:color w:val="2B579A"/>
          <w:shd w:val="clear" w:color="auto" w:fill="E6E6E6"/>
        </w:rPr>
        <w:fldChar w:fldCharType="begin"/>
      </w:r>
      <w:r w:rsidR="008572B5">
        <w:instrText xml:space="preserve"> REF DGD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Glossary and Definitions</w:t>
      </w:r>
      <w:r w:rsidR="008572B5">
        <w:rPr>
          <w:color w:val="2B579A"/>
          <w:shd w:val="clear" w:color="auto" w:fill="E6E6E6"/>
        </w:rPr>
        <w:fldChar w:fldCharType="end"/>
      </w:r>
      <w:r w:rsidRPr="0076424C">
        <w:t xml:space="preserve"> refers to any word or term which is more particularly defined in a part of the</w:t>
      </w:r>
      <w:r w:rsidRPr="0076424C">
        <w:rPr>
          <w:b/>
        </w:rPr>
        <w:t xml:space="preserv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the definition in that part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will prevail over the definition in the </w:t>
      </w:r>
      <w:r w:rsidR="008572B5">
        <w:rPr>
          <w:color w:val="2B579A"/>
          <w:shd w:val="clear" w:color="auto" w:fill="E6E6E6"/>
        </w:rPr>
        <w:fldChar w:fldCharType="begin"/>
      </w:r>
      <w:r w:rsidR="008572B5">
        <w:instrText xml:space="preserve"> REF DGD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Glossary and Definitions</w:t>
      </w:r>
      <w:r w:rsidR="008572B5">
        <w:rPr>
          <w:color w:val="2B579A"/>
          <w:shd w:val="clear" w:color="auto" w:fill="E6E6E6"/>
        </w:rPr>
        <w:fldChar w:fldCharType="end"/>
      </w:r>
      <w:r w:rsidRPr="0076424C">
        <w:t xml:space="preserve"> in the event of any inconsistency.</w:t>
      </w:r>
    </w:p>
    <w:p w14:paraId="6E8611D0" w14:textId="496EB737" w:rsidR="00314B36" w:rsidRPr="0076424C" w:rsidRDefault="00314B36" w:rsidP="00314B36">
      <w:pPr>
        <w:pStyle w:val="Indent1"/>
        <w:numPr>
          <w:ilvl w:val="0"/>
          <w:numId w:val="19"/>
        </w:numPr>
        <w:tabs>
          <w:tab w:val="clear" w:pos="1854"/>
        </w:tabs>
        <w:ind w:left="1725" w:hanging="741"/>
      </w:pPr>
      <w:r w:rsidRPr="0076424C">
        <w:t>A cross reference to another document or part of the</w:t>
      </w:r>
      <w:r w:rsidRPr="0076424C">
        <w:rPr>
          <w:b/>
        </w:rPr>
        <w:t xml:space="preserv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shall not of itself impose any additional or further or co-existent right in the part of the text where such cross-reference is contained.</w:t>
      </w:r>
    </w:p>
    <w:p w14:paraId="23908797" w14:textId="573DBD4B" w:rsidR="00FD0F4D" w:rsidRDefault="00314B36" w:rsidP="00A20E41">
      <w:pPr>
        <w:pStyle w:val="Indent1"/>
        <w:numPr>
          <w:ilvl w:val="0"/>
          <w:numId w:val="19"/>
        </w:numPr>
        <w:tabs>
          <w:tab w:val="clear" w:pos="1854"/>
        </w:tabs>
        <w:ind w:left="1725" w:hanging="741"/>
      </w:pPr>
      <w:r w:rsidRPr="0076424C">
        <w:t xml:space="preserve">Nothing in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is intended to or shall derogate from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statutory or licence obligations.</w:t>
      </w:r>
    </w:p>
    <w:p w14:paraId="2CC32F91" w14:textId="01D35D69" w:rsidR="00A20E41" w:rsidRPr="0076424C" w:rsidRDefault="00A20E41" w:rsidP="00A20E41">
      <w:pPr>
        <w:pStyle w:val="Indent1"/>
        <w:numPr>
          <w:ilvl w:val="0"/>
          <w:numId w:val="19"/>
        </w:numPr>
        <w:tabs>
          <w:tab w:val="clear" w:pos="1854"/>
        </w:tabs>
        <w:ind w:left="1725" w:hanging="741"/>
      </w:pPr>
      <w:r>
        <w:t xml:space="preserve">Except where expressly stated to the contrary, reference to Commission Regulation means the Commission Regulation (EU) as it forms part of </w:t>
      </w:r>
      <w:del w:id="461" w:author="Ofgem OGC" w:date="2024-05-07T16:11:00Z" w16du:dateUtc="2024-05-07T15:11:00Z">
        <w:r w:rsidDel="00334951">
          <w:rPr>
            <w:b/>
            <w:bCs/>
          </w:rPr>
          <w:delText>Retained EU</w:delText>
        </w:r>
      </w:del>
      <w:ins w:id="462" w:author="Ofgem OGC" w:date="2024-05-07T16:11:00Z" w16du:dateUtc="2024-05-07T15:11:00Z">
        <w:r w:rsidR="00334951">
          <w:rPr>
            <w:b/>
            <w:bCs/>
          </w:rPr>
          <w:t>Assimilated</w:t>
        </w:r>
      </w:ins>
      <w:r>
        <w:rPr>
          <w:b/>
          <w:bCs/>
        </w:rPr>
        <w:t xml:space="preserve"> Law</w:t>
      </w:r>
      <w:r>
        <w:t>, as such regulation may be amended.</w:t>
      </w:r>
    </w:p>
    <w:p w14:paraId="6E8611D2" w14:textId="77777777" w:rsidR="00314B36" w:rsidRPr="0076424C" w:rsidRDefault="00314B36">
      <w:pPr>
        <w:pStyle w:val="Indent1"/>
        <w:jc w:val="left"/>
      </w:pPr>
    </w:p>
    <w:p w14:paraId="6E8611D3" w14:textId="77777777" w:rsidR="00314B36" w:rsidRPr="0076424C" w:rsidRDefault="00314B36">
      <w:pPr>
        <w:pStyle w:val="Indent1"/>
        <w:ind w:left="1463" w:hanging="754"/>
        <w:jc w:val="left"/>
        <w:sectPr w:rsidR="00314B36" w:rsidRPr="0076424C" w:rsidSect="001534AC">
          <w:headerReference w:type="even" r:id="rId27"/>
          <w:headerReference w:type="default" r:id="rId28"/>
          <w:headerReference w:type="first" r:id="rId29"/>
          <w:footnotePr>
            <w:numFmt w:val="chicago"/>
          </w:footnotePr>
          <w:pgSz w:w="11907" w:h="16840" w:code="9"/>
          <w:pgMar w:top="1134" w:right="1134" w:bottom="993" w:left="1418" w:header="567" w:footer="340" w:gutter="0"/>
          <w:cols w:space="720"/>
          <w:noEndnote/>
        </w:sectPr>
      </w:pPr>
    </w:p>
    <w:p w14:paraId="6E8611D4" w14:textId="77777777" w:rsidR="00314B36" w:rsidRPr="00295E3A" w:rsidRDefault="00314B36" w:rsidP="00DB06DC">
      <w:pPr>
        <w:pStyle w:val="Heading1"/>
        <w:rPr>
          <w:sz w:val="28"/>
          <w:szCs w:val="28"/>
        </w:rPr>
      </w:pPr>
      <w:bookmarkStart w:id="463" w:name="_Hlt2399742"/>
      <w:bookmarkStart w:id="464" w:name="_Toc138331098"/>
      <w:bookmarkEnd w:id="463"/>
      <w:r w:rsidRPr="00295E3A">
        <w:rPr>
          <w:sz w:val="28"/>
          <w:szCs w:val="28"/>
        </w:rPr>
        <w:lastRenderedPageBreak/>
        <w:t>ANNEX 1</w:t>
      </w:r>
      <w:bookmarkStart w:id="465" w:name="_Hlt40998754"/>
      <w:bookmarkEnd w:id="465"/>
      <w:r w:rsidR="00A104A4">
        <w:rPr>
          <w:sz w:val="28"/>
          <w:szCs w:val="28"/>
        </w:rPr>
        <w:t xml:space="preserve"> - Qualifying Standards</w:t>
      </w:r>
      <w:bookmarkEnd w:id="464"/>
    </w:p>
    <w:p w14:paraId="6E8611D5" w14:textId="58A1F9DB" w:rsidR="00314B36" w:rsidRPr="004D0EBF" w:rsidRDefault="00314B36" w:rsidP="004D0EBF">
      <w:pPr>
        <w:pStyle w:val="BodyText"/>
        <w:tabs>
          <w:tab w:val="left" w:pos="0"/>
          <w:tab w:val="left" w:pos="2120"/>
          <w:tab w:val="left" w:pos="3555"/>
          <w:tab w:val="left" w:pos="4242"/>
          <w:tab w:val="left" w:pos="4320"/>
        </w:tabs>
        <w:spacing w:line="240" w:lineRule="atLeast"/>
        <w:ind w:left="3600" w:hanging="3600"/>
        <w:rPr>
          <w:b/>
        </w:rPr>
      </w:pPr>
      <w:r w:rsidRPr="0076424C">
        <w:t xml:space="preserve">This Annex forms part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00E563D3">
        <w:t>technical requirements.</w:t>
      </w:r>
    </w:p>
    <w:p w14:paraId="6E8611D6" w14:textId="012C61D6" w:rsidR="004D0EBF" w:rsidRPr="004D0EBF" w:rsidRDefault="008572B5">
      <w:pPr>
        <w:ind w:left="0" w:firstLine="0"/>
        <w:rPr>
          <w:u w:val="single"/>
        </w:rPr>
      </w:pPr>
      <w:r w:rsidRPr="004D0EBF">
        <w:rPr>
          <w:color w:val="2B579A"/>
          <w:u w:val="single"/>
          <w:shd w:val="clear" w:color="auto" w:fill="E6E6E6"/>
        </w:rPr>
        <w:fldChar w:fldCharType="begin"/>
      </w:r>
      <w:r w:rsidRPr="004D0EBF">
        <w:rPr>
          <w:u w:val="single"/>
        </w:rPr>
        <w:instrText xml:space="preserve"> REF DistributionCode \h  \* MERGEFORMAT </w:instrText>
      </w:r>
      <w:r w:rsidRPr="004D0EBF">
        <w:rPr>
          <w:color w:val="2B579A"/>
          <w:u w:val="single"/>
          <w:shd w:val="clear" w:color="auto" w:fill="E6E6E6"/>
        </w:rPr>
      </w:r>
      <w:r w:rsidRPr="004D0EBF">
        <w:rPr>
          <w:color w:val="2B579A"/>
          <w:u w:val="single"/>
          <w:shd w:val="clear" w:color="auto" w:fill="E6E6E6"/>
        </w:rPr>
        <w:fldChar w:fldCharType="separate"/>
      </w:r>
      <w:r w:rsidR="005C572C" w:rsidRPr="005C572C">
        <w:rPr>
          <w:b/>
          <w:u w:val="single"/>
        </w:rPr>
        <w:t>Distribution Code</w:t>
      </w:r>
      <w:r w:rsidRPr="004D0EBF">
        <w:rPr>
          <w:color w:val="2B579A"/>
          <w:u w:val="single"/>
          <w:shd w:val="clear" w:color="auto" w:fill="E6E6E6"/>
        </w:rPr>
        <w:fldChar w:fldCharType="end"/>
      </w:r>
      <w:r w:rsidR="004D0EBF">
        <w:rPr>
          <w:u w:val="single"/>
        </w:rPr>
        <w:t xml:space="preserve"> Requirements Implemented v</w:t>
      </w:r>
      <w:r w:rsidR="004D0EBF" w:rsidRPr="004D0EBF">
        <w:rPr>
          <w:u w:val="single"/>
        </w:rPr>
        <w:t xml:space="preserve">ia Electricity Supply Standards </w:t>
      </w:r>
      <w:r w:rsidR="00314B36" w:rsidRPr="004D0EBF">
        <w:rPr>
          <w:b/>
          <w:caps/>
          <w:u w:val="single"/>
        </w:rPr>
        <w:t xml:space="preserve"> </w:t>
      </w:r>
    </w:p>
    <w:p w14:paraId="0BEA31AD" w14:textId="07B9217A" w:rsidR="00150473" w:rsidRDefault="00150473">
      <w:pPr>
        <w:ind w:left="0" w:firstLine="0"/>
        <w:rPr>
          <w:ins w:id="466" w:author="Creighton, Alan (Northern Powergrid)" w:date="2024-04-24T17:19:00Z"/>
        </w:rPr>
        <w:pPrChange w:id="467" w:author="Creighton, Alan (Northern Powergrid)" w:date="2024-04-24T17:19:00Z">
          <w:pPr>
            <w:ind w:left="0" w:firstLine="0"/>
            <w:jc w:val="left"/>
          </w:pPr>
        </w:pPrChange>
      </w:pPr>
      <w:ins w:id="468" w:author="Creighton, Alan (Northern Powergrid)" w:date="2024-04-24T17:19:00Z">
        <w:r w:rsidRPr="00150473">
          <w:rPr>
            <w:color w:val="2B579A"/>
            <w:shd w:val="clear" w:color="auto" w:fill="E6E6E6"/>
            <w:rPrChange w:id="469" w:author="Creighton, Alan (Northern Powergrid)" w:date="2024-04-24T17:19:00Z">
              <w:rPr>
                <w:highlight w:val="yellow"/>
              </w:rPr>
            </w:rPrChange>
          </w:rPr>
          <w:t xml:space="preserve">The Annex 1 documents may make reference to </w:t>
        </w:r>
        <w:r w:rsidRPr="00150473">
          <w:rPr>
            <w:b/>
            <w:color w:val="2B579A"/>
            <w:shd w:val="clear" w:color="auto" w:fill="E6E6E6"/>
            <w:rPrChange w:id="470" w:author="Creighton, Alan (Northern Powergrid)" w:date="2024-04-24T17:19:00Z">
              <w:rPr>
                <w:b/>
                <w:bCs/>
                <w:highlight w:val="yellow"/>
              </w:rPr>
            </w:rPrChange>
          </w:rPr>
          <w:t>NGESO</w:t>
        </w:r>
        <w:r w:rsidRPr="00150473">
          <w:rPr>
            <w:color w:val="2B579A"/>
            <w:shd w:val="clear" w:color="auto" w:fill="E6E6E6"/>
            <w:rPrChange w:id="471" w:author="Creighton, Alan (Northern Powergrid)" w:date="2024-04-24T17:19:00Z">
              <w:rPr>
                <w:highlight w:val="yellow"/>
              </w:rPr>
            </w:rPrChange>
          </w:rPr>
          <w:t xml:space="preserve">, the Electricity System Operator (ESO) the Transmission System Operator etc.  Any such reference will be updated to refer to the </w:t>
        </w:r>
        <w:r w:rsidRPr="00150473">
          <w:rPr>
            <w:b/>
            <w:color w:val="2B579A"/>
            <w:shd w:val="clear" w:color="auto" w:fill="E6E6E6"/>
            <w:rPrChange w:id="472" w:author="Creighton, Alan (Northern Powergrid)" w:date="2024-04-24T17:19:00Z">
              <w:rPr>
                <w:b/>
                <w:bCs/>
                <w:highlight w:val="yellow"/>
              </w:rPr>
            </w:rPrChange>
          </w:rPr>
          <w:t>ISOP</w:t>
        </w:r>
        <w:r w:rsidRPr="00150473">
          <w:rPr>
            <w:color w:val="2B579A"/>
            <w:shd w:val="clear" w:color="auto" w:fill="E6E6E6"/>
            <w:rPrChange w:id="473" w:author="Creighton, Alan (Northern Powergrid)" w:date="2024-04-24T17:19:00Z">
              <w:rPr>
                <w:highlight w:val="yellow"/>
              </w:rPr>
            </w:rPrChange>
          </w:rPr>
          <w:t xml:space="preserve"> during the normal process for updating Annex 1 docum</w:t>
        </w:r>
      </w:ins>
      <w:ins w:id="474" w:author="Creighton, Alan (Northern Powergrid)" w:date="2024-04-24T18:24:00Z">
        <w:r w:rsidR="00DF269D">
          <w:t>e</w:t>
        </w:r>
      </w:ins>
      <w:ins w:id="475" w:author="Creighton, Alan (Northern Powergrid)" w:date="2024-04-24T17:19:00Z">
        <w:r w:rsidRPr="00150473">
          <w:rPr>
            <w:color w:val="2B579A"/>
            <w:shd w:val="clear" w:color="auto" w:fill="E6E6E6"/>
            <w:rPrChange w:id="476" w:author="Creighton, Alan (Northern Powergrid)" w:date="2024-04-24T17:19:00Z">
              <w:rPr>
                <w:highlight w:val="yellow"/>
              </w:rPr>
            </w:rPrChange>
          </w:rPr>
          <w:t>nts</w:t>
        </w:r>
      </w:ins>
      <w:ins w:id="477" w:author="Creighton, Alan (Northern Powergrid)" w:date="2024-04-25T08:09:00Z">
        <w:r w:rsidR="00141B19">
          <w:t>;</w:t>
        </w:r>
      </w:ins>
      <w:ins w:id="478" w:author="Creighton, Alan (Northern Powergrid)" w:date="2024-04-24T17:19:00Z">
        <w:r w:rsidRPr="00150473">
          <w:rPr>
            <w:color w:val="2B579A"/>
            <w:shd w:val="clear" w:color="auto" w:fill="E6E6E6"/>
            <w:rPrChange w:id="479" w:author="Creighton, Alan (Northern Powergrid)" w:date="2024-04-24T17:19:00Z">
              <w:rPr>
                <w:highlight w:val="yellow"/>
              </w:rPr>
            </w:rPrChange>
          </w:rPr>
          <w:t xml:space="preserve"> in the meantime any such references should be interpreted as being a reference to the </w:t>
        </w:r>
        <w:r w:rsidRPr="00150473">
          <w:rPr>
            <w:b/>
            <w:color w:val="2B579A"/>
            <w:shd w:val="clear" w:color="auto" w:fill="E6E6E6"/>
            <w:rPrChange w:id="480" w:author="Creighton, Alan (Northern Powergrid)" w:date="2024-04-24T17:19:00Z">
              <w:rPr>
                <w:b/>
                <w:bCs/>
                <w:highlight w:val="yellow"/>
              </w:rPr>
            </w:rPrChange>
          </w:rPr>
          <w:t>ISOP</w:t>
        </w:r>
        <w:r w:rsidRPr="00150473">
          <w:rPr>
            <w:color w:val="2B579A"/>
            <w:shd w:val="clear" w:color="auto" w:fill="E6E6E6"/>
            <w:rPrChange w:id="481" w:author="Creighton, Alan (Northern Powergrid)" w:date="2024-04-24T17:19:00Z">
              <w:rPr>
                <w:highlight w:val="yellow"/>
              </w:rPr>
            </w:rPrChange>
          </w:rPr>
          <w:t>.</w:t>
        </w:r>
      </w:ins>
    </w:p>
    <w:p w14:paraId="6E8611D7" w14:textId="1D1D664C" w:rsidR="00314B36" w:rsidRPr="0076424C" w:rsidRDefault="00760804" w:rsidP="00480A29">
      <w:pPr>
        <w:ind w:left="0" w:firstLine="0"/>
        <w:jc w:val="left"/>
      </w:pPr>
      <w:r w:rsidRPr="0076424C">
        <w:t>Copies</w:t>
      </w:r>
      <w:r w:rsidR="00314B36" w:rsidRPr="0076424C">
        <w:t xml:space="preserve"> of the </w:t>
      </w:r>
      <w:r w:rsidR="004D0EBF">
        <w:t xml:space="preserve">following </w:t>
      </w:r>
      <w:r w:rsidR="00314B36" w:rsidRPr="0076424C">
        <w:t>Engineering Recommendations and Technic</w:t>
      </w:r>
      <w:r w:rsidR="004D0EBF">
        <w:t xml:space="preserve">al Specifications are freely available </w:t>
      </w:r>
      <w:r w:rsidR="00314B36" w:rsidRPr="0076424C">
        <w:t xml:space="preserve">from the </w:t>
      </w:r>
      <w:r w:rsidR="004D0EBF" w:rsidRPr="00E563D3">
        <w:rPr>
          <w:b/>
        </w:rPr>
        <w:t>Distribution Code</w:t>
      </w:r>
      <w:r w:rsidR="004D0EBF">
        <w:t xml:space="preserve"> website at </w:t>
      </w:r>
      <w:hyperlink r:id="rId30" w:history="1">
        <w:r w:rsidR="004D0EBF" w:rsidRPr="007D6A50">
          <w:rPr>
            <w:rStyle w:val="Hyperlink"/>
          </w:rPr>
          <w:t>http://www.dcode.org.uk/</w:t>
        </w:r>
      </w:hyperlink>
      <w:r w:rsidR="004D0EBF">
        <w:t xml:space="preserve"> or from </w:t>
      </w:r>
      <w:r w:rsidR="00314B36" w:rsidRPr="0076424C">
        <w:t xml:space="preserve">Energy Networks Association, </w:t>
      </w:r>
      <w:r w:rsidR="00480A29">
        <w:t>4 More London Riverside, London SE1 2AU</w:t>
      </w:r>
      <w:r w:rsidR="00314B36" w:rsidRPr="0076424C">
        <w:t>,</w:t>
      </w:r>
      <w:r w:rsidR="004D0EBF" w:rsidRPr="004D0EBF">
        <w:t xml:space="preserve"> http://</w:t>
      </w:r>
      <w:hyperlink r:id="rId31" w:history="1">
        <w:r w:rsidR="004D0EBF" w:rsidRPr="004D0EBF">
          <w:rPr>
            <w:rStyle w:val="Hyperlink"/>
          </w:rPr>
          <w:t>www.energynetworks.org</w:t>
        </w:r>
      </w:hyperlink>
      <w:r w:rsidR="004D0EBF" w:rsidRPr="004D0EBF">
        <w:t>/</w:t>
      </w:r>
      <w:r w:rsidR="00314B36" w:rsidRPr="0076424C">
        <w:t>.  A cop</w:t>
      </w:r>
      <w:r w:rsidR="00480A29">
        <w:t>y of Engineering Memorandum PO-PS-037</w:t>
      </w:r>
      <w:r w:rsidR="00314B36" w:rsidRPr="0076424C">
        <w:t xml:space="preserve"> is available from Scottish Hydro Electric Power Distribution Ltd on request. </w:t>
      </w:r>
    </w:p>
    <w:p w14:paraId="6E8611D8" w14:textId="6E9F1FAD" w:rsidR="00314B36" w:rsidRPr="0076424C" w:rsidRDefault="00314B36">
      <w:pPr>
        <w:pStyle w:val="BodyText"/>
        <w:tabs>
          <w:tab w:val="left" w:pos="709"/>
          <w:tab w:val="left" w:pos="948"/>
          <w:tab w:val="right" w:pos="10032"/>
        </w:tabs>
        <w:spacing w:after="80" w:line="240" w:lineRule="atLeast"/>
        <w:ind w:left="685" w:hanging="685"/>
      </w:pPr>
      <w:r w:rsidRPr="0076424C">
        <w:t>1</w:t>
      </w:r>
      <w:r w:rsidRPr="0076424C">
        <w:tab/>
      </w:r>
      <w:r w:rsidRPr="0076424C">
        <w:rPr>
          <w:b/>
        </w:rPr>
        <w:t xml:space="preserve">Engineering Recommendation </w:t>
      </w:r>
      <w:r w:rsidR="00916787" w:rsidRPr="0076424C">
        <w:rPr>
          <w:b/>
        </w:rPr>
        <w:t>G5</w:t>
      </w:r>
      <w:r w:rsidR="00CE1DD3">
        <w:rPr>
          <w:b/>
        </w:rPr>
        <w:t xml:space="preserve"> Issue 5</w:t>
      </w:r>
    </w:p>
    <w:p w14:paraId="6E8611D9" w14:textId="359AAFD1" w:rsidR="00314B36" w:rsidRPr="0076424C" w:rsidRDefault="00314B36">
      <w:pPr>
        <w:pStyle w:val="BodyText"/>
        <w:tabs>
          <w:tab w:val="left" w:pos="709"/>
          <w:tab w:val="left" w:pos="948"/>
          <w:tab w:val="right" w:pos="10032"/>
        </w:tabs>
        <w:spacing w:after="200" w:line="240" w:lineRule="atLeast"/>
        <w:ind w:left="686" w:hanging="686"/>
      </w:pPr>
      <w:r w:rsidRPr="0076424C">
        <w:t xml:space="preserve"> </w:t>
      </w:r>
      <w:r w:rsidRPr="0076424C">
        <w:tab/>
      </w:r>
      <w:r w:rsidR="00CE1DD3" w:rsidRPr="00A15615">
        <w:t>Harmonic voltage distortion and the connection of harmonic sources and/or resonant plant to transmission systems and distribution networks in the United Kingdom</w:t>
      </w:r>
      <w:r w:rsidRPr="0076424C">
        <w:t>.</w:t>
      </w:r>
    </w:p>
    <w:p w14:paraId="6E8611DC" w14:textId="4FB11532" w:rsidR="00314B36" w:rsidRPr="0076424C" w:rsidRDefault="00314B36" w:rsidP="000E7374">
      <w:pPr>
        <w:pStyle w:val="BodyText"/>
        <w:tabs>
          <w:tab w:val="left" w:pos="709"/>
          <w:tab w:val="left" w:pos="948"/>
          <w:tab w:val="right" w:pos="10032"/>
        </w:tabs>
        <w:spacing w:after="80" w:line="240" w:lineRule="atLeast"/>
        <w:ind w:left="685" w:hanging="685"/>
      </w:pPr>
      <w:r w:rsidRPr="0076424C">
        <w:t>2</w:t>
      </w:r>
      <w:r w:rsidRPr="0076424C">
        <w:tab/>
      </w:r>
      <w:r w:rsidRPr="0076424C">
        <w:rPr>
          <w:b/>
        </w:rPr>
        <w:t xml:space="preserve">Engineering Recommendation </w:t>
      </w:r>
      <w:r w:rsidR="0098205F">
        <w:rPr>
          <w:b/>
        </w:rPr>
        <w:t>G59</w:t>
      </w:r>
      <w:r w:rsidR="00CE1DD3">
        <w:rPr>
          <w:b/>
        </w:rPr>
        <w:t xml:space="preserve"> Issue 3 Amendment </w:t>
      </w:r>
      <w:r w:rsidR="002E7F6D">
        <w:rPr>
          <w:b/>
        </w:rPr>
        <w:t>8</w:t>
      </w:r>
    </w:p>
    <w:p w14:paraId="6E8611DD" w14:textId="77777777" w:rsidR="00314B36" w:rsidRPr="0076424C" w:rsidRDefault="008644B5">
      <w:pPr>
        <w:pStyle w:val="BodyText"/>
        <w:tabs>
          <w:tab w:val="left" w:pos="709"/>
          <w:tab w:val="left" w:pos="948"/>
          <w:tab w:val="right" w:pos="10032"/>
        </w:tabs>
        <w:spacing w:after="200" w:line="240" w:lineRule="atLeast"/>
        <w:ind w:left="686" w:hanging="686"/>
      </w:pPr>
      <w:r w:rsidRPr="0076424C">
        <w:tab/>
        <w:t>Recommendation for the connection of generating plant to the distribution systems of licensed distribution network operators</w:t>
      </w:r>
    </w:p>
    <w:p w14:paraId="6E8611DE" w14:textId="0C07A602" w:rsidR="00314B36" w:rsidRPr="0076424C" w:rsidRDefault="000E7374">
      <w:pPr>
        <w:pStyle w:val="BodyText"/>
        <w:tabs>
          <w:tab w:val="left" w:pos="685"/>
          <w:tab w:val="left" w:pos="1284"/>
          <w:tab w:val="right" w:pos="10032"/>
        </w:tabs>
        <w:spacing w:after="80" w:line="240" w:lineRule="atLeast"/>
        <w:ind w:left="1284" w:hanging="1284"/>
        <w:rPr>
          <w:b/>
        </w:rPr>
      </w:pPr>
      <w:r>
        <w:t>3</w:t>
      </w:r>
      <w:r w:rsidR="00314B36" w:rsidRPr="0076424C">
        <w:tab/>
        <w:t>(a)</w:t>
      </w:r>
      <w:r w:rsidR="00314B36" w:rsidRPr="0076424C">
        <w:tab/>
      </w:r>
      <w:r w:rsidR="00314B36" w:rsidRPr="0076424C">
        <w:rPr>
          <w:b/>
        </w:rPr>
        <w:t xml:space="preserve">Engineering Recommendation </w:t>
      </w:r>
      <w:r w:rsidR="009E2DFC" w:rsidRPr="0076424C">
        <w:rPr>
          <w:b/>
        </w:rPr>
        <w:t>P2</w:t>
      </w:r>
      <w:r w:rsidR="00A15615">
        <w:rPr>
          <w:b/>
        </w:rPr>
        <w:t xml:space="preserve"> I</w:t>
      </w:r>
      <w:r w:rsidR="00CE1DD3">
        <w:rPr>
          <w:b/>
        </w:rPr>
        <w:t xml:space="preserve">ssue </w:t>
      </w:r>
      <w:r w:rsidR="001D5FC9">
        <w:rPr>
          <w:b/>
        </w:rPr>
        <w:t>8</w:t>
      </w:r>
    </w:p>
    <w:p w14:paraId="6E8611DF" w14:textId="77777777" w:rsidR="00314B36" w:rsidRPr="0076424C" w:rsidRDefault="00314B36">
      <w:pPr>
        <w:pStyle w:val="BodyText"/>
        <w:tabs>
          <w:tab w:val="left" w:pos="685"/>
          <w:tab w:val="left" w:pos="1284"/>
          <w:tab w:val="right" w:pos="10032"/>
        </w:tabs>
        <w:spacing w:after="80" w:line="240" w:lineRule="atLeast"/>
        <w:ind w:left="1284" w:hanging="1284"/>
      </w:pPr>
      <w:r w:rsidRPr="0076424C">
        <w:rPr>
          <w:b/>
        </w:rPr>
        <w:tab/>
      </w:r>
      <w:r w:rsidRPr="0076424C">
        <w:rPr>
          <w:b/>
        </w:rPr>
        <w:tab/>
      </w:r>
      <w:r w:rsidRPr="0076424C">
        <w:t>Security of Supply.</w:t>
      </w:r>
    </w:p>
    <w:p w14:paraId="6E8611E0" w14:textId="50B94240" w:rsidR="00314B36" w:rsidRPr="0076424C" w:rsidRDefault="00314B36">
      <w:pPr>
        <w:pStyle w:val="BodyText"/>
        <w:tabs>
          <w:tab w:val="left" w:pos="0"/>
          <w:tab w:val="left" w:pos="685"/>
          <w:tab w:val="left" w:pos="1284"/>
          <w:tab w:val="left" w:pos="1440"/>
        </w:tabs>
        <w:spacing w:after="80" w:line="240" w:lineRule="atLeast"/>
        <w:ind w:left="1284" w:hanging="1284"/>
      </w:pPr>
      <w:r w:rsidRPr="0076424C">
        <w:tab/>
        <w:t>(b)</w:t>
      </w:r>
      <w:r w:rsidRPr="0076424C">
        <w:tab/>
      </w:r>
      <w:r w:rsidR="00480A29">
        <w:rPr>
          <w:b/>
        </w:rPr>
        <w:t>PO-PS-037</w:t>
      </w:r>
    </w:p>
    <w:p w14:paraId="6E8611E1" w14:textId="51BAAC4A" w:rsidR="00314B36" w:rsidRDefault="00314B36" w:rsidP="003F60B5">
      <w:pPr>
        <w:pStyle w:val="BodyText"/>
        <w:tabs>
          <w:tab w:val="left" w:pos="0"/>
          <w:tab w:val="left" w:pos="685"/>
          <w:tab w:val="left" w:pos="1284"/>
          <w:tab w:val="left" w:pos="1440"/>
        </w:tabs>
        <w:spacing w:after="200" w:line="240" w:lineRule="atLeast"/>
        <w:ind w:left="1281" w:hanging="1281"/>
      </w:pPr>
      <w:r w:rsidRPr="0076424C">
        <w:tab/>
      </w:r>
      <w:r w:rsidRPr="0076424C">
        <w:tab/>
        <w:t>Distribution planning standards of voltage and of security of supply.  (Parts of Scottish Hydro Electric Power Distribution Ltd Area)</w:t>
      </w:r>
      <w:r w:rsidR="00CE1DD3">
        <w:t>.</w:t>
      </w:r>
    </w:p>
    <w:p w14:paraId="18986E30" w14:textId="3F3D4E5E" w:rsidR="000E7374" w:rsidRDefault="000E7374" w:rsidP="00685C70">
      <w:pPr>
        <w:pStyle w:val="BodyText"/>
        <w:tabs>
          <w:tab w:val="left" w:pos="685"/>
          <w:tab w:val="right" w:pos="10032"/>
        </w:tabs>
        <w:spacing w:after="200" w:line="240" w:lineRule="atLeast"/>
        <w:ind w:left="600" w:hanging="600"/>
        <w:rPr>
          <w:b/>
          <w:bCs/>
        </w:rPr>
      </w:pPr>
      <w:r w:rsidRPr="00685C70">
        <w:t>4</w:t>
      </w:r>
      <w:r>
        <w:rPr>
          <w:b/>
          <w:bCs/>
        </w:rPr>
        <w:tab/>
        <w:t>Engineering Report 130</w:t>
      </w:r>
      <w:r w:rsidR="00CE1DD3">
        <w:rPr>
          <w:b/>
          <w:bCs/>
        </w:rPr>
        <w:t xml:space="preserve"> Issue </w:t>
      </w:r>
      <w:r w:rsidR="001D5FC9">
        <w:rPr>
          <w:b/>
          <w:bCs/>
        </w:rPr>
        <w:t>4</w:t>
      </w:r>
    </w:p>
    <w:p w14:paraId="2AC7D6B8" w14:textId="77777777" w:rsidR="000E7374" w:rsidRDefault="000E7374" w:rsidP="000E7374">
      <w:pPr>
        <w:pStyle w:val="BodyText"/>
        <w:tabs>
          <w:tab w:val="left" w:pos="685"/>
          <w:tab w:val="right" w:pos="10032"/>
        </w:tabs>
        <w:spacing w:after="200" w:line="240" w:lineRule="atLeast"/>
        <w:ind w:left="600" w:hanging="600"/>
      </w:pPr>
      <w:r>
        <w:tab/>
        <w:t>Guidance on the application of Engineering Recommendation P2, Security of Supply</w:t>
      </w:r>
    </w:p>
    <w:p w14:paraId="6E8611E2" w14:textId="77777777" w:rsidR="00314B36" w:rsidRPr="0076424C" w:rsidRDefault="003F60B5">
      <w:pPr>
        <w:pStyle w:val="BodyText"/>
        <w:tabs>
          <w:tab w:val="left" w:pos="0"/>
          <w:tab w:val="left" w:pos="685"/>
          <w:tab w:val="left" w:pos="1284"/>
          <w:tab w:val="left" w:pos="1440"/>
        </w:tabs>
        <w:spacing w:after="80" w:line="240" w:lineRule="atLeast"/>
        <w:ind w:left="685" w:hanging="685"/>
      </w:pPr>
      <w:r>
        <w:t>5</w:t>
      </w:r>
      <w:r w:rsidR="00314B36" w:rsidRPr="0076424C">
        <w:tab/>
      </w:r>
      <w:r w:rsidR="00314B36" w:rsidRPr="0076424C">
        <w:rPr>
          <w:b/>
        </w:rPr>
        <w:t>Engineering Recommendation P24</w:t>
      </w:r>
    </w:p>
    <w:p w14:paraId="6E8611E3" w14:textId="77777777" w:rsidR="00314B36" w:rsidRPr="0076424C" w:rsidRDefault="00314B36">
      <w:pPr>
        <w:pStyle w:val="BodyText"/>
        <w:tabs>
          <w:tab w:val="left" w:pos="0"/>
          <w:tab w:val="left" w:pos="685"/>
          <w:tab w:val="left" w:pos="1284"/>
          <w:tab w:val="left" w:pos="1440"/>
        </w:tabs>
        <w:spacing w:after="200" w:line="240" w:lineRule="atLeast"/>
        <w:ind w:left="686" w:hanging="686"/>
      </w:pPr>
      <w:r w:rsidRPr="0076424C">
        <w:tab/>
        <w:t>AC traction supplies to British Rail.</w:t>
      </w:r>
    </w:p>
    <w:p w14:paraId="6E8611E8" w14:textId="481CCEA8" w:rsidR="00314B36" w:rsidRPr="0076424C" w:rsidRDefault="003F60B5" w:rsidP="00685C70">
      <w:pPr>
        <w:pStyle w:val="BodyText"/>
        <w:tabs>
          <w:tab w:val="left" w:pos="685"/>
          <w:tab w:val="left" w:pos="948"/>
          <w:tab w:val="right" w:pos="10032"/>
        </w:tabs>
        <w:spacing w:after="80" w:line="240" w:lineRule="atLeast"/>
        <w:ind w:left="685" w:hanging="685"/>
      </w:pPr>
      <w:r>
        <w:t>6</w:t>
      </w:r>
      <w:r w:rsidR="00314B36" w:rsidRPr="0076424C">
        <w:tab/>
      </w:r>
      <w:r w:rsidR="00314B36" w:rsidRPr="0076424C">
        <w:rPr>
          <w:b/>
        </w:rPr>
        <w:t>Engineering Recommendation P28</w:t>
      </w:r>
      <w:r w:rsidR="00AD2A1B">
        <w:rPr>
          <w:b/>
        </w:rPr>
        <w:t xml:space="preserve"> Issue 2</w:t>
      </w:r>
    </w:p>
    <w:p w14:paraId="6E8611E9" w14:textId="3C5AD702" w:rsidR="00314B36" w:rsidRPr="0076424C" w:rsidRDefault="00314B36">
      <w:pPr>
        <w:pStyle w:val="BodyText"/>
        <w:tabs>
          <w:tab w:val="left" w:pos="685"/>
          <w:tab w:val="right" w:pos="10032"/>
        </w:tabs>
        <w:spacing w:after="200" w:line="240" w:lineRule="atLeast"/>
        <w:ind w:left="686" w:hanging="686"/>
      </w:pPr>
      <w:r w:rsidRPr="0076424C">
        <w:tab/>
      </w:r>
      <w:r w:rsidR="00AD2A1B" w:rsidRPr="00AD2A1B">
        <w:t>Voltage fluctuations and the connection of disturbing equipment to transmission systems and distribution networks in the United Kingdom</w:t>
      </w:r>
      <w:r w:rsidR="001D395B">
        <w:t>.</w:t>
      </w:r>
    </w:p>
    <w:p w14:paraId="6E8611EA" w14:textId="1430E44B" w:rsidR="00314B36" w:rsidRPr="0076424C" w:rsidRDefault="000E7374">
      <w:pPr>
        <w:pStyle w:val="BodyText"/>
        <w:keepNext/>
        <w:tabs>
          <w:tab w:val="left" w:pos="685"/>
          <w:tab w:val="right" w:pos="10032"/>
        </w:tabs>
        <w:spacing w:after="80" w:line="240" w:lineRule="atLeast"/>
        <w:ind w:left="686" w:hanging="686"/>
      </w:pPr>
      <w:r>
        <w:t>7</w:t>
      </w:r>
      <w:r w:rsidR="00314B36" w:rsidRPr="0076424C">
        <w:tab/>
      </w:r>
      <w:r w:rsidR="00314B36" w:rsidRPr="0076424C">
        <w:rPr>
          <w:b/>
        </w:rPr>
        <w:t>Engineering Recommendation P29</w:t>
      </w:r>
    </w:p>
    <w:p w14:paraId="72600455" w14:textId="32B2BBE2" w:rsidR="006C7C6A" w:rsidRPr="0076424C" w:rsidRDefault="00314B36">
      <w:pPr>
        <w:pStyle w:val="BodyText"/>
        <w:tabs>
          <w:tab w:val="left" w:pos="685"/>
          <w:tab w:val="right" w:pos="10032"/>
        </w:tabs>
        <w:spacing w:after="200" w:line="240" w:lineRule="atLeast"/>
        <w:ind w:left="686" w:hanging="686"/>
      </w:pPr>
      <w:r w:rsidRPr="0076424C">
        <w:tab/>
        <w:t xml:space="preserve">Planning limits for voltage unbalance in the United Kingdom for 132kV and below. </w:t>
      </w:r>
    </w:p>
    <w:p w14:paraId="6E8611F0" w14:textId="0CC6A7DE" w:rsidR="00314B36" w:rsidRPr="0076424C" w:rsidRDefault="00CE1DD3" w:rsidP="0076557E">
      <w:pPr>
        <w:pStyle w:val="BodyText"/>
        <w:keepNext/>
        <w:tabs>
          <w:tab w:val="left" w:pos="685"/>
          <w:tab w:val="right" w:pos="10032"/>
        </w:tabs>
        <w:spacing w:after="200" w:line="240" w:lineRule="atLeast"/>
      </w:pPr>
      <w:r>
        <w:t>8</w:t>
      </w:r>
      <w:r w:rsidR="00314B36" w:rsidRPr="0076424C">
        <w:tab/>
      </w:r>
      <w:r w:rsidR="00314B36" w:rsidRPr="0076424C">
        <w:rPr>
          <w:b/>
        </w:rPr>
        <w:t xml:space="preserve">Engineering Recommendation </w:t>
      </w:r>
      <w:r w:rsidR="004F2652" w:rsidRPr="0076424C">
        <w:rPr>
          <w:b/>
        </w:rPr>
        <w:t>G83</w:t>
      </w:r>
      <w:r>
        <w:rPr>
          <w:b/>
        </w:rPr>
        <w:t xml:space="preserve"> Issue 2 Amend</w:t>
      </w:r>
      <w:r w:rsidR="001D395B">
        <w:rPr>
          <w:b/>
        </w:rPr>
        <w:t>ment</w:t>
      </w:r>
      <w:r>
        <w:rPr>
          <w:b/>
        </w:rPr>
        <w:t xml:space="preserve"> 3</w:t>
      </w:r>
    </w:p>
    <w:p w14:paraId="6E8611F1" w14:textId="542BC22E" w:rsidR="00314B36" w:rsidRPr="0076424C" w:rsidRDefault="00314B36">
      <w:pPr>
        <w:pStyle w:val="BodyText"/>
        <w:tabs>
          <w:tab w:val="left" w:pos="685"/>
          <w:tab w:val="right" w:pos="10032"/>
        </w:tabs>
        <w:spacing w:after="200" w:line="240" w:lineRule="atLeast"/>
        <w:ind w:left="686" w:hanging="686"/>
      </w:pPr>
      <w:r w:rsidRPr="0076424C">
        <w:tab/>
      </w:r>
      <w:bookmarkStart w:id="482" w:name="_Hlt51654938"/>
      <w:r w:rsidR="004C1231" w:rsidRPr="0076424C">
        <w:t xml:space="preserve">Recommendations </w:t>
      </w:r>
      <w:r w:rsidR="001D395B">
        <w:t>f</w:t>
      </w:r>
      <w:r w:rsidR="004C1231" w:rsidRPr="0076424C">
        <w:t xml:space="preserve">or </w:t>
      </w:r>
      <w:r w:rsidR="001D395B">
        <w:t>t</w:t>
      </w:r>
      <w:r w:rsidR="004C1231" w:rsidRPr="0076424C">
        <w:t xml:space="preserve">he </w:t>
      </w:r>
      <w:r w:rsidR="001D395B">
        <w:t>c</w:t>
      </w:r>
      <w:r w:rsidR="004C1231" w:rsidRPr="0076424C">
        <w:t xml:space="preserve">onnection of </w:t>
      </w:r>
      <w:r w:rsidR="001D395B">
        <w:t>t</w:t>
      </w:r>
      <w:r w:rsidR="004C1231" w:rsidRPr="0076424C">
        <w:t xml:space="preserve">ype </w:t>
      </w:r>
      <w:r w:rsidR="001D395B">
        <w:t>t</w:t>
      </w:r>
      <w:r w:rsidR="004C1231" w:rsidRPr="0076424C">
        <w:t>ested Small-Scale Embedded</w:t>
      </w:r>
      <w:r w:rsidRPr="0076424C">
        <w:t xml:space="preserve"> Generators (</w:t>
      </w:r>
      <w:r w:rsidR="001D395B">
        <w:t>u</w:t>
      </w:r>
      <w:r w:rsidRPr="0076424C">
        <w:t xml:space="preserve">p </w:t>
      </w:r>
      <w:r w:rsidR="001D395B">
        <w:t>t</w:t>
      </w:r>
      <w:r w:rsidRPr="0076424C">
        <w:t xml:space="preserve">o 16 A Per Phase) </w:t>
      </w:r>
      <w:r w:rsidR="001D395B">
        <w:t>i</w:t>
      </w:r>
      <w:r w:rsidRPr="0076424C">
        <w:t xml:space="preserve">n </w:t>
      </w:r>
      <w:r w:rsidR="001D395B">
        <w:t>p</w:t>
      </w:r>
      <w:r w:rsidRPr="0076424C">
        <w:t xml:space="preserve">arallel </w:t>
      </w:r>
      <w:r w:rsidR="001D395B">
        <w:t>w</w:t>
      </w:r>
      <w:r w:rsidRPr="0076424C">
        <w:t xml:space="preserve">ith </w:t>
      </w:r>
      <w:r w:rsidR="001D395B">
        <w:t>low-voltage distribution systems</w:t>
      </w:r>
      <w:r w:rsidRPr="0076424C">
        <w:t>.</w:t>
      </w:r>
      <w:bookmarkEnd w:id="482"/>
    </w:p>
    <w:p w14:paraId="762A7E80" w14:textId="5CB676E6" w:rsidR="0059239F" w:rsidRPr="0076424C" w:rsidRDefault="00CE1DD3" w:rsidP="0059239F">
      <w:pPr>
        <w:pStyle w:val="BodyText"/>
        <w:tabs>
          <w:tab w:val="left" w:pos="709"/>
          <w:tab w:val="left" w:pos="948"/>
          <w:tab w:val="right" w:pos="10032"/>
        </w:tabs>
        <w:spacing w:after="80" w:line="240" w:lineRule="atLeast"/>
        <w:ind w:left="685" w:hanging="685"/>
      </w:pPr>
      <w:r>
        <w:t>9</w:t>
      </w:r>
      <w:r w:rsidR="0059239F" w:rsidRPr="0076424C">
        <w:tab/>
      </w:r>
      <w:r w:rsidR="0059239F" w:rsidRPr="0076424C">
        <w:rPr>
          <w:b/>
        </w:rPr>
        <w:t xml:space="preserve">Engineering Recommendation </w:t>
      </w:r>
      <w:r w:rsidR="0059239F">
        <w:rPr>
          <w:b/>
        </w:rPr>
        <w:t>G98</w:t>
      </w:r>
      <w:r w:rsidR="00132F1D">
        <w:rPr>
          <w:b/>
        </w:rPr>
        <w:t xml:space="preserve"> Issue 1 Amendment </w:t>
      </w:r>
      <w:r w:rsidR="00646FC5">
        <w:rPr>
          <w:b/>
        </w:rPr>
        <w:t>7</w:t>
      </w:r>
    </w:p>
    <w:p w14:paraId="5743E052" w14:textId="745D5A37" w:rsidR="0059239F" w:rsidRDefault="0059239F" w:rsidP="0059239F">
      <w:pPr>
        <w:pStyle w:val="BodyText"/>
        <w:tabs>
          <w:tab w:val="left" w:pos="709"/>
          <w:tab w:val="left" w:pos="948"/>
          <w:tab w:val="right" w:pos="10032"/>
        </w:tabs>
        <w:spacing w:after="200" w:line="240" w:lineRule="atLeast"/>
        <w:ind w:left="686" w:hanging="686"/>
      </w:pPr>
      <w:r w:rsidRPr="0076424C">
        <w:lastRenderedPageBreak/>
        <w:tab/>
      </w:r>
      <w:r>
        <w:t>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 xml:space="preserve">w voltage distribution networks on or after </w:t>
      </w:r>
      <w:r w:rsidR="006D288A">
        <w:rPr>
          <w:rFonts w:eastAsia="Batang"/>
          <w:szCs w:val="22"/>
          <w:lang w:eastAsia="en-GB"/>
        </w:rPr>
        <w:t>27 April 2019</w:t>
      </w:r>
      <w:r w:rsidR="001D395B">
        <w:rPr>
          <w:rFonts w:eastAsia="Batang"/>
          <w:szCs w:val="22"/>
          <w:lang w:eastAsia="en-GB"/>
        </w:rPr>
        <w:t>.</w:t>
      </w:r>
      <w:r>
        <w:tab/>
      </w:r>
    </w:p>
    <w:p w14:paraId="62019250" w14:textId="5786FE19" w:rsidR="0059239F" w:rsidRPr="0076424C" w:rsidRDefault="0059239F" w:rsidP="0059239F">
      <w:pPr>
        <w:pStyle w:val="BodyText"/>
        <w:tabs>
          <w:tab w:val="left" w:pos="709"/>
          <w:tab w:val="left" w:pos="948"/>
          <w:tab w:val="right" w:pos="10032"/>
        </w:tabs>
        <w:spacing w:after="200" w:line="240" w:lineRule="atLeast"/>
        <w:ind w:left="686" w:hanging="686"/>
      </w:pPr>
      <w:r>
        <w:t>1</w:t>
      </w:r>
      <w:r w:rsidR="00CE1DD3">
        <w:t>0</w:t>
      </w:r>
      <w:r w:rsidRPr="0076424C">
        <w:tab/>
      </w:r>
      <w:r w:rsidRPr="0076424C">
        <w:rPr>
          <w:b/>
        </w:rPr>
        <w:t xml:space="preserve">Engineering Recommendation </w:t>
      </w:r>
      <w:r>
        <w:rPr>
          <w:b/>
        </w:rPr>
        <w:t>G99</w:t>
      </w:r>
      <w:r w:rsidR="00132F1D">
        <w:rPr>
          <w:b/>
        </w:rPr>
        <w:t xml:space="preserve"> Issue 1 Amendment </w:t>
      </w:r>
      <w:r w:rsidR="006C70AA">
        <w:rPr>
          <w:b/>
        </w:rPr>
        <w:t>10</w:t>
      </w:r>
    </w:p>
    <w:p w14:paraId="7156EFCF" w14:textId="707030A7" w:rsidR="0059239F" w:rsidRDefault="0059239F" w:rsidP="0059239F">
      <w:pPr>
        <w:pStyle w:val="BodyText"/>
        <w:tabs>
          <w:tab w:val="left" w:pos="709"/>
          <w:tab w:val="left" w:pos="948"/>
          <w:tab w:val="right" w:pos="10032"/>
        </w:tabs>
        <w:spacing w:after="200" w:line="240" w:lineRule="atLeast"/>
        <w:ind w:left="686" w:hanging="686"/>
        <w:rPr>
          <w:rFonts w:eastAsia="Batang"/>
          <w:szCs w:val="22"/>
          <w:lang w:eastAsia="en-GB"/>
        </w:rPr>
      </w:pPr>
      <w:bookmarkStart w:id="483" w:name="_Hlk498235776"/>
      <w:r>
        <w:tab/>
        <w:t xml:space="preserve">Requirements </w:t>
      </w:r>
      <w:r w:rsidRPr="0076424C">
        <w:t xml:space="preserve">for the connection of </w:t>
      </w:r>
      <w:r>
        <w:t>generating equipment in parallel with</w:t>
      </w:r>
      <w:r w:rsidRPr="0076424C">
        <w:t xml:space="preserve"> </w:t>
      </w:r>
      <w:r>
        <w:t xml:space="preserve">public distribution networks on or after </w:t>
      </w:r>
      <w:bookmarkEnd w:id="483"/>
      <w:r w:rsidR="006D288A">
        <w:rPr>
          <w:rFonts w:eastAsia="Batang"/>
          <w:szCs w:val="22"/>
          <w:lang w:eastAsia="en-GB"/>
        </w:rPr>
        <w:t>27 April 2019</w:t>
      </w:r>
      <w:r w:rsidR="001D395B">
        <w:rPr>
          <w:rFonts w:eastAsia="Batang"/>
          <w:szCs w:val="22"/>
          <w:lang w:eastAsia="en-GB"/>
        </w:rPr>
        <w:t>.</w:t>
      </w:r>
    </w:p>
    <w:p w14:paraId="7CF23106" w14:textId="77777777" w:rsidR="00181BDA" w:rsidRPr="00295E3A" w:rsidRDefault="00181BDA" w:rsidP="00181BDA">
      <w:pPr>
        <w:pStyle w:val="Heading1"/>
        <w:rPr>
          <w:sz w:val="28"/>
          <w:szCs w:val="28"/>
        </w:rPr>
      </w:pPr>
      <w:bookmarkStart w:id="484" w:name="_Toc138331099"/>
      <w:r>
        <w:rPr>
          <w:sz w:val="28"/>
          <w:szCs w:val="28"/>
        </w:rPr>
        <w:t>ANNEX 2 - Qualifying Standards</w:t>
      </w:r>
      <w:bookmarkEnd w:id="484"/>
    </w:p>
    <w:p w14:paraId="724FA61E" w14:textId="499F8CE5" w:rsidR="00181BDA" w:rsidRDefault="00181BDA" w:rsidP="00181BDA">
      <w:pPr>
        <w:ind w:left="0" w:firstLine="0"/>
        <w:rPr>
          <w:ins w:id="485" w:author="Creighton, Alan (Northern Powergrid)" w:date="2024-04-24T17:20:00Z"/>
        </w:rPr>
      </w:pPr>
      <w:r>
        <w:t>This Annex prescribes the Electricity Supply Industry Standards that have</w:t>
      </w:r>
      <w:r w:rsidRPr="0076424C">
        <w:t xml:space="preserve"> a material effect on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s </w:t>
      </w:r>
      <w:r>
        <w:t>but do</w:t>
      </w:r>
      <w:r w:rsidRPr="0076424C">
        <w:t xml:space="preserve"> not implement any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rPr>
          <w:b/>
        </w:rPr>
        <w:t xml:space="preserve"> </w:t>
      </w:r>
      <w:r w:rsidRPr="0076424C">
        <w:t>requirements</w:t>
      </w:r>
      <w:r w:rsidRPr="0076424C">
        <w:rPr>
          <w:b/>
        </w:rPr>
        <w:t xml:space="preserve"> </w:t>
      </w:r>
      <w:r>
        <w:t>and do</w:t>
      </w:r>
      <w:r w:rsidRPr="0076424C">
        <w:t xml:space="preserve"> not form part of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rPr>
          <w:b/>
        </w:rPr>
        <w:t xml:space="preserve"> </w:t>
      </w:r>
      <w:r w:rsidRPr="0076424C">
        <w:t>technical requirements</w:t>
      </w:r>
      <w:r>
        <w:t>.</w:t>
      </w:r>
    </w:p>
    <w:p w14:paraId="603CF8F0" w14:textId="48C984D7" w:rsidR="00150473" w:rsidRPr="004D0EBF" w:rsidRDefault="00150473" w:rsidP="00181BDA">
      <w:pPr>
        <w:ind w:left="0" w:firstLine="0"/>
        <w:rPr>
          <w:b/>
        </w:rPr>
      </w:pPr>
      <w:ins w:id="486" w:author="Creighton, Alan (Northern Powergrid)" w:date="2024-04-24T17:20:00Z">
        <w:r w:rsidRPr="0033605E">
          <w:t xml:space="preserve">The Annex </w:t>
        </w:r>
        <w:r>
          <w:t>2</w:t>
        </w:r>
        <w:r w:rsidRPr="0033605E">
          <w:t xml:space="preserve"> documents may make reference to </w:t>
        </w:r>
        <w:r w:rsidRPr="0033605E">
          <w:rPr>
            <w:b/>
            <w:bCs/>
          </w:rPr>
          <w:t>NGESO</w:t>
        </w:r>
        <w:r w:rsidRPr="0033605E">
          <w:t xml:space="preserve">, the Electricity System Operator (ESO) the Transmission System Operator etc.  Any such reference will be updated to refer to the </w:t>
        </w:r>
        <w:r w:rsidRPr="0033605E">
          <w:rPr>
            <w:b/>
            <w:bCs/>
          </w:rPr>
          <w:t>ISOP</w:t>
        </w:r>
        <w:r w:rsidRPr="0033605E">
          <w:t xml:space="preserve"> during the normal process for updating Annex </w:t>
        </w:r>
        <w:r>
          <w:t>2</w:t>
        </w:r>
        <w:r w:rsidRPr="0033605E">
          <w:t xml:space="preserve"> docum</w:t>
        </w:r>
      </w:ins>
      <w:ins w:id="487" w:author="Creighton, Alan (Northern Powergrid)" w:date="2024-04-24T18:24:00Z">
        <w:r w:rsidR="00DF269D">
          <w:t>e</w:t>
        </w:r>
      </w:ins>
      <w:ins w:id="488" w:author="Creighton, Alan (Northern Powergrid)" w:date="2024-04-24T17:20:00Z">
        <w:r w:rsidRPr="0033605E">
          <w:t>nts</w:t>
        </w:r>
      </w:ins>
      <w:ins w:id="489" w:author="Creighton, Alan (Northern Powergrid)" w:date="2024-04-25T08:09:00Z">
        <w:r w:rsidR="00141B19">
          <w:t>;</w:t>
        </w:r>
      </w:ins>
      <w:ins w:id="490" w:author="Creighton, Alan (Northern Powergrid)" w:date="2024-04-24T17:20:00Z">
        <w:r w:rsidRPr="0033605E">
          <w:t xml:space="preserve"> in the meantime any such references should be interpreted as being a reference to the </w:t>
        </w:r>
        <w:r w:rsidRPr="0033605E">
          <w:rPr>
            <w:b/>
            <w:bCs/>
          </w:rPr>
          <w:t>ISOP</w:t>
        </w:r>
        <w:r w:rsidRPr="0033605E">
          <w:t>.</w:t>
        </w:r>
      </w:ins>
    </w:p>
    <w:p w14:paraId="74A4BF50" w14:textId="77777777" w:rsidR="00181BDA" w:rsidRPr="003F60B5" w:rsidRDefault="00181BDA" w:rsidP="00181BDA">
      <w:pPr>
        <w:ind w:left="0" w:firstLine="0"/>
      </w:pPr>
      <w:r w:rsidRPr="0076424C">
        <w:t xml:space="preserve">Copies of the </w:t>
      </w:r>
      <w:r>
        <w:t xml:space="preserve">following </w:t>
      </w:r>
      <w:r w:rsidRPr="0076424C">
        <w:t>Engineering Recommendations and Technic</w:t>
      </w:r>
      <w:r>
        <w:t xml:space="preserve">al Specifications are freely available </w:t>
      </w:r>
      <w:r w:rsidRPr="0076424C">
        <w:t xml:space="preserve">from the </w:t>
      </w:r>
      <w:r w:rsidRPr="00E563D3">
        <w:rPr>
          <w:b/>
        </w:rPr>
        <w:t>Distribution Code</w:t>
      </w:r>
      <w:r>
        <w:t xml:space="preserve"> website at </w:t>
      </w:r>
      <w:hyperlink r:id="rId32" w:history="1">
        <w:r w:rsidRPr="007D6A50">
          <w:rPr>
            <w:rStyle w:val="Hyperlink"/>
          </w:rPr>
          <w:t>http://www.dcode.org.uk/</w:t>
        </w:r>
      </w:hyperlink>
      <w:r>
        <w:t xml:space="preserve"> or from </w:t>
      </w:r>
      <w:r w:rsidRPr="0076424C">
        <w:t xml:space="preserve">Energy Networks Association, </w:t>
      </w:r>
      <w:r>
        <w:t>1</w:t>
      </w:r>
      <w:r w:rsidRPr="00DF4770">
        <w:rPr>
          <w:vertAlign w:val="superscript"/>
        </w:rPr>
        <w:t>st</w:t>
      </w:r>
      <w:r>
        <w:t xml:space="preserve"> Floor, 4 More London Riverside</w:t>
      </w:r>
      <w:r w:rsidRPr="0076424C">
        <w:t>, London S</w:t>
      </w:r>
      <w:r>
        <w:t>E1 2AU</w:t>
      </w:r>
      <w:r w:rsidRPr="0076424C">
        <w:t>,</w:t>
      </w:r>
      <w:r w:rsidRPr="004D0EBF">
        <w:t xml:space="preserve"> http://</w:t>
      </w:r>
      <w:hyperlink r:id="rId33" w:history="1">
        <w:r w:rsidRPr="004D0EBF">
          <w:rPr>
            <w:rStyle w:val="Hyperlink"/>
          </w:rPr>
          <w:t>www.energynetworks.org</w:t>
        </w:r>
      </w:hyperlink>
      <w:r w:rsidRPr="004D0EBF">
        <w:t>/</w:t>
      </w:r>
      <w:r w:rsidRPr="0076424C">
        <w:t xml:space="preserve">.  </w:t>
      </w:r>
    </w:p>
    <w:p w14:paraId="6F4C47FC" w14:textId="77777777" w:rsidR="00181BDA" w:rsidRPr="00287BD3" w:rsidRDefault="00181BDA" w:rsidP="00181BDA">
      <w:pPr>
        <w:pStyle w:val="BodyText"/>
        <w:tabs>
          <w:tab w:val="right" w:pos="10032"/>
        </w:tabs>
        <w:spacing w:after="200" w:line="240" w:lineRule="atLeast"/>
        <w:ind w:left="600" w:hanging="600"/>
      </w:pPr>
      <w:r>
        <w:t>1</w:t>
      </w:r>
      <w:r>
        <w:tab/>
      </w:r>
      <w:r w:rsidRPr="00287BD3">
        <w:rPr>
          <w:b/>
        </w:rPr>
        <w:t>Engineering Recommendation G81</w:t>
      </w:r>
      <w:r w:rsidRPr="00287BD3">
        <w:t xml:space="preserve"> Framework for design and planning, materials specification and installation and record for </w:t>
      </w:r>
      <w:smartTag w:uri="urn:schemas-microsoft-com:office:smarttags" w:element="City">
        <w:smartTag w:uri="urn:schemas-microsoft-com:office:smarttags" w:element="place">
          <w:r w:rsidRPr="00287BD3">
            <w:t>Greenfield</w:t>
          </w:r>
        </w:smartTag>
      </w:smartTag>
      <w:r w:rsidRPr="00287BD3">
        <w:t xml:space="preserve"> low voltage housing estate installations and associated, new, HV/LV distribution substations</w:t>
      </w:r>
    </w:p>
    <w:p w14:paraId="5C728C5A" w14:textId="77777777" w:rsidR="00181BDA" w:rsidRDefault="00181BDA" w:rsidP="00181BDA">
      <w:pPr>
        <w:pStyle w:val="NoSpacing"/>
        <w:keepLines w:val="0"/>
        <w:spacing w:after="200"/>
        <w:ind w:left="600" w:hanging="600"/>
      </w:pPr>
      <w:r>
        <w:t>2</w:t>
      </w:r>
      <w:r>
        <w:tab/>
      </w:r>
      <w:r w:rsidRPr="00E563D3">
        <w:rPr>
          <w:b/>
        </w:rPr>
        <w:t>Distributed Generation Connection Guides</w:t>
      </w:r>
      <w:r>
        <w:t xml:space="preserve"> (published by Energy Networks Association)</w:t>
      </w:r>
    </w:p>
    <w:p w14:paraId="317F31A3" w14:textId="77777777" w:rsidR="00181BDA" w:rsidRDefault="00181BDA" w:rsidP="00181BDA">
      <w:pPr>
        <w:pStyle w:val="BodyText"/>
        <w:tabs>
          <w:tab w:val="left" w:pos="685"/>
          <w:tab w:val="right" w:pos="10032"/>
        </w:tabs>
        <w:spacing w:after="200" w:line="240" w:lineRule="atLeast"/>
        <w:ind w:left="600" w:hanging="600"/>
        <w:rPr>
          <w:b/>
          <w:bCs/>
        </w:rPr>
      </w:pPr>
      <w:r w:rsidRPr="00B9465B">
        <w:rPr>
          <w:bCs/>
        </w:rPr>
        <w:t>3</w:t>
      </w:r>
      <w:r>
        <w:rPr>
          <w:b/>
          <w:bCs/>
        </w:rPr>
        <w:tab/>
        <w:t>Engineering Report 131 Issue 3</w:t>
      </w:r>
    </w:p>
    <w:p w14:paraId="77A004FD" w14:textId="77777777" w:rsidR="00181BDA" w:rsidRDefault="00181BDA" w:rsidP="00181BDA">
      <w:pPr>
        <w:pStyle w:val="BodyText"/>
        <w:tabs>
          <w:tab w:val="left" w:pos="685"/>
          <w:tab w:val="right" w:pos="10032"/>
        </w:tabs>
        <w:spacing w:after="200" w:line="240" w:lineRule="atLeast"/>
        <w:ind w:left="600" w:hanging="600"/>
      </w:pPr>
      <w:r>
        <w:tab/>
      </w:r>
      <w:r w:rsidRPr="006B5917">
        <w:t>Analysis package for assessing the security contribution from distributed generation and electricity storage systems – Users’ guide</w:t>
      </w:r>
    </w:p>
    <w:p w14:paraId="50EC68C0" w14:textId="77777777" w:rsidR="00181BDA" w:rsidRPr="0076557E" w:rsidRDefault="00181BDA" w:rsidP="00181BDA">
      <w:pPr>
        <w:pStyle w:val="BodyText"/>
        <w:tabs>
          <w:tab w:val="left" w:pos="685"/>
          <w:tab w:val="right" w:pos="10032"/>
        </w:tabs>
        <w:spacing w:after="200" w:line="240" w:lineRule="atLeast"/>
        <w:ind w:left="600" w:hanging="600"/>
      </w:pPr>
      <w:r>
        <w:tab/>
      </w:r>
      <w:r w:rsidRPr="0076557E">
        <w:t>EREP 131 refers to the associated spreadsheet</w:t>
      </w:r>
      <w:r>
        <w:t>:</w:t>
      </w:r>
      <w:r w:rsidRPr="0076557E">
        <w:t xml:space="preserve"> ENA Engineering Report 131 Spreadsheet, Issue 3</w:t>
      </w:r>
    </w:p>
    <w:p w14:paraId="187B7DEC" w14:textId="02EB6D9E" w:rsidR="00181BDA" w:rsidRPr="006C7C6A" w:rsidRDefault="00181BDA" w:rsidP="00181BDA">
      <w:pPr>
        <w:pStyle w:val="BodyText"/>
        <w:tabs>
          <w:tab w:val="left" w:pos="685"/>
          <w:tab w:val="right" w:pos="10032"/>
        </w:tabs>
        <w:spacing w:after="200" w:line="240" w:lineRule="atLeast"/>
        <w:ind w:left="600" w:hanging="600"/>
        <w:rPr>
          <w:b/>
          <w:bCs/>
        </w:rPr>
      </w:pPr>
      <w:r>
        <w:rPr>
          <w:bCs/>
        </w:rPr>
        <w:t>4</w:t>
      </w:r>
      <w:r>
        <w:rPr>
          <w:b/>
          <w:bCs/>
        </w:rPr>
        <w:tab/>
      </w:r>
      <w:r w:rsidRPr="006C7C6A">
        <w:rPr>
          <w:b/>
          <w:bCs/>
        </w:rPr>
        <w:t>Engineering Recommendation G12</w:t>
      </w:r>
      <w:r>
        <w:rPr>
          <w:b/>
          <w:bCs/>
        </w:rPr>
        <w:t xml:space="preserve"> Issue </w:t>
      </w:r>
      <w:r w:rsidR="00D54B3C">
        <w:rPr>
          <w:b/>
          <w:bCs/>
        </w:rPr>
        <w:t>5</w:t>
      </w:r>
    </w:p>
    <w:p w14:paraId="549A76FD" w14:textId="77777777" w:rsidR="00181BDA" w:rsidRDefault="00181BDA" w:rsidP="00181BDA">
      <w:pPr>
        <w:pStyle w:val="NoSpacing"/>
        <w:ind w:left="600" w:firstLine="0"/>
      </w:pPr>
      <w:r w:rsidRPr="00685C70">
        <w:t>Requirements for the application of protective multiple earthing to low voltage networks</w:t>
      </w:r>
    </w:p>
    <w:p w14:paraId="44D3A0DA" w14:textId="77777777" w:rsidR="00181BDA" w:rsidRPr="00685C70" w:rsidRDefault="00181BDA" w:rsidP="00181BDA">
      <w:pPr>
        <w:pStyle w:val="NoSpacing"/>
        <w:ind w:left="0" w:firstLine="0"/>
      </w:pPr>
    </w:p>
    <w:p w14:paraId="05CE95FA" w14:textId="77777777" w:rsidR="00181BDA" w:rsidRPr="00685C70" w:rsidRDefault="00181BDA" w:rsidP="00181BDA">
      <w:pPr>
        <w:pStyle w:val="BodyText"/>
        <w:tabs>
          <w:tab w:val="left" w:pos="709"/>
          <w:tab w:val="left" w:pos="948"/>
          <w:tab w:val="right" w:pos="10032"/>
        </w:tabs>
        <w:spacing w:after="80" w:line="240" w:lineRule="atLeast"/>
        <w:ind w:left="685" w:hanging="685"/>
        <w:rPr>
          <w:b/>
        </w:rPr>
      </w:pPr>
      <w:r>
        <w:rPr>
          <w:bCs/>
        </w:rPr>
        <w:t>5</w:t>
      </w:r>
      <w:r w:rsidRPr="00685C70">
        <w:rPr>
          <w:b/>
        </w:rPr>
        <w:tab/>
        <w:t>Engineering Recommendation P25</w:t>
      </w:r>
    </w:p>
    <w:p w14:paraId="615C55EF" w14:textId="77777777" w:rsidR="00181BDA" w:rsidRPr="00685C70" w:rsidRDefault="00181BDA" w:rsidP="00181BDA">
      <w:pPr>
        <w:pStyle w:val="BodyText"/>
        <w:tabs>
          <w:tab w:val="left" w:pos="709"/>
          <w:tab w:val="left" w:pos="948"/>
          <w:tab w:val="right" w:pos="10032"/>
        </w:tabs>
        <w:spacing w:after="200" w:line="240" w:lineRule="atLeast"/>
        <w:ind w:left="686" w:hanging="686"/>
      </w:pPr>
      <w:r w:rsidRPr="00685C70">
        <w:rPr>
          <w:b/>
        </w:rPr>
        <w:tab/>
      </w:r>
      <w:r w:rsidRPr="00685C70">
        <w:rPr>
          <w:spacing w:val="0"/>
          <w:szCs w:val="24"/>
          <w:lang w:eastAsia="en-GB"/>
        </w:rPr>
        <w:t>The short-circuit characteristics of single-phase and three-phase low voltage distribution networks</w:t>
      </w:r>
      <w:r w:rsidRPr="00685C70" w:rsidDel="0065259B">
        <w:t xml:space="preserve"> </w:t>
      </w:r>
    </w:p>
    <w:p w14:paraId="2E59A1EB" w14:textId="77777777" w:rsidR="00181BDA" w:rsidRPr="00287BD3" w:rsidRDefault="00181BDA" w:rsidP="00181BDA">
      <w:pPr>
        <w:pStyle w:val="BodyText"/>
        <w:tabs>
          <w:tab w:val="left" w:pos="685"/>
          <w:tab w:val="right" w:pos="10032"/>
        </w:tabs>
        <w:spacing w:after="200" w:line="240" w:lineRule="atLeast"/>
        <w:ind w:left="0" w:firstLine="0"/>
      </w:pPr>
      <w:r>
        <w:t>6</w:t>
      </w:r>
      <w:r>
        <w:tab/>
      </w:r>
      <w:r w:rsidRPr="00287BD3">
        <w:rPr>
          <w:b/>
        </w:rPr>
        <w:t xml:space="preserve">Engineering Recommendation </w:t>
      </w:r>
      <w:r>
        <w:rPr>
          <w:b/>
        </w:rPr>
        <w:t>P18</w:t>
      </w:r>
    </w:p>
    <w:p w14:paraId="3FA58405" w14:textId="77777777" w:rsidR="00181BDA" w:rsidRPr="00287BD3" w:rsidRDefault="00181BDA" w:rsidP="00181BDA">
      <w:pPr>
        <w:pStyle w:val="BodyText"/>
        <w:tabs>
          <w:tab w:val="left" w:pos="0"/>
          <w:tab w:val="left" w:pos="720"/>
        </w:tabs>
        <w:spacing w:after="200" w:line="240" w:lineRule="atLeast"/>
        <w:ind w:left="600" w:hanging="600"/>
      </w:pPr>
      <w:r w:rsidRPr="00287BD3">
        <w:tab/>
      </w:r>
      <w:r>
        <w:t>Complexity of distribution circuits operated at or above 22kV</w:t>
      </w:r>
    </w:p>
    <w:p w14:paraId="4BC690E0" w14:textId="77777777" w:rsidR="00181BDA" w:rsidRDefault="00181BDA" w:rsidP="00181BDA">
      <w:pPr>
        <w:pStyle w:val="BodyText"/>
        <w:tabs>
          <w:tab w:val="left" w:pos="685"/>
          <w:tab w:val="right" w:pos="10032"/>
        </w:tabs>
        <w:spacing w:after="200" w:line="240" w:lineRule="atLeast"/>
        <w:ind w:left="600" w:hanging="600"/>
        <w:rPr>
          <w:b/>
          <w:bCs/>
        </w:rPr>
      </w:pPr>
      <w:r>
        <w:t>7</w:t>
      </w:r>
      <w:r>
        <w:tab/>
      </w:r>
      <w:r>
        <w:rPr>
          <w:b/>
          <w:bCs/>
        </w:rPr>
        <w:t>Engineering Recommendation G87</w:t>
      </w:r>
    </w:p>
    <w:p w14:paraId="1BB0D225" w14:textId="77777777" w:rsidR="00181BDA" w:rsidRDefault="00181BDA" w:rsidP="00181BDA">
      <w:pPr>
        <w:autoSpaceDE w:val="0"/>
        <w:autoSpaceDN w:val="0"/>
        <w:adjustRightInd w:val="0"/>
        <w:spacing w:after="200"/>
        <w:ind w:left="600" w:hanging="600"/>
        <w:jc w:val="left"/>
        <w:rPr>
          <w:lang w:eastAsia="en-GB"/>
        </w:rPr>
      </w:pPr>
      <w:r>
        <w:rPr>
          <w:lang w:eastAsia="en-GB"/>
        </w:rPr>
        <w:tab/>
        <w:t>Guidelines for the Provision of Low Voltage Connections to Multiple Occupancy Buildings</w:t>
      </w:r>
    </w:p>
    <w:p w14:paraId="697A9714" w14:textId="77777777" w:rsidR="00181BDA" w:rsidRPr="006C7C6A" w:rsidRDefault="00181BDA" w:rsidP="00181BDA">
      <w:pPr>
        <w:pStyle w:val="BodyText"/>
        <w:tabs>
          <w:tab w:val="left" w:pos="685"/>
          <w:tab w:val="right" w:pos="10032"/>
        </w:tabs>
        <w:spacing w:line="240" w:lineRule="atLeast"/>
        <w:ind w:left="600" w:hanging="600"/>
        <w:rPr>
          <w:b/>
          <w:bCs/>
        </w:rPr>
      </w:pPr>
      <w:r>
        <w:lastRenderedPageBreak/>
        <w:t>8</w:t>
      </w:r>
      <w:r>
        <w:tab/>
      </w:r>
      <w:r w:rsidRPr="006C7C6A">
        <w:rPr>
          <w:b/>
          <w:bCs/>
        </w:rPr>
        <w:t>Technical Specification 41-24 Issue 2</w:t>
      </w:r>
    </w:p>
    <w:p w14:paraId="1F02B89A" w14:textId="77777777" w:rsidR="00181BDA" w:rsidRDefault="00181BDA" w:rsidP="00181BDA">
      <w:pPr>
        <w:autoSpaceDE w:val="0"/>
        <w:autoSpaceDN w:val="0"/>
        <w:adjustRightInd w:val="0"/>
        <w:spacing w:after="200"/>
        <w:ind w:left="600" w:hanging="600"/>
        <w:jc w:val="left"/>
      </w:pPr>
      <w:r>
        <w:tab/>
        <w:t>Guidance for the design, installation, testing and maintenance of main earthing systems in substations</w:t>
      </w:r>
    </w:p>
    <w:p w14:paraId="4670B9B9" w14:textId="77777777" w:rsidR="00181BDA" w:rsidRPr="00685C70" w:rsidRDefault="00181BDA" w:rsidP="00181BDA">
      <w:pPr>
        <w:autoSpaceDE w:val="0"/>
        <w:autoSpaceDN w:val="0"/>
        <w:adjustRightInd w:val="0"/>
        <w:spacing w:after="200"/>
        <w:ind w:left="600" w:hanging="600"/>
        <w:jc w:val="left"/>
        <w:rPr>
          <w:b/>
          <w:bCs/>
        </w:rPr>
      </w:pPr>
      <w:r>
        <w:t>9</w:t>
      </w:r>
      <w:r>
        <w:tab/>
      </w:r>
      <w:r w:rsidRPr="00685C70">
        <w:rPr>
          <w:b/>
          <w:bCs/>
        </w:rPr>
        <w:t>Engineering Recommendation S34 Issue 2</w:t>
      </w:r>
    </w:p>
    <w:p w14:paraId="6D91B683" w14:textId="77777777" w:rsidR="00181BDA" w:rsidRDefault="00181BDA" w:rsidP="00181BDA">
      <w:pPr>
        <w:autoSpaceDE w:val="0"/>
        <w:autoSpaceDN w:val="0"/>
        <w:adjustRightInd w:val="0"/>
        <w:spacing w:after="200"/>
        <w:ind w:left="600" w:hanging="600"/>
        <w:jc w:val="left"/>
      </w:pPr>
      <w:r>
        <w:tab/>
        <w:t>A guide for assessing the rise of earth potential at electrical installations</w:t>
      </w:r>
    </w:p>
    <w:p w14:paraId="6E8611F2" w14:textId="77777777" w:rsidR="00314B36" w:rsidRPr="0076424C" w:rsidRDefault="00314B36" w:rsidP="00683081">
      <w:pPr>
        <w:pStyle w:val="BodyText"/>
        <w:tabs>
          <w:tab w:val="left" w:pos="685"/>
          <w:tab w:val="right" w:pos="10032"/>
        </w:tabs>
        <w:spacing w:after="200" w:line="240" w:lineRule="atLeast"/>
        <w:ind w:left="0" w:firstLine="0"/>
      </w:pPr>
    </w:p>
    <w:p w14:paraId="6E8611F3" w14:textId="77777777" w:rsidR="00314B36" w:rsidRPr="0076424C" w:rsidRDefault="00314B36">
      <w:pPr>
        <w:widowControl w:val="0"/>
        <w:ind w:left="721"/>
      </w:pPr>
    </w:p>
    <w:p w14:paraId="6E8611F4" w14:textId="77777777" w:rsidR="00314B36" w:rsidRPr="0076424C" w:rsidRDefault="00314B36">
      <w:pPr>
        <w:ind w:left="720"/>
      </w:pPr>
    </w:p>
    <w:p w14:paraId="6E8611F5" w14:textId="77777777" w:rsidR="00314B36" w:rsidRPr="0076424C" w:rsidRDefault="00314B36">
      <w:pPr>
        <w:ind w:left="720"/>
        <w:sectPr w:rsidR="00314B36" w:rsidRPr="0076424C" w:rsidSect="001534AC">
          <w:headerReference w:type="even" r:id="rId34"/>
          <w:headerReference w:type="default" r:id="rId35"/>
          <w:headerReference w:type="first" r:id="rId36"/>
          <w:pgSz w:w="11907" w:h="16840" w:code="9"/>
          <w:pgMar w:top="1134" w:right="1134" w:bottom="1134" w:left="1418" w:header="567" w:footer="340" w:gutter="0"/>
          <w:cols w:space="720"/>
          <w:noEndnote/>
          <w:docGrid w:linePitch="326"/>
        </w:sectPr>
      </w:pPr>
    </w:p>
    <w:p w14:paraId="6E8611F6" w14:textId="77777777" w:rsidR="00314B36" w:rsidRPr="0076424C" w:rsidRDefault="00314B36">
      <w:pPr>
        <w:widowControl w:val="0"/>
        <w:ind w:left="721"/>
      </w:pPr>
    </w:p>
    <w:p w14:paraId="6E8611F7" w14:textId="77777777" w:rsidR="00314B36" w:rsidRPr="0076424C" w:rsidRDefault="00314B36">
      <w:pPr>
        <w:widowControl w:val="0"/>
        <w:ind w:left="721"/>
      </w:pPr>
    </w:p>
    <w:p w14:paraId="6E8611F8" w14:textId="77777777" w:rsidR="00314B36" w:rsidRPr="0076424C" w:rsidRDefault="00314B36">
      <w:pPr>
        <w:widowControl w:val="0"/>
        <w:ind w:left="721"/>
      </w:pPr>
    </w:p>
    <w:p w14:paraId="6E8611F9" w14:textId="77777777" w:rsidR="00314B36" w:rsidRPr="0076424C" w:rsidRDefault="00314B36">
      <w:pPr>
        <w:ind w:left="720"/>
      </w:pPr>
    </w:p>
    <w:p w14:paraId="6E8611FA" w14:textId="77777777" w:rsidR="00314B36" w:rsidRPr="0076424C" w:rsidRDefault="00314B36">
      <w:pPr>
        <w:ind w:left="720"/>
      </w:pPr>
    </w:p>
    <w:p w14:paraId="6E8611FB" w14:textId="77777777" w:rsidR="00314B36" w:rsidRPr="006C7693" w:rsidRDefault="00314B36">
      <w:pPr>
        <w:pStyle w:val="Header"/>
        <w:jc w:val="center"/>
        <w:rPr>
          <w:rFonts w:ascii="Times New Roman" w:hAnsi="Times New Roman"/>
          <w:lang w:val="fr-FR"/>
        </w:rPr>
      </w:pPr>
      <w:r w:rsidRPr="006C7693">
        <w:rPr>
          <w:rFonts w:ascii="Times New Roman" w:hAnsi="Times New Roman"/>
          <w:lang w:val="fr-FR"/>
        </w:rPr>
        <w:t>dISTRIBUTION cODE INTRODUCTION (</w:t>
      </w:r>
      <w:smartTag w:uri="urn:schemas-microsoft-com:office:smarttags" w:element="stockticker">
        <w:r w:rsidRPr="006C7693">
          <w:rPr>
            <w:rFonts w:ascii="Times New Roman" w:hAnsi="Times New Roman"/>
            <w:lang w:val="fr-FR"/>
          </w:rPr>
          <w:t>din</w:t>
        </w:r>
      </w:smartTag>
      <w:r w:rsidRPr="006C7693">
        <w:rPr>
          <w:rFonts w:ascii="Times New Roman" w:hAnsi="Times New Roman"/>
          <w:lang w:val="fr-FR"/>
        </w:rPr>
        <w:t>)</w:t>
      </w:r>
    </w:p>
    <w:p w14:paraId="6E8611FC" w14:textId="77777777" w:rsidR="00314B36" w:rsidRPr="0076424C" w:rsidRDefault="00314B36">
      <w:pPr>
        <w:ind w:left="0" w:firstLine="0"/>
        <w:rPr>
          <w:lang w:val="fr-FR"/>
        </w:rPr>
        <w:sectPr w:rsidR="00314B36" w:rsidRPr="0076424C" w:rsidSect="001534AC">
          <w:headerReference w:type="even" r:id="rId37"/>
          <w:headerReference w:type="default" r:id="rId38"/>
          <w:headerReference w:type="first" r:id="rId39"/>
          <w:pgSz w:w="11907" w:h="16840" w:code="9"/>
          <w:pgMar w:top="1134" w:right="1134" w:bottom="1134" w:left="1418" w:header="567" w:footer="340" w:gutter="0"/>
          <w:cols w:space="720"/>
          <w:noEndnote/>
        </w:sectPr>
      </w:pPr>
    </w:p>
    <w:p w14:paraId="6E8611FD" w14:textId="77777777" w:rsidR="00314B36" w:rsidRPr="0076424C" w:rsidRDefault="00314B36">
      <w:pPr>
        <w:pStyle w:val="Heading1"/>
        <w:rPr>
          <w:lang w:val="fr-FR"/>
        </w:rPr>
      </w:pPr>
      <w:bookmarkStart w:id="491" w:name="_Toc138331100"/>
      <w:smartTag w:uri="urn:schemas-microsoft-com:office:smarttags" w:element="stockticker">
        <w:r w:rsidRPr="0076424C">
          <w:rPr>
            <w:lang w:val="fr-FR"/>
          </w:rPr>
          <w:lastRenderedPageBreak/>
          <w:t>DIn</w:t>
        </w:r>
      </w:smartTag>
      <w:r w:rsidRPr="0076424C">
        <w:rPr>
          <w:lang w:val="fr-FR"/>
        </w:rPr>
        <w:t>1</w:t>
      </w:r>
      <w:r w:rsidRPr="0076424C">
        <w:rPr>
          <w:lang w:val="fr-FR"/>
        </w:rPr>
        <w:tab/>
        <w:t>INTERPRETATION</w:t>
      </w:r>
      <w:bookmarkEnd w:id="491"/>
    </w:p>
    <w:p w14:paraId="6E8611FE" w14:textId="399E4972" w:rsidR="00314B36" w:rsidRPr="0076424C" w:rsidRDefault="00314B36">
      <w:pPr>
        <w:rPr>
          <w:sz w:val="22"/>
        </w:rPr>
      </w:pPr>
      <w:smartTag w:uri="urn:schemas-microsoft-com:office:smarttags" w:element="stockticker">
        <w:r w:rsidRPr="0076424C">
          <w:t>DIN</w:t>
        </w:r>
      </w:smartTag>
      <w:r w:rsidRPr="0076424C">
        <w:t>1.1</w:t>
      </w:r>
      <w:r w:rsidRPr="0076424C">
        <w:tab/>
      </w:r>
      <w:r w:rsidRPr="0076424C">
        <w:rPr>
          <w:sz w:val="22"/>
        </w:rPr>
        <w:t xml:space="preserve">This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sz w:val="22"/>
        </w:rPr>
        <w:t xml:space="preserve"> has been prepared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z w:val="22"/>
        </w:rPr>
        <w:t>s</w:t>
      </w:r>
      <w:r w:rsidRPr="0076424C">
        <w:rPr>
          <w:sz w:val="22"/>
        </w:rPr>
        <w:t xml:space="preserve">.  Words and expressions printed in bold type are listed in the </w:t>
      </w:r>
      <w:r w:rsidR="008572B5">
        <w:rPr>
          <w:color w:val="2B579A"/>
          <w:shd w:val="clear" w:color="auto" w:fill="E6E6E6"/>
        </w:rPr>
        <w:fldChar w:fldCharType="begin"/>
      </w:r>
      <w:r w:rsidR="008572B5">
        <w:instrText xml:space="preserve"> REF DGD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Glossary and Definitions</w:t>
      </w:r>
      <w:r w:rsidR="008572B5">
        <w:rPr>
          <w:color w:val="2B579A"/>
          <w:shd w:val="clear" w:color="auto" w:fill="E6E6E6"/>
        </w:rPr>
        <w:fldChar w:fldCharType="end"/>
      </w:r>
      <w:r w:rsidRPr="0076424C">
        <w:rPr>
          <w:b/>
          <w:sz w:val="22"/>
        </w:rPr>
        <w:t>.</w:t>
      </w:r>
    </w:p>
    <w:p w14:paraId="6E8611FF" w14:textId="2B162D1C" w:rsidR="00314B36" w:rsidRPr="0076424C" w:rsidRDefault="00314B36">
      <w:smartTag w:uri="urn:schemas-microsoft-com:office:smarttags" w:element="stockticker">
        <w:r w:rsidRPr="0076424C">
          <w:t>DIN</w:t>
        </w:r>
      </w:smartTag>
      <w:r w:rsidRPr="0076424C">
        <w:t>1.2</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unless indicated otherwise, shall be construed as acting in its </w:t>
      </w:r>
      <w:r w:rsidR="008572B5">
        <w:rPr>
          <w:color w:val="2B579A"/>
          <w:shd w:val="clear" w:color="auto" w:fill="E6E6E6"/>
        </w:rPr>
        <w:fldChar w:fldCharType="begin"/>
      </w:r>
      <w:r w:rsidR="008572B5">
        <w:instrText xml:space="preserve"> REF DistributionBusiness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Business</w:t>
      </w:r>
      <w:r w:rsidR="008572B5">
        <w:rPr>
          <w:color w:val="2B579A"/>
          <w:shd w:val="clear" w:color="auto" w:fill="E6E6E6"/>
        </w:rPr>
        <w:fldChar w:fldCharType="end"/>
      </w:r>
      <w:r w:rsidRPr="0076424C">
        <w:t xml:space="preserve"> capacity</w:t>
      </w:r>
      <w:r w:rsidRPr="0076424C">
        <w:rPr>
          <w:b/>
        </w:rPr>
        <w:t>.</w:t>
      </w:r>
      <w:r w:rsidRPr="0076424C">
        <w:t xml:space="preserve"> </w:t>
      </w:r>
    </w:p>
    <w:p w14:paraId="6E861200" w14:textId="57BC0BCA" w:rsidR="00314B36" w:rsidRPr="0076424C" w:rsidRDefault="00314B36">
      <w:pPr>
        <w:pStyle w:val="Heading1"/>
      </w:pPr>
      <w:bookmarkStart w:id="492" w:name="_Hlt1806640"/>
      <w:bookmarkStart w:id="493" w:name="_Toc138331101"/>
      <w:bookmarkEnd w:id="492"/>
      <w:smartTag w:uri="urn:schemas-microsoft-com:office:smarttags" w:element="stockticker">
        <w:r w:rsidRPr="0076424C">
          <w:t>DIn</w:t>
        </w:r>
      </w:smartTag>
      <w:r w:rsidRPr="0076424C">
        <w:t>2</w:t>
      </w:r>
      <w:r w:rsidRPr="0076424C">
        <w:tab/>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t>Distribution Licence</w:t>
      </w:r>
      <w:r w:rsidR="008572B5">
        <w:rPr>
          <w:color w:val="2B579A"/>
          <w:shd w:val="clear" w:color="auto" w:fill="E6E6E6"/>
        </w:rPr>
        <w:fldChar w:fldCharType="end"/>
      </w:r>
      <w:r w:rsidRPr="0076424C">
        <w:t xml:space="preserve"> DUTY</w:t>
      </w:r>
      <w:bookmarkEnd w:id="493"/>
    </w:p>
    <w:p w14:paraId="6E861201" w14:textId="6C0DE502" w:rsidR="00314B36" w:rsidRPr="0076424C" w:rsidRDefault="00314B36">
      <w:smartTag w:uri="urn:schemas-microsoft-com:office:smarttags" w:element="stockticker">
        <w:r w:rsidRPr="0076424C">
          <w:t>DIN</w:t>
        </w:r>
      </w:smartTag>
      <w:r w:rsidRPr="0076424C">
        <w:t>2.1</w:t>
      </w:r>
      <w:r w:rsidRPr="0076424C">
        <w:tab/>
        <w:t xml:space="preserve">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 xml:space="preserve"> (Condition </w:t>
      </w:r>
      <w:r w:rsidR="00E7412A" w:rsidRPr="0076424C">
        <w:t>21</w:t>
      </w:r>
      <w:r w:rsidRPr="0076424C">
        <w:t>) requires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in consultation with </w:t>
      </w:r>
      <w:r w:rsidR="008572B5">
        <w:rPr>
          <w:color w:val="2B579A"/>
          <w:shd w:val="clear" w:color="auto" w:fill="E6E6E6"/>
        </w:rPr>
        <w:fldChar w:fldCharType="begin"/>
      </w:r>
      <w:r w:rsidR="008572B5">
        <w:instrText xml:space="preserve"> REF AEO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Authorised Electricity Operator</w:t>
      </w:r>
      <w:r w:rsidR="008572B5">
        <w:rPr>
          <w:color w:val="2B579A"/>
          <w:shd w:val="clear" w:color="auto" w:fill="E6E6E6"/>
        </w:rPr>
        <w:fldChar w:fldCharType="end"/>
      </w:r>
      <w:r w:rsidRPr="0076424C">
        <w:rPr>
          <w:b/>
        </w:rPr>
        <w:t>s</w:t>
      </w:r>
      <w:r w:rsidRPr="0076424C">
        <w:t xml:space="preserve"> liable to be materially affected thereby to prepare and at all times have in force and implement and comply with a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which:</w:t>
      </w:r>
    </w:p>
    <w:p w14:paraId="6E861202" w14:textId="42416237" w:rsidR="00314B36" w:rsidRPr="0076424C" w:rsidRDefault="00314B36">
      <w:pPr>
        <w:pStyle w:val="Indent1"/>
      </w:pPr>
      <w:r w:rsidRPr="0076424C">
        <w:t>(a)</w:t>
      </w:r>
      <w:r w:rsidRPr="0076424C">
        <w:tab/>
        <w:t xml:space="preserve">Covers all material technical aspects relating to connections to and the operation and use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and the operation of electric lines and electrical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rPr>
          <w:b/>
        </w:rPr>
        <w:t xml:space="preserve"> </w:t>
      </w:r>
      <w:r w:rsidRPr="0076424C">
        <w:t>and</w:t>
      </w:r>
      <w:r w:rsidRPr="0076424C">
        <w:rPr>
          <w:b/>
        </w:rPr>
        <w:t xml:space="preserv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connected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The </w:t>
      </w:r>
      <w:r w:rsidRPr="0076424C">
        <w:rPr>
          <w:b/>
        </w:rPr>
        <w:t>Distribution</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any </w:t>
      </w:r>
      <w:r w:rsidR="008572B5">
        <w:rPr>
          <w:color w:val="2B579A"/>
          <w:shd w:val="clear" w:color="auto" w:fill="E6E6E6"/>
        </w:rPr>
        <w:fldChar w:fldCharType="begin"/>
      </w:r>
      <w:r w:rsidR="008572B5">
        <w:instrText xml:space="preserve"> REF OtherAuthorisedDistributor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Other Authorised Distributor</w:t>
      </w:r>
      <w:r w:rsidR="008572B5">
        <w:rPr>
          <w:color w:val="2B579A"/>
          <w:shd w:val="clear" w:color="auto" w:fill="E6E6E6"/>
        </w:rPr>
        <w:fldChar w:fldCharType="end"/>
      </w:r>
      <w:r w:rsidRPr="0076424C">
        <w:t xml:space="preserve"> shall comply with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Pr="0076424C">
        <w:t xml:space="preserve">at the point of connection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w:t>
      </w:r>
    </w:p>
    <w:p w14:paraId="6E861203" w14:textId="77777777" w:rsidR="00314B36" w:rsidRPr="0076424C" w:rsidRDefault="00314B36">
      <w:pPr>
        <w:pStyle w:val="Indent1"/>
      </w:pPr>
      <w:r w:rsidRPr="0076424C">
        <w:t>(b)</w:t>
      </w:r>
      <w:r w:rsidRPr="0076424C">
        <w:tab/>
        <w:t>Is designed so as to:</w:t>
      </w:r>
    </w:p>
    <w:p w14:paraId="6E861204" w14:textId="24D87F23" w:rsidR="00314B36" w:rsidRPr="0076424C" w:rsidRDefault="00314B36" w:rsidP="00EF446E">
      <w:pPr>
        <w:pStyle w:val="Indent2"/>
      </w:pPr>
      <w:r w:rsidRPr="0076424C">
        <w:t>(</w:t>
      </w:r>
      <w:proofErr w:type="spellStart"/>
      <w:r w:rsidRPr="0076424C">
        <w:t>i</w:t>
      </w:r>
      <w:proofErr w:type="spellEnd"/>
      <w:r w:rsidRPr="0076424C">
        <w:t>)</w:t>
      </w:r>
      <w:r w:rsidRPr="0076424C">
        <w:tab/>
        <w:t xml:space="preserve">Permit the development, maintenance, and operation of an efficient, </w:t>
      </w:r>
      <w:proofErr w:type="gramStart"/>
      <w:r w:rsidRPr="0076424C">
        <w:t>coordinated</w:t>
      </w:r>
      <w:proofErr w:type="gramEnd"/>
      <w:r w:rsidRPr="0076424C">
        <w:t xml:space="preserve"> and economical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for the distribution of electricity.</w:t>
      </w:r>
    </w:p>
    <w:p w14:paraId="6E861205" w14:textId="77777777" w:rsidR="007D7935" w:rsidRPr="0076424C" w:rsidRDefault="00314B36" w:rsidP="00EF446E">
      <w:pPr>
        <w:pStyle w:val="Indent2"/>
      </w:pPr>
      <w:r w:rsidRPr="0076424C">
        <w:t>(ii)</w:t>
      </w:r>
      <w:r w:rsidRPr="0076424C">
        <w:tab/>
        <w:t>Facilitate competition in the generation and supply of electricity.</w:t>
      </w:r>
    </w:p>
    <w:p w14:paraId="6E861206" w14:textId="2C6A3902" w:rsidR="009D20AA" w:rsidRPr="00EF446E" w:rsidRDefault="009D20AA" w:rsidP="00EF446E">
      <w:pPr>
        <w:autoSpaceDE w:val="0"/>
        <w:autoSpaceDN w:val="0"/>
        <w:adjustRightInd w:val="0"/>
        <w:spacing w:after="220"/>
        <w:ind w:left="2268" w:hanging="425"/>
        <w:rPr>
          <w:szCs w:val="24"/>
          <w:lang w:eastAsia="en-GB"/>
        </w:rPr>
      </w:pPr>
      <w:r w:rsidRPr="0076424C">
        <w:rPr>
          <w:sz w:val="22"/>
          <w:szCs w:val="22"/>
          <w:lang w:eastAsia="en-GB"/>
        </w:rPr>
        <w:t>(iii)</w:t>
      </w:r>
      <w:r w:rsidRPr="0076424C">
        <w:rPr>
          <w:sz w:val="22"/>
          <w:szCs w:val="22"/>
          <w:lang w:eastAsia="en-GB"/>
        </w:rPr>
        <w:tab/>
      </w:r>
      <w:r w:rsidRPr="00EF446E">
        <w:rPr>
          <w:szCs w:val="24"/>
          <w:lang w:eastAsia="en-GB"/>
        </w:rPr>
        <w:t xml:space="preserve">Efficiently discharge the obligations imposed upon </w:t>
      </w:r>
      <w:r w:rsidRPr="00EF446E">
        <w:rPr>
          <w:b/>
          <w:bCs/>
          <w:szCs w:val="24"/>
          <w:lang w:eastAsia="en-GB"/>
        </w:rPr>
        <w:t xml:space="preserve">DNOs </w:t>
      </w:r>
      <w:r w:rsidRPr="00EF446E">
        <w:rPr>
          <w:szCs w:val="24"/>
          <w:lang w:eastAsia="en-GB"/>
        </w:rPr>
        <w:t xml:space="preserve">by the </w:t>
      </w:r>
      <w:r w:rsidRPr="00EF446E">
        <w:rPr>
          <w:b/>
          <w:bCs/>
          <w:szCs w:val="24"/>
          <w:lang w:eastAsia="en-GB"/>
        </w:rPr>
        <w:t xml:space="preserve">Distribution Licence </w:t>
      </w:r>
      <w:r w:rsidRPr="00EF446E">
        <w:rPr>
          <w:szCs w:val="24"/>
          <w:lang w:eastAsia="en-GB"/>
        </w:rPr>
        <w:t xml:space="preserve">and comply with the </w:t>
      </w:r>
      <w:r w:rsidRPr="00EF446E">
        <w:rPr>
          <w:bCs/>
          <w:szCs w:val="24"/>
          <w:lang w:eastAsia="en-GB"/>
        </w:rPr>
        <w:t xml:space="preserve">Regulation (where Regulation has the meaning defined in the </w:t>
      </w:r>
      <w:r w:rsidR="008572B5" w:rsidRPr="00EF446E">
        <w:rPr>
          <w:color w:val="2B579A"/>
          <w:szCs w:val="24"/>
          <w:shd w:val="clear" w:color="auto" w:fill="E6E6E6"/>
        </w:rPr>
        <w:fldChar w:fldCharType="begin"/>
      </w:r>
      <w:r w:rsidR="008572B5" w:rsidRPr="00EF446E">
        <w:rPr>
          <w:szCs w:val="24"/>
        </w:rPr>
        <w:instrText xml:space="preserve"> REF DistributionLicence \h  \* MERGEFORMAT </w:instrText>
      </w:r>
      <w:r w:rsidR="008572B5" w:rsidRPr="00EF446E">
        <w:rPr>
          <w:color w:val="2B579A"/>
          <w:szCs w:val="24"/>
          <w:shd w:val="clear" w:color="auto" w:fill="E6E6E6"/>
        </w:rPr>
      </w:r>
      <w:r w:rsidR="008572B5" w:rsidRPr="00EF446E">
        <w:rPr>
          <w:color w:val="2B579A"/>
          <w:szCs w:val="24"/>
          <w:shd w:val="clear" w:color="auto" w:fill="E6E6E6"/>
        </w:rPr>
        <w:fldChar w:fldCharType="separate"/>
      </w:r>
      <w:r w:rsidR="005C572C" w:rsidRPr="005C572C">
        <w:rPr>
          <w:b/>
          <w:szCs w:val="24"/>
        </w:rPr>
        <w:t>Distribution Licence</w:t>
      </w:r>
      <w:r w:rsidR="008572B5" w:rsidRPr="00EF446E">
        <w:rPr>
          <w:color w:val="2B579A"/>
          <w:szCs w:val="24"/>
          <w:shd w:val="clear" w:color="auto" w:fill="E6E6E6"/>
        </w:rPr>
        <w:fldChar w:fldCharType="end"/>
      </w:r>
      <w:r w:rsidRPr="00EF446E">
        <w:rPr>
          <w:bCs/>
          <w:szCs w:val="24"/>
          <w:lang w:eastAsia="en-GB"/>
        </w:rPr>
        <w:t>)</w:t>
      </w:r>
      <w:r w:rsidRPr="00EF446E">
        <w:rPr>
          <w:b/>
          <w:bCs/>
          <w:szCs w:val="24"/>
          <w:lang w:eastAsia="en-GB"/>
        </w:rPr>
        <w:t xml:space="preserve"> </w:t>
      </w:r>
      <w:r w:rsidRPr="00EF446E">
        <w:rPr>
          <w:szCs w:val="24"/>
          <w:lang w:eastAsia="en-GB"/>
        </w:rPr>
        <w:t xml:space="preserve">and any relevant </w:t>
      </w:r>
      <w:r w:rsidR="00FD0F4D" w:rsidRPr="00683081">
        <w:rPr>
          <w:b/>
          <w:bCs/>
          <w:szCs w:val="24"/>
          <w:lang w:eastAsia="en-GB"/>
        </w:rPr>
        <w:t>L</w:t>
      </w:r>
      <w:r w:rsidRPr="00683081">
        <w:rPr>
          <w:b/>
          <w:bCs/>
          <w:szCs w:val="24"/>
          <w:lang w:eastAsia="en-GB"/>
        </w:rPr>
        <w:t xml:space="preserve">egally </w:t>
      </w:r>
      <w:r w:rsidR="00FD0F4D" w:rsidRPr="00683081">
        <w:rPr>
          <w:b/>
          <w:bCs/>
          <w:szCs w:val="24"/>
          <w:lang w:eastAsia="en-GB"/>
        </w:rPr>
        <w:t>B</w:t>
      </w:r>
      <w:r w:rsidRPr="00683081">
        <w:rPr>
          <w:b/>
          <w:bCs/>
          <w:szCs w:val="24"/>
          <w:lang w:eastAsia="en-GB"/>
        </w:rPr>
        <w:t xml:space="preserve">inding </w:t>
      </w:r>
      <w:r w:rsidR="00FD0F4D" w:rsidRPr="00683081">
        <w:rPr>
          <w:b/>
          <w:bCs/>
          <w:szCs w:val="24"/>
          <w:lang w:eastAsia="en-GB"/>
        </w:rPr>
        <w:t>D</w:t>
      </w:r>
      <w:r w:rsidRPr="00683081">
        <w:rPr>
          <w:b/>
          <w:bCs/>
          <w:szCs w:val="24"/>
          <w:lang w:eastAsia="en-GB"/>
        </w:rPr>
        <w:t>ecision</w:t>
      </w:r>
      <w:r w:rsidR="00FD0F4D" w:rsidRPr="00683081">
        <w:rPr>
          <w:b/>
          <w:bCs/>
          <w:szCs w:val="24"/>
          <w:lang w:eastAsia="en-GB"/>
        </w:rPr>
        <w:t>s</w:t>
      </w:r>
      <w:r w:rsidRPr="00683081">
        <w:rPr>
          <w:b/>
          <w:bCs/>
          <w:szCs w:val="24"/>
          <w:lang w:eastAsia="en-GB"/>
        </w:rPr>
        <w:t xml:space="preserve"> of the European Commission and/or Agency</w:t>
      </w:r>
      <w:r w:rsidRPr="00EF446E">
        <w:rPr>
          <w:szCs w:val="24"/>
          <w:lang w:eastAsia="en-GB"/>
        </w:rPr>
        <w:t>.</w:t>
      </w:r>
    </w:p>
    <w:p w14:paraId="6E861207" w14:textId="77777777" w:rsidR="008572B5" w:rsidRPr="008572B5" w:rsidRDefault="008572B5" w:rsidP="00EF446E">
      <w:pPr>
        <w:autoSpaceDE w:val="0"/>
        <w:autoSpaceDN w:val="0"/>
        <w:adjustRightInd w:val="0"/>
        <w:spacing w:after="220"/>
        <w:ind w:left="2268" w:hanging="425"/>
        <w:rPr>
          <w:b/>
        </w:rPr>
      </w:pPr>
      <w:r>
        <w:rPr>
          <w:sz w:val="22"/>
          <w:szCs w:val="22"/>
          <w:lang w:eastAsia="en-GB"/>
        </w:rPr>
        <w:t xml:space="preserve">(iv) </w:t>
      </w:r>
      <w:r w:rsidRPr="00EF446E">
        <w:rPr>
          <w:szCs w:val="24"/>
          <w:lang w:eastAsia="en-GB"/>
        </w:rPr>
        <w:t xml:space="preserve">Promote efficiency in the implementation and administration of the </w:t>
      </w:r>
      <w:r w:rsidRPr="00EF446E">
        <w:rPr>
          <w:b/>
          <w:szCs w:val="24"/>
          <w:lang w:eastAsia="en-GB"/>
        </w:rPr>
        <w:t>Distribution Code.</w:t>
      </w:r>
    </w:p>
    <w:p w14:paraId="6E861208" w14:textId="7C98B808" w:rsidR="00314B36" w:rsidRPr="0076424C" w:rsidRDefault="00314B36">
      <w:smartTag w:uri="urn:schemas-microsoft-com:office:smarttags" w:element="stockticker">
        <w:r w:rsidRPr="0076424C">
          <w:t>DIN</w:t>
        </w:r>
      </w:smartTag>
      <w:r w:rsidRPr="0076424C">
        <w:t>2.2</w:t>
      </w:r>
      <w:r w:rsidRPr="0076424C">
        <w:tab/>
        <w:t xml:space="preserve">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is in the same form for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 same category.  In drawing up and implementing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w:t>
      </w:r>
      <w:r w:rsidRPr="0076424C">
        <w:t xml:space="preserve"> the</w:t>
      </w:r>
      <w:r w:rsidRPr="0076424C">
        <w:rPr>
          <w:b/>
        </w:rPr>
        <w:t xml:space="preserv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 xml:space="preserve"> requires that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shall not discriminate against or prefer:</w:t>
      </w:r>
    </w:p>
    <w:p w14:paraId="6E861209" w14:textId="77777777" w:rsidR="00314B36" w:rsidRPr="0076424C" w:rsidRDefault="00314B36">
      <w:pPr>
        <w:pStyle w:val="Indent1"/>
      </w:pPr>
      <w:r w:rsidRPr="0076424C">
        <w:t>(a)</w:t>
      </w:r>
      <w:r w:rsidRPr="0076424C">
        <w:tab/>
        <w:t xml:space="preserve">any one or any group of persons, or </w:t>
      </w:r>
    </w:p>
    <w:p w14:paraId="6E86120A" w14:textId="336F0378" w:rsidR="00314B36" w:rsidRPr="0076424C" w:rsidRDefault="00314B36">
      <w:pPr>
        <w:pStyle w:val="Indent1"/>
      </w:pPr>
      <w:r w:rsidRPr="0076424C">
        <w:t>(b)</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in the conduct of any business other than the </w:t>
      </w:r>
      <w:r w:rsidR="008572B5">
        <w:rPr>
          <w:color w:val="2B579A"/>
          <w:shd w:val="clear" w:color="auto" w:fill="E6E6E6"/>
        </w:rPr>
        <w:fldChar w:fldCharType="begin"/>
      </w:r>
      <w:r w:rsidR="008572B5">
        <w:instrText xml:space="preserve"> REF DistributionBusiness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Business</w:t>
      </w:r>
      <w:r w:rsidR="008572B5">
        <w:rPr>
          <w:color w:val="2B579A"/>
          <w:shd w:val="clear" w:color="auto" w:fill="E6E6E6"/>
        </w:rPr>
        <w:fldChar w:fldCharType="end"/>
      </w:r>
      <w:r w:rsidRPr="0076424C">
        <w:t>, in favour of or against any one other or any other group of persons.</w:t>
      </w:r>
    </w:p>
    <w:p w14:paraId="6E86120B" w14:textId="77B5E0DE" w:rsidR="00314B36" w:rsidRDefault="00314B36">
      <w:pPr>
        <w:rPr>
          <w:b/>
        </w:rPr>
      </w:pPr>
      <w:smartTag w:uri="urn:schemas-microsoft-com:office:smarttags" w:element="stockticker">
        <w:r w:rsidRPr="0076424C">
          <w:t>DIN</w:t>
        </w:r>
      </w:smartTag>
      <w:r w:rsidRPr="0076424C">
        <w:t>2.3</w:t>
      </w:r>
      <w:r w:rsidRPr="0076424C">
        <w:tab/>
        <w:t xml:space="preserve">It is also a requirement of the </w:t>
      </w:r>
      <w:bookmarkStart w:id="494" w:name="_Hlt2484422"/>
      <w:bookmarkEnd w:id="494"/>
      <w:r w:rsidR="00786E2C" w:rsidRPr="0076424C">
        <w:rPr>
          <w:color w:val="2B579A"/>
          <w:shd w:val="clear" w:color="auto" w:fill="E6E6E6"/>
        </w:rPr>
        <w:fldChar w:fldCharType="begin"/>
      </w:r>
      <w:r w:rsidRPr="0076424C">
        <w:instrText xml:space="preserve"> REF DistributionLicence \h </w:instrText>
      </w:r>
      <w:r w:rsidR="00287BD3" w:rsidRPr="0076424C">
        <w:instrText xml:space="preserve"> \* MERGEFORMAT </w:instrText>
      </w:r>
      <w:r w:rsidR="00786E2C" w:rsidRPr="0076424C">
        <w:rPr>
          <w:color w:val="2B579A"/>
          <w:shd w:val="clear" w:color="auto" w:fill="E6E6E6"/>
        </w:rPr>
      </w:r>
      <w:r w:rsidR="00786E2C" w:rsidRPr="0076424C">
        <w:rPr>
          <w:color w:val="2B579A"/>
          <w:shd w:val="clear" w:color="auto" w:fill="E6E6E6"/>
        </w:rPr>
        <w:fldChar w:fldCharType="separate"/>
      </w:r>
      <w:r w:rsidR="005C572C" w:rsidRPr="0076424C">
        <w:rPr>
          <w:b/>
        </w:rPr>
        <w:t>Distribution Licence</w:t>
      </w:r>
      <w:r w:rsidR="00786E2C" w:rsidRPr="0076424C">
        <w:rPr>
          <w:color w:val="2B579A"/>
          <w:shd w:val="clear" w:color="auto" w:fill="E6E6E6"/>
        </w:rPr>
        <w:fldChar w:fldCharType="end"/>
      </w:r>
      <w:r w:rsidRPr="0076424C">
        <w:t xml:space="preserve"> that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comply with the provisions of the </w:t>
      </w:r>
      <w:r w:rsidR="00786E2C">
        <w:rPr>
          <w:color w:val="2B579A"/>
          <w:shd w:val="clear" w:color="auto" w:fill="E6E6E6"/>
        </w:rPr>
        <w:fldChar w:fldCharType="begin"/>
      </w:r>
      <w:r w:rsidR="00F60EFA">
        <w:instrText xml:space="preserve"> REF GridCode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Grid Code</w:t>
      </w:r>
      <w:r w:rsidR="00786E2C">
        <w:rPr>
          <w:color w:val="2B579A"/>
          <w:shd w:val="clear" w:color="auto" w:fill="E6E6E6"/>
        </w:rPr>
        <w:fldChar w:fldCharType="end"/>
      </w:r>
      <w:r w:rsidRPr="0076424C">
        <w:t xml:space="preserve"> so far as applicable to the licensed business, and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Pr="0076424C">
        <w:t>is designed to ensure that these obligations can be met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w:t>
      </w:r>
    </w:p>
    <w:p w14:paraId="6E86120C" w14:textId="77777777" w:rsidR="008572B5" w:rsidRPr="0076424C" w:rsidRDefault="008572B5"/>
    <w:p w14:paraId="6E86120D" w14:textId="77777777" w:rsidR="00314B36" w:rsidRPr="0076424C" w:rsidRDefault="00314B36">
      <w:pPr>
        <w:pStyle w:val="Heading1"/>
      </w:pPr>
      <w:bookmarkStart w:id="495" w:name="_Toc138331102"/>
      <w:smartTag w:uri="urn:schemas-microsoft-com:office:smarttags" w:element="stockticker">
        <w:r w:rsidRPr="0076424C">
          <w:lastRenderedPageBreak/>
          <w:t>DIn</w:t>
        </w:r>
      </w:smartTag>
      <w:r w:rsidRPr="0076424C">
        <w:t>3</w:t>
      </w:r>
      <w:r w:rsidRPr="0076424C">
        <w:tab/>
        <w:t>SCOPE</w:t>
      </w:r>
      <w:bookmarkEnd w:id="495"/>
    </w:p>
    <w:p w14:paraId="6E86120E" w14:textId="3C260EE7" w:rsidR="00FD6637" w:rsidRPr="0076424C" w:rsidRDefault="00314B36" w:rsidP="008572B5">
      <w:pPr>
        <w:ind w:firstLine="0"/>
      </w:pPr>
      <w:r w:rsidRPr="0076424C">
        <w:t xml:space="preserve">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Pr="0076424C">
        <w:t>shall be complied with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by potential and existing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76424C">
        <w:rPr>
          <w:b/>
        </w:rPr>
        <w:t>s</w:t>
      </w:r>
      <w:r w:rsidRPr="0076424C">
        <w:t xml:space="preserve"> and</w:t>
      </w:r>
      <w:r w:rsidRPr="0076424C">
        <w:rPr>
          <w:b/>
        </w:rPr>
        <w:t xml:space="preserve"> </w:t>
      </w:r>
      <w:bookmarkStart w:id="496" w:name="_Hlt40996913"/>
      <w:r w:rsidR="00786E2C" w:rsidRPr="0076424C">
        <w:rPr>
          <w:b/>
          <w:color w:val="2B579A"/>
          <w:shd w:val="clear" w:color="auto" w:fill="E6E6E6"/>
        </w:rPr>
        <w:fldChar w:fldCharType="begin"/>
      </w:r>
      <w:r w:rsidRPr="0076424C">
        <w:rPr>
          <w:b/>
        </w:rPr>
        <w:instrText xml:space="preserve"> REF Customer \h </w:instrText>
      </w:r>
      <w:r w:rsidR="00287BD3" w:rsidRPr="0076424C">
        <w:rPr>
          <w:b/>
        </w:rPr>
        <w:instrText xml:space="preserve"> \* MERGEFORMAT </w:instrText>
      </w:r>
      <w:r w:rsidR="00786E2C" w:rsidRPr="0076424C">
        <w:rPr>
          <w:b/>
          <w:color w:val="2B579A"/>
          <w:shd w:val="clear" w:color="auto" w:fill="E6E6E6"/>
        </w:rPr>
      </w:r>
      <w:r w:rsidR="00786E2C" w:rsidRPr="0076424C">
        <w:rPr>
          <w:b/>
          <w:color w:val="2B579A"/>
          <w:shd w:val="clear" w:color="auto" w:fill="E6E6E6"/>
        </w:rPr>
        <w:fldChar w:fldCharType="separate"/>
      </w:r>
      <w:r w:rsidR="005C572C" w:rsidRPr="0076424C">
        <w:rPr>
          <w:b/>
        </w:rPr>
        <w:t>Customer</w:t>
      </w:r>
      <w:r w:rsidR="00786E2C" w:rsidRPr="0076424C">
        <w:rPr>
          <w:b/>
          <w:color w:val="2B579A"/>
          <w:shd w:val="clear" w:color="auto" w:fill="E6E6E6"/>
        </w:rPr>
        <w:fldChar w:fldCharType="end"/>
      </w:r>
      <w:bookmarkEnd w:id="496"/>
      <w:r w:rsidRPr="0076424C">
        <w:rPr>
          <w:b/>
        </w:rPr>
        <w:t>s</w:t>
      </w:r>
      <w:r w:rsidRPr="0076424C">
        <w:t xml:space="preserve"> connected to or seeking connection to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being referred to as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as expressly defined in the various parts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w:t>
      </w:r>
    </w:p>
    <w:p w14:paraId="6E86120F" w14:textId="77777777" w:rsidR="00314B36" w:rsidRPr="0076424C" w:rsidRDefault="00314B36">
      <w:pPr>
        <w:pStyle w:val="Heading1"/>
      </w:pPr>
      <w:bookmarkStart w:id="497" w:name="_Toc138331103"/>
      <w:smartTag w:uri="urn:schemas-microsoft-com:office:smarttags" w:element="stockticker">
        <w:r w:rsidRPr="0076424C">
          <w:t>DIn</w:t>
        </w:r>
      </w:smartTag>
      <w:r w:rsidRPr="0076424C">
        <w:t>4</w:t>
      </w:r>
      <w:r w:rsidRPr="0076424C">
        <w:tab/>
        <w:t>GENERAL REQUIREMENTS</w:t>
      </w:r>
      <w:bookmarkEnd w:id="497"/>
    </w:p>
    <w:p w14:paraId="6E861210" w14:textId="2BB3F4C3" w:rsidR="00314B36" w:rsidRPr="0076424C" w:rsidRDefault="00314B36">
      <w:smartTag w:uri="urn:schemas-microsoft-com:office:smarttags" w:element="stockticker">
        <w:r w:rsidRPr="0076424C">
          <w:t>DIN</w:t>
        </w:r>
      </w:smartTag>
      <w:r w:rsidRPr="0076424C">
        <w:t>4.1</w:t>
      </w:r>
      <w:r w:rsidRPr="0076424C">
        <w:tab/>
        <w:t xml:space="preserve">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contains procedures to permit equitable management of day to day technical situations in the Electricity Supply Industry, taking account of a wide range of operational conditions likely to be encountered under both normal and exceptional circumstances.  It is nevertheless necessary to recognise that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cannot predict and address all possible operational situations.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must therefore understand and accept that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in such unforeseen circumstances, will be required, in the course of the reasonable and prudent discharge of its responsibilities, to act in pursuance of any one or any combination of the following “General Requirements”:</w:t>
      </w:r>
    </w:p>
    <w:p w14:paraId="6E861211" w14:textId="16ABF89B" w:rsidR="0012212A" w:rsidRPr="0076424C" w:rsidRDefault="00314B36">
      <w:pPr>
        <w:pStyle w:val="Indent1"/>
        <w:rPr>
          <w:b/>
          <w:bCs/>
          <w:szCs w:val="24"/>
          <w:lang w:eastAsia="en-GB"/>
        </w:rPr>
      </w:pPr>
      <w:r w:rsidRPr="0076424C">
        <w:t>(a)</w:t>
      </w:r>
      <w:r w:rsidRPr="0076424C">
        <w:tab/>
        <w:t>The need to preserve or restore the integrity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or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p>
    <w:p w14:paraId="6E861212" w14:textId="042B3C69" w:rsidR="00314B36" w:rsidRPr="0076424C" w:rsidRDefault="00314B36">
      <w:pPr>
        <w:pStyle w:val="Indent1"/>
      </w:pPr>
      <w:r w:rsidRPr="0076424C">
        <w:t>(b)</w:t>
      </w:r>
      <w:r w:rsidRPr="0076424C">
        <w:tab/>
        <w:t>The compliance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with its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 xml:space="preserve"> obligations.</w:t>
      </w:r>
    </w:p>
    <w:p w14:paraId="6E861213" w14:textId="66B59F4A" w:rsidR="00314B36" w:rsidRPr="0076424C" w:rsidRDefault="00314B36">
      <w:pPr>
        <w:pStyle w:val="Indent1"/>
      </w:pPr>
      <w:r w:rsidRPr="0076424C">
        <w:t>(c)</w:t>
      </w:r>
      <w:r w:rsidRPr="0076424C">
        <w:tab/>
        <w:t xml:space="preserve">The compliance by others with obligations imposed by Licences issued under the </w:t>
      </w:r>
      <w:r w:rsidR="008572B5">
        <w:rPr>
          <w:color w:val="2B579A"/>
          <w:shd w:val="clear" w:color="auto" w:fill="E6E6E6"/>
        </w:rPr>
        <w:fldChar w:fldCharType="begin"/>
      </w:r>
      <w:r w:rsidR="008572B5">
        <w:instrText xml:space="preserve"> REF Act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w:t>
      </w:r>
      <w:r w:rsidR="008572B5">
        <w:rPr>
          <w:color w:val="2B579A"/>
          <w:shd w:val="clear" w:color="auto" w:fill="E6E6E6"/>
        </w:rPr>
        <w:fldChar w:fldCharType="end"/>
      </w:r>
      <w:r w:rsidRPr="0076424C">
        <w:rPr>
          <w:b/>
        </w:rPr>
        <w:t>.</w:t>
      </w:r>
    </w:p>
    <w:p w14:paraId="6E861214" w14:textId="3BACAA3E" w:rsidR="00314B36" w:rsidRPr="0076424C" w:rsidRDefault="00760804">
      <w:pPr>
        <w:pStyle w:val="Indent1"/>
      </w:pPr>
      <w:r w:rsidRPr="0076424C">
        <w:t>(d)</w:t>
      </w:r>
      <w:r w:rsidRPr="0076424C">
        <w:tab/>
        <w:t>The avoidance of breakdown, separation or collapse (total or partial) of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rPr>
          <w:b/>
        </w:rPr>
        <w:t xml:space="preserve"> </w:t>
      </w:r>
      <w:r w:rsidRPr="0076424C">
        <w:t xml:space="preserve">or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Pr="0076424C">
        <w:t xml:space="preserve"> or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w:t>
      </w:r>
    </w:p>
    <w:p w14:paraId="6E861215" w14:textId="77777777" w:rsidR="00314B36" w:rsidRPr="0076424C" w:rsidRDefault="00314B36">
      <w:pPr>
        <w:pStyle w:val="Indent1"/>
      </w:pPr>
      <w:r w:rsidRPr="0076424C">
        <w:t>(e)</w:t>
      </w:r>
      <w:r w:rsidRPr="0076424C">
        <w:tab/>
        <w:t>The preservation of safety under all circumstances, including the prevention of personal injury.</w:t>
      </w:r>
    </w:p>
    <w:p w14:paraId="6E861216" w14:textId="55CBC9C3" w:rsidR="00314B36" w:rsidRPr="0076424C" w:rsidRDefault="00314B36">
      <w:pPr>
        <w:pStyle w:val="Indent1"/>
      </w:pPr>
      <w:r w:rsidRPr="0076424C">
        <w:t>(f)</w:t>
      </w:r>
      <w:r w:rsidRPr="0076424C">
        <w:tab/>
        <w:t xml:space="preserve">The prevention of damage to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rPr>
          <w:b/>
        </w:rPr>
        <w:t xml:space="preserve"> </w:t>
      </w:r>
      <w:r w:rsidRPr="0076424C">
        <w:t>and/or</w:t>
      </w:r>
      <w:r w:rsidRPr="0076424C">
        <w:rPr>
          <w:b/>
        </w:rPr>
        <w:t xml:space="preserv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w:t>
      </w:r>
    </w:p>
    <w:p w14:paraId="6E861217" w14:textId="3BA34DCD" w:rsidR="00314B36" w:rsidRPr="0076424C" w:rsidRDefault="00314B36">
      <w:pPr>
        <w:pStyle w:val="Indent1"/>
      </w:pPr>
      <w:r w:rsidRPr="0076424C">
        <w:t>(g)</w:t>
      </w:r>
      <w:r w:rsidRPr="0076424C">
        <w:tab/>
        <w:t xml:space="preserve">The achievement of objectives specifically identified in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w:t>
      </w:r>
    </w:p>
    <w:p w14:paraId="6E861218" w14:textId="138A8BB5" w:rsidR="00314B36" w:rsidRPr="0076424C" w:rsidRDefault="00314B36">
      <w:pPr>
        <w:pStyle w:val="Indent1"/>
      </w:pPr>
      <w:r w:rsidRPr="0076424C">
        <w:t>(h)</w:t>
      </w:r>
      <w:r w:rsidRPr="0076424C">
        <w:tab/>
        <w:t>The compliance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with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w:t>
      </w:r>
    </w:p>
    <w:p w14:paraId="6E861219" w14:textId="025A5815" w:rsidR="00314B36" w:rsidRPr="0076424C" w:rsidRDefault="00314B36">
      <w:pPr>
        <w:pStyle w:val="Indent2"/>
      </w:pPr>
      <w:r w:rsidRPr="0076424C">
        <w:t>(</w:t>
      </w:r>
      <w:proofErr w:type="spellStart"/>
      <w:r w:rsidRPr="0076424C">
        <w:t>i</w:t>
      </w:r>
      <w:proofErr w:type="spellEnd"/>
      <w:r w:rsidRPr="0076424C">
        <w:t>)</w:t>
      </w:r>
      <w:r w:rsidRPr="0076424C">
        <w:tab/>
        <w:t xml:space="preserve">In the absence of an applicable provision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or any of these General Requirements:</w:t>
      </w:r>
    </w:p>
    <w:p w14:paraId="6E86121A" w14:textId="7190AC01" w:rsidR="00314B36" w:rsidRPr="0076424C" w:rsidRDefault="00314B36">
      <w:pPr>
        <w:pStyle w:val="Indent2"/>
      </w:pPr>
      <w:r w:rsidRPr="0076424C">
        <w:t>(</w:t>
      </w:r>
      <w:proofErr w:type="spellStart"/>
      <w:r w:rsidRPr="0076424C">
        <w:t>i</w:t>
      </w:r>
      <w:proofErr w:type="spellEnd"/>
      <w:r w:rsidRPr="0076424C">
        <w:t>)</w:t>
      </w:r>
      <w:r w:rsidRPr="0076424C">
        <w:tab/>
        <w:t xml:space="preserve">The application of a policy aimed at the equitable sharing amongst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of any temporary restriction that might be necessary in exceptional circumstances, and</w:t>
      </w:r>
    </w:p>
    <w:p w14:paraId="6E86121B" w14:textId="77777777" w:rsidR="00314B36" w:rsidRPr="0076424C" w:rsidRDefault="00314B36">
      <w:pPr>
        <w:pStyle w:val="Indent2"/>
      </w:pPr>
      <w:r w:rsidRPr="0076424C">
        <w:t>(ii)</w:t>
      </w:r>
      <w:r w:rsidRPr="0076424C">
        <w:tab/>
        <w:t>The application of then current industry practice.</w:t>
      </w:r>
    </w:p>
    <w:p w14:paraId="6E86121C" w14:textId="3232F15D" w:rsidR="00314B36" w:rsidRPr="0076424C" w:rsidRDefault="00314B36">
      <w:smartTag w:uri="urn:schemas-microsoft-com:office:smarttags" w:element="stockticker">
        <w:r w:rsidRPr="0076424C">
          <w:t>DIN</w:t>
        </w:r>
      </w:smartTag>
      <w:r w:rsidRPr="0076424C">
        <w:t>4.2</w:t>
      </w:r>
      <w:r w:rsidRPr="0076424C">
        <w:tab/>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shall provide such reasonable co-operation and assistance as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may reasonably request in pursuance of the above General Requirements.</w:t>
      </w:r>
    </w:p>
    <w:p w14:paraId="6E86121D" w14:textId="77777777" w:rsidR="00314B36" w:rsidRPr="0076424C" w:rsidRDefault="00314B36">
      <w:pPr>
        <w:pStyle w:val="Heading1"/>
      </w:pPr>
      <w:bookmarkStart w:id="498" w:name="_Toc138331104"/>
      <w:smartTag w:uri="urn:schemas-microsoft-com:office:smarttags" w:element="stockticker">
        <w:r w:rsidRPr="0076424C">
          <w:t>DIn</w:t>
        </w:r>
      </w:smartTag>
      <w:r w:rsidRPr="0076424C">
        <w:t>5</w:t>
      </w:r>
      <w:r w:rsidRPr="0076424C">
        <w:tab/>
        <w:t>CODE RESPONSIBILITIES</w:t>
      </w:r>
      <w:bookmarkEnd w:id="498"/>
    </w:p>
    <w:p w14:paraId="6E86121E" w14:textId="1EC051C2" w:rsidR="000F1240" w:rsidRPr="0076424C" w:rsidRDefault="00314B36" w:rsidP="000F1240">
      <w:pPr>
        <w:rPr>
          <w:b/>
        </w:rPr>
      </w:pPr>
      <w:smartTag w:uri="urn:schemas-microsoft-com:office:smarttags" w:element="stockticker">
        <w:r w:rsidRPr="0076424C">
          <w:t>DIN</w:t>
        </w:r>
      </w:smartTag>
      <w:r w:rsidRPr="0076424C">
        <w:t>5.1</w:t>
      </w:r>
      <w:r w:rsidRPr="0076424C">
        <w:tab/>
        <w:t xml:space="preserve">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sets out procedures and principles governing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Pr="0076424C">
        <w:t xml:space="preserve">relationship with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21F" w14:textId="481A9F65" w:rsidR="00314B36" w:rsidRPr="0076424C" w:rsidRDefault="00314B36" w:rsidP="000F1240">
      <w:r w:rsidRPr="0076424C">
        <w:t>DIN5.2</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have a duty under this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Pr="0076424C">
        <w:t xml:space="preserve">to provide such information and resources as are necessary to facilitate compliance with and </w:t>
      </w:r>
      <w:r w:rsidRPr="0076424C">
        <w:lastRenderedPageBreak/>
        <w:t xml:space="preserve">implementation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w:t>
      </w:r>
      <w:r w:rsidRPr="0076424C">
        <w:rPr>
          <w:b/>
        </w:rPr>
        <w:t xml:space="preserve"> </w:t>
      </w:r>
      <w:r w:rsidRPr="0076424C">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can only plan and operate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provide information for the planning and operation of the</w:t>
      </w:r>
      <w:r w:rsidRPr="0076424C">
        <w:rPr>
          <w:b/>
        </w:rPr>
        <w:t xml:space="preserv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0F1240" w:rsidRPr="0076424C">
        <w:rPr>
          <w:szCs w:val="24"/>
          <w:lang w:eastAsia="en-GB"/>
        </w:rPr>
        <w:t>,</w:t>
      </w:r>
      <w:r w:rsidR="000F1240" w:rsidRPr="0076424C">
        <w:rPr>
          <w:b/>
        </w:rPr>
        <w:t xml:space="preserve"> </w:t>
      </w:r>
      <w:r w:rsidRPr="0076424C">
        <w:t xml:space="preserve">having regard to the requirements which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have informed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they wish to make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t>
      </w:r>
      <w:r w:rsidRPr="0076424C">
        <w:rPr>
          <w:b/>
        </w:rPr>
        <w:t xml:space="preserve"> </w:t>
      </w:r>
      <w:r w:rsidRPr="0076424C">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must be able to rely upon the information which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have supplied to it and will not be held responsible for any consequences which arise from its reasonable and prudent actions on the basis of such information supplied by any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E861220" w14:textId="77777777" w:rsidR="00314B36" w:rsidRPr="0076424C" w:rsidRDefault="00314B36">
      <w:pPr>
        <w:pStyle w:val="Heading1"/>
      </w:pPr>
      <w:bookmarkStart w:id="499" w:name="_Toc138331105"/>
      <w:smartTag w:uri="urn:schemas-microsoft-com:office:smarttags" w:element="stockticker">
        <w:r w:rsidRPr="0076424C">
          <w:t>DIn</w:t>
        </w:r>
      </w:smartTag>
      <w:r w:rsidRPr="0076424C">
        <w:t>6</w:t>
      </w:r>
      <w:r w:rsidRPr="0076424C">
        <w:rPr>
          <w:b w:val="0"/>
        </w:rPr>
        <w:tab/>
      </w:r>
      <w:r w:rsidRPr="0076424C">
        <w:t>CONFIDENTIALITY</w:t>
      </w:r>
      <w:bookmarkEnd w:id="499"/>
    </w:p>
    <w:p w14:paraId="6E861221" w14:textId="6F9EE430" w:rsidR="00314B36" w:rsidRPr="0076424C" w:rsidRDefault="00314B36">
      <w:r w:rsidRPr="0076424C">
        <w:rPr>
          <w:b/>
        </w:rPr>
        <w:tab/>
      </w:r>
      <w:r w:rsidRPr="0076424C">
        <w:t xml:space="preserve">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Pr="0076424C">
        <w:t>contains procedures under which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DistributionBusiness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Business</w:t>
      </w:r>
      <w:r w:rsidR="008572B5">
        <w:rPr>
          <w:color w:val="2B579A"/>
          <w:shd w:val="clear" w:color="auto" w:fill="E6E6E6"/>
        </w:rPr>
        <w:fldChar w:fldCharType="end"/>
      </w:r>
      <w:r w:rsidRPr="0076424C">
        <w:t>, in pursuance of its obligation as a</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receive information from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relating to the intentions of such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Pr="0076424C">
        <w:rPr>
          <w:b/>
        </w:rPr>
        <w:t xml:space="preserve"> </w:t>
      </w:r>
      <w:r w:rsidRPr="0076424C">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not, except in pursuance of specific requirements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disclose such information to any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or other person without the prior written consent of the provider of the information, subject to the requirements of 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 xml:space="preserve"> (Condition 39).</w:t>
      </w:r>
    </w:p>
    <w:p w14:paraId="6E861222" w14:textId="77777777" w:rsidR="00314B36" w:rsidRPr="0076424C" w:rsidRDefault="00314B36">
      <w:pPr>
        <w:pStyle w:val="Heading1"/>
      </w:pPr>
      <w:bookmarkStart w:id="500" w:name="_Toc138331106"/>
      <w:smartTag w:uri="urn:schemas-microsoft-com:office:smarttags" w:element="stockticker">
        <w:r w:rsidRPr="0076424C">
          <w:t>DIn</w:t>
        </w:r>
      </w:smartTag>
      <w:r w:rsidRPr="0076424C">
        <w:t>7</w:t>
      </w:r>
      <w:r w:rsidRPr="0076424C">
        <w:rPr>
          <w:b w:val="0"/>
        </w:rPr>
        <w:tab/>
      </w:r>
      <w:r w:rsidRPr="0076424C">
        <w:t>PUBLICATIONS</w:t>
      </w:r>
      <w:bookmarkEnd w:id="500"/>
    </w:p>
    <w:p w14:paraId="6E861223" w14:textId="021D1A06" w:rsidR="00314B36" w:rsidRPr="0076424C" w:rsidRDefault="00314B36">
      <w:r w:rsidRPr="0076424C">
        <w:tab/>
        <w:t xml:space="preserve">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contains references to various Electricity Supply Industry publications which provide guidance on planning and design criteria.  A list of the publications referred to is included as an </w:t>
      </w:r>
      <w:hyperlink w:anchor="Annex1" w:history="1">
        <w:r w:rsidRPr="0076424C">
          <w:rPr>
            <w:rStyle w:val="Hyperlink"/>
            <w:b w:val="0"/>
            <w:color w:val="auto"/>
            <w:u w:val="none"/>
          </w:rPr>
          <w:t>Annex 1</w:t>
        </w:r>
      </w:hyperlink>
      <w:r w:rsidRPr="0076424C">
        <w:t xml:space="preserve"> to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w:t>
      </w:r>
    </w:p>
    <w:p w14:paraId="6E861224" w14:textId="77777777" w:rsidR="00314B36" w:rsidRPr="0076424C" w:rsidRDefault="00314B36">
      <w:pPr>
        <w:ind w:left="1800" w:hanging="1800"/>
      </w:pPr>
    </w:p>
    <w:p w14:paraId="6E861225" w14:textId="77777777" w:rsidR="00314B36" w:rsidRPr="0076424C" w:rsidRDefault="00314B36">
      <w:pPr>
        <w:ind w:left="720"/>
        <w:sectPr w:rsidR="00314B36" w:rsidRPr="0076424C" w:rsidSect="001534AC">
          <w:headerReference w:type="even" r:id="rId40"/>
          <w:headerReference w:type="default" r:id="rId41"/>
          <w:headerReference w:type="first" r:id="rId42"/>
          <w:pgSz w:w="11907" w:h="16840" w:code="9"/>
          <w:pgMar w:top="1134" w:right="1134" w:bottom="1134" w:left="1418" w:header="567" w:footer="340" w:gutter="0"/>
          <w:cols w:space="720"/>
          <w:noEndnote/>
        </w:sectPr>
      </w:pPr>
    </w:p>
    <w:p w14:paraId="6E861226" w14:textId="77777777" w:rsidR="00314B36" w:rsidRPr="0076424C" w:rsidRDefault="00314B36">
      <w:pPr>
        <w:ind w:left="720"/>
      </w:pPr>
    </w:p>
    <w:p w14:paraId="6E861227" w14:textId="77777777" w:rsidR="00314B36" w:rsidRPr="0076424C" w:rsidRDefault="00314B36">
      <w:pPr>
        <w:ind w:left="720"/>
      </w:pPr>
    </w:p>
    <w:p w14:paraId="6E861228" w14:textId="77777777" w:rsidR="00314B36" w:rsidRPr="0076424C" w:rsidRDefault="00314B36">
      <w:pPr>
        <w:ind w:left="720"/>
      </w:pPr>
    </w:p>
    <w:p w14:paraId="6E861229" w14:textId="77777777" w:rsidR="00314B36" w:rsidRPr="0076424C" w:rsidRDefault="00314B36">
      <w:pPr>
        <w:ind w:left="720"/>
      </w:pPr>
    </w:p>
    <w:p w14:paraId="6E86122A" w14:textId="77777777" w:rsidR="00314B36" w:rsidRPr="0076424C" w:rsidRDefault="00314B36">
      <w:pPr>
        <w:ind w:left="720"/>
      </w:pPr>
    </w:p>
    <w:p w14:paraId="6E86122B" w14:textId="77777777" w:rsidR="00314B36" w:rsidRPr="0076424C" w:rsidRDefault="00314B36">
      <w:pPr>
        <w:ind w:left="720"/>
      </w:pPr>
    </w:p>
    <w:p w14:paraId="6E86122C" w14:textId="77777777" w:rsidR="00314B36" w:rsidRPr="0076424C" w:rsidRDefault="00314B36">
      <w:pPr>
        <w:ind w:left="720"/>
      </w:pPr>
    </w:p>
    <w:p w14:paraId="6E86122D" w14:textId="77777777" w:rsidR="00314B36" w:rsidRPr="0076424C" w:rsidRDefault="00314B36">
      <w:pPr>
        <w:ind w:left="720"/>
      </w:pPr>
    </w:p>
    <w:p w14:paraId="6E86122E" w14:textId="77777777" w:rsidR="00314B36" w:rsidRPr="0076424C" w:rsidRDefault="00314B36">
      <w:pPr>
        <w:ind w:left="720"/>
      </w:pPr>
    </w:p>
    <w:p w14:paraId="6E86122F" w14:textId="343385B4" w:rsidR="00314B36" w:rsidRPr="006C7693" w:rsidRDefault="008572B5">
      <w:pPr>
        <w:pStyle w:val="Header"/>
        <w:jc w:val="center"/>
        <w:rPr>
          <w:rFonts w:ascii="Times New Roman" w:hAnsi="Times New Roman"/>
        </w:rPr>
      </w:pPr>
      <w:r w:rsidRPr="006C7693">
        <w:rPr>
          <w:rFonts w:ascii="Times New Roman" w:hAnsi="Times New Roman"/>
          <w:color w:val="2B579A"/>
          <w:shd w:val="clear" w:color="auto" w:fill="E6E6E6"/>
        </w:rPr>
        <w:fldChar w:fldCharType="begin"/>
      </w:r>
      <w:r w:rsidRPr="006C7693">
        <w:rPr>
          <w:rFonts w:ascii="Times New Roman" w:hAnsi="Times New Roman"/>
        </w:rPr>
        <w:instrText xml:space="preserve"> REF DGC \h  \* MERGEFORMAT </w:instrText>
      </w:r>
      <w:r w:rsidRPr="006C7693">
        <w:rPr>
          <w:rFonts w:ascii="Times New Roman" w:hAnsi="Times New Roman"/>
          <w:color w:val="2B579A"/>
          <w:shd w:val="clear" w:color="auto" w:fill="E6E6E6"/>
        </w:rPr>
      </w:r>
      <w:r w:rsidRPr="006C7693">
        <w:rPr>
          <w:rFonts w:ascii="Times New Roman" w:hAnsi="Times New Roman"/>
          <w:color w:val="2B579A"/>
          <w:shd w:val="clear" w:color="auto" w:fill="E6E6E6"/>
        </w:rPr>
        <w:fldChar w:fldCharType="separate"/>
      </w:r>
      <w:r w:rsidR="005C572C" w:rsidRPr="005C572C">
        <w:rPr>
          <w:rFonts w:ascii="Times New Roman" w:hAnsi="Times New Roman"/>
        </w:rPr>
        <w:t>Distribution General Conditions</w:t>
      </w:r>
      <w:r w:rsidRPr="006C7693">
        <w:rPr>
          <w:rFonts w:ascii="Times New Roman" w:hAnsi="Times New Roman"/>
          <w:color w:val="2B579A"/>
          <w:shd w:val="clear" w:color="auto" w:fill="E6E6E6"/>
        </w:rPr>
        <w:fldChar w:fldCharType="end"/>
      </w:r>
      <w:r w:rsidR="00314B36" w:rsidRPr="006C7693">
        <w:rPr>
          <w:rFonts w:ascii="Times New Roman" w:hAnsi="Times New Roman"/>
        </w:rPr>
        <w:t xml:space="preserve"> (dgc)</w:t>
      </w:r>
    </w:p>
    <w:p w14:paraId="6E861230" w14:textId="77777777" w:rsidR="00314B36" w:rsidRPr="0076424C" w:rsidRDefault="00314B36">
      <w:pPr>
        <w:ind w:left="720"/>
        <w:sectPr w:rsidR="00314B36" w:rsidRPr="0076424C" w:rsidSect="001534AC">
          <w:headerReference w:type="even" r:id="rId43"/>
          <w:headerReference w:type="default" r:id="rId44"/>
          <w:headerReference w:type="first" r:id="rId45"/>
          <w:pgSz w:w="11907" w:h="16840" w:code="9"/>
          <w:pgMar w:top="1134" w:right="1134" w:bottom="1134" w:left="1418" w:header="567" w:footer="340" w:gutter="0"/>
          <w:cols w:space="720"/>
          <w:noEndnote/>
        </w:sectPr>
      </w:pPr>
    </w:p>
    <w:p w14:paraId="6E861231" w14:textId="77777777" w:rsidR="00314B36" w:rsidRPr="0076424C" w:rsidRDefault="00314B36">
      <w:pPr>
        <w:pStyle w:val="Heading1"/>
      </w:pPr>
      <w:bookmarkStart w:id="501" w:name="_Toc138331107"/>
      <w:r w:rsidRPr="0076424C">
        <w:lastRenderedPageBreak/>
        <w:t>DGC1</w:t>
      </w:r>
      <w:r w:rsidRPr="0076424C">
        <w:tab/>
        <w:t>INTRODUCTION</w:t>
      </w:r>
      <w:bookmarkEnd w:id="501"/>
    </w:p>
    <w:p w14:paraId="6E861232" w14:textId="082C0205" w:rsidR="00314B36" w:rsidRPr="0076424C" w:rsidRDefault="00314B36">
      <w:r w:rsidRPr="0076424C">
        <w:tab/>
        <w:t xml:space="preserve">The </w:t>
      </w:r>
      <w:r w:rsidR="008572B5">
        <w:rPr>
          <w:color w:val="2B579A"/>
          <w:shd w:val="clear" w:color="auto" w:fill="E6E6E6"/>
        </w:rPr>
        <w:fldChar w:fldCharType="begin"/>
      </w:r>
      <w:r w:rsidR="008572B5">
        <w:instrText xml:space="preserve"> REF DGD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Glossary and Definitions</w:t>
      </w:r>
      <w:r w:rsidR="008572B5">
        <w:rPr>
          <w:color w:val="2B579A"/>
          <w:shd w:val="clear" w:color="auto" w:fill="E6E6E6"/>
        </w:rPr>
        <w:fldChar w:fldCharType="end"/>
      </w:r>
      <w:r w:rsidRPr="0076424C">
        <w:t xml:space="preserve"> apply to all provisions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Their objective is to ensure, to the extent possible, that various sections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work together and work in practice for the benefit of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E861233" w14:textId="77777777" w:rsidR="00314B36" w:rsidRPr="0076424C" w:rsidRDefault="00314B36">
      <w:pPr>
        <w:pStyle w:val="Heading1"/>
      </w:pPr>
      <w:bookmarkStart w:id="502" w:name="_Toc138331108"/>
      <w:r w:rsidRPr="0076424C">
        <w:t>DGC2</w:t>
      </w:r>
      <w:r w:rsidRPr="0076424C">
        <w:tab/>
        <w:t>SCOPE</w:t>
      </w:r>
      <w:bookmarkEnd w:id="502"/>
    </w:p>
    <w:p w14:paraId="6E861234" w14:textId="2D854E7D" w:rsidR="00314B36" w:rsidRPr="0076424C" w:rsidRDefault="00314B36">
      <w:pPr>
        <w:pStyle w:val="BodyText"/>
      </w:pPr>
      <w:r w:rsidRPr="0076424C">
        <w:tab/>
        <w:t xml:space="preserve">The </w:t>
      </w:r>
      <w:r w:rsidR="008572B5">
        <w:rPr>
          <w:color w:val="2B579A"/>
          <w:shd w:val="clear" w:color="auto" w:fill="E6E6E6"/>
        </w:rPr>
        <w:fldChar w:fldCharType="begin"/>
      </w:r>
      <w:r w:rsidR="008572B5">
        <w:instrText xml:space="preserve"> REF DGD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Glossary and Definitions</w:t>
      </w:r>
      <w:r w:rsidR="008572B5">
        <w:rPr>
          <w:color w:val="2B579A"/>
          <w:shd w:val="clear" w:color="auto" w:fill="E6E6E6"/>
        </w:rPr>
        <w:fldChar w:fldCharType="end"/>
      </w:r>
      <w:r w:rsidRPr="0076424C">
        <w:t xml:space="preserve"> apply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to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E861235" w14:textId="77777777" w:rsidR="00314B36" w:rsidRPr="0076424C" w:rsidRDefault="00314B36">
      <w:pPr>
        <w:pStyle w:val="Heading1"/>
      </w:pPr>
      <w:bookmarkStart w:id="503" w:name="_Toc138331109"/>
      <w:r w:rsidRPr="0076424C">
        <w:t>DGC3</w:t>
      </w:r>
      <w:r w:rsidRPr="0076424C">
        <w:tab/>
        <w:t>UNFORESEEN CIRCUMSTANCES</w:t>
      </w:r>
      <w:bookmarkEnd w:id="503"/>
    </w:p>
    <w:p w14:paraId="6E861236" w14:textId="796EC0A0" w:rsidR="00314B36" w:rsidRPr="0076424C" w:rsidRDefault="00314B36">
      <w:r w:rsidRPr="0076424C">
        <w:tab/>
        <w:t xml:space="preserve">If circumstances not envisaged by the provisions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should arise,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to the extent reasonably practicable in the circumstances, consult promptly and in good faith with all affected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in an effort to reach agreement as to what should be done.  If agreement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those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cannot be reached in the time available,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determine what is to be done.  </w:t>
      </w:r>
    </w:p>
    <w:p w14:paraId="6E861237" w14:textId="4D4FFF15" w:rsidR="00314B36" w:rsidRPr="0076424C" w:rsidRDefault="00314B36">
      <w:pPr>
        <w:ind w:firstLine="0"/>
      </w:pPr>
      <w:r w:rsidRPr="0076424C">
        <w:t xml:space="preserve">Wherever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makes a determination, it shall do so having regard, wherever possible, to the views expressed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and, in any event, to what is reasonable in all the circumstances.  Each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shall comply with all instructions given to it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following such a determination provided that the instructions are consistent with the then current technical parameters of the particular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registered under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promptly refer all such unforeseen circumstances and any such determination to the </w:t>
      </w:r>
      <w:r w:rsidR="008572B5">
        <w:rPr>
          <w:color w:val="2B579A"/>
          <w:shd w:val="clear" w:color="auto" w:fill="E6E6E6"/>
        </w:rPr>
        <w:fldChar w:fldCharType="begin"/>
      </w:r>
      <w:r w:rsidR="008572B5">
        <w:instrText xml:space="preserve"> REF DCRP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 xml:space="preserve">Distribution Code Review Panel </w:t>
      </w:r>
      <w:r w:rsidR="008572B5">
        <w:rPr>
          <w:color w:val="2B579A"/>
          <w:shd w:val="clear" w:color="auto" w:fill="E6E6E6"/>
        </w:rPr>
        <w:fldChar w:fldCharType="end"/>
      </w:r>
      <w:r w:rsidRPr="0076424C">
        <w:t xml:space="preserve"> for consideration in accordance with DGC4.2(e).</w:t>
      </w:r>
    </w:p>
    <w:p w14:paraId="6E861238" w14:textId="13EF9D6C" w:rsidR="00314B36" w:rsidRPr="0076424C" w:rsidRDefault="00314B36">
      <w:pPr>
        <w:pStyle w:val="Heading1"/>
      </w:pPr>
      <w:bookmarkStart w:id="504" w:name="_Hlt4836775"/>
      <w:bookmarkStart w:id="505" w:name="_Toc138331110"/>
      <w:bookmarkEnd w:id="504"/>
      <w:r w:rsidRPr="0076424C">
        <w:t>DGC4</w:t>
      </w:r>
      <w:r w:rsidRPr="0076424C">
        <w:tab/>
        <w:t xml:space="preserve">THE </w:t>
      </w:r>
      <w:r w:rsidR="008572B5">
        <w:rPr>
          <w:color w:val="2B579A"/>
          <w:shd w:val="clear" w:color="auto" w:fill="E6E6E6"/>
        </w:rPr>
        <w:fldChar w:fldCharType="begin"/>
      </w:r>
      <w:r w:rsidR="008572B5">
        <w:instrText xml:space="preserve"> REF DistributionCodeReviewPanel \h  \* MERGEFORMAT </w:instrText>
      </w:r>
      <w:r w:rsidR="008572B5">
        <w:rPr>
          <w:color w:val="2B579A"/>
          <w:shd w:val="clear" w:color="auto" w:fill="E6E6E6"/>
        </w:rPr>
      </w:r>
      <w:r w:rsidR="008572B5">
        <w:rPr>
          <w:color w:val="2B579A"/>
          <w:shd w:val="clear" w:color="auto" w:fill="E6E6E6"/>
        </w:rPr>
        <w:fldChar w:fldCharType="separate"/>
      </w:r>
      <w:r w:rsidR="005C572C" w:rsidRPr="0076424C">
        <w:t>Distribution Code Review Panel</w:t>
      </w:r>
      <w:bookmarkEnd w:id="505"/>
      <w:r w:rsidR="008572B5">
        <w:rPr>
          <w:color w:val="2B579A"/>
          <w:shd w:val="clear" w:color="auto" w:fill="E6E6E6"/>
        </w:rPr>
        <w:fldChar w:fldCharType="end"/>
      </w:r>
      <w:r w:rsidRPr="0076424C">
        <w:tab/>
      </w:r>
    </w:p>
    <w:p w14:paraId="6E861239" w14:textId="73450A42" w:rsidR="00314B36" w:rsidRPr="0076424C" w:rsidRDefault="00314B36">
      <w:r w:rsidRPr="0076424C">
        <w:t>DGC4.1</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shall establish and maintain 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t>, which shall be a standing body, to carry out the functions referred to in paragraph DGC4.2.</w:t>
      </w:r>
    </w:p>
    <w:p w14:paraId="6E86123A" w14:textId="34E6B280" w:rsidR="00314B36" w:rsidRPr="0076424C" w:rsidRDefault="00314B36">
      <w:r w:rsidRPr="0076424C">
        <w:t>DGC4.2</w:t>
      </w:r>
      <w:r w:rsidRPr="0076424C">
        <w:tab/>
        <w:t xml:space="preserve">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t xml:space="preserve"> </w:t>
      </w:r>
      <w:proofErr w:type="gramStart"/>
      <w:r w:rsidRPr="0076424C">
        <w:t>shall:-</w:t>
      </w:r>
      <w:proofErr w:type="gramEnd"/>
    </w:p>
    <w:p w14:paraId="6E86123B" w14:textId="1BDC5707" w:rsidR="00314B36" w:rsidRPr="0076424C" w:rsidRDefault="00314B36">
      <w:pPr>
        <w:pStyle w:val="BodyList"/>
        <w:numPr>
          <w:ilvl w:val="0"/>
          <w:numId w:val="3"/>
        </w:numPr>
        <w:rPr>
          <w:sz w:val="24"/>
        </w:rPr>
      </w:pPr>
      <w:r w:rsidRPr="0076424C">
        <w:rPr>
          <w:sz w:val="24"/>
        </w:rPr>
        <w:t xml:space="preserve">Keep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sz w:val="24"/>
        </w:rPr>
        <w:t xml:space="preserve"> </w:t>
      </w:r>
      <w:r w:rsidRPr="0076424C">
        <w:rPr>
          <w:snapToGrid w:val="0"/>
          <w:sz w:val="24"/>
        </w:rPr>
        <w:t xml:space="preserve">and its working under review, including any necessary requirements for maintaining variations for Scotland and England and </w:t>
      </w:r>
      <w:proofErr w:type="gramStart"/>
      <w:r w:rsidRPr="0076424C">
        <w:rPr>
          <w:snapToGrid w:val="0"/>
          <w:sz w:val="24"/>
        </w:rPr>
        <w:t>Wales</w:t>
      </w:r>
      <w:r w:rsidRPr="0076424C">
        <w:rPr>
          <w:sz w:val="24"/>
        </w:rPr>
        <w:t>;</w:t>
      </w:r>
      <w:proofErr w:type="gramEnd"/>
    </w:p>
    <w:p w14:paraId="6E86123C" w14:textId="77777777" w:rsidR="00314B36" w:rsidRPr="0076424C" w:rsidRDefault="00314B36">
      <w:pPr>
        <w:pStyle w:val="BodyList"/>
        <w:numPr>
          <w:ilvl w:val="0"/>
          <w:numId w:val="3"/>
        </w:numPr>
        <w:rPr>
          <w:sz w:val="24"/>
        </w:rPr>
      </w:pPr>
      <w:r w:rsidRPr="0076424C">
        <w:rPr>
          <w:sz w:val="24"/>
        </w:rPr>
        <w:t xml:space="preserve">to minimize the necessary differences in the treatment of issues in Scotland from their treatment in England and Wales; </w:t>
      </w:r>
    </w:p>
    <w:p w14:paraId="6E86123D" w14:textId="14869810" w:rsidR="00314B36" w:rsidRPr="0076424C" w:rsidRDefault="00314B36">
      <w:pPr>
        <w:pStyle w:val="BodyList"/>
        <w:numPr>
          <w:ilvl w:val="0"/>
          <w:numId w:val="3"/>
        </w:numPr>
        <w:rPr>
          <w:sz w:val="24"/>
        </w:rPr>
      </w:pPr>
      <w:r w:rsidRPr="0076424C">
        <w:rPr>
          <w:sz w:val="24"/>
        </w:rPr>
        <w:t xml:space="preserve">review all suggestions for </w:t>
      </w:r>
      <w:r w:rsidR="009D20AA" w:rsidRPr="0076424C">
        <w:rPr>
          <w:sz w:val="24"/>
        </w:rPr>
        <w:t>modification</w:t>
      </w:r>
      <w:r w:rsidRPr="0076424C">
        <w:rPr>
          <w:sz w:val="24"/>
        </w:rPr>
        <w:t>s to the</w:t>
      </w:r>
      <w:r w:rsidRPr="0076424C">
        <w:rPr>
          <w:b/>
          <w:sz w:val="24"/>
        </w:rPr>
        <w:t xml:space="preserv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sz w:val="24"/>
        </w:rPr>
        <w:t xml:space="preserve"> which the</w:t>
      </w:r>
      <w:r w:rsidRPr="0076424C">
        <w:rPr>
          <w:b/>
          <w:sz w:val="24"/>
        </w:rPr>
        <w:t xml:space="preserve"> </w:t>
      </w:r>
      <w:r w:rsidR="008572B5">
        <w:rPr>
          <w:color w:val="2B579A"/>
          <w:shd w:val="clear" w:color="auto" w:fill="E6E6E6"/>
        </w:rPr>
        <w:fldChar w:fldCharType="begin"/>
      </w:r>
      <w:r w:rsidR="008572B5">
        <w:instrText xml:space="preserve"> REF Authority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Authority</w:t>
      </w:r>
      <w:r w:rsidR="008572B5">
        <w:rPr>
          <w:color w:val="2B579A"/>
          <w:shd w:val="clear" w:color="auto" w:fill="E6E6E6"/>
        </w:rPr>
        <w:fldChar w:fldCharType="end"/>
      </w:r>
      <w:r w:rsidRPr="0076424C">
        <w:rPr>
          <w:sz w:val="24"/>
        </w:rPr>
        <w:t xml:space="preserve"> or any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sz w:val="24"/>
        </w:rPr>
        <w:t xml:space="preserve"> </w:t>
      </w:r>
      <w:r w:rsidRPr="0076424C">
        <w:rPr>
          <w:sz w:val="24"/>
        </w:rPr>
        <w:t xml:space="preserve">may wish to submit to a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 w:val="24"/>
        </w:rPr>
        <w:t xml:space="preserve"> for consideration by 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rPr>
          <w:sz w:val="24"/>
        </w:rPr>
        <w:t xml:space="preserve"> from time to time;</w:t>
      </w:r>
    </w:p>
    <w:p w14:paraId="6E86123E" w14:textId="2BAA1BED" w:rsidR="00314B36" w:rsidRPr="0076424C" w:rsidRDefault="00314B36">
      <w:pPr>
        <w:pStyle w:val="BodyList"/>
        <w:numPr>
          <w:ilvl w:val="0"/>
          <w:numId w:val="3"/>
        </w:numPr>
        <w:rPr>
          <w:sz w:val="24"/>
        </w:rPr>
      </w:pPr>
      <w:r w:rsidRPr="0076424C">
        <w:rPr>
          <w:sz w:val="24"/>
        </w:rPr>
        <w:t xml:space="preserve">publish recommendations as to </w:t>
      </w:r>
      <w:r w:rsidR="009D20AA" w:rsidRPr="0076424C">
        <w:rPr>
          <w:sz w:val="24"/>
        </w:rPr>
        <w:t>modification</w:t>
      </w:r>
      <w:r w:rsidRPr="0076424C">
        <w:rPr>
          <w:sz w:val="24"/>
        </w:rPr>
        <w:t>s to the</w:t>
      </w:r>
      <w:r w:rsidRPr="0076424C">
        <w:rPr>
          <w:b/>
          <w:sz w:val="24"/>
        </w:rPr>
        <w:t xml:space="preserv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sz w:val="24"/>
        </w:rPr>
        <w:t xml:space="preserve"> that a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 w:val="24"/>
        </w:rPr>
        <w:t xml:space="preserve"> or 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rPr>
          <w:sz w:val="24"/>
        </w:rPr>
        <w:t xml:space="preserve"> feels are necessary or desirable and the reasons for the recommendations; </w:t>
      </w:r>
    </w:p>
    <w:p w14:paraId="6E86123F" w14:textId="74031BE7" w:rsidR="00314B36" w:rsidRPr="0076424C" w:rsidRDefault="00314B36">
      <w:pPr>
        <w:pStyle w:val="BodyList"/>
        <w:widowControl/>
        <w:numPr>
          <w:ilvl w:val="0"/>
          <w:numId w:val="3"/>
        </w:numPr>
        <w:rPr>
          <w:sz w:val="24"/>
        </w:rPr>
      </w:pPr>
      <w:r w:rsidRPr="0076424C">
        <w:rPr>
          <w:sz w:val="24"/>
        </w:rPr>
        <w:t xml:space="preserve">issue guidance in relation to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sz w:val="24"/>
        </w:rPr>
        <w:t xml:space="preserve"> and its implementation, performance and interpretation when asked to do so by any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sz w:val="24"/>
        </w:rPr>
        <w:t>;</w:t>
      </w:r>
      <w:r w:rsidRPr="0076424C">
        <w:rPr>
          <w:sz w:val="24"/>
        </w:rPr>
        <w:t xml:space="preserve"> and</w:t>
      </w:r>
    </w:p>
    <w:p w14:paraId="6E861240" w14:textId="52F970DF" w:rsidR="00314B36" w:rsidRPr="0076424C" w:rsidRDefault="00314B36">
      <w:pPr>
        <w:pStyle w:val="BodyList"/>
        <w:keepLines/>
        <w:widowControl/>
        <w:numPr>
          <w:ilvl w:val="0"/>
          <w:numId w:val="3"/>
        </w:numPr>
        <w:rPr>
          <w:sz w:val="24"/>
        </w:rPr>
      </w:pPr>
      <w:r w:rsidRPr="0076424C">
        <w:rPr>
          <w:sz w:val="24"/>
        </w:rPr>
        <w:lastRenderedPageBreak/>
        <w:t>consider what changes are necessary to the</w:t>
      </w:r>
      <w:r w:rsidRPr="0076424C">
        <w:rPr>
          <w:b/>
          <w:sz w:val="24"/>
        </w:rPr>
        <w:t xml:space="preserv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sz w:val="24"/>
        </w:rPr>
        <w:t xml:space="preserve"> arising out of any unforeseen circumstances referred to it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 w:val="24"/>
        </w:rPr>
        <w:t xml:space="preserve"> under DGC3.</w:t>
      </w:r>
    </w:p>
    <w:p w14:paraId="6E861241" w14:textId="4B46C6EB" w:rsidR="00314B36" w:rsidRPr="0076424C" w:rsidRDefault="00314B36">
      <w:pPr>
        <w:pStyle w:val="BodyList"/>
        <w:keepLines/>
        <w:widowControl/>
        <w:numPr>
          <w:ilvl w:val="0"/>
          <w:numId w:val="3"/>
        </w:numPr>
        <w:rPr>
          <w:sz w:val="24"/>
        </w:rPr>
      </w:pPr>
      <w:r w:rsidRPr="0076424C">
        <w:rPr>
          <w:sz w:val="24"/>
        </w:rPr>
        <w:t xml:space="preserve">produce an Annual Report of the activities of 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rPr>
          <w:sz w:val="24"/>
        </w:rPr>
        <w:t>; and</w:t>
      </w:r>
    </w:p>
    <w:p w14:paraId="6E861242" w14:textId="02717ACB" w:rsidR="00E46EC9" w:rsidRPr="0076424C" w:rsidRDefault="00E46EC9" w:rsidP="00E46EC9">
      <w:pPr>
        <w:numPr>
          <w:ilvl w:val="0"/>
          <w:numId w:val="3"/>
        </w:numPr>
        <w:autoSpaceDE w:val="0"/>
        <w:autoSpaceDN w:val="0"/>
        <w:adjustRightInd w:val="0"/>
        <w:spacing w:after="120"/>
        <w:jc w:val="left"/>
      </w:pPr>
      <w:r w:rsidRPr="0076424C">
        <w:t xml:space="preserve">establish and maintain governance arrangements for </w:t>
      </w:r>
      <w:r w:rsidR="008572B5">
        <w:rPr>
          <w:color w:val="2B579A"/>
          <w:shd w:val="clear" w:color="auto" w:fill="E6E6E6"/>
        </w:rPr>
        <w:fldChar w:fldCharType="begin"/>
      </w:r>
      <w:r w:rsidR="008572B5">
        <w:instrText xml:space="preserve"> REF QualifyingStandard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Qualifying Standard</w:t>
      </w:r>
      <w:r w:rsidR="008572B5">
        <w:rPr>
          <w:color w:val="2B579A"/>
          <w:shd w:val="clear" w:color="auto" w:fill="E6E6E6"/>
        </w:rPr>
        <w:fldChar w:fldCharType="end"/>
      </w:r>
      <w:r w:rsidRPr="0076424C">
        <w:t xml:space="preserve">s that have a material effect on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s of the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as follows: </w:t>
      </w:r>
    </w:p>
    <w:p w14:paraId="6E861243" w14:textId="664897E6" w:rsidR="00E46EC9" w:rsidRPr="0076424C" w:rsidRDefault="00E46EC9" w:rsidP="00E46EC9">
      <w:pPr>
        <w:pStyle w:val="Default"/>
        <w:spacing w:before="120" w:after="120"/>
        <w:ind w:left="2585" w:hanging="425"/>
        <w:rPr>
          <w:color w:val="auto"/>
        </w:rPr>
      </w:pPr>
      <w:bookmarkStart w:id="506" w:name="_DV_M75"/>
      <w:bookmarkEnd w:id="506"/>
      <w:r w:rsidRPr="0076424C">
        <w:rPr>
          <w:color w:val="auto"/>
        </w:rPr>
        <w:t>(1)</w:t>
      </w:r>
      <w:r w:rsidRPr="0076424C">
        <w:rPr>
          <w:color w:val="auto"/>
        </w:rPr>
        <w:tab/>
      </w:r>
      <w:bookmarkStart w:id="507" w:name="_DV_C28"/>
      <w:r w:rsidRPr="0076424C">
        <w:rPr>
          <w:color w:val="auto"/>
        </w:rPr>
        <w:t>national</w:t>
      </w:r>
      <w:bookmarkStart w:id="508" w:name="_DV_M76"/>
      <w:bookmarkEnd w:id="507"/>
      <w:bookmarkEnd w:id="508"/>
      <w:r w:rsidRPr="0076424C">
        <w:rPr>
          <w:color w:val="auto"/>
        </w:rPr>
        <w:t xml:space="preserve"> electricity industry standards that implement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5C572C">
        <w:rPr>
          <w:b/>
          <w:color w:val="auto"/>
        </w:rPr>
        <w:t>Distribution Code</w:t>
      </w:r>
      <w:r w:rsidR="008572B5">
        <w:rPr>
          <w:color w:val="2B579A"/>
          <w:shd w:val="clear" w:color="auto" w:fill="E6E6E6"/>
        </w:rPr>
        <w:fldChar w:fldCharType="end"/>
      </w:r>
      <w:r w:rsidRPr="0076424C">
        <w:rPr>
          <w:color w:val="auto"/>
        </w:rPr>
        <w:t xml:space="preserve"> requirements, and which are listed in Annex 1 of the Distribution Code and form part of the </w:t>
      </w:r>
      <w:bookmarkStart w:id="509" w:name="_DV_C30"/>
      <w:r w:rsidR="00786E2C" w:rsidRPr="0076424C">
        <w:rPr>
          <w:color w:val="auto"/>
          <w:shd w:val="clear" w:color="auto" w:fill="E6E6E6"/>
        </w:rPr>
        <w:fldChar w:fldCharType="begin"/>
      </w:r>
      <w:r w:rsidRPr="0076424C">
        <w:rPr>
          <w:color w:val="auto"/>
        </w:rPr>
        <w:instrText xml:space="preserve"> REF DistributionCode \h </w:instrText>
      </w:r>
      <w:r w:rsidR="0076424C">
        <w:rPr>
          <w:color w:val="auto"/>
        </w:rPr>
        <w:instrText xml:space="preserve"> \* MERGEFORMAT </w:instrText>
      </w:r>
      <w:r w:rsidR="00786E2C" w:rsidRPr="0076424C">
        <w:rPr>
          <w:color w:val="auto"/>
          <w:shd w:val="clear" w:color="auto" w:fill="E6E6E6"/>
        </w:rPr>
      </w:r>
      <w:r w:rsidR="00786E2C" w:rsidRPr="0076424C">
        <w:rPr>
          <w:color w:val="auto"/>
          <w:shd w:val="clear" w:color="auto" w:fill="E6E6E6"/>
        </w:rPr>
        <w:fldChar w:fldCharType="separate"/>
      </w:r>
      <w:r w:rsidR="005C572C" w:rsidRPr="005C572C">
        <w:rPr>
          <w:b/>
          <w:color w:val="auto"/>
        </w:rPr>
        <w:t>Distribution Code</w:t>
      </w:r>
      <w:r w:rsidR="00786E2C" w:rsidRPr="0076424C">
        <w:rPr>
          <w:color w:val="auto"/>
          <w:shd w:val="clear" w:color="auto" w:fill="E6E6E6"/>
        </w:rPr>
        <w:fldChar w:fldCharType="end"/>
      </w:r>
      <w:r w:rsidRPr="0076424C">
        <w:rPr>
          <w:color w:val="auto"/>
        </w:rPr>
        <w:t>;</w:t>
      </w:r>
      <w:bookmarkStart w:id="510" w:name="_DV_M77"/>
      <w:bookmarkEnd w:id="509"/>
      <w:bookmarkEnd w:id="510"/>
      <w:r w:rsidRPr="0076424C">
        <w:rPr>
          <w:color w:val="auto"/>
        </w:rPr>
        <w:t xml:space="preserve"> </w:t>
      </w:r>
    </w:p>
    <w:p w14:paraId="6E861244" w14:textId="778FD7B2" w:rsidR="00E46EC9" w:rsidRPr="0076424C" w:rsidRDefault="00E46EC9" w:rsidP="00E46EC9">
      <w:pPr>
        <w:pStyle w:val="Default"/>
        <w:spacing w:before="120" w:after="120"/>
        <w:ind w:left="2585" w:hanging="425"/>
        <w:rPr>
          <w:color w:val="auto"/>
        </w:rPr>
      </w:pPr>
      <w:bookmarkStart w:id="511" w:name="_DV_M78"/>
      <w:bookmarkEnd w:id="511"/>
      <w:r w:rsidRPr="0076424C">
        <w:rPr>
          <w:color w:val="auto"/>
        </w:rPr>
        <w:t xml:space="preserve">(2) </w:t>
      </w:r>
      <w:bookmarkStart w:id="512" w:name="_DV_C32"/>
      <w:r w:rsidRPr="0076424C">
        <w:rPr>
          <w:color w:val="auto"/>
        </w:rPr>
        <w:tab/>
        <w:t>other</w:t>
      </w:r>
      <w:bookmarkStart w:id="513" w:name="_DV_M79"/>
      <w:bookmarkEnd w:id="512"/>
      <w:bookmarkEnd w:id="513"/>
      <w:r w:rsidRPr="0076424C">
        <w:rPr>
          <w:color w:val="auto"/>
        </w:rPr>
        <w:t xml:space="preserve"> national electricity industry standards that have a material </w:t>
      </w:r>
      <w:proofErr w:type="spellStart"/>
      <w:r w:rsidRPr="0076424C">
        <w:rPr>
          <w:color w:val="auto"/>
        </w:rPr>
        <w:t>affect</w:t>
      </w:r>
      <w:proofErr w:type="spellEnd"/>
      <w:r w:rsidRPr="0076424C">
        <w:rPr>
          <w:color w:val="auto"/>
        </w:rPr>
        <w:t xml:space="preserve"> on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5C572C">
        <w:rPr>
          <w:b/>
          <w:color w:val="auto"/>
        </w:rPr>
        <w:t>User</w:t>
      </w:r>
      <w:r w:rsidR="008572B5">
        <w:rPr>
          <w:color w:val="2B579A"/>
          <w:shd w:val="clear" w:color="auto" w:fill="E6E6E6"/>
        </w:rPr>
        <w:fldChar w:fldCharType="end"/>
      </w:r>
      <w:r w:rsidRPr="0076424C">
        <w:rPr>
          <w:color w:val="auto"/>
        </w:rPr>
        <w:t xml:space="preserve">s but do not implement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5C572C">
        <w:rPr>
          <w:b/>
          <w:color w:val="auto"/>
        </w:rPr>
        <w:t>Distribution Code</w:t>
      </w:r>
      <w:r w:rsidR="008572B5">
        <w:rPr>
          <w:color w:val="2B579A"/>
          <w:shd w:val="clear" w:color="auto" w:fill="E6E6E6"/>
        </w:rPr>
        <w:fldChar w:fldCharType="end"/>
      </w:r>
      <w:r w:rsidRPr="0076424C">
        <w:rPr>
          <w:color w:val="auto"/>
        </w:rPr>
        <w:t xml:space="preserve"> requirements and which do not form part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5C572C">
        <w:rPr>
          <w:b/>
          <w:color w:val="auto"/>
        </w:rPr>
        <w:t>Distribution Code</w:t>
      </w:r>
      <w:r w:rsidR="008572B5">
        <w:rPr>
          <w:color w:val="2B579A"/>
          <w:shd w:val="clear" w:color="auto" w:fill="E6E6E6"/>
        </w:rPr>
        <w:fldChar w:fldCharType="end"/>
      </w:r>
      <w:r w:rsidRPr="0076424C">
        <w:rPr>
          <w:color w:val="auto"/>
        </w:rPr>
        <w:t xml:space="preserve"> technical requirements.  The Panel will maintain a list of these standards.  For convenience this list is attached as </w:t>
      </w:r>
      <w:r w:rsidR="00A104A4">
        <w:rPr>
          <w:color w:val="auto"/>
        </w:rPr>
        <w:t>Annex 2</w:t>
      </w:r>
      <w:bookmarkStart w:id="514" w:name="_DV_C33"/>
      <w:r w:rsidRPr="0076424C">
        <w:rPr>
          <w:color w:val="auto"/>
        </w:rPr>
        <w:t>;</w:t>
      </w:r>
      <w:r w:rsidRPr="0076424C">
        <w:rPr>
          <w:rStyle w:val="DeltaViewInsertion"/>
          <w:color w:val="auto"/>
        </w:rPr>
        <w:t xml:space="preserve"> </w:t>
      </w:r>
      <w:r w:rsidRPr="0076424C">
        <w:rPr>
          <w:color w:val="auto"/>
        </w:rPr>
        <w:t>and</w:t>
      </w:r>
      <w:bookmarkStart w:id="515" w:name="_DV_M80"/>
      <w:bookmarkEnd w:id="514"/>
      <w:bookmarkEnd w:id="515"/>
      <w:r w:rsidRPr="0076424C">
        <w:rPr>
          <w:color w:val="auto"/>
        </w:rPr>
        <w:t xml:space="preserve"> </w:t>
      </w:r>
    </w:p>
    <w:p w14:paraId="6E861245" w14:textId="77777777" w:rsidR="00E46EC9" w:rsidRPr="0076424C" w:rsidRDefault="00E46EC9" w:rsidP="00E46EC9">
      <w:pPr>
        <w:pStyle w:val="BodyList"/>
        <w:keepLines/>
        <w:widowControl/>
        <w:ind w:left="2552" w:hanging="425"/>
        <w:rPr>
          <w:sz w:val="24"/>
          <w:szCs w:val="24"/>
        </w:rPr>
      </w:pPr>
      <w:bookmarkStart w:id="516" w:name="_DV_M81"/>
      <w:bookmarkEnd w:id="516"/>
      <w:r w:rsidRPr="0076424C">
        <w:rPr>
          <w:sz w:val="24"/>
          <w:szCs w:val="24"/>
        </w:rPr>
        <w:t xml:space="preserve">(3) </w:t>
      </w:r>
      <w:r w:rsidRPr="0076424C">
        <w:rPr>
          <w:sz w:val="24"/>
          <w:szCs w:val="24"/>
        </w:rPr>
        <w:tab/>
      </w:r>
      <w:bookmarkStart w:id="517" w:name="_DV_C35"/>
      <w:r w:rsidRPr="0076424C">
        <w:rPr>
          <w:sz w:val="24"/>
          <w:szCs w:val="24"/>
        </w:rPr>
        <w:t>standards</w:t>
      </w:r>
      <w:bookmarkStart w:id="518" w:name="_DV_M82"/>
      <w:bookmarkEnd w:id="517"/>
      <w:bookmarkEnd w:id="518"/>
      <w:r w:rsidRPr="0076424C">
        <w:rPr>
          <w:sz w:val="24"/>
          <w:szCs w:val="24"/>
        </w:rPr>
        <w:t xml:space="preserve"> adopted by individual DNOs, which are published as such by those DNOs and which have a material effect on Users</w:t>
      </w:r>
      <w:bookmarkStart w:id="519" w:name="_DV_C37"/>
      <w:r w:rsidRPr="0076424C">
        <w:rPr>
          <w:sz w:val="24"/>
          <w:szCs w:val="24"/>
        </w:rPr>
        <w:t>;</w:t>
      </w:r>
      <w:bookmarkEnd w:id="519"/>
    </w:p>
    <w:p w14:paraId="6E861246" w14:textId="517A1E7C" w:rsidR="00E46EC9" w:rsidRPr="0076424C" w:rsidRDefault="00E46EC9" w:rsidP="00E46EC9">
      <w:pPr>
        <w:numPr>
          <w:ilvl w:val="0"/>
          <w:numId w:val="3"/>
        </w:numPr>
        <w:autoSpaceDE w:val="0"/>
        <w:autoSpaceDN w:val="0"/>
        <w:adjustRightInd w:val="0"/>
        <w:spacing w:after="120"/>
        <w:jc w:val="left"/>
      </w:pPr>
      <w:r w:rsidRPr="0076424C">
        <w:t xml:space="preserve">maintain a detailed procedure for the overall governance arrangements for </w:t>
      </w:r>
      <w:r w:rsidR="008572B5">
        <w:rPr>
          <w:color w:val="2B579A"/>
          <w:shd w:val="clear" w:color="auto" w:fill="E6E6E6"/>
        </w:rPr>
        <w:fldChar w:fldCharType="begin"/>
      </w:r>
      <w:r w:rsidR="008572B5">
        <w:instrText xml:space="preserve"> REF QualifyingStandard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Qualifying Standard</w:t>
      </w:r>
      <w:r w:rsidR="008572B5">
        <w:rPr>
          <w:color w:val="2B579A"/>
          <w:shd w:val="clear" w:color="auto" w:fill="E6E6E6"/>
        </w:rPr>
        <w:fldChar w:fldCharType="end"/>
      </w:r>
      <w:r w:rsidRPr="0076424C">
        <w:t xml:space="preserve">s, which shall be agreed by resolution of 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t xml:space="preserve"> from time to time</w:t>
      </w:r>
      <w:bookmarkStart w:id="520" w:name="_DV_C39"/>
      <w:r w:rsidRPr="0076424C">
        <w:t>; and</w:t>
      </w:r>
      <w:bookmarkStart w:id="521" w:name="_DV_M85"/>
      <w:bookmarkEnd w:id="520"/>
      <w:bookmarkEnd w:id="521"/>
      <w:r w:rsidRPr="0076424C">
        <w:t xml:space="preserve"> </w:t>
      </w:r>
    </w:p>
    <w:p w14:paraId="6E861247" w14:textId="0AF402DD" w:rsidR="00E46EC9" w:rsidRPr="0076424C" w:rsidRDefault="00E46EC9" w:rsidP="00E46EC9">
      <w:pPr>
        <w:numPr>
          <w:ilvl w:val="0"/>
          <w:numId w:val="3"/>
        </w:numPr>
        <w:autoSpaceDE w:val="0"/>
        <w:autoSpaceDN w:val="0"/>
        <w:adjustRightInd w:val="0"/>
        <w:spacing w:after="120"/>
        <w:jc w:val="left"/>
      </w:pPr>
      <w:bookmarkStart w:id="522" w:name="_DV_M86"/>
      <w:bookmarkEnd w:id="522"/>
      <w:r w:rsidRPr="0076424C">
        <w:t xml:space="preserve">have regard for commercial matters insofar as they interact with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and take into account the commercial implications of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provisions when developing modifications to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Annex1Standard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Annex 1 Standard</w:t>
      </w:r>
      <w:r w:rsidR="008572B5">
        <w:rPr>
          <w:color w:val="2B579A"/>
          <w:shd w:val="clear" w:color="auto" w:fill="E6E6E6"/>
        </w:rPr>
        <w:fldChar w:fldCharType="end"/>
      </w:r>
      <w:r w:rsidRPr="0076424C">
        <w:t xml:space="preserve"> </w:t>
      </w:r>
      <w:r w:rsidR="0076053E">
        <w:t xml:space="preserve">and </w:t>
      </w:r>
      <w:r w:rsidR="0076053E">
        <w:rPr>
          <w:color w:val="2B579A"/>
          <w:shd w:val="clear" w:color="auto" w:fill="E6E6E6"/>
        </w:rPr>
        <w:fldChar w:fldCharType="begin"/>
      </w:r>
      <w:r w:rsidR="0076053E">
        <w:instrText xml:space="preserve"> REF Annex2standard \h </w:instrText>
      </w:r>
      <w:r w:rsidR="0076053E">
        <w:rPr>
          <w:color w:val="2B579A"/>
          <w:shd w:val="clear" w:color="auto" w:fill="E6E6E6"/>
        </w:rPr>
      </w:r>
      <w:r w:rsidR="0076053E">
        <w:rPr>
          <w:color w:val="2B579A"/>
          <w:shd w:val="clear" w:color="auto" w:fill="E6E6E6"/>
        </w:rPr>
        <w:fldChar w:fldCharType="separate"/>
      </w:r>
      <w:r w:rsidR="005C572C">
        <w:rPr>
          <w:b/>
        </w:rPr>
        <w:t>Annex</w:t>
      </w:r>
      <w:r w:rsidR="005C572C" w:rsidRPr="0076424C">
        <w:rPr>
          <w:b/>
        </w:rPr>
        <w:t xml:space="preserve"> 2 Standard</w:t>
      </w:r>
      <w:r w:rsidR="0076053E">
        <w:rPr>
          <w:color w:val="2B579A"/>
          <w:shd w:val="clear" w:color="auto" w:fill="E6E6E6"/>
        </w:rPr>
        <w:fldChar w:fldCharType="end"/>
      </w:r>
      <w:r w:rsidRPr="0076424C">
        <w:t xml:space="preserve">. </w:t>
      </w:r>
      <w:proofErr w:type="gramStart"/>
      <w:r w:rsidRPr="0076424C">
        <w:t>However</w:t>
      </w:r>
      <w:proofErr w:type="gramEnd"/>
      <w:r w:rsidRPr="0076424C">
        <w:t xml:space="preserve"> 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t xml:space="preserve"> shall not be required to discuss issues relating solely to commercial matters.</w:t>
      </w:r>
    </w:p>
    <w:p w14:paraId="6E861248" w14:textId="374310D8" w:rsidR="00314B36" w:rsidRPr="0076424C" w:rsidRDefault="00314B36">
      <w:r w:rsidRPr="0076424C">
        <w:t>DGC4.3</w:t>
      </w:r>
      <w:r w:rsidRPr="0076424C">
        <w:tab/>
        <w:t xml:space="preserve">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t xml:space="preserve"> shall consist </w:t>
      </w:r>
      <w:proofErr w:type="gramStart"/>
      <w:r w:rsidRPr="0076424C">
        <w:t>of:-</w:t>
      </w:r>
      <w:proofErr w:type="gramEnd"/>
    </w:p>
    <w:p w14:paraId="6E861249" w14:textId="50CEEC7A" w:rsidR="00314B36" w:rsidRPr="0076424C" w:rsidRDefault="00314B36">
      <w:pPr>
        <w:pStyle w:val="BodyList"/>
        <w:numPr>
          <w:ilvl w:val="0"/>
          <w:numId w:val="4"/>
        </w:numPr>
        <w:rPr>
          <w:sz w:val="24"/>
        </w:rPr>
      </w:pPr>
      <w:r w:rsidRPr="0076424C">
        <w:rPr>
          <w:sz w:val="24"/>
        </w:rPr>
        <w:t xml:space="preserve">A Chairman and up to </w:t>
      </w:r>
      <w:r w:rsidR="00E46EC9" w:rsidRPr="0076424C">
        <w:rPr>
          <w:sz w:val="24"/>
        </w:rPr>
        <w:t xml:space="preserve">5 </w:t>
      </w:r>
      <w:r w:rsidRPr="0076424C">
        <w:rPr>
          <w:sz w:val="24"/>
        </w:rPr>
        <w:t xml:space="preserve">members appointed by the </w:t>
      </w:r>
      <w:r w:rsidR="00E46EC9" w:rsidRPr="0076424C">
        <w:rPr>
          <w:b/>
        </w:rPr>
        <w:t>ITCG</w:t>
      </w:r>
      <w:r w:rsidRPr="0076424C">
        <w:rPr>
          <w:sz w:val="24"/>
        </w:rPr>
        <w:t xml:space="preserve">, at least one of whom will be a member of the Grid Code Review Panel and at least one of whom </w:t>
      </w:r>
      <w:r w:rsidR="00E46EC9" w:rsidRPr="0076424C">
        <w:rPr>
          <w:sz w:val="24"/>
        </w:rPr>
        <w:t xml:space="preserve">will be an </w:t>
      </w:r>
      <w:r w:rsidR="008572B5">
        <w:rPr>
          <w:color w:val="2B579A"/>
          <w:shd w:val="clear" w:color="auto" w:fill="E6E6E6"/>
        </w:rPr>
        <w:fldChar w:fldCharType="begin"/>
      </w:r>
      <w:r w:rsidR="008572B5">
        <w:instrText xml:space="preserve"> REF IDNO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Independent Distribution Network Operator</w:t>
      </w:r>
      <w:r w:rsidR="008572B5">
        <w:rPr>
          <w:color w:val="2B579A"/>
          <w:shd w:val="clear" w:color="auto" w:fill="E6E6E6"/>
        </w:rPr>
        <w:fldChar w:fldCharType="end"/>
      </w:r>
      <w:r w:rsidRPr="0076424C">
        <w:rPr>
          <w:sz w:val="24"/>
        </w:rPr>
        <w:t>;</w:t>
      </w:r>
    </w:p>
    <w:p w14:paraId="6E86124A" w14:textId="5F811F57" w:rsidR="00314B36" w:rsidRPr="0076424C" w:rsidRDefault="00314B36">
      <w:pPr>
        <w:pStyle w:val="BodyList"/>
        <w:numPr>
          <w:ilvl w:val="0"/>
          <w:numId w:val="4"/>
        </w:numPr>
        <w:rPr>
          <w:sz w:val="24"/>
        </w:rPr>
      </w:pPr>
      <w:r w:rsidRPr="0076424C">
        <w:rPr>
          <w:sz w:val="24"/>
        </w:rPr>
        <w:t>a person appointed by the</w:t>
      </w:r>
      <w:r w:rsidRPr="0076424C">
        <w:rPr>
          <w:b/>
          <w:sz w:val="24"/>
        </w:rPr>
        <w:t xml:space="preserve"> </w:t>
      </w:r>
      <w:r w:rsidR="008572B5">
        <w:rPr>
          <w:color w:val="2B579A"/>
          <w:shd w:val="clear" w:color="auto" w:fill="E6E6E6"/>
        </w:rPr>
        <w:fldChar w:fldCharType="begin"/>
      </w:r>
      <w:r w:rsidR="008572B5">
        <w:instrText xml:space="preserve"> REF Authority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Authority</w:t>
      </w:r>
      <w:r w:rsidR="008572B5">
        <w:rPr>
          <w:color w:val="2B579A"/>
          <w:shd w:val="clear" w:color="auto" w:fill="E6E6E6"/>
        </w:rPr>
        <w:fldChar w:fldCharType="end"/>
      </w:r>
      <w:r w:rsidRPr="0076424C">
        <w:rPr>
          <w:sz w:val="24"/>
        </w:rPr>
        <w:t xml:space="preserve">; </w:t>
      </w:r>
    </w:p>
    <w:p w14:paraId="6E86124B" w14:textId="77777777" w:rsidR="00314B36" w:rsidRPr="0076424C" w:rsidRDefault="00314B36">
      <w:pPr>
        <w:pStyle w:val="BodyList"/>
        <w:numPr>
          <w:ilvl w:val="0"/>
          <w:numId w:val="4"/>
        </w:numPr>
        <w:rPr>
          <w:sz w:val="24"/>
        </w:rPr>
      </w:pPr>
      <w:r w:rsidRPr="0076424C">
        <w:rPr>
          <w:sz w:val="24"/>
        </w:rPr>
        <w:t>the following members:-</w:t>
      </w:r>
    </w:p>
    <w:p w14:paraId="6E86124C" w14:textId="05E3B60D" w:rsidR="00314B36" w:rsidRPr="0076424C" w:rsidRDefault="00314B36">
      <w:pPr>
        <w:pStyle w:val="BodyList2"/>
        <w:numPr>
          <w:ilvl w:val="0"/>
          <w:numId w:val="5"/>
        </w:numPr>
        <w:rPr>
          <w:sz w:val="24"/>
        </w:rPr>
      </w:pPr>
      <w:r w:rsidRPr="0076424C">
        <w:rPr>
          <w:sz w:val="24"/>
        </w:rPr>
        <w:t>2 persons representing</w:t>
      </w:r>
      <w:r w:rsidR="00EB2DD5" w:rsidRPr="0076424C">
        <w:rPr>
          <w:sz w:val="24"/>
        </w:rPr>
        <w:t xml:space="preserve"> </w:t>
      </w:r>
      <w:r w:rsidR="00376CD6" w:rsidRPr="0076424C">
        <w:rPr>
          <w:sz w:val="24"/>
        </w:rPr>
        <w:t>onshore</w:t>
      </w:r>
      <w:r w:rsidR="00BE0BD6" w:rsidRPr="0076424C">
        <w:rPr>
          <w:b/>
          <w:sz w:val="24"/>
        </w:rPr>
        <w:t xml:space="preserve"> </w:t>
      </w:r>
      <w:r w:rsidRPr="0076424C">
        <w:rPr>
          <w:b/>
          <w:sz w:val="24"/>
        </w:rPr>
        <w:t>Generators</w:t>
      </w:r>
      <w:r w:rsidRPr="0076424C">
        <w:rPr>
          <w:sz w:val="24"/>
        </w:rPr>
        <w:t xml:space="preserve"> with </w:t>
      </w:r>
      <w:r w:rsidR="00DB7847">
        <w:rPr>
          <w:b/>
          <w:color w:val="2B579A"/>
          <w:shd w:val="clear" w:color="auto" w:fill="E6E6E6"/>
        </w:rPr>
        <w:fldChar w:fldCharType="begin"/>
      </w:r>
      <w:r w:rsidR="00DB7847">
        <w:rPr>
          <w:b/>
          <w:sz w:val="24"/>
        </w:rPr>
        <w:instrText xml:space="preserve"> REF PGF \h </w:instrText>
      </w:r>
      <w:r w:rsidR="00DB7847">
        <w:rPr>
          <w:b/>
          <w:color w:val="2B579A"/>
          <w:shd w:val="clear" w:color="auto" w:fill="E6E6E6"/>
        </w:rPr>
      </w:r>
      <w:r w:rsidR="00DB7847">
        <w:rPr>
          <w:b/>
          <w:color w:val="2B579A"/>
          <w:shd w:val="clear" w:color="auto" w:fill="E6E6E6"/>
        </w:rPr>
        <w:fldChar w:fldCharType="separate"/>
      </w:r>
      <w:r w:rsidR="005C572C">
        <w:rPr>
          <w:b/>
        </w:rPr>
        <w:t>Power Generating Facilit</w:t>
      </w:r>
      <w:r w:rsidR="00DB7847">
        <w:rPr>
          <w:b/>
          <w:color w:val="2B579A"/>
          <w:shd w:val="clear" w:color="auto" w:fill="E6E6E6"/>
        </w:rPr>
        <w:fldChar w:fldCharType="end"/>
      </w:r>
      <w:r w:rsidR="00DB7847">
        <w:rPr>
          <w:b/>
        </w:rPr>
        <w:t>ies</w:t>
      </w:r>
      <w:r w:rsidRPr="0076424C">
        <w:rPr>
          <w:b/>
          <w:sz w:val="24"/>
        </w:rPr>
        <w:t xml:space="preserve"> </w:t>
      </w:r>
      <w:r w:rsidRPr="0076424C">
        <w:rPr>
          <w:sz w:val="24"/>
        </w:rPr>
        <w:t xml:space="preserve">who are </w:t>
      </w:r>
      <w:r w:rsidR="008572B5">
        <w:rPr>
          <w:color w:val="2B579A"/>
          <w:shd w:val="clear" w:color="auto" w:fill="E6E6E6"/>
        </w:rPr>
        <w:fldChar w:fldCharType="begin"/>
      </w:r>
      <w:r w:rsidR="008572B5">
        <w:instrText xml:space="preserve"> REF BMParticipant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BM Participant</w:t>
      </w:r>
      <w:r w:rsidR="008572B5">
        <w:rPr>
          <w:color w:val="2B579A"/>
          <w:shd w:val="clear" w:color="auto" w:fill="E6E6E6"/>
        </w:rPr>
        <w:fldChar w:fldCharType="end"/>
      </w:r>
      <w:r w:rsidRPr="0076424C">
        <w:rPr>
          <w:b/>
          <w:sz w:val="24"/>
        </w:rPr>
        <w:t xml:space="preserve">s </w:t>
      </w:r>
      <w:r w:rsidRPr="0076424C">
        <w:rPr>
          <w:sz w:val="24"/>
        </w:rPr>
        <w:t>and are active (</w:t>
      </w:r>
      <w:proofErr w:type="spellStart"/>
      <w:r w:rsidRPr="0076424C">
        <w:rPr>
          <w:sz w:val="24"/>
        </w:rPr>
        <w:t>ie</w:t>
      </w:r>
      <w:proofErr w:type="spellEnd"/>
      <w:r w:rsidRPr="0076424C">
        <w:rPr>
          <w:sz w:val="24"/>
        </w:rPr>
        <w:t xml:space="preserve"> submitting bid-offer data) in the </w:t>
      </w:r>
      <w:r w:rsidR="008572B5">
        <w:rPr>
          <w:color w:val="2B579A"/>
          <w:shd w:val="clear" w:color="auto" w:fill="E6E6E6"/>
        </w:rPr>
        <w:fldChar w:fldCharType="begin"/>
      </w:r>
      <w:r w:rsidR="008572B5">
        <w:instrText xml:space="preserve"> REF BalancingMechanism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Balancing Mechanism</w:t>
      </w:r>
      <w:r w:rsidR="008572B5">
        <w:rPr>
          <w:color w:val="2B579A"/>
          <w:shd w:val="clear" w:color="auto" w:fill="E6E6E6"/>
        </w:rPr>
        <w:fldChar w:fldCharType="end"/>
      </w:r>
      <w:r w:rsidRPr="0076424C">
        <w:rPr>
          <w:sz w:val="24"/>
        </w:rPr>
        <w:t>;</w:t>
      </w:r>
    </w:p>
    <w:p w14:paraId="6E86124D" w14:textId="268BFFA1" w:rsidR="00314B36" w:rsidRPr="0076424C" w:rsidRDefault="00314B36">
      <w:pPr>
        <w:pStyle w:val="BodyList2"/>
        <w:numPr>
          <w:ilvl w:val="0"/>
          <w:numId w:val="5"/>
        </w:numPr>
        <w:rPr>
          <w:sz w:val="24"/>
        </w:rPr>
      </w:pPr>
      <w:r w:rsidRPr="0076424C">
        <w:rPr>
          <w:sz w:val="24"/>
        </w:rPr>
        <w:t xml:space="preserve">2 persons representing </w:t>
      </w:r>
      <w:r w:rsidR="00376CD6" w:rsidRPr="0076424C">
        <w:rPr>
          <w:sz w:val="24"/>
        </w:rPr>
        <w:t xml:space="preserve">onshore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rPr>
        <w:t>s</w:t>
      </w:r>
      <w:r w:rsidRPr="0076424C">
        <w:rPr>
          <w:sz w:val="24"/>
        </w:rPr>
        <w:t xml:space="preserve"> with</w:t>
      </w:r>
      <w:r w:rsidRPr="0076424C">
        <w:rPr>
          <w:b/>
          <w:sz w:val="24"/>
        </w:rPr>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sz w:val="24"/>
        </w:rPr>
        <w:t xml:space="preserve"> </w:t>
      </w:r>
      <w:r w:rsidR="00DD01D1">
        <w:rPr>
          <w:b/>
          <w:color w:val="2B579A"/>
          <w:shd w:val="clear" w:color="auto" w:fill="E6E6E6"/>
        </w:rPr>
        <w:fldChar w:fldCharType="begin"/>
      </w:r>
      <w:r w:rsidR="00DD01D1">
        <w:rPr>
          <w:b/>
          <w:sz w:val="24"/>
        </w:rPr>
        <w:instrText xml:space="preserve"> REF PGF \h </w:instrText>
      </w:r>
      <w:r w:rsidR="00DD01D1">
        <w:rPr>
          <w:b/>
          <w:color w:val="2B579A"/>
          <w:shd w:val="clear" w:color="auto" w:fill="E6E6E6"/>
        </w:rPr>
      </w:r>
      <w:r w:rsidR="00DD01D1">
        <w:rPr>
          <w:b/>
          <w:color w:val="2B579A"/>
          <w:shd w:val="clear" w:color="auto" w:fill="E6E6E6"/>
        </w:rPr>
        <w:fldChar w:fldCharType="separate"/>
      </w:r>
      <w:r w:rsidR="005C572C">
        <w:rPr>
          <w:b/>
        </w:rPr>
        <w:t>Power Generating Facilit</w:t>
      </w:r>
      <w:r w:rsidR="00DD01D1">
        <w:rPr>
          <w:b/>
          <w:color w:val="2B579A"/>
          <w:shd w:val="clear" w:color="auto" w:fill="E6E6E6"/>
        </w:rPr>
        <w:fldChar w:fldCharType="end"/>
      </w:r>
      <w:r w:rsidR="00DD01D1">
        <w:rPr>
          <w:b/>
        </w:rPr>
        <w:t xml:space="preserve">ies </w:t>
      </w:r>
      <w:r w:rsidRPr="0076424C">
        <w:rPr>
          <w:sz w:val="24"/>
        </w:rPr>
        <w:t xml:space="preserve"> other than those in (</w:t>
      </w:r>
      <w:proofErr w:type="spellStart"/>
      <w:r w:rsidRPr="0076424C">
        <w:rPr>
          <w:sz w:val="24"/>
        </w:rPr>
        <w:t>i</w:t>
      </w:r>
      <w:proofErr w:type="spellEnd"/>
      <w:r w:rsidRPr="0076424C">
        <w:rPr>
          <w:sz w:val="24"/>
        </w:rPr>
        <w:t>) above; and</w:t>
      </w:r>
    </w:p>
    <w:p w14:paraId="6E86124E" w14:textId="728FDBBF" w:rsidR="00BE0BD6" w:rsidRPr="0076424C" w:rsidRDefault="00BE0BD6" w:rsidP="00E328B9">
      <w:pPr>
        <w:pStyle w:val="BodyList2"/>
        <w:numPr>
          <w:ilvl w:val="0"/>
          <w:numId w:val="5"/>
        </w:numPr>
        <w:rPr>
          <w:sz w:val="24"/>
        </w:rPr>
      </w:pPr>
      <w:r w:rsidRPr="0076424C">
        <w:rPr>
          <w:sz w:val="24"/>
        </w:rPr>
        <w:t xml:space="preserve"> </w:t>
      </w:r>
      <w:r w:rsidR="00686121" w:rsidRPr="0076424C">
        <w:rPr>
          <w:sz w:val="24"/>
        </w:rPr>
        <w:t xml:space="preserve">2 persons, other than </w:t>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00686121" w:rsidRPr="0076424C">
        <w:rPr>
          <w:sz w:val="24"/>
        </w:rPr>
        <w:t xml:space="preserve">, representing </w:t>
      </w:r>
      <w:r w:rsidR="00686121" w:rsidRPr="0076424C">
        <w:rPr>
          <w:b/>
          <w:sz w:val="24"/>
        </w:rPr>
        <w:t>Users</w:t>
      </w:r>
      <w:r w:rsidR="00686121" w:rsidRPr="0076424C">
        <w:rPr>
          <w:sz w:val="24"/>
        </w:rPr>
        <w:t xml:space="preserve"> without </w:t>
      </w:r>
      <w:r w:rsidR="00DD01D1">
        <w:rPr>
          <w:b/>
          <w:color w:val="2B579A"/>
          <w:shd w:val="clear" w:color="auto" w:fill="E6E6E6"/>
        </w:rPr>
        <w:fldChar w:fldCharType="begin"/>
      </w:r>
      <w:r w:rsidR="00DD01D1">
        <w:rPr>
          <w:b/>
          <w:sz w:val="24"/>
        </w:rPr>
        <w:instrText xml:space="preserve"> REF PGF \h </w:instrText>
      </w:r>
      <w:r w:rsidR="00DD01D1">
        <w:rPr>
          <w:b/>
          <w:color w:val="2B579A"/>
          <w:shd w:val="clear" w:color="auto" w:fill="E6E6E6"/>
        </w:rPr>
      </w:r>
      <w:r w:rsidR="00DD01D1">
        <w:rPr>
          <w:b/>
          <w:color w:val="2B579A"/>
          <w:shd w:val="clear" w:color="auto" w:fill="E6E6E6"/>
        </w:rPr>
        <w:fldChar w:fldCharType="separate"/>
      </w:r>
      <w:r w:rsidR="005C572C">
        <w:rPr>
          <w:b/>
        </w:rPr>
        <w:t>Power Generating Facilit</w:t>
      </w:r>
      <w:r w:rsidR="00DD01D1">
        <w:rPr>
          <w:b/>
          <w:color w:val="2B579A"/>
          <w:shd w:val="clear" w:color="auto" w:fill="E6E6E6"/>
        </w:rPr>
        <w:fldChar w:fldCharType="end"/>
      </w:r>
      <w:proofErr w:type="gramStart"/>
      <w:r w:rsidR="00DD01D1">
        <w:rPr>
          <w:b/>
        </w:rPr>
        <w:t>ies</w:t>
      </w:r>
      <w:r w:rsidR="00686121" w:rsidRPr="0076424C">
        <w:rPr>
          <w:b/>
          <w:sz w:val="24"/>
        </w:rPr>
        <w:t>;</w:t>
      </w:r>
      <w:proofErr w:type="gramEnd"/>
    </w:p>
    <w:p w14:paraId="6E86124F" w14:textId="35E4BA02" w:rsidR="00BE0BD6" w:rsidRPr="0076424C" w:rsidRDefault="00BE0BD6">
      <w:pPr>
        <w:pStyle w:val="BodyList2"/>
        <w:numPr>
          <w:ilvl w:val="0"/>
          <w:numId w:val="5"/>
        </w:numPr>
        <w:rPr>
          <w:sz w:val="24"/>
        </w:rPr>
      </w:pPr>
      <w:r w:rsidRPr="0076424C">
        <w:rPr>
          <w:sz w:val="24"/>
        </w:rPr>
        <w:t xml:space="preserve">a person representing the </w:t>
      </w:r>
      <w:r w:rsidR="008572B5">
        <w:rPr>
          <w:color w:val="2B579A"/>
          <w:shd w:val="clear" w:color="auto" w:fill="E6E6E6"/>
        </w:rPr>
        <w:fldChar w:fldCharType="begin"/>
      </w:r>
      <w:r w:rsidR="008572B5">
        <w:instrText xml:space="preserve"> REF OTSO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OTSO</w:t>
      </w:r>
      <w:r w:rsidR="008572B5">
        <w:rPr>
          <w:color w:val="2B579A"/>
          <w:shd w:val="clear" w:color="auto" w:fill="E6E6E6"/>
        </w:rPr>
        <w:fldChar w:fldCharType="end"/>
      </w:r>
      <w:r w:rsidRPr="0076424C">
        <w:rPr>
          <w:b/>
          <w:sz w:val="24"/>
        </w:rPr>
        <w:t>;</w:t>
      </w:r>
      <w:r w:rsidRPr="0076424C">
        <w:rPr>
          <w:sz w:val="24"/>
        </w:rPr>
        <w:t xml:space="preserve"> </w:t>
      </w:r>
    </w:p>
    <w:p w14:paraId="6E861250" w14:textId="02F16EA4" w:rsidR="00314B36" w:rsidRPr="0076424C" w:rsidRDefault="00314B36">
      <w:pPr>
        <w:pStyle w:val="BodyList2"/>
        <w:numPr>
          <w:ilvl w:val="0"/>
          <w:numId w:val="5"/>
        </w:numPr>
        <w:rPr>
          <w:sz w:val="24"/>
        </w:rPr>
      </w:pPr>
      <w:r w:rsidRPr="0076424C">
        <w:rPr>
          <w:sz w:val="24"/>
        </w:rPr>
        <w:t xml:space="preserve">a person representing </w:t>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76424C">
        <w:rPr>
          <w:b/>
        </w:rPr>
        <w:t>s</w:t>
      </w:r>
      <w:r w:rsidRPr="0076424C">
        <w:rPr>
          <w:sz w:val="24"/>
        </w:rPr>
        <w:t>; and</w:t>
      </w:r>
    </w:p>
    <w:p w14:paraId="6E861251" w14:textId="1A55BE1A" w:rsidR="00314B36" w:rsidRPr="0076424C" w:rsidRDefault="00314B36">
      <w:pPr>
        <w:pStyle w:val="BodyList2"/>
        <w:ind w:left="2175" w:hanging="735"/>
        <w:rPr>
          <w:b/>
          <w:sz w:val="24"/>
        </w:rPr>
      </w:pPr>
      <w:r w:rsidRPr="0076424C">
        <w:rPr>
          <w:sz w:val="24"/>
        </w:rPr>
        <w:t>(d)</w:t>
      </w:r>
      <w:r w:rsidRPr="0076424C">
        <w:rPr>
          <w:sz w:val="24"/>
        </w:rPr>
        <w:tab/>
        <w:t xml:space="preserve">A person representing customers appointed by the </w:t>
      </w:r>
      <w:r w:rsidR="00786E2C">
        <w:rPr>
          <w:b/>
          <w:color w:val="2B579A"/>
          <w:sz w:val="24"/>
          <w:shd w:val="clear" w:color="auto" w:fill="E6E6E6"/>
        </w:rPr>
        <w:fldChar w:fldCharType="begin"/>
      </w:r>
      <w:r w:rsidR="00946436">
        <w:rPr>
          <w:sz w:val="24"/>
        </w:rPr>
        <w:instrText xml:space="preserve"> REF CA \h </w:instrText>
      </w:r>
      <w:r w:rsidR="00786E2C">
        <w:rPr>
          <w:b/>
          <w:color w:val="2B579A"/>
          <w:sz w:val="24"/>
          <w:shd w:val="clear" w:color="auto" w:fill="E6E6E6"/>
        </w:rPr>
      </w:r>
      <w:r w:rsidR="00786E2C">
        <w:rPr>
          <w:b/>
          <w:color w:val="2B579A"/>
          <w:sz w:val="24"/>
          <w:shd w:val="clear" w:color="auto" w:fill="E6E6E6"/>
        </w:rPr>
        <w:fldChar w:fldCharType="separate"/>
      </w:r>
      <w:r w:rsidR="005C572C">
        <w:rPr>
          <w:b/>
        </w:rPr>
        <w:t>CA</w:t>
      </w:r>
      <w:r w:rsidR="00786E2C">
        <w:rPr>
          <w:b/>
          <w:color w:val="2B579A"/>
          <w:sz w:val="24"/>
          <w:shd w:val="clear" w:color="auto" w:fill="E6E6E6"/>
        </w:rPr>
        <w:fldChar w:fldCharType="end"/>
      </w:r>
      <w:r w:rsidR="00946436">
        <w:rPr>
          <w:b/>
          <w:sz w:val="24"/>
        </w:rPr>
        <w:t xml:space="preserve"> </w:t>
      </w:r>
      <w:r w:rsidR="00946436" w:rsidRPr="00946436">
        <w:rPr>
          <w:sz w:val="24"/>
        </w:rPr>
        <w:t>and</w:t>
      </w:r>
      <w:r w:rsidR="00946436">
        <w:rPr>
          <w:b/>
          <w:sz w:val="24"/>
        </w:rPr>
        <w:t xml:space="preserve"> </w:t>
      </w:r>
      <w:r w:rsidR="00786E2C">
        <w:rPr>
          <w:b/>
          <w:color w:val="2B579A"/>
          <w:sz w:val="24"/>
          <w:shd w:val="clear" w:color="auto" w:fill="E6E6E6"/>
        </w:rPr>
        <w:fldChar w:fldCharType="begin"/>
      </w:r>
      <w:r w:rsidR="00946436">
        <w:rPr>
          <w:b/>
          <w:sz w:val="24"/>
        </w:rPr>
        <w:instrText xml:space="preserve"> REF CAS \h </w:instrText>
      </w:r>
      <w:r w:rsidR="00786E2C">
        <w:rPr>
          <w:b/>
          <w:color w:val="2B579A"/>
          <w:sz w:val="24"/>
          <w:shd w:val="clear" w:color="auto" w:fill="E6E6E6"/>
        </w:rPr>
      </w:r>
      <w:r w:rsidR="00786E2C">
        <w:rPr>
          <w:b/>
          <w:color w:val="2B579A"/>
          <w:sz w:val="24"/>
          <w:shd w:val="clear" w:color="auto" w:fill="E6E6E6"/>
        </w:rPr>
        <w:fldChar w:fldCharType="separate"/>
      </w:r>
      <w:r w:rsidR="005C572C">
        <w:rPr>
          <w:b/>
        </w:rPr>
        <w:t>CAS</w:t>
      </w:r>
      <w:r w:rsidR="00786E2C">
        <w:rPr>
          <w:b/>
          <w:color w:val="2B579A"/>
          <w:sz w:val="24"/>
          <w:shd w:val="clear" w:color="auto" w:fill="E6E6E6"/>
        </w:rPr>
        <w:fldChar w:fldCharType="end"/>
      </w:r>
      <w:r w:rsidRPr="0076424C">
        <w:rPr>
          <w:b/>
          <w:sz w:val="24"/>
        </w:rPr>
        <w:t>.</w:t>
      </w:r>
    </w:p>
    <w:p w14:paraId="6E861252" w14:textId="77777777" w:rsidR="00314B36" w:rsidRPr="0076424C" w:rsidRDefault="00314B36">
      <w:pPr>
        <w:pStyle w:val="BodyList2"/>
        <w:ind w:left="1418" w:firstLine="0"/>
        <w:rPr>
          <w:sz w:val="24"/>
        </w:rPr>
      </w:pPr>
      <w:r w:rsidRPr="0076424C">
        <w:rPr>
          <w:sz w:val="24"/>
        </w:rPr>
        <w:lastRenderedPageBreak/>
        <w:t>Each of the above shall be appointed pursuant to the rules issued pursuant to DGC4.4.</w:t>
      </w:r>
    </w:p>
    <w:p w14:paraId="6E861253" w14:textId="6F605A69" w:rsidR="00314B36" w:rsidRPr="0076424C" w:rsidRDefault="00314B36">
      <w:r w:rsidRPr="0076424C">
        <w:t>DGC4.4</w:t>
      </w:r>
      <w:r w:rsidRPr="0076424C">
        <w:tab/>
        <w:t xml:space="preserve">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t xml:space="preserve"> shall establish and comply at all times with its own Constitution and Rules and procedures relating to the conduct of its business, which Constitution Rules and procedures shall be approved by the </w:t>
      </w:r>
      <w:r w:rsidR="008572B5">
        <w:rPr>
          <w:color w:val="2B579A"/>
          <w:shd w:val="clear" w:color="auto" w:fill="E6E6E6"/>
        </w:rPr>
        <w:fldChar w:fldCharType="begin"/>
      </w:r>
      <w:r w:rsidR="008572B5">
        <w:instrText xml:space="preserve"> REF Authority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Authority</w:t>
      </w:r>
      <w:r w:rsidR="008572B5">
        <w:rPr>
          <w:color w:val="2B579A"/>
          <w:shd w:val="clear" w:color="auto" w:fill="E6E6E6"/>
        </w:rPr>
        <w:fldChar w:fldCharType="end"/>
      </w:r>
      <w:r w:rsidRPr="0076424C">
        <w:rPr>
          <w:b/>
        </w:rPr>
        <w:t xml:space="preserve"> </w:t>
      </w:r>
      <w:r w:rsidRPr="0076424C">
        <w:t xml:space="preserve">and are set out in the “Constitution and Rules of the </w:t>
      </w:r>
      <w:r w:rsidR="008572B5">
        <w:rPr>
          <w:color w:val="2B579A"/>
          <w:shd w:val="clear" w:color="auto" w:fill="E6E6E6"/>
        </w:rPr>
        <w:fldChar w:fldCharType="begin"/>
      </w:r>
      <w:r w:rsidR="008572B5">
        <w:instrText xml:space="preserve"> REF DistributionCodeReviewPanel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 Review Panel</w:t>
      </w:r>
      <w:r w:rsidR="008572B5">
        <w:rPr>
          <w:color w:val="2B579A"/>
          <w:shd w:val="clear" w:color="auto" w:fill="E6E6E6"/>
        </w:rPr>
        <w:fldChar w:fldCharType="end"/>
      </w:r>
      <w:r w:rsidRPr="0076424C">
        <w:t xml:space="preserve">”.  </w:t>
      </w:r>
    </w:p>
    <w:p w14:paraId="6E861254" w14:textId="152CB3F2" w:rsidR="00314B36" w:rsidRPr="0076424C" w:rsidRDefault="00314B36" w:rsidP="008572B5">
      <w:r w:rsidRPr="0076424C">
        <w:t>DGC4.5</w:t>
      </w:r>
      <w:r w:rsidRPr="0076424C">
        <w:tab/>
      </w:r>
      <w:r w:rsidR="00DE51CE" w:rsidRPr="0076424C">
        <w:t xml:space="preserve">As part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DE51CE" w:rsidRPr="0076424C">
        <w:t xml:space="preserve">’s obligation to review periodically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 xml:space="preserve">Distribution </w:t>
      </w:r>
      <w:proofErr w:type="spellStart"/>
      <w:r w:rsidR="005C572C" w:rsidRPr="0076424C">
        <w:rPr>
          <w:b/>
        </w:rPr>
        <w:t>Code</w:t>
      </w:r>
      <w:r w:rsidR="008572B5">
        <w:rPr>
          <w:color w:val="2B579A"/>
          <w:shd w:val="clear" w:color="auto" w:fill="E6E6E6"/>
        </w:rPr>
        <w:fldChar w:fldCharType="end"/>
      </w:r>
      <w:r w:rsidR="00DE51CE" w:rsidRPr="0076424C">
        <w:t>and</w:t>
      </w:r>
      <w:proofErr w:type="spellEnd"/>
      <w:r w:rsidR="00DE51CE" w:rsidRPr="0076424C">
        <w:t xml:space="preserve"> its implementation as required by Condition 21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DE51CE" w:rsidRPr="0076424C">
        <w:t xml:space="preserve">’s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00DE51CE" w:rsidRPr="0076424C">
        <w:t>, t</w:t>
      </w:r>
      <w:r w:rsidRPr="0076424C">
        <w:t xml:space="preserve">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consult all </w:t>
      </w:r>
      <w:r w:rsidR="008572B5">
        <w:rPr>
          <w:color w:val="2B579A"/>
          <w:shd w:val="clear" w:color="auto" w:fill="E6E6E6"/>
        </w:rPr>
        <w:fldChar w:fldCharType="begin"/>
      </w:r>
      <w:r w:rsidR="008572B5">
        <w:instrText xml:space="preserve"> REF AEO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Authorised Electricity Operator</w:t>
      </w:r>
      <w:r w:rsidR="008572B5">
        <w:rPr>
          <w:color w:val="2B579A"/>
          <w:shd w:val="clear" w:color="auto" w:fill="E6E6E6"/>
        </w:rPr>
        <w:fldChar w:fldCharType="end"/>
      </w:r>
      <w:r w:rsidRPr="0076424C">
        <w:rPr>
          <w:b/>
        </w:rPr>
        <w:t>s</w:t>
      </w:r>
      <w:r w:rsidRPr="0076424C">
        <w:t xml:space="preserve"> liable to be affected in relation to all proposed </w:t>
      </w:r>
      <w:r w:rsidR="009D20AA" w:rsidRPr="0076424C">
        <w:t>modification</w:t>
      </w:r>
      <w:r w:rsidRPr="0076424C">
        <w:t xml:space="preserve">s to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and shall submit all proposed </w:t>
      </w:r>
      <w:r w:rsidR="009D20AA" w:rsidRPr="0076424C">
        <w:t>modification</w:t>
      </w:r>
      <w:r w:rsidRPr="0076424C">
        <w:t xml:space="preserve">s to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to 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t xml:space="preserve"> for discussion prior to such consultation.</w:t>
      </w:r>
      <w:r w:rsidR="00DE51CE" w:rsidRPr="0076424C">
        <w:t xml:space="preserve">  </w:t>
      </w:r>
      <w:r w:rsidR="00DE51CE" w:rsidRPr="0076424C">
        <w:rPr>
          <w:szCs w:val="24"/>
        </w:rPr>
        <w:t xml:space="preserve">Such review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00DE51CE" w:rsidRPr="0076424C">
        <w:rPr>
          <w:b/>
        </w:rPr>
        <w:t xml:space="preserve"> </w:t>
      </w:r>
      <w:r w:rsidR="00DE51CE" w:rsidRPr="0076424C">
        <w:rPr>
          <w:szCs w:val="24"/>
        </w:rPr>
        <w:t xml:space="preserve">undertaken by the </w:t>
      </w:r>
      <w:r w:rsidR="00DE51CE" w:rsidRPr="0076424C">
        <w:rPr>
          <w:b/>
          <w:bCs/>
          <w:szCs w:val="24"/>
        </w:rPr>
        <w:t xml:space="preserve">DNO </w:t>
      </w:r>
      <w:r w:rsidR="00DE51CE" w:rsidRPr="0076424C">
        <w:rPr>
          <w:szCs w:val="24"/>
        </w:rPr>
        <w:t xml:space="preserve">shall involve an evaluation of whether any </w:t>
      </w:r>
      <w:r w:rsidR="009D20AA" w:rsidRPr="0076424C">
        <w:rPr>
          <w:szCs w:val="24"/>
        </w:rPr>
        <w:t>modification</w:t>
      </w:r>
      <w:r w:rsidR="00DE51CE" w:rsidRPr="0076424C">
        <w:rPr>
          <w:szCs w:val="24"/>
        </w:rPr>
        <w:t xml:space="preserve"> would better facilitate the achievement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00DE51CE" w:rsidRPr="0076424C">
        <w:rPr>
          <w:b/>
          <w:bCs/>
          <w:szCs w:val="24"/>
        </w:rPr>
        <w:t xml:space="preserve"> </w:t>
      </w:r>
      <w:r w:rsidR="00DE51CE" w:rsidRPr="0076424C">
        <w:rPr>
          <w:szCs w:val="24"/>
        </w:rPr>
        <w:t xml:space="preserve">objectives, as provided in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DE51CE" w:rsidRPr="0076424C">
        <w:t xml:space="preserve">’s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00DE51CE" w:rsidRPr="0076424C">
        <w:rPr>
          <w:b/>
          <w:bCs/>
          <w:szCs w:val="24"/>
        </w:rPr>
        <w:t xml:space="preserve">, </w:t>
      </w:r>
      <w:r w:rsidR="00DE51CE" w:rsidRPr="0076424C">
        <w:rPr>
          <w:szCs w:val="24"/>
        </w:rPr>
        <w:t xml:space="preserve">and, where the impact on greenhouse gasses is likely to be material, this shall include an assessment of the quantifiable impact of any proposed </w:t>
      </w:r>
      <w:r w:rsidR="009D20AA" w:rsidRPr="0076424C">
        <w:rPr>
          <w:szCs w:val="24"/>
        </w:rPr>
        <w:t>modification</w:t>
      </w:r>
      <w:r w:rsidR="00DE51CE" w:rsidRPr="0076424C">
        <w:rPr>
          <w:szCs w:val="24"/>
        </w:rPr>
        <w:t xml:space="preserve"> on greenhouse gas emissions, to be conducted in accordance with any guidance (on the treatment of carbon costs and evaluation of greenhouse gas emissions) as may be issued by the </w:t>
      </w:r>
      <w:r w:rsidR="008572B5">
        <w:rPr>
          <w:color w:val="2B579A"/>
          <w:shd w:val="clear" w:color="auto" w:fill="E6E6E6"/>
        </w:rPr>
        <w:fldChar w:fldCharType="begin"/>
      </w:r>
      <w:r w:rsidR="008572B5">
        <w:instrText xml:space="preserve"> REF Authority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Authority</w:t>
      </w:r>
      <w:r w:rsidR="008572B5">
        <w:rPr>
          <w:color w:val="2B579A"/>
          <w:shd w:val="clear" w:color="auto" w:fill="E6E6E6"/>
        </w:rPr>
        <w:fldChar w:fldCharType="end"/>
      </w:r>
      <w:r w:rsidR="00DE51CE" w:rsidRPr="0076424C">
        <w:rPr>
          <w:b/>
        </w:rPr>
        <w:t xml:space="preserve"> </w:t>
      </w:r>
      <w:r w:rsidR="00DE51CE" w:rsidRPr="0076424C">
        <w:rPr>
          <w:szCs w:val="24"/>
        </w:rPr>
        <w:t>from time to time</w:t>
      </w:r>
      <w:r w:rsidR="009D20AA" w:rsidRPr="0076424C">
        <w:rPr>
          <w:szCs w:val="24"/>
        </w:rPr>
        <w:t xml:space="preserve"> and</w:t>
      </w:r>
      <w:r w:rsidR="009D20AA" w:rsidRPr="0076424C">
        <w:t xml:space="preserve"> in accordance with the rules pursuant to DGC4.4</w:t>
      </w:r>
      <w:r w:rsidR="009D20AA" w:rsidRPr="0076424C">
        <w:rPr>
          <w:szCs w:val="24"/>
        </w:rPr>
        <w:t>.</w:t>
      </w:r>
    </w:p>
    <w:p w14:paraId="6E861255" w14:textId="0A64C3BB" w:rsidR="00E46EC9" w:rsidRPr="0076424C" w:rsidRDefault="00E46EC9" w:rsidP="00E46EC9">
      <w:pPr>
        <w:ind w:left="1440" w:hanging="1440"/>
      </w:pPr>
      <w:r w:rsidRPr="0076424C">
        <w:t>DGC4.6</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s shall establish and maintain a group to be known as the </w:t>
      </w:r>
      <w:r w:rsidR="008572B5">
        <w:rPr>
          <w:color w:val="2B579A"/>
          <w:shd w:val="clear" w:color="auto" w:fill="E6E6E6"/>
        </w:rPr>
        <w:fldChar w:fldCharType="begin"/>
      </w:r>
      <w:r w:rsidR="008572B5">
        <w:instrText xml:space="preserve"> REF ITCG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ITCG</w:t>
      </w:r>
      <w:r w:rsidR="008572B5">
        <w:rPr>
          <w:color w:val="2B579A"/>
          <w:shd w:val="clear" w:color="auto" w:fill="E6E6E6"/>
        </w:rPr>
        <w:fldChar w:fldCharType="end"/>
      </w:r>
      <w:r w:rsidRPr="0076424C">
        <w:t xml:space="preserve">, which shall be a standing body comprised of representatives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s to carry out the functions referred to in its own constitution and rules. </w:t>
      </w:r>
    </w:p>
    <w:p w14:paraId="6E861256" w14:textId="6D95EEB4" w:rsidR="00E46EC9" w:rsidRPr="0076424C" w:rsidRDefault="00E46EC9" w:rsidP="00E46EC9">
      <w:pPr>
        <w:ind w:left="1440" w:hanging="1440"/>
        <w:rPr>
          <w:b/>
        </w:rPr>
      </w:pPr>
      <w:r w:rsidRPr="0076424C">
        <w:t>DGC4.7</w:t>
      </w:r>
      <w:r w:rsidRPr="0076424C">
        <w:tab/>
        <w:t xml:space="preserve">The </w:t>
      </w:r>
      <w:r w:rsidR="008572B5">
        <w:rPr>
          <w:color w:val="2B579A"/>
          <w:shd w:val="clear" w:color="auto" w:fill="E6E6E6"/>
        </w:rPr>
        <w:fldChar w:fldCharType="begin"/>
      </w:r>
      <w:r w:rsidR="008572B5">
        <w:instrText xml:space="preserve"> REF ITCG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ITCG</w:t>
      </w:r>
      <w:r w:rsidR="008572B5">
        <w:rPr>
          <w:color w:val="2B579A"/>
          <w:shd w:val="clear" w:color="auto" w:fill="E6E6E6"/>
        </w:rPr>
        <w:fldChar w:fldCharType="end"/>
      </w:r>
      <w:r w:rsidRPr="0076424C">
        <w:t xml:space="preserve"> shall establish and comply at all times with its own constitution and rules relating to the conduct of its business, which constitution and rules shall be approved by the </w:t>
      </w:r>
      <w:r w:rsidR="008572B5">
        <w:rPr>
          <w:color w:val="2B579A"/>
          <w:shd w:val="clear" w:color="auto" w:fill="E6E6E6"/>
        </w:rPr>
        <w:fldChar w:fldCharType="begin"/>
      </w:r>
      <w:r w:rsidR="008572B5">
        <w:instrText xml:space="preserve"> REF Authority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Authority</w:t>
      </w:r>
      <w:r w:rsidR="008572B5">
        <w:rPr>
          <w:color w:val="2B579A"/>
          <w:shd w:val="clear" w:color="auto" w:fill="E6E6E6"/>
        </w:rPr>
        <w:fldChar w:fldCharType="end"/>
      </w:r>
      <w:r w:rsidRPr="0076424C">
        <w:t>.</w:t>
      </w:r>
    </w:p>
    <w:p w14:paraId="6E861257" w14:textId="0C9862DE" w:rsidR="00E46EC9" w:rsidRPr="0076424C" w:rsidRDefault="00E46EC9" w:rsidP="00E46EC9">
      <w:pPr>
        <w:ind w:left="1440" w:hanging="1440"/>
      </w:pPr>
      <w:r w:rsidRPr="0076424C">
        <w:t>DGC4.8</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s shall fund and share the costs incurred by or on behalf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s in relation to the operation of the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ITCG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ITCG</w:t>
      </w:r>
      <w:r w:rsidR="008572B5">
        <w:rPr>
          <w:color w:val="2B579A"/>
          <w:shd w:val="clear" w:color="auto" w:fill="E6E6E6"/>
        </w:rPr>
        <w:fldChar w:fldCharType="end"/>
      </w:r>
      <w:r w:rsidRPr="0076424C">
        <w:t xml:space="preserve"> in accordance with the cost apportionment mechanism set out in the constitution and rules of the </w:t>
      </w:r>
      <w:r w:rsidR="008572B5">
        <w:rPr>
          <w:color w:val="2B579A"/>
          <w:shd w:val="clear" w:color="auto" w:fill="E6E6E6"/>
        </w:rPr>
        <w:fldChar w:fldCharType="begin"/>
      </w:r>
      <w:r w:rsidR="008572B5">
        <w:instrText xml:space="preserve"> REF ITCG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ITCG</w:t>
      </w:r>
      <w:r w:rsidR="008572B5">
        <w:rPr>
          <w:color w:val="2B579A"/>
          <w:shd w:val="clear" w:color="auto" w:fill="E6E6E6"/>
        </w:rPr>
        <w:fldChar w:fldCharType="end"/>
      </w:r>
      <w:r w:rsidRPr="0076424C">
        <w:t>.</w:t>
      </w:r>
    </w:p>
    <w:p w14:paraId="6E861258" w14:textId="18B224DD" w:rsidR="00314B36" w:rsidRPr="0076424C" w:rsidRDefault="00314B36">
      <w:pPr>
        <w:pStyle w:val="Heading1"/>
        <w:rPr>
          <w:u w:val="single"/>
        </w:rPr>
      </w:pPr>
      <w:bookmarkStart w:id="523" w:name="_Toc138331111"/>
      <w:r w:rsidRPr="0076424C">
        <w:t>DGC5</w:t>
      </w:r>
      <w:r w:rsidRPr="0076424C">
        <w:tab/>
        <w:t xml:space="preserve">COMMUNICATION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t>DNO</w:t>
      </w:r>
      <w:r w:rsidR="008572B5">
        <w:rPr>
          <w:color w:val="2B579A"/>
          <w:shd w:val="clear" w:color="auto" w:fill="E6E6E6"/>
        </w:rPr>
        <w:fldChar w:fldCharType="end"/>
      </w:r>
      <w:r w:rsidRPr="0076424C">
        <w:t xml:space="preserve"> </w:t>
      </w:r>
      <w:smartTag w:uri="urn:schemas-microsoft-com:office:smarttags" w:element="stockticker">
        <w:r w:rsidRPr="0076424C">
          <w:t>AND</w:t>
        </w:r>
      </w:smartTag>
      <w:r w:rsidRPr="0076424C">
        <w:t xml:space="preserve"> USERS</w:t>
      </w:r>
      <w:bookmarkEnd w:id="523"/>
    </w:p>
    <w:p w14:paraId="6E861259" w14:textId="1E9F699C" w:rsidR="006C113B" w:rsidRPr="0076424C" w:rsidRDefault="00314B36" w:rsidP="00E328B9">
      <w:pPr>
        <w:ind w:firstLine="0"/>
      </w:pPr>
      <w:r w:rsidRPr="0076424C">
        <w:t xml:space="preserve">Unless otherwise specified in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w:t>
      </w:r>
      <w:r w:rsidRPr="0076424C">
        <w:t xml:space="preserve"> the methods of operational communication (other than relating to the submission of data and notices) shall be agreed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from time to time.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operate an enquiry service for dealing with incidents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interruptions in supply.</w:t>
      </w:r>
    </w:p>
    <w:p w14:paraId="6E86125A" w14:textId="77777777" w:rsidR="00314B36" w:rsidRPr="0076424C" w:rsidRDefault="00314B36">
      <w:pPr>
        <w:pStyle w:val="Heading1"/>
      </w:pPr>
      <w:bookmarkStart w:id="524" w:name="_Toc138331112"/>
      <w:r w:rsidRPr="0076424C">
        <w:t>DGC6</w:t>
      </w:r>
      <w:r w:rsidRPr="0076424C">
        <w:tab/>
      </w:r>
      <w:smartTag w:uri="urn:schemas-microsoft-com:office:smarttags" w:element="stockticker">
        <w:r w:rsidRPr="0076424C">
          <w:t>DATA</w:t>
        </w:r>
      </w:smartTag>
      <w:r w:rsidRPr="0076424C">
        <w:t xml:space="preserve"> </w:t>
      </w:r>
      <w:smartTag w:uri="urn:schemas-microsoft-com:office:smarttags" w:element="stockticker">
        <w:r w:rsidRPr="0076424C">
          <w:t>AND</w:t>
        </w:r>
      </w:smartTag>
      <w:r w:rsidRPr="0076424C">
        <w:t xml:space="preserve"> NOTICES</w:t>
      </w:r>
      <w:bookmarkEnd w:id="524"/>
    </w:p>
    <w:p w14:paraId="6E86125B" w14:textId="38E72F45" w:rsidR="00314B36" w:rsidRPr="0076424C" w:rsidRDefault="00314B36">
      <w:r w:rsidRPr="0076424C">
        <w:t>DGC6.1</w:t>
      </w:r>
      <w:r w:rsidRPr="0076424C">
        <w:tab/>
        <w:t xml:space="preserve">Data and notices to be exchanged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under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(other than data which is the subject of a specific requirement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as to the manner of its delivery) shall be delivered in writing in accordance with DGD2 (</w:t>
      </w:r>
      <w:r w:rsidR="0008222E" w:rsidRPr="0076424C">
        <w:t>vi</w:t>
      </w:r>
      <w:r w:rsidRPr="0076424C">
        <w:t xml:space="preserve">). </w:t>
      </w:r>
    </w:p>
    <w:p w14:paraId="6E86125C" w14:textId="4289FBA6" w:rsidR="00314B36" w:rsidRDefault="00314B36">
      <w:r w:rsidRPr="0076424C">
        <w:t>DGC6.2</w:t>
      </w:r>
      <w:r w:rsidRPr="0076424C">
        <w:tab/>
        <w:t xml:space="preserve">All data items, where applicable, will be referenced to nominal voltage and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Frequency</w:t>
      </w:r>
      <w:r w:rsidR="008572B5">
        <w:rPr>
          <w:color w:val="2B579A"/>
          <w:shd w:val="clear" w:color="auto" w:fill="E6E6E6"/>
        </w:rPr>
        <w:fldChar w:fldCharType="end"/>
      </w:r>
      <w:r w:rsidRPr="0076424C">
        <w:t xml:space="preserve"> unless otherwise stated.</w:t>
      </w:r>
    </w:p>
    <w:p w14:paraId="526146B5" w14:textId="77777777" w:rsidR="00A72B30" w:rsidRDefault="00A72B30"/>
    <w:p w14:paraId="076E7353" w14:textId="77777777" w:rsidR="00980348" w:rsidRPr="00577A39" w:rsidRDefault="00980348" w:rsidP="00980348">
      <w:pPr>
        <w:rPr>
          <w:ins w:id="525" w:author="Carly Malcolm" w:date="2024-05-21T02:46:00Z" w16du:dateUtc="2024-05-21T01:46:00Z"/>
          <w:b/>
          <w:bCs/>
        </w:rPr>
      </w:pPr>
      <w:ins w:id="526" w:author="Carly Malcolm" w:date="2024-05-21T02:46:00Z" w16du:dateUtc="2024-05-21T01:46:00Z">
        <w:r w:rsidRPr="00577A39">
          <w:lastRenderedPageBreak/>
          <w:t>DGC6.3</w:t>
        </w:r>
        <w:r w:rsidRPr="00577A39">
          <w:tab/>
        </w:r>
        <w:r w:rsidRPr="00577A39">
          <w:rPr>
            <w:b/>
            <w:bCs/>
          </w:rPr>
          <w:t>Advisory and information requests</w:t>
        </w:r>
      </w:ins>
    </w:p>
    <w:p w14:paraId="334ADF17" w14:textId="77777777" w:rsidR="00980348" w:rsidRPr="00577A39" w:rsidRDefault="00980348" w:rsidP="00980348">
      <w:pPr>
        <w:rPr>
          <w:ins w:id="527" w:author="Carly Malcolm" w:date="2024-05-21T02:46:00Z" w16du:dateUtc="2024-05-21T01:46:00Z"/>
        </w:rPr>
      </w:pPr>
      <w:ins w:id="528" w:author="Carly Malcolm" w:date="2024-05-21T02:46:00Z" w16du:dateUtc="2024-05-21T01:46:00Z">
        <w:r w:rsidRPr="00577A39">
          <w:t>DGC6.3.1</w:t>
        </w:r>
        <w:r w:rsidRPr="00577A39">
          <w:tab/>
        </w:r>
        <w:r w:rsidRPr="00577A39">
          <w:rPr>
            <w:color w:val="2B579A"/>
            <w:shd w:val="clear" w:color="auto" w:fill="E6E6E6"/>
          </w:rPr>
          <w:t xml:space="preserve">DGC6.3 applies to </w:t>
        </w:r>
        <w:r w:rsidRPr="00577A39">
          <w:rPr>
            <w:b/>
            <w:bCs/>
            <w:color w:val="2B579A"/>
            <w:shd w:val="clear" w:color="auto" w:fill="E6E6E6"/>
          </w:rPr>
          <w:t>Distribution Network Operators</w:t>
        </w:r>
        <w:r w:rsidRPr="00577A39">
          <w:rPr>
            <w:color w:val="2B579A"/>
            <w:shd w:val="clear" w:color="auto" w:fill="E6E6E6"/>
          </w:rPr>
          <w:t xml:space="preserve"> and the following </w:t>
        </w:r>
        <w:proofErr w:type="gramStart"/>
        <w:r w:rsidRPr="00577A39">
          <w:rPr>
            <w:b/>
            <w:bCs/>
            <w:color w:val="2B579A"/>
            <w:shd w:val="clear" w:color="auto" w:fill="E6E6E6"/>
          </w:rPr>
          <w:t>Users</w:t>
        </w:r>
        <w:r w:rsidRPr="00577A39">
          <w:t>:</w:t>
        </w:r>
        <w:r w:rsidRPr="00577A39">
          <w:rPr>
            <w:color w:val="2B579A"/>
            <w:shd w:val="clear" w:color="auto" w:fill="E6E6E6"/>
          </w:rPr>
          <w:t>-</w:t>
        </w:r>
        <w:proofErr w:type="gramEnd"/>
      </w:ins>
    </w:p>
    <w:p w14:paraId="5A5D4813" w14:textId="77777777" w:rsidR="00980348" w:rsidRPr="00577A39" w:rsidRDefault="00980348" w:rsidP="00980348">
      <w:pPr>
        <w:pStyle w:val="Indent1"/>
        <w:numPr>
          <w:ilvl w:val="0"/>
          <w:numId w:val="25"/>
        </w:numPr>
        <w:rPr>
          <w:ins w:id="529" w:author="Carly Malcolm" w:date="2024-05-21T02:46:00Z" w16du:dateUtc="2024-05-21T01:46:00Z"/>
          <w:b/>
        </w:rPr>
      </w:pPr>
      <w:ins w:id="530" w:author="Carly Malcolm" w:date="2024-05-21T02:46:00Z" w16du:dateUtc="2024-05-21T01:46:00Z">
        <w:r w:rsidRPr="00577A39">
          <w:rPr>
            <w:b/>
          </w:rPr>
          <w:t xml:space="preserve">Embedded </w:t>
        </w:r>
        <w:r w:rsidRPr="00577A39">
          <w:rPr>
            <w:b/>
            <w:color w:val="2B579A"/>
            <w:shd w:val="clear" w:color="auto" w:fill="E6E6E6"/>
          </w:rPr>
          <w:fldChar w:fldCharType="begin"/>
        </w:r>
        <w:r w:rsidRPr="00577A39">
          <w:rPr>
            <w:b/>
          </w:rPr>
          <w:instrText xml:space="preserve"> REF EmbeddedGenerator \h  \* MERGEFORMAT </w:instrText>
        </w:r>
        <w:r w:rsidRPr="00577A39">
          <w:rPr>
            <w:b/>
            <w:color w:val="2B579A"/>
            <w:shd w:val="clear" w:color="auto" w:fill="E6E6E6"/>
          </w:rPr>
        </w:r>
        <w:r w:rsidRPr="00577A39">
          <w:rPr>
            <w:b/>
            <w:color w:val="2B579A"/>
            <w:shd w:val="clear" w:color="auto" w:fill="E6E6E6"/>
          </w:rPr>
          <w:fldChar w:fldCharType="separate"/>
        </w:r>
        <w:r w:rsidRPr="00577A39">
          <w:rPr>
            <w:b/>
          </w:rPr>
          <w:t>Generator</w:t>
        </w:r>
        <w:r w:rsidRPr="00577A39">
          <w:rPr>
            <w:b/>
            <w:color w:val="2B579A"/>
            <w:shd w:val="clear" w:color="auto" w:fill="E6E6E6"/>
          </w:rPr>
          <w:fldChar w:fldCharType="end"/>
        </w:r>
        <w:proofErr w:type="gramStart"/>
        <w:r w:rsidRPr="00577A39">
          <w:rPr>
            <w:b/>
          </w:rPr>
          <w:t>s</w:t>
        </w:r>
        <w:r w:rsidRPr="00577A39">
          <w:rPr>
            <w:bCs/>
          </w:rPr>
          <w:t>;</w:t>
        </w:r>
        <w:proofErr w:type="gramEnd"/>
      </w:ins>
    </w:p>
    <w:p w14:paraId="47A2EF1F" w14:textId="77777777" w:rsidR="00980348" w:rsidRPr="00577A39" w:rsidRDefault="00980348" w:rsidP="00980348">
      <w:pPr>
        <w:pStyle w:val="Indent1"/>
        <w:numPr>
          <w:ilvl w:val="0"/>
          <w:numId w:val="25"/>
        </w:numPr>
        <w:rPr>
          <w:ins w:id="531" w:author="Carly Malcolm" w:date="2024-05-21T02:46:00Z" w16du:dateUtc="2024-05-21T01:46:00Z"/>
          <w:bCs/>
        </w:rPr>
      </w:pPr>
      <w:ins w:id="532" w:author="Carly Malcolm" w:date="2024-05-21T02:46:00Z" w16du:dateUtc="2024-05-21T01:46:00Z">
        <w:r w:rsidRPr="00577A39">
          <w:rPr>
            <w:b/>
            <w:color w:val="2B579A"/>
            <w:shd w:val="clear" w:color="auto" w:fill="E6E6E6"/>
          </w:rPr>
          <w:fldChar w:fldCharType="begin"/>
        </w:r>
        <w:r w:rsidRPr="00577A39">
          <w:rPr>
            <w:b/>
          </w:rPr>
          <w:instrText xml:space="preserve"> REF DemandServicesProvider \h  \* MERGEFORMAT </w:instrText>
        </w:r>
        <w:r w:rsidRPr="00577A39">
          <w:rPr>
            <w:b/>
            <w:color w:val="2B579A"/>
            <w:shd w:val="clear" w:color="auto" w:fill="E6E6E6"/>
          </w:rPr>
        </w:r>
        <w:r w:rsidRPr="00577A39">
          <w:rPr>
            <w:b/>
            <w:color w:val="2B579A"/>
            <w:shd w:val="clear" w:color="auto" w:fill="E6E6E6"/>
          </w:rPr>
          <w:fldChar w:fldCharType="separate"/>
        </w:r>
        <w:r w:rsidRPr="00577A39">
          <w:rPr>
            <w:b/>
          </w:rPr>
          <w:t>Demand Services Provider</w:t>
        </w:r>
        <w:r w:rsidRPr="00577A39">
          <w:rPr>
            <w:b/>
            <w:color w:val="2B579A"/>
            <w:shd w:val="clear" w:color="auto" w:fill="E6E6E6"/>
          </w:rPr>
          <w:fldChar w:fldCharType="end"/>
        </w:r>
        <w:r w:rsidRPr="00577A39">
          <w:rPr>
            <w:bCs/>
          </w:rPr>
          <w:t>;</w:t>
        </w:r>
      </w:ins>
    </w:p>
    <w:p w14:paraId="50BC5985" w14:textId="77777777" w:rsidR="00980348" w:rsidRPr="00577A39" w:rsidRDefault="00980348" w:rsidP="00980348">
      <w:pPr>
        <w:pStyle w:val="Indent1"/>
        <w:numPr>
          <w:ilvl w:val="0"/>
          <w:numId w:val="25"/>
        </w:numPr>
        <w:rPr>
          <w:ins w:id="533" w:author="Carly Malcolm" w:date="2024-05-21T02:46:00Z" w16du:dateUtc="2024-05-21T01:46:00Z"/>
          <w:bCs/>
        </w:rPr>
      </w:pPr>
      <w:ins w:id="534" w:author="Carly Malcolm" w:date="2024-05-21T02:46:00Z" w16du:dateUtc="2024-05-21T01:46:00Z">
        <w:r w:rsidRPr="00577A39">
          <w:rPr>
            <w:b/>
            <w:color w:val="2B579A"/>
            <w:shd w:val="clear" w:color="auto" w:fill="E6E6E6"/>
          </w:rPr>
          <w:fldChar w:fldCharType="begin"/>
        </w:r>
        <w:r w:rsidRPr="00577A39">
          <w:rPr>
            <w:b/>
          </w:rPr>
          <w:instrText xml:space="preserve"> REF OtherAuthorisedDistributor \h  \* MERGEFORMAT </w:instrText>
        </w:r>
        <w:r w:rsidRPr="00577A39">
          <w:rPr>
            <w:b/>
            <w:color w:val="2B579A"/>
            <w:shd w:val="clear" w:color="auto" w:fill="E6E6E6"/>
          </w:rPr>
        </w:r>
        <w:r w:rsidRPr="00577A39">
          <w:rPr>
            <w:b/>
            <w:color w:val="2B579A"/>
            <w:shd w:val="clear" w:color="auto" w:fill="E6E6E6"/>
          </w:rPr>
          <w:fldChar w:fldCharType="separate"/>
        </w:r>
        <w:r w:rsidRPr="00577A39">
          <w:rPr>
            <w:b/>
          </w:rPr>
          <w:t>Other Authorised Distributor</w:t>
        </w:r>
        <w:r w:rsidRPr="00577A39">
          <w:rPr>
            <w:b/>
            <w:color w:val="2B579A"/>
            <w:shd w:val="clear" w:color="auto" w:fill="E6E6E6"/>
          </w:rPr>
          <w:fldChar w:fldCharType="end"/>
        </w:r>
        <w:r w:rsidRPr="00577A39">
          <w:rPr>
            <w:bCs/>
          </w:rPr>
          <w:t xml:space="preserve">s connected to the </w:t>
        </w:r>
        <w:r w:rsidRPr="00577A39">
          <w:rPr>
            <w:b/>
            <w:color w:val="2B579A"/>
            <w:shd w:val="clear" w:color="auto" w:fill="E6E6E6"/>
          </w:rPr>
          <w:fldChar w:fldCharType="begin"/>
        </w:r>
        <w:r w:rsidRPr="00577A39">
          <w:rPr>
            <w:b/>
          </w:rPr>
          <w:instrText xml:space="preserve"> REF DNOsSystem \h  \* MERGEFORMAT </w:instrText>
        </w:r>
        <w:r w:rsidRPr="00577A39">
          <w:rPr>
            <w:b/>
            <w:color w:val="2B579A"/>
            <w:shd w:val="clear" w:color="auto" w:fill="E6E6E6"/>
          </w:rPr>
        </w:r>
        <w:r w:rsidRPr="00577A39">
          <w:rPr>
            <w:b/>
            <w:color w:val="2B579A"/>
            <w:shd w:val="clear" w:color="auto" w:fill="E6E6E6"/>
          </w:rPr>
          <w:fldChar w:fldCharType="separate"/>
        </w:r>
        <w:r w:rsidRPr="00577A39">
          <w:rPr>
            <w:b/>
          </w:rPr>
          <w:t>DNO’s Distribution System</w:t>
        </w:r>
        <w:r w:rsidRPr="00577A39">
          <w:rPr>
            <w:b/>
            <w:color w:val="2B579A"/>
            <w:shd w:val="clear" w:color="auto" w:fill="E6E6E6"/>
          </w:rPr>
          <w:fldChar w:fldCharType="end"/>
        </w:r>
        <w:r w:rsidRPr="00577A39">
          <w:rPr>
            <w:bCs/>
          </w:rPr>
          <w:t>;</w:t>
        </w:r>
      </w:ins>
    </w:p>
    <w:p w14:paraId="64C31450" w14:textId="77777777" w:rsidR="00980348" w:rsidRPr="00577A39" w:rsidRDefault="00980348" w:rsidP="00980348">
      <w:pPr>
        <w:pStyle w:val="Indent1"/>
        <w:numPr>
          <w:ilvl w:val="0"/>
          <w:numId w:val="25"/>
        </w:numPr>
        <w:rPr>
          <w:ins w:id="535" w:author="Carly Malcolm" w:date="2024-05-21T02:46:00Z" w16du:dateUtc="2024-05-21T01:46:00Z"/>
          <w:bCs/>
        </w:rPr>
      </w:pPr>
      <w:ins w:id="536" w:author="Carly Malcolm" w:date="2024-05-21T02:46:00Z" w16du:dateUtc="2024-05-21T01:46:00Z">
        <w:r w:rsidRPr="00577A39">
          <w:rPr>
            <w:bCs/>
          </w:rPr>
          <w:t xml:space="preserve">Any other person who is making application for use of or connection to the </w:t>
        </w:r>
        <w:r w:rsidRPr="00577A39">
          <w:rPr>
            <w:b/>
            <w:color w:val="2B579A"/>
            <w:shd w:val="clear" w:color="auto" w:fill="E6E6E6"/>
          </w:rPr>
          <w:fldChar w:fldCharType="begin"/>
        </w:r>
        <w:r w:rsidRPr="00577A39">
          <w:rPr>
            <w:b/>
          </w:rPr>
          <w:instrText xml:space="preserve"> REF DNOsSystem \h  \* MERGEFORMAT </w:instrText>
        </w:r>
        <w:r w:rsidRPr="00577A39">
          <w:rPr>
            <w:b/>
            <w:color w:val="2B579A"/>
            <w:shd w:val="clear" w:color="auto" w:fill="E6E6E6"/>
          </w:rPr>
        </w:r>
        <w:r w:rsidRPr="00577A39">
          <w:rPr>
            <w:b/>
            <w:color w:val="2B579A"/>
            <w:shd w:val="clear" w:color="auto" w:fill="E6E6E6"/>
          </w:rPr>
          <w:fldChar w:fldCharType="separate"/>
        </w:r>
        <w:r w:rsidRPr="00577A39">
          <w:rPr>
            <w:b/>
          </w:rPr>
          <w:t>DNO’s Distribution System</w:t>
        </w:r>
        <w:r w:rsidRPr="00577A39">
          <w:rPr>
            <w:b/>
            <w:color w:val="2B579A"/>
            <w:shd w:val="clear" w:color="auto" w:fill="E6E6E6"/>
          </w:rPr>
          <w:fldChar w:fldCharType="end"/>
        </w:r>
        <w:r w:rsidRPr="00577A39">
          <w:rPr>
            <w:b/>
          </w:rPr>
          <w:t>;</w:t>
        </w:r>
      </w:ins>
    </w:p>
    <w:p w14:paraId="2AEF2877" w14:textId="77777777" w:rsidR="00980348" w:rsidRPr="00577A39" w:rsidRDefault="00980348" w:rsidP="00980348">
      <w:pPr>
        <w:pStyle w:val="Indent1"/>
        <w:numPr>
          <w:ilvl w:val="0"/>
          <w:numId w:val="25"/>
        </w:numPr>
        <w:rPr>
          <w:ins w:id="537" w:author="Carly Malcolm" w:date="2024-05-21T02:46:00Z" w16du:dateUtc="2024-05-21T01:46:00Z"/>
          <w:b/>
        </w:rPr>
      </w:pPr>
      <w:ins w:id="538" w:author="Carly Malcolm" w:date="2024-05-21T02:46:00Z" w16du:dateUtc="2024-05-21T01:46:00Z">
        <w:r w:rsidRPr="00577A39">
          <w:rPr>
            <w:b/>
            <w:color w:val="2B579A"/>
            <w:shd w:val="clear" w:color="auto" w:fill="E6E6E6"/>
          </w:rPr>
          <w:fldChar w:fldCharType="begin"/>
        </w:r>
        <w:r w:rsidRPr="00577A39">
          <w:rPr>
            <w:b/>
          </w:rPr>
          <w:instrText xml:space="preserve"> REF Supplier \h  \* MERGEFORMAT </w:instrText>
        </w:r>
        <w:r w:rsidRPr="00577A39">
          <w:rPr>
            <w:b/>
            <w:color w:val="2B579A"/>
            <w:shd w:val="clear" w:color="auto" w:fill="E6E6E6"/>
          </w:rPr>
        </w:r>
        <w:r w:rsidRPr="00577A39">
          <w:rPr>
            <w:b/>
            <w:color w:val="2B579A"/>
            <w:shd w:val="clear" w:color="auto" w:fill="E6E6E6"/>
          </w:rPr>
          <w:fldChar w:fldCharType="separate"/>
        </w:r>
        <w:r w:rsidRPr="00577A39">
          <w:rPr>
            <w:b/>
          </w:rPr>
          <w:t>Supplier</w:t>
        </w:r>
        <w:r w:rsidRPr="00577A39">
          <w:rPr>
            <w:b/>
            <w:color w:val="2B579A"/>
            <w:shd w:val="clear" w:color="auto" w:fill="E6E6E6"/>
          </w:rPr>
          <w:fldChar w:fldCharType="end"/>
        </w:r>
        <w:r w:rsidRPr="00577A39">
          <w:rPr>
            <w:b/>
          </w:rPr>
          <w:t>s</w:t>
        </w:r>
        <w:r w:rsidRPr="00577A39">
          <w:rPr>
            <w:bCs/>
          </w:rPr>
          <w:t>; and</w:t>
        </w:r>
      </w:ins>
    </w:p>
    <w:p w14:paraId="33F02A2F" w14:textId="77777777" w:rsidR="00980348" w:rsidRPr="00577A39" w:rsidRDefault="00980348" w:rsidP="00980348">
      <w:pPr>
        <w:pStyle w:val="Indent1"/>
        <w:numPr>
          <w:ilvl w:val="0"/>
          <w:numId w:val="25"/>
        </w:numPr>
        <w:rPr>
          <w:ins w:id="539" w:author="Carly Malcolm" w:date="2024-05-21T02:46:00Z" w16du:dateUtc="2024-05-21T01:46:00Z"/>
          <w:bCs/>
        </w:rPr>
      </w:pPr>
      <w:ins w:id="540" w:author="Carly Malcolm" w:date="2024-05-21T02:46:00Z" w16du:dateUtc="2024-05-21T01:46:00Z">
        <w:r w:rsidRPr="00577A39">
          <w:rPr>
            <w:b/>
            <w:color w:val="2B579A"/>
            <w:shd w:val="clear" w:color="auto" w:fill="E6E6E6"/>
          </w:rPr>
          <w:fldChar w:fldCharType="begin"/>
        </w:r>
        <w:r w:rsidRPr="00577A39">
          <w:rPr>
            <w:b/>
          </w:rPr>
          <w:instrText xml:space="preserve"> REF MO \h  \* MERGEFORMAT </w:instrText>
        </w:r>
        <w:r w:rsidRPr="00577A39">
          <w:rPr>
            <w:b/>
            <w:color w:val="2B579A"/>
            <w:shd w:val="clear" w:color="auto" w:fill="E6E6E6"/>
          </w:rPr>
        </w:r>
        <w:r w:rsidRPr="00577A39">
          <w:rPr>
            <w:b/>
            <w:color w:val="2B579A"/>
            <w:shd w:val="clear" w:color="auto" w:fill="E6E6E6"/>
          </w:rPr>
          <w:fldChar w:fldCharType="separate"/>
        </w:r>
        <w:r w:rsidRPr="00577A39">
          <w:rPr>
            <w:b/>
            <w:color w:val="2B579A"/>
            <w:shd w:val="clear" w:color="auto" w:fill="E6E6E6"/>
          </w:rPr>
          <w:t>Meter Operator</w:t>
        </w:r>
        <w:r w:rsidRPr="00577A39">
          <w:rPr>
            <w:b/>
            <w:color w:val="2B579A"/>
            <w:shd w:val="clear" w:color="auto" w:fill="E6E6E6"/>
          </w:rPr>
          <w:fldChar w:fldCharType="end"/>
        </w:r>
        <w:r w:rsidRPr="00577A39">
          <w:rPr>
            <w:b/>
            <w:color w:val="2B579A"/>
            <w:shd w:val="clear" w:color="auto" w:fill="E6E6E6"/>
          </w:rPr>
          <w:t>s</w:t>
        </w:r>
        <w:r w:rsidRPr="00577A39">
          <w:rPr>
            <w:bCs/>
          </w:rPr>
          <w:t>.</w:t>
        </w:r>
      </w:ins>
    </w:p>
    <w:p w14:paraId="1F8F1575" w14:textId="77777777" w:rsidR="00980348" w:rsidRPr="00577A39" w:rsidRDefault="00980348" w:rsidP="00980348">
      <w:pPr>
        <w:rPr>
          <w:ins w:id="541" w:author="Carly Malcolm" w:date="2024-05-21T02:46:00Z" w16du:dateUtc="2024-05-21T01:46:00Z"/>
        </w:rPr>
      </w:pPr>
      <w:ins w:id="542" w:author="Carly Malcolm" w:date="2024-05-21T02:46:00Z" w16du:dateUtc="2024-05-21T01:46:00Z">
        <w:r w:rsidRPr="00577A39">
          <w:t>DGC6.3.2</w:t>
        </w:r>
        <w:r w:rsidRPr="00577A39">
          <w:tab/>
          <w:t xml:space="preserve">The </w:t>
        </w:r>
        <w:r w:rsidRPr="00577A39">
          <w:rPr>
            <w:b/>
            <w:bCs/>
          </w:rPr>
          <w:t>ISOP</w:t>
        </w:r>
        <w:r w:rsidRPr="00577A39">
          <w:t xml:space="preserve"> is required to provide advice, </w:t>
        </w:r>
        <w:proofErr w:type="gramStart"/>
        <w:r w:rsidRPr="00577A39">
          <w:t>analysis</w:t>
        </w:r>
        <w:proofErr w:type="gramEnd"/>
        <w:r w:rsidRPr="00577A39">
          <w:t xml:space="preserve"> or information to the </w:t>
        </w:r>
        <w:r w:rsidRPr="00577A39">
          <w:rPr>
            <w:b/>
            <w:color w:val="2B579A"/>
            <w:shd w:val="clear" w:color="auto" w:fill="E6E6E6"/>
          </w:rPr>
          <w:t>Authority</w:t>
        </w:r>
        <w:r w:rsidRPr="00577A39">
          <w:t xml:space="preserve"> or to a </w:t>
        </w:r>
        <w:r w:rsidRPr="00577A39">
          <w:rPr>
            <w:b/>
            <w:color w:val="2B579A"/>
            <w:shd w:val="clear" w:color="auto" w:fill="E6E6E6"/>
          </w:rPr>
          <w:t>Minister of the Crown</w:t>
        </w:r>
        <w:r w:rsidRPr="00577A39">
          <w:t xml:space="preserve"> when requested in accordance with section 171 of the </w:t>
        </w:r>
        <w:r w:rsidRPr="00577A39">
          <w:rPr>
            <w:b/>
            <w:color w:val="2B579A"/>
            <w:shd w:val="clear" w:color="auto" w:fill="E6E6E6"/>
          </w:rPr>
          <w:t>Energy Act 2023</w:t>
        </w:r>
        <w:r w:rsidRPr="00577A39">
          <w:t xml:space="preserve"> and condition D1 of the </w:t>
        </w:r>
        <w:r w:rsidRPr="00577A39">
          <w:rPr>
            <w:b/>
            <w:color w:val="2B579A"/>
            <w:shd w:val="clear" w:color="auto" w:fill="E6E6E6"/>
          </w:rPr>
          <w:t>ESO Licence</w:t>
        </w:r>
        <w:r w:rsidRPr="00577A39">
          <w:t xml:space="preserve"> and </w:t>
        </w:r>
        <w:r w:rsidRPr="00577A39">
          <w:rPr>
            <w:b/>
            <w:color w:val="2B579A"/>
            <w:shd w:val="clear" w:color="auto" w:fill="E6E6E6"/>
          </w:rPr>
          <w:t>GSP Licence</w:t>
        </w:r>
        <w:r w:rsidRPr="00577A39">
          <w:t>.</w:t>
        </w:r>
      </w:ins>
    </w:p>
    <w:p w14:paraId="4F36EED0" w14:textId="77777777" w:rsidR="00980348" w:rsidRPr="00577A39" w:rsidRDefault="00980348" w:rsidP="00980348">
      <w:pPr>
        <w:rPr>
          <w:ins w:id="543" w:author="Carly Malcolm" w:date="2024-05-21T02:46:00Z" w16du:dateUtc="2024-05-21T01:46:00Z"/>
        </w:rPr>
      </w:pPr>
      <w:ins w:id="544" w:author="Carly Malcolm" w:date="2024-05-21T02:46:00Z" w16du:dateUtc="2024-05-21T01:46:00Z">
        <w:r w:rsidRPr="00577A39">
          <w:t>DGC6.3.3</w:t>
        </w:r>
        <w:r w:rsidRPr="00577A39">
          <w:tab/>
          <w:t xml:space="preserve">The </w:t>
        </w:r>
        <w:r w:rsidRPr="00577A39">
          <w:rPr>
            <w:b/>
            <w:bCs/>
          </w:rPr>
          <w:t>ISOP</w:t>
        </w:r>
        <w:r w:rsidRPr="00577A39">
          <w:t xml:space="preserve"> may by notice request from </w:t>
        </w:r>
        <w:r>
          <w:t xml:space="preserve">any </w:t>
        </w:r>
        <w:r w:rsidRPr="00577A39">
          <w:rPr>
            <w:b/>
            <w:bCs/>
            <w:color w:val="2B579A"/>
            <w:shd w:val="clear" w:color="auto" w:fill="E6E6E6"/>
          </w:rPr>
          <w:t>Distribution Network Operators</w:t>
        </w:r>
        <w:r w:rsidRPr="00577A39">
          <w:rPr>
            <w:color w:val="2B579A"/>
            <w:shd w:val="clear" w:color="auto" w:fill="E6E6E6"/>
          </w:rPr>
          <w:t xml:space="preserve"> </w:t>
        </w:r>
        <w:r w:rsidRPr="00577A39">
          <w:t xml:space="preserve">or </w:t>
        </w:r>
        <w:r w:rsidRPr="00577A39">
          <w:rPr>
            <w:b/>
            <w:color w:val="2B579A"/>
            <w:shd w:val="clear" w:color="auto" w:fill="E6E6E6"/>
          </w:rPr>
          <w:t>Users</w:t>
        </w:r>
        <w:r w:rsidRPr="00577A39">
          <w:t xml:space="preserve"> </w:t>
        </w:r>
        <w:r w:rsidRPr="00577A39">
          <w:rPr>
            <w:b/>
            <w:bCs/>
          </w:rPr>
          <w:t>(“a recipient”),</w:t>
        </w:r>
        <w:r w:rsidRPr="00577A39">
          <w:t xml:space="preserve"> such information as it reasonably requires in connection with the exercise of any of its functions, as set out in section 172 (1) of the </w:t>
        </w:r>
        <w:r w:rsidRPr="00577A39">
          <w:rPr>
            <w:b/>
            <w:color w:val="2B579A"/>
            <w:shd w:val="clear" w:color="auto" w:fill="E6E6E6"/>
          </w:rPr>
          <w:t>Energy Act 2023</w:t>
        </w:r>
        <w:r w:rsidRPr="00577A39">
          <w:t xml:space="preserve">. It will do so by the issue of an </w:t>
        </w:r>
        <w:r w:rsidRPr="00577A39">
          <w:rPr>
            <w:b/>
            <w:color w:val="2B579A"/>
            <w:shd w:val="clear" w:color="auto" w:fill="E6E6E6"/>
          </w:rPr>
          <w:t>Information Request Notice</w:t>
        </w:r>
        <w:r w:rsidRPr="00577A39">
          <w:t xml:space="preserve">. The purposes of this may include to assist in the fulfilment of a request for advice, </w:t>
        </w:r>
        <w:proofErr w:type="gramStart"/>
        <w:r w:rsidRPr="00577A39">
          <w:t>analysis</w:t>
        </w:r>
        <w:proofErr w:type="gramEnd"/>
        <w:r w:rsidRPr="00577A39">
          <w:t xml:space="preserve"> or information as set out in DGC6.3.2.</w:t>
        </w:r>
      </w:ins>
    </w:p>
    <w:p w14:paraId="09747C14" w14:textId="77777777" w:rsidR="00980348" w:rsidRPr="00577A39" w:rsidRDefault="00980348" w:rsidP="00980348">
      <w:pPr>
        <w:rPr>
          <w:ins w:id="545" w:author="Carly Malcolm" w:date="2024-05-21T02:46:00Z" w16du:dateUtc="2024-05-21T01:46:00Z"/>
        </w:rPr>
      </w:pPr>
      <w:ins w:id="546" w:author="Carly Malcolm" w:date="2024-05-21T02:46:00Z" w16du:dateUtc="2024-05-21T01:46:00Z">
        <w:r w:rsidRPr="00577A39">
          <w:t>DGC6.3.4</w:t>
        </w:r>
        <w:r w:rsidRPr="00577A39">
          <w:tab/>
          <w:t xml:space="preserve">The </w:t>
        </w:r>
        <w:r w:rsidRPr="00577A39">
          <w:rPr>
            <w:b/>
            <w:bCs/>
          </w:rPr>
          <w:t>ISOP</w:t>
        </w:r>
        <w:r w:rsidRPr="00577A39">
          <w:t xml:space="preserve"> is required by condition D2 of the </w:t>
        </w:r>
        <w:r w:rsidRPr="00577A39">
          <w:rPr>
            <w:b/>
            <w:color w:val="2B579A"/>
            <w:shd w:val="clear" w:color="auto" w:fill="E6E6E6"/>
          </w:rPr>
          <w:t>ESO Licence</w:t>
        </w:r>
        <w:r w:rsidRPr="00577A39">
          <w:t xml:space="preserve"> and </w:t>
        </w:r>
        <w:r w:rsidRPr="00577A39">
          <w:rPr>
            <w:b/>
            <w:color w:val="2B579A"/>
            <w:shd w:val="clear" w:color="auto" w:fill="E6E6E6"/>
          </w:rPr>
          <w:t>GSP Licence</w:t>
        </w:r>
        <w:r w:rsidRPr="00577A39">
          <w:t xml:space="preserve"> to prepare, submit for approval by the </w:t>
        </w:r>
        <w:r w:rsidRPr="00577A39">
          <w:rPr>
            <w:b/>
            <w:color w:val="2B579A"/>
            <w:shd w:val="clear" w:color="auto" w:fill="E6E6E6"/>
          </w:rPr>
          <w:t>Authority</w:t>
        </w:r>
        <w:r w:rsidRPr="00577A39">
          <w:t xml:space="preserve"> and publish on its website once approved an </w:t>
        </w:r>
        <w:r w:rsidRPr="00577A39">
          <w:rPr>
            <w:b/>
            <w:color w:val="2B579A"/>
            <w:shd w:val="clear" w:color="auto" w:fill="E6E6E6"/>
          </w:rPr>
          <w:t>Information Request Statement</w:t>
        </w:r>
        <w:r w:rsidRPr="00577A39">
          <w:t xml:space="preserve"> that sets out further detail on the process the </w:t>
        </w:r>
        <w:r w:rsidRPr="00577A39">
          <w:rPr>
            <w:b/>
            <w:bCs/>
          </w:rPr>
          <w:t>ISOP</w:t>
        </w:r>
        <w:r w:rsidRPr="00577A39">
          <w:t xml:space="preserve"> expects to follow when requesting information from other parties.</w:t>
        </w:r>
      </w:ins>
    </w:p>
    <w:p w14:paraId="54C8CEED" w14:textId="77777777" w:rsidR="00980348" w:rsidRPr="00577A39" w:rsidRDefault="00980348" w:rsidP="00980348">
      <w:pPr>
        <w:ind w:firstLine="0"/>
        <w:rPr>
          <w:ins w:id="547" w:author="Carly Malcolm" w:date="2024-05-21T02:46:00Z" w16du:dateUtc="2024-05-21T01:46:00Z"/>
          <w:b/>
          <w:bCs/>
        </w:rPr>
      </w:pPr>
      <w:ins w:id="548" w:author="Carly Malcolm" w:date="2024-05-21T02:46:00Z" w16du:dateUtc="2024-05-21T01:46:00Z">
        <w:r w:rsidRPr="00577A39">
          <w:t xml:space="preserve">The </w:t>
        </w:r>
        <w:r w:rsidRPr="00577A39">
          <w:rPr>
            <w:b/>
            <w:color w:val="2B579A"/>
            <w:shd w:val="clear" w:color="auto" w:fill="E6E6E6"/>
          </w:rPr>
          <w:t>Information Request Statement</w:t>
        </w:r>
        <w:r w:rsidRPr="00577A39">
          <w:t xml:space="preserve"> must include, but need not be limited to, the following matters as set out in condition D2(5) of the </w:t>
        </w:r>
        <w:r w:rsidRPr="00577A39">
          <w:rPr>
            <w:b/>
            <w:color w:val="2B579A"/>
            <w:shd w:val="clear" w:color="auto" w:fill="E6E6E6"/>
          </w:rPr>
          <w:t>ESO Licence and GSP Licence:</w:t>
        </w:r>
      </w:ins>
    </w:p>
    <w:p w14:paraId="36B734C3" w14:textId="77777777" w:rsidR="00980348" w:rsidRPr="00577A39" w:rsidRDefault="00980348" w:rsidP="00980348">
      <w:pPr>
        <w:ind w:left="2127" w:hanging="709"/>
        <w:rPr>
          <w:ins w:id="549" w:author="Carly Malcolm" w:date="2024-05-21T02:46:00Z" w16du:dateUtc="2024-05-21T01:46:00Z"/>
        </w:rPr>
      </w:pPr>
      <w:ins w:id="550" w:author="Carly Malcolm" w:date="2024-05-21T02:46:00Z" w16du:dateUtc="2024-05-21T01:46:00Z">
        <w:r w:rsidRPr="00577A39">
          <w:t xml:space="preserve">(a) </w:t>
        </w:r>
        <w:r w:rsidRPr="00577A39">
          <w:tab/>
          <w:t xml:space="preserve">the process the </w:t>
        </w:r>
        <w:r w:rsidRPr="00577A39">
          <w:rPr>
            <w:b/>
            <w:bCs/>
          </w:rPr>
          <w:t>ISOP</w:t>
        </w:r>
        <w:r w:rsidRPr="00577A39">
          <w:t xml:space="preserve"> expects to follow when issuing an </w:t>
        </w:r>
        <w:r w:rsidRPr="00577A39">
          <w:rPr>
            <w:b/>
            <w:color w:val="2B579A"/>
            <w:shd w:val="clear" w:color="auto" w:fill="E6E6E6"/>
          </w:rPr>
          <w:t>Information Request Notice,</w:t>
        </w:r>
        <w:r w:rsidRPr="00577A39">
          <w:t xml:space="preserve"> including any further detail around the expected engagement between </w:t>
        </w:r>
        <w:r w:rsidRPr="00577A39">
          <w:rPr>
            <w:b/>
            <w:bCs/>
          </w:rPr>
          <w:t>ISOP</w:t>
        </w:r>
        <w:r w:rsidRPr="00577A39">
          <w:t xml:space="preserve"> and recipient of an </w:t>
        </w:r>
        <w:r w:rsidRPr="00577A39">
          <w:rPr>
            <w:b/>
            <w:color w:val="2B579A"/>
            <w:shd w:val="clear" w:color="auto" w:fill="E6E6E6"/>
          </w:rPr>
          <w:t>Information Request Notice</w:t>
        </w:r>
        <w:r w:rsidRPr="00577A39">
          <w:t>; and</w:t>
        </w:r>
      </w:ins>
    </w:p>
    <w:p w14:paraId="2D6FEE70" w14:textId="77777777" w:rsidR="00980348" w:rsidRPr="00577A39" w:rsidRDefault="00980348" w:rsidP="00980348">
      <w:pPr>
        <w:ind w:left="2127" w:hanging="709"/>
        <w:rPr>
          <w:ins w:id="551" w:author="Carly Malcolm" w:date="2024-05-21T02:46:00Z" w16du:dateUtc="2024-05-21T01:46:00Z"/>
        </w:rPr>
      </w:pPr>
      <w:ins w:id="552" w:author="Carly Malcolm" w:date="2024-05-21T02:46:00Z" w16du:dateUtc="2024-05-21T01:46:00Z">
        <w:r w:rsidRPr="00577A39">
          <w:t xml:space="preserve">(b) </w:t>
        </w:r>
        <w:r w:rsidRPr="00577A39">
          <w:tab/>
          <w:t xml:space="preserve">the details to be included in an </w:t>
        </w:r>
        <w:r w:rsidRPr="00577A39">
          <w:rPr>
            <w:b/>
            <w:color w:val="2B579A"/>
            <w:shd w:val="clear" w:color="auto" w:fill="E6E6E6"/>
          </w:rPr>
          <w:t>Information Request Notice</w:t>
        </w:r>
        <w:r w:rsidRPr="00577A39">
          <w:t xml:space="preserve"> issued by the </w:t>
        </w:r>
        <w:r w:rsidRPr="00577A39">
          <w:rPr>
            <w:b/>
            <w:color w:val="2B579A"/>
            <w:shd w:val="clear" w:color="auto" w:fill="E6E6E6"/>
          </w:rPr>
          <w:t>ISOP</w:t>
        </w:r>
        <w:r w:rsidRPr="00577A39">
          <w:t>.</w:t>
        </w:r>
      </w:ins>
    </w:p>
    <w:p w14:paraId="3A1B111C" w14:textId="77777777" w:rsidR="00980348" w:rsidRPr="00577A39" w:rsidRDefault="00980348" w:rsidP="00980348">
      <w:pPr>
        <w:rPr>
          <w:ins w:id="553" w:author="Carly Malcolm" w:date="2024-05-21T02:46:00Z" w16du:dateUtc="2024-05-21T01:46:00Z"/>
        </w:rPr>
      </w:pPr>
      <w:ins w:id="554" w:author="Carly Malcolm" w:date="2024-05-21T02:46:00Z" w16du:dateUtc="2024-05-21T01:46:00Z">
        <w:r w:rsidRPr="00577A39">
          <w:t>DGC6.3.5</w:t>
        </w:r>
        <w:r w:rsidRPr="00577A39">
          <w:tab/>
          <w:t xml:space="preserve">A </w:t>
        </w:r>
        <w:r w:rsidRPr="00577A39">
          <w:rPr>
            <w:b/>
            <w:bCs/>
          </w:rPr>
          <w:t xml:space="preserve">recipient </w:t>
        </w:r>
        <w:r w:rsidRPr="00577A39">
          <w:t xml:space="preserve">to whom a request is made under DGC6.3.3 must, so far as reasonably practicable, provide the requested information within such reasonable period, and in such reasonable form and manner, as may be specified in the </w:t>
        </w:r>
        <w:r w:rsidRPr="00577A39">
          <w:rPr>
            <w:b/>
            <w:color w:val="2B579A"/>
            <w:shd w:val="clear" w:color="auto" w:fill="E6E6E6"/>
          </w:rPr>
          <w:t>Information Request Notice</w:t>
        </w:r>
        <w:r w:rsidRPr="00577A39">
          <w:t>.</w:t>
        </w:r>
      </w:ins>
    </w:p>
    <w:p w14:paraId="3B6C3185" w14:textId="77777777" w:rsidR="00980348" w:rsidRPr="00577A39" w:rsidRDefault="00980348" w:rsidP="00980348">
      <w:pPr>
        <w:rPr>
          <w:ins w:id="555" w:author="Carly Malcolm" w:date="2024-05-21T02:46:00Z" w16du:dateUtc="2024-05-21T01:46:00Z"/>
        </w:rPr>
      </w:pPr>
      <w:ins w:id="556" w:author="Carly Malcolm" w:date="2024-05-21T02:46:00Z" w16du:dateUtc="2024-05-21T01:46:00Z">
        <w:r w:rsidRPr="00577A39">
          <w:t xml:space="preserve">DGC6.3.6 </w:t>
        </w:r>
        <w:r w:rsidRPr="00577A39">
          <w:tab/>
          <w:t xml:space="preserve">The </w:t>
        </w:r>
        <w:r w:rsidRPr="00577A39">
          <w:rPr>
            <w:b/>
            <w:color w:val="2B579A"/>
            <w:shd w:val="clear" w:color="auto" w:fill="E6E6E6"/>
          </w:rPr>
          <w:t>ISOP</w:t>
        </w:r>
        <w:r w:rsidRPr="00577A39">
          <w:t xml:space="preserve"> must, unless the </w:t>
        </w:r>
        <w:r w:rsidRPr="00577A39">
          <w:rPr>
            <w:b/>
            <w:color w:val="2B579A"/>
            <w:shd w:val="clear" w:color="auto" w:fill="E6E6E6"/>
          </w:rPr>
          <w:t>Authority</w:t>
        </w:r>
        <w:r w:rsidRPr="00577A39">
          <w:t xml:space="preserve"> otherwise consents, maintain for a period of six </w:t>
        </w:r>
        <w:proofErr w:type="gramStart"/>
        <w:r w:rsidRPr="00577A39">
          <w:t>years</w:t>
        </w:r>
        <w:proofErr w:type="gramEnd"/>
        <w:r w:rsidRPr="00577A39">
          <w:t xml:space="preserve"> and provide to the </w:t>
        </w:r>
        <w:r w:rsidRPr="00577A39">
          <w:rPr>
            <w:b/>
            <w:color w:val="2B579A"/>
            <w:shd w:val="clear" w:color="auto" w:fill="E6E6E6"/>
          </w:rPr>
          <w:t>Authority</w:t>
        </w:r>
        <w:r w:rsidRPr="00577A39">
          <w:t xml:space="preserve"> where required a record of information requests as detailed in condition D2(12) of the </w:t>
        </w:r>
        <w:r w:rsidRPr="00577A39">
          <w:rPr>
            <w:b/>
            <w:color w:val="2B579A"/>
            <w:shd w:val="clear" w:color="auto" w:fill="E6E6E6"/>
          </w:rPr>
          <w:t>ESO Licence</w:t>
        </w:r>
        <w:r w:rsidRPr="00577A39">
          <w:t xml:space="preserve"> and </w:t>
        </w:r>
        <w:r w:rsidRPr="00577A39">
          <w:rPr>
            <w:b/>
            <w:color w:val="2B579A"/>
            <w:shd w:val="clear" w:color="auto" w:fill="E6E6E6"/>
          </w:rPr>
          <w:t>GSP Licence</w:t>
        </w:r>
        <w:r w:rsidRPr="00577A39">
          <w:t xml:space="preserve"> including:</w:t>
        </w:r>
      </w:ins>
    </w:p>
    <w:p w14:paraId="40B486B2" w14:textId="77777777" w:rsidR="00980348" w:rsidRPr="00577A39" w:rsidRDefault="00980348" w:rsidP="00980348">
      <w:pPr>
        <w:pStyle w:val="ListParagraph"/>
        <w:numPr>
          <w:ilvl w:val="0"/>
          <w:numId w:val="97"/>
        </w:numPr>
        <w:ind w:left="2127" w:hanging="709"/>
        <w:rPr>
          <w:ins w:id="557" w:author="Carly Malcolm" w:date="2024-05-21T02:46:00Z" w16du:dateUtc="2024-05-21T01:46:00Z"/>
        </w:rPr>
      </w:pPr>
      <w:ins w:id="558" w:author="Carly Malcolm" w:date="2024-05-21T02:46:00Z" w16du:dateUtc="2024-05-21T01:46:00Z">
        <w:r w:rsidRPr="00577A39">
          <w:lastRenderedPageBreak/>
          <w:t xml:space="preserve">a copy of the </w:t>
        </w:r>
        <w:r w:rsidRPr="00577A39">
          <w:rPr>
            <w:b/>
            <w:color w:val="2B579A"/>
            <w:shd w:val="clear" w:color="auto" w:fill="E6E6E6"/>
          </w:rPr>
          <w:t>Information Request Notice</w:t>
        </w:r>
        <w:r w:rsidRPr="00577A39">
          <w:t>;</w:t>
        </w:r>
        <w:r w:rsidRPr="00577A39">
          <w:br/>
        </w:r>
      </w:ins>
    </w:p>
    <w:p w14:paraId="68A02A29" w14:textId="77777777" w:rsidR="00980348" w:rsidRPr="00577A39" w:rsidRDefault="00980348" w:rsidP="00980348">
      <w:pPr>
        <w:pStyle w:val="ListParagraph"/>
        <w:numPr>
          <w:ilvl w:val="0"/>
          <w:numId w:val="97"/>
        </w:numPr>
        <w:ind w:left="2127" w:hanging="709"/>
        <w:rPr>
          <w:ins w:id="559" w:author="Carly Malcolm" w:date="2024-05-21T02:46:00Z" w16du:dateUtc="2024-05-21T01:46:00Z"/>
        </w:rPr>
      </w:pPr>
      <w:ins w:id="560" w:author="Carly Malcolm" w:date="2024-05-21T02:46:00Z" w16du:dateUtc="2024-05-21T01:46:00Z">
        <w:r w:rsidRPr="00577A39">
          <w:t>any subsequent variations to the original information requested;</w:t>
        </w:r>
        <w:r w:rsidRPr="00577A39">
          <w:br/>
        </w:r>
      </w:ins>
    </w:p>
    <w:p w14:paraId="637E5C61" w14:textId="77777777" w:rsidR="00980348" w:rsidRPr="00577A39" w:rsidRDefault="00980348" w:rsidP="00980348">
      <w:pPr>
        <w:pStyle w:val="ListParagraph"/>
        <w:numPr>
          <w:ilvl w:val="0"/>
          <w:numId w:val="97"/>
        </w:numPr>
        <w:ind w:left="2127" w:hanging="709"/>
        <w:rPr>
          <w:ins w:id="561" w:author="Carly Malcolm" w:date="2024-05-21T02:46:00Z" w16du:dateUtc="2024-05-21T01:46:00Z"/>
        </w:rPr>
      </w:pPr>
      <w:ins w:id="562" w:author="Carly Malcolm" w:date="2024-05-21T02:46:00Z" w16du:dateUtc="2024-05-21T01:46:00Z">
        <w:r w:rsidRPr="00577A39">
          <w:t>the recipient’s response to the notice, including any refusal or challenges to the notice or requested information;</w:t>
        </w:r>
        <w:r w:rsidRPr="00577A39">
          <w:br/>
        </w:r>
      </w:ins>
    </w:p>
    <w:p w14:paraId="01AAEE40" w14:textId="77777777" w:rsidR="00980348" w:rsidRPr="00577A39" w:rsidRDefault="00980348" w:rsidP="00980348">
      <w:pPr>
        <w:pStyle w:val="ListParagraph"/>
        <w:numPr>
          <w:ilvl w:val="0"/>
          <w:numId w:val="97"/>
        </w:numPr>
        <w:ind w:left="2127" w:hanging="709"/>
        <w:rPr>
          <w:ins w:id="563" w:author="Carly Malcolm" w:date="2024-05-21T02:46:00Z" w16du:dateUtc="2024-05-21T01:46:00Z"/>
        </w:rPr>
      </w:pPr>
      <w:ins w:id="564" w:author="Carly Malcolm" w:date="2024-05-21T02:46:00Z" w16du:dateUtc="2024-05-21T01:46:00Z">
        <w:r w:rsidRPr="00577A39">
          <w:t>the time taken for the recipient to provide the requested information;</w:t>
        </w:r>
        <w:r w:rsidRPr="00577A39">
          <w:br/>
        </w:r>
      </w:ins>
    </w:p>
    <w:p w14:paraId="1582CE24" w14:textId="77777777" w:rsidR="00980348" w:rsidRPr="00577A39" w:rsidRDefault="00980348" w:rsidP="00980348">
      <w:pPr>
        <w:pStyle w:val="ListParagraph"/>
        <w:numPr>
          <w:ilvl w:val="0"/>
          <w:numId w:val="97"/>
        </w:numPr>
        <w:ind w:left="2127" w:hanging="709"/>
        <w:rPr>
          <w:ins w:id="565" w:author="Carly Malcolm" w:date="2024-05-21T02:46:00Z" w16du:dateUtc="2024-05-21T01:46:00Z"/>
        </w:rPr>
      </w:pPr>
      <w:ins w:id="566" w:author="Carly Malcolm" w:date="2024-05-21T02:46:00Z" w16du:dateUtc="2024-05-21T01:46:00Z">
        <w:r w:rsidRPr="00577A39">
          <w:t>the manner and form the information was provided in; and</w:t>
        </w:r>
        <w:r w:rsidRPr="00577A39">
          <w:br/>
        </w:r>
      </w:ins>
    </w:p>
    <w:p w14:paraId="562AFA18" w14:textId="77777777" w:rsidR="00980348" w:rsidRPr="00577A39" w:rsidRDefault="00980348" w:rsidP="00980348">
      <w:pPr>
        <w:pStyle w:val="ListParagraph"/>
        <w:numPr>
          <w:ilvl w:val="0"/>
          <w:numId w:val="97"/>
        </w:numPr>
        <w:ind w:left="2127" w:hanging="709"/>
        <w:rPr>
          <w:ins w:id="567" w:author="Carly Malcolm" w:date="2024-05-21T02:46:00Z" w16du:dateUtc="2024-05-21T01:46:00Z"/>
        </w:rPr>
      </w:pPr>
      <w:ins w:id="568" w:author="Carly Malcolm" w:date="2024-05-21T02:46:00Z" w16du:dateUtc="2024-05-21T01:46:00Z">
        <w:r w:rsidRPr="00577A39">
          <w:t xml:space="preserve">the information provided in response to the notice, and whether such information complied, in the </w:t>
        </w:r>
        <w:r w:rsidRPr="00577A39">
          <w:rPr>
            <w:b/>
            <w:color w:val="2B579A"/>
            <w:shd w:val="clear" w:color="auto" w:fill="E6E6E6"/>
          </w:rPr>
          <w:t>ISOP</w:t>
        </w:r>
        <w:r w:rsidRPr="00577A39">
          <w:t xml:space="preserve">’s view, with the </w:t>
        </w:r>
        <w:r w:rsidRPr="00577A39">
          <w:rPr>
            <w:b/>
            <w:color w:val="2B579A"/>
            <w:shd w:val="clear" w:color="auto" w:fill="E6E6E6"/>
          </w:rPr>
          <w:t>Information Request Notice</w:t>
        </w:r>
        <w:r w:rsidRPr="00577A39">
          <w:t>.</w:t>
        </w:r>
        <w:r w:rsidRPr="00577A39">
          <w:br/>
        </w:r>
      </w:ins>
    </w:p>
    <w:p w14:paraId="49C95258" w14:textId="77777777" w:rsidR="00980348" w:rsidRPr="00577A39" w:rsidRDefault="00980348" w:rsidP="00980348">
      <w:pPr>
        <w:spacing w:after="0"/>
        <w:jc w:val="left"/>
        <w:rPr>
          <w:ins w:id="569" w:author="Carly Malcolm" w:date="2024-05-21T02:46:00Z" w16du:dateUtc="2024-05-21T01:46:00Z"/>
        </w:rPr>
      </w:pPr>
    </w:p>
    <w:p w14:paraId="4B68DBD3" w14:textId="77777777" w:rsidR="00980348" w:rsidRPr="00577A39" w:rsidRDefault="00980348" w:rsidP="00980348">
      <w:pPr>
        <w:spacing w:after="0"/>
        <w:jc w:val="left"/>
        <w:rPr>
          <w:ins w:id="570" w:author="Carly Malcolm" w:date="2024-05-21T02:46:00Z" w16du:dateUtc="2024-05-21T01:46:00Z"/>
        </w:rPr>
      </w:pPr>
    </w:p>
    <w:p w14:paraId="10C61009" w14:textId="77777777" w:rsidR="00980348" w:rsidRPr="00577A39" w:rsidRDefault="00980348" w:rsidP="00980348">
      <w:pPr>
        <w:rPr>
          <w:ins w:id="571" w:author="Carly Malcolm" w:date="2024-05-21T02:46:00Z" w16du:dateUtc="2024-05-21T01:46:00Z"/>
          <w:b/>
          <w:bCs/>
        </w:rPr>
      </w:pPr>
      <w:ins w:id="572" w:author="Carly Malcolm" w:date="2024-05-21T02:46:00Z" w16du:dateUtc="2024-05-21T01:46:00Z">
        <w:r w:rsidRPr="00577A39">
          <w:t>DGC6.4</w:t>
        </w:r>
        <w:r w:rsidRPr="00577A39">
          <w:tab/>
        </w:r>
        <w:r w:rsidRPr="00577A39">
          <w:rPr>
            <w:b/>
            <w:color w:val="2B579A"/>
            <w:shd w:val="clear" w:color="auto" w:fill="E6E6E6"/>
          </w:rPr>
          <w:t xml:space="preserve">Directions related to national </w:t>
        </w:r>
        <w:proofErr w:type="gramStart"/>
        <w:r w:rsidRPr="00577A39">
          <w:rPr>
            <w:b/>
            <w:color w:val="2B579A"/>
            <w:shd w:val="clear" w:color="auto" w:fill="E6E6E6"/>
          </w:rPr>
          <w:t>security</w:t>
        </w:r>
        <w:proofErr w:type="gramEnd"/>
      </w:ins>
    </w:p>
    <w:p w14:paraId="1961EFB4" w14:textId="77777777" w:rsidR="00980348" w:rsidRPr="00577A39" w:rsidRDefault="00980348" w:rsidP="00980348">
      <w:pPr>
        <w:rPr>
          <w:ins w:id="573" w:author="Carly Malcolm" w:date="2024-05-21T02:46:00Z" w16du:dateUtc="2024-05-21T01:46:00Z"/>
        </w:rPr>
      </w:pPr>
      <w:ins w:id="574" w:author="Carly Malcolm" w:date="2024-05-21T02:46:00Z" w16du:dateUtc="2024-05-21T01:46:00Z">
        <w:r w:rsidRPr="00577A39">
          <w:t>DGC6.4.1</w:t>
        </w:r>
        <w:r w:rsidRPr="00577A39">
          <w:tab/>
        </w:r>
        <w:r w:rsidRPr="00577A39">
          <w:rPr>
            <w:b/>
            <w:bCs/>
            <w:color w:val="2B579A"/>
            <w:shd w:val="clear" w:color="auto" w:fill="E6E6E6"/>
          </w:rPr>
          <w:t>Distribution Network Operators</w:t>
        </w:r>
        <w:r w:rsidRPr="00577A39">
          <w:rPr>
            <w:color w:val="2B579A"/>
            <w:shd w:val="clear" w:color="auto" w:fill="E6E6E6"/>
          </w:rPr>
          <w:t xml:space="preserve"> </w:t>
        </w:r>
        <w:r w:rsidRPr="00577A39">
          <w:t xml:space="preserve">and the following </w:t>
        </w:r>
        <w:r w:rsidRPr="00577A39">
          <w:rPr>
            <w:b/>
            <w:color w:val="2B579A"/>
            <w:shd w:val="clear" w:color="auto" w:fill="E6E6E6"/>
          </w:rPr>
          <w:t>Users</w:t>
        </w:r>
        <w:r w:rsidRPr="00577A39">
          <w:t xml:space="preserve"> may be affected by DGC6.</w:t>
        </w:r>
        <w:proofErr w:type="gramStart"/>
        <w:r w:rsidRPr="00577A39">
          <w:t>4:-</w:t>
        </w:r>
        <w:proofErr w:type="gramEnd"/>
      </w:ins>
    </w:p>
    <w:p w14:paraId="5D359C56" w14:textId="77777777" w:rsidR="00980348" w:rsidRPr="00577A39" w:rsidRDefault="00980348" w:rsidP="00980348">
      <w:pPr>
        <w:pStyle w:val="Indent1"/>
        <w:numPr>
          <w:ilvl w:val="0"/>
          <w:numId w:val="98"/>
        </w:numPr>
        <w:rPr>
          <w:ins w:id="575" w:author="Carly Malcolm" w:date="2024-05-21T02:46:00Z" w16du:dateUtc="2024-05-21T01:46:00Z"/>
          <w:bCs/>
        </w:rPr>
      </w:pPr>
      <w:ins w:id="576" w:author="Carly Malcolm" w:date="2024-05-21T02:46:00Z" w16du:dateUtc="2024-05-21T01:46:00Z">
        <w:r w:rsidRPr="00577A39">
          <w:rPr>
            <w:b/>
            <w:color w:val="2B579A"/>
            <w:shd w:val="clear" w:color="auto" w:fill="E6E6E6"/>
          </w:rPr>
          <w:fldChar w:fldCharType="begin"/>
        </w:r>
        <w:r w:rsidRPr="00577A39">
          <w:rPr>
            <w:b/>
          </w:rPr>
          <w:instrText xml:space="preserve"> REF Customer \h  \* MERGEFORMAT </w:instrText>
        </w:r>
        <w:r w:rsidRPr="00577A39">
          <w:rPr>
            <w:b/>
            <w:color w:val="2B579A"/>
            <w:shd w:val="clear" w:color="auto" w:fill="E6E6E6"/>
          </w:rPr>
        </w:r>
        <w:r w:rsidRPr="00577A39">
          <w:rPr>
            <w:b/>
            <w:color w:val="2B579A"/>
            <w:shd w:val="clear" w:color="auto" w:fill="E6E6E6"/>
          </w:rPr>
          <w:fldChar w:fldCharType="separate"/>
        </w:r>
        <w:r w:rsidRPr="00577A39">
          <w:rPr>
            <w:b/>
          </w:rPr>
          <w:t>Customer</w:t>
        </w:r>
        <w:r w:rsidRPr="00577A39">
          <w:rPr>
            <w:b/>
            <w:color w:val="2B579A"/>
            <w:shd w:val="clear" w:color="auto" w:fill="E6E6E6"/>
          </w:rPr>
          <w:fldChar w:fldCharType="end"/>
        </w:r>
        <w:proofErr w:type="gramStart"/>
        <w:r w:rsidRPr="00577A39">
          <w:rPr>
            <w:b/>
          </w:rPr>
          <w:t>s</w:t>
        </w:r>
        <w:r w:rsidRPr="00577A39">
          <w:rPr>
            <w:bCs/>
          </w:rPr>
          <w:t>;</w:t>
        </w:r>
        <w:proofErr w:type="gramEnd"/>
      </w:ins>
    </w:p>
    <w:p w14:paraId="6CBB882D" w14:textId="77777777" w:rsidR="00980348" w:rsidRPr="00577A39" w:rsidRDefault="00980348" w:rsidP="00980348">
      <w:pPr>
        <w:pStyle w:val="Indent1"/>
        <w:numPr>
          <w:ilvl w:val="0"/>
          <w:numId w:val="98"/>
        </w:numPr>
        <w:rPr>
          <w:ins w:id="577" w:author="Carly Malcolm" w:date="2024-05-21T02:46:00Z" w16du:dateUtc="2024-05-21T01:46:00Z"/>
          <w:b/>
        </w:rPr>
      </w:pPr>
      <w:ins w:id="578" w:author="Carly Malcolm" w:date="2024-05-21T02:46:00Z" w16du:dateUtc="2024-05-21T01:46:00Z">
        <w:r w:rsidRPr="00577A39">
          <w:rPr>
            <w:b/>
          </w:rPr>
          <w:t xml:space="preserve">Embedded </w:t>
        </w:r>
        <w:r w:rsidRPr="00577A39">
          <w:rPr>
            <w:b/>
            <w:color w:val="2B579A"/>
            <w:shd w:val="clear" w:color="auto" w:fill="E6E6E6"/>
          </w:rPr>
          <w:fldChar w:fldCharType="begin"/>
        </w:r>
        <w:r w:rsidRPr="00577A39">
          <w:rPr>
            <w:b/>
          </w:rPr>
          <w:instrText xml:space="preserve"> REF EmbeddedGenerator \h  \* MERGEFORMAT </w:instrText>
        </w:r>
        <w:r w:rsidRPr="00577A39">
          <w:rPr>
            <w:b/>
            <w:color w:val="2B579A"/>
            <w:shd w:val="clear" w:color="auto" w:fill="E6E6E6"/>
          </w:rPr>
        </w:r>
        <w:r w:rsidRPr="00577A39">
          <w:rPr>
            <w:b/>
            <w:color w:val="2B579A"/>
            <w:shd w:val="clear" w:color="auto" w:fill="E6E6E6"/>
          </w:rPr>
          <w:fldChar w:fldCharType="separate"/>
        </w:r>
        <w:r w:rsidRPr="00577A39">
          <w:rPr>
            <w:b/>
          </w:rPr>
          <w:t>Generator</w:t>
        </w:r>
        <w:r w:rsidRPr="00577A39">
          <w:rPr>
            <w:b/>
            <w:color w:val="2B579A"/>
            <w:shd w:val="clear" w:color="auto" w:fill="E6E6E6"/>
          </w:rPr>
          <w:fldChar w:fldCharType="end"/>
        </w:r>
        <w:proofErr w:type="gramStart"/>
        <w:r w:rsidRPr="00577A39">
          <w:rPr>
            <w:b/>
          </w:rPr>
          <w:t>s</w:t>
        </w:r>
        <w:r w:rsidRPr="00577A39">
          <w:rPr>
            <w:bCs/>
          </w:rPr>
          <w:t>;</w:t>
        </w:r>
        <w:proofErr w:type="gramEnd"/>
      </w:ins>
    </w:p>
    <w:p w14:paraId="716406A1" w14:textId="77777777" w:rsidR="00980348" w:rsidRPr="00577A39" w:rsidRDefault="00980348" w:rsidP="00980348">
      <w:pPr>
        <w:pStyle w:val="Indent1"/>
        <w:numPr>
          <w:ilvl w:val="0"/>
          <w:numId w:val="98"/>
        </w:numPr>
        <w:rPr>
          <w:ins w:id="579" w:author="Carly Malcolm" w:date="2024-05-21T02:46:00Z" w16du:dateUtc="2024-05-21T01:46:00Z"/>
          <w:bCs/>
        </w:rPr>
      </w:pPr>
      <w:ins w:id="580" w:author="Carly Malcolm" w:date="2024-05-21T02:46:00Z" w16du:dateUtc="2024-05-21T01:46:00Z">
        <w:r w:rsidRPr="00577A39">
          <w:rPr>
            <w:b/>
            <w:color w:val="2B579A"/>
            <w:shd w:val="clear" w:color="auto" w:fill="E6E6E6"/>
          </w:rPr>
          <w:fldChar w:fldCharType="begin"/>
        </w:r>
        <w:r w:rsidRPr="00577A39">
          <w:rPr>
            <w:b/>
          </w:rPr>
          <w:instrText xml:space="preserve"> REF DemandServicesProvider \h  \* MERGEFORMAT </w:instrText>
        </w:r>
        <w:r w:rsidRPr="00577A39">
          <w:rPr>
            <w:b/>
            <w:color w:val="2B579A"/>
            <w:shd w:val="clear" w:color="auto" w:fill="E6E6E6"/>
          </w:rPr>
        </w:r>
        <w:r w:rsidRPr="00577A39">
          <w:rPr>
            <w:b/>
            <w:color w:val="2B579A"/>
            <w:shd w:val="clear" w:color="auto" w:fill="E6E6E6"/>
          </w:rPr>
          <w:fldChar w:fldCharType="separate"/>
        </w:r>
        <w:r w:rsidRPr="00577A39">
          <w:rPr>
            <w:b/>
          </w:rPr>
          <w:t>Demand Services Provider</w:t>
        </w:r>
        <w:r w:rsidRPr="00577A39">
          <w:rPr>
            <w:b/>
            <w:color w:val="2B579A"/>
            <w:shd w:val="clear" w:color="auto" w:fill="E6E6E6"/>
          </w:rPr>
          <w:fldChar w:fldCharType="end"/>
        </w:r>
        <w:r w:rsidRPr="00577A39">
          <w:rPr>
            <w:bCs/>
          </w:rPr>
          <w:t>;</w:t>
        </w:r>
      </w:ins>
    </w:p>
    <w:p w14:paraId="255F3810" w14:textId="77777777" w:rsidR="00980348" w:rsidRPr="00577A39" w:rsidRDefault="00980348" w:rsidP="00980348">
      <w:pPr>
        <w:pStyle w:val="Indent1"/>
        <w:numPr>
          <w:ilvl w:val="0"/>
          <w:numId w:val="98"/>
        </w:numPr>
        <w:rPr>
          <w:ins w:id="581" w:author="Carly Malcolm" w:date="2024-05-21T02:46:00Z" w16du:dateUtc="2024-05-21T01:46:00Z"/>
          <w:bCs/>
        </w:rPr>
      </w:pPr>
      <w:ins w:id="582" w:author="Carly Malcolm" w:date="2024-05-21T02:46:00Z" w16du:dateUtc="2024-05-21T01:46:00Z">
        <w:r w:rsidRPr="00577A39">
          <w:rPr>
            <w:b/>
            <w:color w:val="2B579A"/>
            <w:shd w:val="clear" w:color="auto" w:fill="E6E6E6"/>
          </w:rPr>
          <w:fldChar w:fldCharType="begin"/>
        </w:r>
        <w:r w:rsidRPr="00577A39">
          <w:rPr>
            <w:b/>
          </w:rPr>
          <w:instrText xml:space="preserve"> REF OtherAuthorisedDistributor \h  \* MERGEFORMAT </w:instrText>
        </w:r>
        <w:r w:rsidRPr="00577A39">
          <w:rPr>
            <w:b/>
            <w:color w:val="2B579A"/>
            <w:shd w:val="clear" w:color="auto" w:fill="E6E6E6"/>
          </w:rPr>
        </w:r>
        <w:r w:rsidRPr="00577A39">
          <w:rPr>
            <w:b/>
            <w:color w:val="2B579A"/>
            <w:shd w:val="clear" w:color="auto" w:fill="E6E6E6"/>
          </w:rPr>
          <w:fldChar w:fldCharType="separate"/>
        </w:r>
        <w:r w:rsidRPr="00577A39">
          <w:rPr>
            <w:b/>
          </w:rPr>
          <w:t>Other Authorised Distributor</w:t>
        </w:r>
        <w:r w:rsidRPr="00577A39">
          <w:rPr>
            <w:b/>
            <w:color w:val="2B579A"/>
            <w:shd w:val="clear" w:color="auto" w:fill="E6E6E6"/>
          </w:rPr>
          <w:fldChar w:fldCharType="end"/>
        </w:r>
        <w:r w:rsidRPr="00577A39">
          <w:rPr>
            <w:bCs/>
          </w:rPr>
          <w:t xml:space="preserve">s connected to the </w:t>
        </w:r>
        <w:r w:rsidRPr="00577A39">
          <w:rPr>
            <w:b/>
            <w:color w:val="2B579A"/>
            <w:shd w:val="clear" w:color="auto" w:fill="E6E6E6"/>
          </w:rPr>
          <w:fldChar w:fldCharType="begin"/>
        </w:r>
        <w:r w:rsidRPr="00577A39">
          <w:rPr>
            <w:b/>
          </w:rPr>
          <w:instrText xml:space="preserve"> REF DNOsSystem \h  \* MERGEFORMAT </w:instrText>
        </w:r>
        <w:r w:rsidRPr="00577A39">
          <w:rPr>
            <w:b/>
            <w:color w:val="2B579A"/>
            <w:shd w:val="clear" w:color="auto" w:fill="E6E6E6"/>
          </w:rPr>
        </w:r>
        <w:r w:rsidRPr="00577A39">
          <w:rPr>
            <w:b/>
            <w:color w:val="2B579A"/>
            <w:shd w:val="clear" w:color="auto" w:fill="E6E6E6"/>
          </w:rPr>
          <w:fldChar w:fldCharType="separate"/>
        </w:r>
        <w:r w:rsidRPr="00577A39">
          <w:rPr>
            <w:b/>
          </w:rPr>
          <w:t>DNO’s Distribution System</w:t>
        </w:r>
        <w:r w:rsidRPr="00577A39">
          <w:rPr>
            <w:b/>
            <w:color w:val="2B579A"/>
            <w:shd w:val="clear" w:color="auto" w:fill="E6E6E6"/>
          </w:rPr>
          <w:fldChar w:fldCharType="end"/>
        </w:r>
        <w:r w:rsidRPr="00577A39">
          <w:rPr>
            <w:bCs/>
          </w:rPr>
          <w:t>;</w:t>
        </w:r>
      </w:ins>
    </w:p>
    <w:p w14:paraId="50F6951A" w14:textId="77777777" w:rsidR="00980348" w:rsidRPr="00577A39" w:rsidRDefault="00980348" w:rsidP="00980348">
      <w:pPr>
        <w:pStyle w:val="Indent1"/>
        <w:numPr>
          <w:ilvl w:val="0"/>
          <w:numId w:val="98"/>
        </w:numPr>
        <w:rPr>
          <w:ins w:id="583" w:author="Carly Malcolm" w:date="2024-05-21T02:46:00Z" w16du:dateUtc="2024-05-21T01:46:00Z"/>
          <w:bCs/>
        </w:rPr>
      </w:pPr>
      <w:ins w:id="584" w:author="Carly Malcolm" w:date="2024-05-21T02:46:00Z" w16du:dateUtc="2024-05-21T01:46:00Z">
        <w:r w:rsidRPr="00577A39">
          <w:rPr>
            <w:bCs/>
          </w:rPr>
          <w:t xml:space="preserve">Any other person who is making application for use of or connection to the </w:t>
        </w:r>
        <w:r w:rsidRPr="00577A39">
          <w:rPr>
            <w:b/>
            <w:color w:val="2B579A"/>
            <w:shd w:val="clear" w:color="auto" w:fill="E6E6E6"/>
          </w:rPr>
          <w:fldChar w:fldCharType="begin"/>
        </w:r>
        <w:r w:rsidRPr="00577A39">
          <w:rPr>
            <w:b/>
          </w:rPr>
          <w:instrText xml:space="preserve"> REF DNOsSystem \h  \* MERGEFORMAT </w:instrText>
        </w:r>
        <w:r w:rsidRPr="00577A39">
          <w:rPr>
            <w:b/>
            <w:color w:val="2B579A"/>
            <w:shd w:val="clear" w:color="auto" w:fill="E6E6E6"/>
          </w:rPr>
        </w:r>
        <w:r w:rsidRPr="00577A39">
          <w:rPr>
            <w:b/>
            <w:color w:val="2B579A"/>
            <w:shd w:val="clear" w:color="auto" w:fill="E6E6E6"/>
          </w:rPr>
          <w:fldChar w:fldCharType="separate"/>
        </w:r>
        <w:r w:rsidRPr="00577A39">
          <w:rPr>
            <w:b/>
          </w:rPr>
          <w:t>DNO’s Distribution System</w:t>
        </w:r>
        <w:r w:rsidRPr="00577A39">
          <w:rPr>
            <w:b/>
            <w:color w:val="2B579A"/>
            <w:shd w:val="clear" w:color="auto" w:fill="E6E6E6"/>
          </w:rPr>
          <w:fldChar w:fldCharType="end"/>
        </w:r>
        <w:r w:rsidRPr="00577A39">
          <w:rPr>
            <w:b/>
          </w:rPr>
          <w:t>;</w:t>
        </w:r>
      </w:ins>
    </w:p>
    <w:p w14:paraId="1EC2F7BD" w14:textId="77777777" w:rsidR="00980348" w:rsidRPr="00577A39" w:rsidRDefault="00980348" w:rsidP="00980348">
      <w:pPr>
        <w:pStyle w:val="Indent1"/>
        <w:numPr>
          <w:ilvl w:val="0"/>
          <w:numId w:val="98"/>
        </w:numPr>
        <w:rPr>
          <w:ins w:id="585" w:author="Carly Malcolm" w:date="2024-05-21T02:46:00Z" w16du:dateUtc="2024-05-21T01:46:00Z"/>
          <w:b/>
        </w:rPr>
      </w:pPr>
      <w:ins w:id="586" w:author="Carly Malcolm" w:date="2024-05-21T02:46:00Z" w16du:dateUtc="2024-05-21T01:46:00Z">
        <w:r w:rsidRPr="00577A39">
          <w:rPr>
            <w:b/>
            <w:color w:val="2B579A"/>
            <w:shd w:val="clear" w:color="auto" w:fill="E6E6E6"/>
          </w:rPr>
          <w:fldChar w:fldCharType="begin"/>
        </w:r>
        <w:r w:rsidRPr="00577A39">
          <w:rPr>
            <w:b/>
          </w:rPr>
          <w:instrText xml:space="preserve"> REF Supplier \h  \* MERGEFORMAT </w:instrText>
        </w:r>
        <w:r w:rsidRPr="00577A39">
          <w:rPr>
            <w:b/>
            <w:color w:val="2B579A"/>
            <w:shd w:val="clear" w:color="auto" w:fill="E6E6E6"/>
          </w:rPr>
        </w:r>
        <w:r w:rsidRPr="00577A39">
          <w:rPr>
            <w:b/>
            <w:color w:val="2B579A"/>
            <w:shd w:val="clear" w:color="auto" w:fill="E6E6E6"/>
          </w:rPr>
          <w:fldChar w:fldCharType="separate"/>
        </w:r>
        <w:r w:rsidRPr="00577A39">
          <w:rPr>
            <w:b/>
          </w:rPr>
          <w:t>Supplier</w:t>
        </w:r>
        <w:r w:rsidRPr="00577A39">
          <w:rPr>
            <w:b/>
            <w:color w:val="2B579A"/>
            <w:shd w:val="clear" w:color="auto" w:fill="E6E6E6"/>
          </w:rPr>
          <w:fldChar w:fldCharType="end"/>
        </w:r>
        <w:r w:rsidRPr="00577A39">
          <w:rPr>
            <w:b/>
          </w:rPr>
          <w:t>s</w:t>
        </w:r>
        <w:r w:rsidRPr="00577A39">
          <w:rPr>
            <w:bCs/>
          </w:rPr>
          <w:t>; and</w:t>
        </w:r>
      </w:ins>
    </w:p>
    <w:p w14:paraId="38A6D9B7" w14:textId="77777777" w:rsidR="00980348" w:rsidRPr="00577A39" w:rsidRDefault="00980348" w:rsidP="00980348">
      <w:pPr>
        <w:pStyle w:val="Indent1"/>
        <w:numPr>
          <w:ilvl w:val="0"/>
          <w:numId w:val="98"/>
        </w:numPr>
        <w:rPr>
          <w:ins w:id="587" w:author="Carly Malcolm" w:date="2024-05-21T02:46:00Z" w16du:dateUtc="2024-05-21T01:46:00Z"/>
          <w:bCs/>
        </w:rPr>
      </w:pPr>
      <w:ins w:id="588" w:author="Carly Malcolm" w:date="2024-05-21T02:46:00Z" w16du:dateUtc="2024-05-21T01:46:00Z">
        <w:r w:rsidRPr="00577A39">
          <w:rPr>
            <w:b/>
            <w:color w:val="2B579A"/>
            <w:shd w:val="clear" w:color="auto" w:fill="E6E6E6"/>
          </w:rPr>
          <w:fldChar w:fldCharType="begin"/>
        </w:r>
        <w:r w:rsidRPr="00577A39">
          <w:rPr>
            <w:b/>
          </w:rPr>
          <w:instrText xml:space="preserve"> REF MO \h  \* MERGEFORMAT </w:instrText>
        </w:r>
        <w:r w:rsidRPr="00577A39">
          <w:rPr>
            <w:b/>
            <w:color w:val="2B579A"/>
            <w:shd w:val="clear" w:color="auto" w:fill="E6E6E6"/>
          </w:rPr>
        </w:r>
        <w:r w:rsidRPr="00577A39">
          <w:rPr>
            <w:b/>
            <w:color w:val="2B579A"/>
            <w:shd w:val="clear" w:color="auto" w:fill="E6E6E6"/>
          </w:rPr>
          <w:fldChar w:fldCharType="separate"/>
        </w:r>
        <w:r w:rsidRPr="00577A39">
          <w:rPr>
            <w:b/>
          </w:rPr>
          <w:t>Meter Operator</w:t>
        </w:r>
        <w:r w:rsidRPr="00577A39">
          <w:rPr>
            <w:b/>
            <w:color w:val="2B579A"/>
            <w:shd w:val="clear" w:color="auto" w:fill="E6E6E6"/>
          </w:rPr>
          <w:fldChar w:fldCharType="end"/>
        </w:r>
        <w:r w:rsidRPr="00577A39">
          <w:rPr>
            <w:b/>
          </w:rPr>
          <w:t>s</w:t>
        </w:r>
        <w:r w:rsidRPr="00577A39">
          <w:rPr>
            <w:bCs/>
          </w:rPr>
          <w:t>.</w:t>
        </w:r>
      </w:ins>
    </w:p>
    <w:p w14:paraId="73FB02F7" w14:textId="77777777" w:rsidR="00980348" w:rsidRPr="00577A39" w:rsidRDefault="00980348" w:rsidP="00980348">
      <w:pPr>
        <w:rPr>
          <w:ins w:id="589" w:author="Carly Malcolm" w:date="2024-05-21T02:46:00Z" w16du:dateUtc="2024-05-21T01:46:00Z"/>
        </w:rPr>
      </w:pPr>
      <w:ins w:id="590" w:author="Carly Malcolm" w:date="2024-05-21T02:46:00Z" w16du:dateUtc="2024-05-21T01:46:00Z">
        <w:r w:rsidRPr="00577A39">
          <w:t>DGC6.4.2</w:t>
        </w:r>
        <w:r w:rsidRPr="00577A39">
          <w:tab/>
          <w:t xml:space="preserve">The </w:t>
        </w:r>
        <w:r w:rsidRPr="00577A39">
          <w:rPr>
            <w:b/>
            <w:color w:val="2B579A"/>
            <w:shd w:val="clear" w:color="auto" w:fill="E6E6E6"/>
          </w:rPr>
          <w:t>Secretary of State</w:t>
        </w:r>
        <w:r w:rsidRPr="00577A39">
          <w:t xml:space="preserve"> may issue a direction to the </w:t>
        </w:r>
        <w:r w:rsidRPr="00577A39">
          <w:rPr>
            <w:b/>
            <w:color w:val="2B579A"/>
            <w:shd w:val="clear" w:color="auto" w:fill="E6E6E6"/>
          </w:rPr>
          <w:t>ISOP</w:t>
        </w:r>
        <w:r w:rsidRPr="00577A39">
          <w:t xml:space="preserve"> as referred to in condition B4 of the </w:t>
        </w:r>
        <w:r w:rsidRPr="00577A39">
          <w:rPr>
            <w:b/>
            <w:color w:val="2B579A"/>
            <w:shd w:val="clear" w:color="auto" w:fill="E6E6E6"/>
          </w:rPr>
          <w:t>ESO Licence</w:t>
        </w:r>
        <w:r w:rsidRPr="00577A39">
          <w:t xml:space="preserve"> (and in condition B4 of the </w:t>
        </w:r>
        <w:r w:rsidRPr="00577A39">
          <w:rPr>
            <w:b/>
            <w:color w:val="2B579A"/>
            <w:shd w:val="clear" w:color="auto" w:fill="E6E6E6"/>
          </w:rPr>
          <w:t>GSP Licence</w:t>
        </w:r>
        <w:r w:rsidRPr="00577A39">
          <w:t xml:space="preserve">) where in the opinion of the </w:t>
        </w:r>
        <w:r w:rsidRPr="00577A39">
          <w:rPr>
            <w:b/>
            <w:color w:val="2B579A"/>
            <w:shd w:val="clear" w:color="auto" w:fill="E6E6E6"/>
          </w:rPr>
          <w:t>Secretary of State</w:t>
        </w:r>
        <w:r w:rsidRPr="00577A39">
          <w:t xml:space="preserve"> there is a risk relating to national security that may detrimentally impact the resilience, safety or security of the energy system, or the continuity of essential services.</w:t>
        </w:r>
      </w:ins>
    </w:p>
    <w:p w14:paraId="7FADB47D" w14:textId="77777777" w:rsidR="00980348" w:rsidRPr="00577A39" w:rsidRDefault="00980348" w:rsidP="00980348">
      <w:pPr>
        <w:rPr>
          <w:ins w:id="591" w:author="Carly Malcolm" w:date="2024-05-21T02:46:00Z" w16du:dateUtc="2024-05-21T01:46:00Z"/>
        </w:rPr>
      </w:pPr>
      <w:ins w:id="592" w:author="Carly Malcolm" w:date="2024-05-21T02:46:00Z" w16du:dateUtc="2024-05-21T01:46:00Z">
        <w:r w:rsidRPr="00577A39">
          <w:t>DGC6.4.3</w:t>
        </w:r>
        <w:r w:rsidRPr="00577A39">
          <w:tab/>
          <w:t xml:space="preserve">The </w:t>
        </w:r>
        <w:r w:rsidRPr="00577A39">
          <w:rPr>
            <w:b/>
            <w:color w:val="2B579A"/>
            <w:shd w:val="clear" w:color="auto" w:fill="E6E6E6"/>
          </w:rPr>
          <w:t>ISOP</w:t>
        </w:r>
        <w:r w:rsidRPr="00577A39">
          <w:t xml:space="preserve"> must comply with any such direction that has been issued by the </w:t>
        </w:r>
        <w:r w:rsidRPr="00577A39">
          <w:rPr>
            <w:b/>
            <w:color w:val="2B579A"/>
            <w:shd w:val="clear" w:color="auto" w:fill="E6E6E6"/>
          </w:rPr>
          <w:t>Secretary of State</w:t>
        </w:r>
        <w:r w:rsidRPr="00577A39">
          <w:t xml:space="preserve">. </w:t>
        </w:r>
        <w:r w:rsidRPr="00577A39">
          <w:rPr>
            <w:b/>
            <w:bCs/>
            <w:color w:val="2B579A"/>
            <w:shd w:val="clear" w:color="auto" w:fill="E6E6E6"/>
          </w:rPr>
          <w:t>Distribution Network Operators</w:t>
        </w:r>
        <w:r w:rsidRPr="00577A39">
          <w:rPr>
            <w:color w:val="2B579A"/>
            <w:shd w:val="clear" w:color="auto" w:fill="E6E6E6"/>
          </w:rPr>
          <w:t xml:space="preserve"> </w:t>
        </w:r>
        <w:r w:rsidRPr="00577A39">
          <w:t xml:space="preserve">and </w:t>
        </w:r>
        <w:r w:rsidRPr="00577A39">
          <w:rPr>
            <w:b/>
            <w:color w:val="2B579A"/>
            <w:shd w:val="clear" w:color="auto" w:fill="E6E6E6"/>
          </w:rPr>
          <w:t>Users</w:t>
        </w:r>
        <w:r w:rsidRPr="00577A39">
          <w:t xml:space="preserve"> should note that the </w:t>
        </w:r>
        <w:r w:rsidRPr="00577A39">
          <w:rPr>
            <w:b/>
            <w:color w:val="2B579A"/>
            <w:shd w:val="clear" w:color="auto" w:fill="E6E6E6"/>
          </w:rPr>
          <w:t>ISOP</w:t>
        </w:r>
        <w:r w:rsidRPr="00577A39">
          <w:t xml:space="preserve"> is not required to comply with any other obligation in the </w:t>
        </w:r>
        <w:r w:rsidRPr="00577A39">
          <w:rPr>
            <w:b/>
            <w:color w:val="2B579A"/>
            <w:shd w:val="clear" w:color="auto" w:fill="E6E6E6"/>
          </w:rPr>
          <w:t>ESO Licence</w:t>
        </w:r>
        <w:r w:rsidRPr="00684BD6">
          <w:t xml:space="preserve"> </w:t>
        </w:r>
        <w:r w:rsidRPr="00577A39">
          <w:t xml:space="preserve">where and to the extent that compliance with that obligation would be inconsistent with the requirement to comply with such a direction, for the period set out in the direction. This includes the requirement set out in </w:t>
        </w:r>
        <w:r w:rsidRPr="00577A39">
          <w:rPr>
            <w:bCs/>
            <w:shd w:val="clear" w:color="auto" w:fill="E6E6E6"/>
          </w:rPr>
          <w:t xml:space="preserve">condition E5 of the </w:t>
        </w:r>
        <w:r w:rsidRPr="00577A39">
          <w:rPr>
            <w:b/>
            <w:color w:val="2B579A"/>
            <w:shd w:val="clear" w:color="auto" w:fill="E6E6E6"/>
          </w:rPr>
          <w:t>ESO Licence</w:t>
        </w:r>
        <w:r w:rsidRPr="00684BD6">
          <w:t xml:space="preserve"> </w:t>
        </w:r>
        <w:r w:rsidRPr="00577A39">
          <w:rPr>
            <w:bCs/>
            <w:shd w:val="clear" w:color="auto" w:fill="E6E6E6"/>
          </w:rPr>
          <w:t xml:space="preserve">to comply with </w:t>
        </w:r>
        <w:r w:rsidRPr="00577A39">
          <w:rPr>
            <w:b/>
            <w:color w:val="2B579A"/>
            <w:shd w:val="clear" w:color="auto" w:fill="E6E6E6"/>
          </w:rPr>
          <w:t>the Distribution Code</w:t>
        </w:r>
        <w:r w:rsidRPr="00577A39">
          <w:t xml:space="preserve">. The </w:t>
        </w:r>
        <w:r w:rsidRPr="00577A39">
          <w:rPr>
            <w:b/>
            <w:color w:val="2B579A"/>
            <w:shd w:val="clear" w:color="auto" w:fill="E6E6E6"/>
          </w:rPr>
          <w:t>ISOP</w:t>
        </w:r>
        <w:r w:rsidRPr="00577A39">
          <w:t xml:space="preserve"> may also withdraw from any contractual obligations made under </w:t>
        </w:r>
        <w:r w:rsidRPr="00577A39">
          <w:rPr>
            <w:b/>
            <w:color w:val="2B579A"/>
            <w:shd w:val="clear" w:color="auto" w:fill="E6E6E6"/>
          </w:rPr>
          <w:t>the Distribution Code</w:t>
        </w:r>
        <w:r w:rsidRPr="00577A39">
          <w:t xml:space="preserve"> </w:t>
        </w:r>
        <w:proofErr w:type="gramStart"/>
        <w:r w:rsidRPr="00577A39">
          <w:t>in order to</w:t>
        </w:r>
        <w:proofErr w:type="gramEnd"/>
        <w:r w:rsidRPr="00577A39">
          <w:t xml:space="preserve"> comply with a direction.   </w:t>
        </w:r>
      </w:ins>
    </w:p>
    <w:p w14:paraId="45F21BDE" w14:textId="77777777" w:rsidR="00980348" w:rsidRPr="00577A39" w:rsidRDefault="00980348" w:rsidP="00980348">
      <w:pPr>
        <w:rPr>
          <w:ins w:id="593" w:author="Carly Malcolm" w:date="2024-05-21T02:46:00Z" w16du:dateUtc="2024-05-21T01:46:00Z"/>
        </w:rPr>
      </w:pPr>
      <w:ins w:id="594" w:author="Carly Malcolm" w:date="2024-05-21T02:46:00Z" w16du:dateUtc="2024-05-21T01:46:00Z">
        <w:r w:rsidRPr="00577A39">
          <w:t>DGC6.4.4</w:t>
        </w:r>
        <w:r w:rsidRPr="00577A39">
          <w:tab/>
          <w:t xml:space="preserve">The </w:t>
        </w:r>
        <w:r w:rsidRPr="00577A39">
          <w:rPr>
            <w:b/>
            <w:color w:val="2B579A"/>
            <w:shd w:val="clear" w:color="auto" w:fill="E6E6E6"/>
          </w:rPr>
          <w:t>ISOP</w:t>
        </w:r>
        <w:r w:rsidRPr="00577A39">
          <w:t xml:space="preserve"> is required under condition B4 of its </w:t>
        </w:r>
        <w:r w:rsidRPr="00577A39">
          <w:rPr>
            <w:b/>
            <w:color w:val="2B579A"/>
            <w:shd w:val="clear" w:color="auto" w:fill="E6E6E6"/>
          </w:rPr>
          <w:t>ESO Licence</w:t>
        </w:r>
        <w:r w:rsidRPr="00577A39">
          <w:t xml:space="preserve"> to inform the </w:t>
        </w:r>
        <w:r w:rsidRPr="00577A39">
          <w:rPr>
            <w:b/>
            <w:color w:val="2B579A"/>
            <w:shd w:val="clear" w:color="auto" w:fill="E6E6E6"/>
          </w:rPr>
          <w:t>Secretary of State</w:t>
        </w:r>
        <w:r w:rsidRPr="00577A39">
          <w:t xml:space="preserve"> of any conflict with the obligations as identified in DGC6.4.3 as soon as reasonably practicable after the conflict is identified. The </w:t>
        </w:r>
        <w:r w:rsidRPr="00577A39">
          <w:rPr>
            <w:b/>
            <w:color w:val="2B579A"/>
            <w:shd w:val="clear" w:color="auto" w:fill="E6E6E6"/>
          </w:rPr>
          <w:t>ISOP</w:t>
        </w:r>
        <w:r w:rsidRPr="00577A39">
          <w:t xml:space="preserve"> will </w:t>
        </w:r>
        <w:r w:rsidRPr="00577A39">
          <w:lastRenderedPageBreak/>
          <w:t xml:space="preserve">include in such a notice, details of any identified impact or non-compliance that will be caused or will be likely to be caused to </w:t>
        </w:r>
        <w:r w:rsidRPr="00577A39">
          <w:rPr>
            <w:b/>
            <w:color w:val="2B579A"/>
            <w:shd w:val="clear" w:color="auto" w:fill="E6E6E6"/>
          </w:rPr>
          <w:t>Users</w:t>
        </w:r>
        <w:r w:rsidRPr="00577A39">
          <w:t xml:space="preserve">, and in such a case will also seek clarification of whether this can be shared with the affected </w:t>
        </w:r>
        <w:r w:rsidRPr="00577A39">
          <w:rPr>
            <w:b/>
            <w:color w:val="2B579A"/>
            <w:shd w:val="clear" w:color="auto" w:fill="E6E6E6"/>
          </w:rPr>
          <w:t>User</w:t>
        </w:r>
        <w:r w:rsidRPr="00577A39">
          <w:t>.</w:t>
        </w:r>
      </w:ins>
    </w:p>
    <w:p w14:paraId="7423E23F" w14:textId="77777777" w:rsidR="00980348" w:rsidRPr="00577A39" w:rsidRDefault="00980348" w:rsidP="00980348">
      <w:pPr>
        <w:rPr>
          <w:ins w:id="595" w:author="Carly Malcolm" w:date="2024-05-21T02:46:00Z" w16du:dateUtc="2024-05-21T01:46:00Z"/>
        </w:rPr>
      </w:pPr>
      <w:ins w:id="596" w:author="Carly Malcolm" w:date="2024-05-21T02:46:00Z" w16du:dateUtc="2024-05-21T01:46:00Z">
        <w:r w:rsidRPr="00577A39">
          <w:t>DGC6.4.5</w:t>
        </w:r>
        <w:r w:rsidRPr="00577A39">
          <w:tab/>
          <w:t xml:space="preserve">Where reasonably practicable and subject to the agreement of the </w:t>
        </w:r>
        <w:r w:rsidRPr="00577A39">
          <w:rPr>
            <w:b/>
            <w:color w:val="2B579A"/>
            <w:shd w:val="clear" w:color="auto" w:fill="E6E6E6"/>
          </w:rPr>
          <w:t>Secretary of State</w:t>
        </w:r>
        <w:r w:rsidRPr="00577A39">
          <w:t xml:space="preserve"> to share any such specific details, the </w:t>
        </w:r>
        <w:r w:rsidRPr="00577A39">
          <w:rPr>
            <w:b/>
            <w:color w:val="2B579A"/>
            <w:shd w:val="clear" w:color="auto" w:fill="E6E6E6"/>
          </w:rPr>
          <w:t>ISOP</w:t>
        </w:r>
        <w:r w:rsidRPr="00577A39">
          <w:t xml:space="preserve"> will inform affected </w:t>
        </w:r>
        <w:r w:rsidRPr="00577A39">
          <w:rPr>
            <w:b/>
            <w:color w:val="2B579A"/>
            <w:shd w:val="clear" w:color="auto" w:fill="E6E6E6"/>
          </w:rPr>
          <w:t>Users</w:t>
        </w:r>
        <w:r w:rsidRPr="00577A39">
          <w:t xml:space="preserve"> as identified in DGC6.4.4 of what actions the </w:t>
        </w:r>
        <w:r w:rsidRPr="00577A39">
          <w:rPr>
            <w:b/>
            <w:color w:val="2B579A"/>
            <w:shd w:val="clear" w:color="auto" w:fill="E6E6E6"/>
          </w:rPr>
          <w:t>ISOP</w:t>
        </w:r>
        <w:r w:rsidRPr="00577A39">
          <w:t xml:space="preserve"> will or has taken, or not taken, to comply with a direction or amended direction (including when such a direction is revoked) and what identified impact or non-compliance this will or is likely to cause to the</w:t>
        </w:r>
        <w:r w:rsidRPr="00577A39">
          <w:rPr>
            <w:b/>
            <w:bCs/>
          </w:rPr>
          <w:t xml:space="preserve"> </w:t>
        </w:r>
        <w:r w:rsidRPr="00577A39">
          <w:rPr>
            <w:b/>
            <w:bCs/>
            <w:color w:val="2B579A"/>
            <w:shd w:val="clear" w:color="auto" w:fill="E6E6E6"/>
          </w:rPr>
          <w:t>Distribution Network Operators</w:t>
        </w:r>
        <w:r w:rsidRPr="00577A39">
          <w:rPr>
            <w:color w:val="2B579A"/>
            <w:shd w:val="clear" w:color="auto" w:fill="E6E6E6"/>
          </w:rPr>
          <w:t xml:space="preserve"> </w:t>
        </w:r>
        <w:r w:rsidRPr="00577A39">
          <w:t xml:space="preserve">or the </w:t>
        </w:r>
        <w:r w:rsidRPr="00577A39">
          <w:rPr>
            <w:b/>
            <w:color w:val="2B579A"/>
            <w:shd w:val="clear" w:color="auto" w:fill="E6E6E6"/>
          </w:rPr>
          <w:t>User</w:t>
        </w:r>
        <w:r w:rsidRPr="00577A39">
          <w:t>.</w:t>
        </w:r>
      </w:ins>
    </w:p>
    <w:p w14:paraId="1FAB797C" w14:textId="77777777" w:rsidR="00980348" w:rsidRPr="00577A39" w:rsidRDefault="00980348" w:rsidP="00980348">
      <w:pPr>
        <w:rPr>
          <w:ins w:id="597" w:author="Carly Malcolm" w:date="2024-05-21T02:46:00Z" w16du:dateUtc="2024-05-21T01:46:00Z"/>
        </w:rPr>
      </w:pPr>
      <w:ins w:id="598" w:author="Carly Malcolm" w:date="2024-05-21T02:46:00Z" w16du:dateUtc="2024-05-21T01:46:00Z">
        <w:r w:rsidRPr="00577A39">
          <w:t>DGC6.4.6</w:t>
        </w:r>
        <w:r w:rsidRPr="00577A39">
          <w:tab/>
          <w:t xml:space="preserve">The </w:t>
        </w:r>
        <w:r w:rsidRPr="00577A39">
          <w:rPr>
            <w:b/>
            <w:color w:val="2B579A"/>
            <w:shd w:val="clear" w:color="auto" w:fill="E6E6E6"/>
          </w:rPr>
          <w:t>ISOP</w:t>
        </w:r>
        <w:r w:rsidRPr="00577A39">
          <w:t xml:space="preserve">’s obligations under </w:t>
        </w:r>
        <w:r w:rsidRPr="00577A39">
          <w:rPr>
            <w:b/>
            <w:color w:val="2B579A"/>
            <w:shd w:val="clear" w:color="auto" w:fill="E6E6E6"/>
          </w:rPr>
          <w:t>the Distribution Code</w:t>
        </w:r>
        <w:r w:rsidRPr="00577A39">
          <w:t xml:space="preserve"> and any contracts made under the </w:t>
        </w:r>
        <w:r w:rsidRPr="00577A39">
          <w:rPr>
            <w:b/>
            <w:color w:val="2B579A"/>
            <w:shd w:val="clear" w:color="auto" w:fill="E6E6E6"/>
          </w:rPr>
          <w:t>Distribution Code</w:t>
        </w:r>
        <w:r w:rsidRPr="00577A39">
          <w:t xml:space="preserve"> shall be suspended without liability where and to the extent that compliance with any such obligation would be inconsistent with the requirement upon the </w:t>
        </w:r>
        <w:r w:rsidRPr="00577A39">
          <w:rPr>
            <w:b/>
            <w:color w:val="2B579A"/>
            <w:shd w:val="clear" w:color="auto" w:fill="E6E6E6"/>
          </w:rPr>
          <w:t>ISOP</w:t>
        </w:r>
        <w:r w:rsidRPr="00577A39">
          <w:t xml:space="preserve"> to comply with a direction.</w:t>
        </w:r>
      </w:ins>
    </w:p>
    <w:p w14:paraId="1060416C" w14:textId="77777777" w:rsidR="00980348" w:rsidRPr="00577A39" w:rsidRDefault="00980348" w:rsidP="00980348">
      <w:pPr>
        <w:rPr>
          <w:ins w:id="599" w:author="Carly Malcolm" w:date="2024-05-21T02:46:00Z" w16du:dateUtc="2024-05-21T01:46:00Z"/>
        </w:rPr>
      </w:pPr>
      <w:ins w:id="600" w:author="Carly Malcolm" w:date="2024-05-21T02:46:00Z" w16du:dateUtc="2024-05-21T01:46:00Z">
        <w:r w:rsidRPr="00577A39">
          <w:t>DGC6.4.7</w:t>
        </w:r>
        <w:r w:rsidRPr="00577A39">
          <w:tab/>
          <w:t xml:space="preserve">A </w:t>
        </w:r>
        <w:proofErr w:type="gramStart"/>
        <w:r w:rsidRPr="00577A39">
          <w:rPr>
            <w:b/>
            <w:color w:val="2B579A"/>
            <w:shd w:val="clear" w:color="auto" w:fill="E6E6E6"/>
          </w:rPr>
          <w:t>Distribution Network Operator’s</w:t>
        </w:r>
        <w:r w:rsidRPr="00577A39">
          <w:t xml:space="preserve"> obligations</w:t>
        </w:r>
        <w:proofErr w:type="gramEnd"/>
        <w:r w:rsidRPr="00577A39">
          <w:t xml:space="preserve"> under the </w:t>
        </w:r>
        <w:r w:rsidRPr="00577A39">
          <w:rPr>
            <w:b/>
            <w:color w:val="2B579A"/>
            <w:shd w:val="clear" w:color="auto" w:fill="E6E6E6"/>
          </w:rPr>
          <w:t>Distribution Code</w:t>
        </w:r>
        <w:r w:rsidRPr="00577A39">
          <w:t xml:space="preserve"> and any contracts made under the </w:t>
        </w:r>
        <w:r w:rsidRPr="00577A39">
          <w:rPr>
            <w:b/>
            <w:color w:val="2B579A"/>
            <w:shd w:val="clear" w:color="auto" w:fill="E6E6E6"/>
          </w:rPr>
          <w:t>Distribution Code</w:t>
        </w:r>
        <w:r w:rsidRPr="00577A39">
          <w:t xml:space="preserve"> shall be suspended without liability where and to the extent that the </w:t>
        </w:r>
        <w:r w:rsidRPr="00577A39">
          <w:rPr>
            <w:b/>
            <w:color w:val="2B579A"/>
            <w:shd w:val="clear" w:color="auto" w:fill="E6E6E6"/>
          </w:rPr>
          <w:t>Distribution Network Operator</w:t>
        </w:r>
        <w:r w:rsidRPr="00577A39">
          <w:t xml:space="preserve"> is unable to comply with any such obligation as a result of any action taken, or not taken, by the </w:t>
        </w:r>
        <w:r w:rsidRPr="00577A39">
          <w:rPr>
            <w:b/>
            <w:color w:val="2B579A"/>
            <w:shd w:val="clear" w:color="auto" w:fill="E6E6E6"/>
          </w:rPr>
          <w:t>ISOP</w:t>
        </w:r>
        <w:r w:rsidRPr="00577A39">
          <w:t xml:space="preserve"> to comply with a direction.</w:t>
        </w:r>
      </w:ins>
    </w:p>
    <w:p w14:paraId="57BA88A0" w14:textId="77777777" w:rsidR="00980348" w:rsidRPr="00577A39" w:rsidRDefault="00980348" w:rsidP="00980348">
      <w:pPr>
        <w:rPr>
          <w:ins w:id="601" w:author="Carly Malcolm" w:date="2024-05-21T02:46:00Z" w16du:dateUtc="2024-05-21T01:46:00Z"/>
        </w:rPr>
      </w:pPr>
      <w:ins w:id="602" w:author="Carly Malcolm" w:date="2024-05-21T02:46:00Z" w16du:dateUtc="2024-05-21T01:46:00Z">
        <w:r w:rsidRPr="00577A39">
          <w:t>DGC6.4.8</w:t>
        </w:r>
        <w:r w:rsidRPr="00577A39">
          <w:tab/>
          <w:t xml:space="preserve">A </w:t>
        </w:r>
        <w:r w:rsidRPr="00577A39">
          <w:rPr>
            <w:b/>
            <w:color w:val="2B579A"/>
            <w:shd w:val="clear" w:color="auto" w:fill="E6E6E6"/>
          </w:rPr>
          <w:t>User's</w:t>
        </w:r>
        <w:r w:rsidRPr="00577A39">
          <w:t xml:space="preserve"> obligations under the </w:t>
        </w:r>
        <w:r w:rsidRPr="00577A39">
          <w:rPr>
            <w:b/>
            <w:color w:val="2B579A"/>
            <w:shd w:val="clear" w:color="auto" w:fill="E6E6E6"/>
          </w:rPr>
          <w:t>Distribution Code</w:t>
        </w:r>
        <w:r w:rsidRPr="00577A39">
          <w:t xml:space="preserve"> and any contracts made under the </w:t>
        </w:r>
        <w:r w:rsidRPr="00577A39">
          <w:rPr>
            <w:b/>
            <w:color w:val="2B579A"/>
            <w:shd w:val="clear" w:color="auto" w:fill="E6E6E6"/>
          </w:rPr>
          <w:t>Distribution Code</w:t>
        </w:r>
        <w:r w:rsidRPr="00577A39">
          <w:t xml:space="preserve"> shall be suspended without liability where and to the extent that the </w:t>
        </w:r>
        <w:r w:rsidRPr="00577A39">
          <w:rPr>
            <w:b/>
            <w:color w:val="2B579A"/>
            <w:shd w:val="clear" w:color="auto" w:fill="E6E6E6"/>
          </w:rPr>
          <w:t>User</w:t>
        </w:r>
        <w:r w:rsidRPr="00577A39">
          <w:t xml:space="preserve"> is unable to comply with any such obligation </w:t>
        </w:r>
        <w:proofErr w:type="gramStart"/>
        <w:r w:rsidRPr="00577A39">
          <w:t>as a result of</w:t>
        </w:r>
        <w:proofErr w:type="gramEnd"/>
        <w:r w:rsidRPr="00577A39">
          <w:t xml:space="preserve"> any action taken, or not taken, by the </w:t>
        </w:r>
        <w:r w:rsidRPr="00577A39">
          <w:rPr>
            <w:b/>
            <w:color w:val="2B579A"/>
            <w:shd w:val="clear" w:color="auto" w:fill="E6E6E6"/>
          </w:rPr>
          <w:t>ISOP</w:t>
        </w:r>
        <w:r w:rsidRPr="00577A39">
          <w:t xml:space="preserve"> to comply with a direction.</w:t>
        </w:r>
      </w:ins>
    </w:p>
    <w:p w14:paraId="2A184B67" w14:textId="77777777" w:rsidR="00980348" w:rsidRDefault="00980348" w:rsidP="00980348">
      <w:pPr>
        <w:rPr>
          <w:ins w:id="603" w:author="Carly Malcolm" w:date="2024-05-21T02:46:00Z" w16du:dateUtc="2024-05-21T01:46:00Z"/>
        </w:rPr>
      </w:pPr>
      <w:ins w:id="604" w:author="Carly Malcolm" w:date="2024-05-21T02:46:00Z" w16du:dateUtc="2024-05-21T01:46:00Z">
        <w:r w:rsidRPr="00577A39">
          <w:t>DGC6.4.9</w:t>
        </w:r>
        <w:r w:rsidRPr="00577A39">
          <w:tab/>
          <w:t xml:space="preserve">The </w:t>
        </w:r>
        <w:r w:rsidRPr="00577A39">
          <w:rPr>
            <w:b/>
            <w:color w:val="2B579A"/>
            <w:shd w:val="clear" w:color="auto" w:fill="E6E6E6"/>
          </w:rPr>
          <w:t>Secretary of State</w:t>
        </w:r>
        <w:r w:rsidRPr="00577A39">
          <w:t xml:space="preserve"> may at any time amend or revoke any direction issued to the </w:t>
        </w:r>
        <w:r w:rsidRPr="00577A39">
          <w:rPr>
            <w:b/>
            <w:color w:val="2B579A"/>
            <w:shd w:val="clear" w:color="auto" w:fill="E6E6E6"/>
          </w:rPr>
          <w:t>ISOP</w:t>
        </w:r>
        <w:r w:rsidRPr="00577A39">
          <w:t xml:space="preserve"> as referred to in condition B4 of the </w:t>
        </w:r>
        <w:r w:rsidRPr="00577A39">
          <w:rPr>
            <w:b/>
            <w:color w:val="2B579A"/>
            <w:shd w:val="clear" w:color="auto" w:fill="E6E6E6"/>
          </w:rPr>
          <w:t>ESO Licence</w:t>
        </w:r>
        <w:r w:rsidRPr="00684BD6">
          <w:t xml:space="preserve"> (and i</w:t>
        </w:r>
        <w:r w:rsidRPr="00577A39">
          <w:t xml:space="preserve">n condition B4 of the </w:t>
        </w:r>
        <w:r w:rsidRPr="00577A39">
          <w:rPr>
            <w:b/>
            <w:color w:val="2B579A"/>
            <w:shd w:val="clear" w:color="auto" w:fill="E6E6E6"/>
          </w:rPr>
          <w:t>GSP Licence)</w:t>
        </w:r>
        <w:r w:rsidRPr="00577A39">
          <w:t>.</w:t>
        </w:r>
      </w:ins>
    </w:p>
    <w:p w14:paraId="641E6F3D" w14:textId="77777777" w:rsidR="00C20566" w:rsidRPr="00C20566" w:rsidRDefault="00C20566" w:rsidP="00C20566"/>
    <w:p w14:paraId="6E86125D" w14:textId="5A4CB419" w:rsidR="00314B36" w:rsidRPr="00833FA1" w:rsidRDefault="00314B36">
      <w:pPr>
        <w:pStyle w:val="Heading1"/>
      </w:pPr>
      <w:bookmarkStart w:id="605" w:name="_Toc138331113"/>
      <w:r w:rsidRPr="0076424C">
        <w:t>DGC7</w:t>
      </w:r>
      <w:r w:rsidRPr="0076424C">
        <w:tab/>
        <w:t xml:space="preserve">OWNERSHIP OF </w:t>
      </w:r>
      <w:r w:rsidR="008572B5" w:rsidRPr="00833FA1">
        <w:rPr>
          <w:color w:val="2B579A"/>
          <w:shd w:val="clear" w:color="auto" w:fill="E6E6E6"/>
        </w:rPr>
        <w:fldChar w:fldCharType="begin"/>
      </w:r>
      <w:r w:rsidR="008572B5" w:rsidRPr="00833FA1">
        <w:instrText xml:space="preserve"> REF Plant \h  \* MERGEFORMAT </w:instrText>
      </w:r>
      <w:r w:rsidR="008572B5" w:rsidRPr="00833FA1">
        <w:rPr>
          <w:color w:val="2B579A"/>
          <w:shd w:val="clear" w:color="auto" w:fill="E6E6E6"/>
        </w:rPr>
      </w:r>
      <w:r w:rsidR="008572B5" w:rsidRPr="00833FA1">
        <w:rPr>
          <w:color w:val="2B579A"/>
          <w:shd w:val="clear" w:color="auto" w:fill="E6E6E6"/>
        </w:rPr>
        <w:fldChar w:fldCharType="separate"/>
      </w:r>
      <w:r w:rsidR="005C572C" w:rsidRPr="00A339CC">
        <w:rPr>
          <w:color w:val="2B579A"/>
          <w:shd w:val="clear" w:color="auto" w:fill="E6E6E6"/>
        </w:rPr>
        <w:t>Plant</w:t>
      </w:r>
      <w:r w:rsidR="008572B5" w:rsidRPr="00833FA1">
        <w:rPr>
          <w:color w:val="2B579A"/>
          <w:shd w:val="clear" w:color="auto" w:fill="E6E6E6"/>
        </w:rPr>
        <w:fldChar w:fldCharType="end"/>
      </w:r>
      <w:r w:rsidRPr="00833FA1">
        <w:t xml:space="preserve"> </w:t>
      </w:r>
      <w:smartTag w:uri="urn:schemas-microsoft-com:office:smarttags" w:element="stockticker">
        <w:r w:rsidRPr="00833FA1">
          <w:t>AND</w:t>
        </w:r>
      </w:smartTag>
      <w:r w:rsidRPr="00833FA1">
        <w:t xml:space="preserve">/OR </w:t>
      </w:r>
      <w:r w:rsidR="008572B5" w:rsidRPr="00833FA1">
        <w:rPr>
          <w:color w:val="2B579A"/>
          <w:shd w:val="clear" w:color="auto" w:fill="E6E6E6"/>
        </w:rPr>
        <w:fldChar w:fldCharType="begin"/>
      </w:r>
      <w:r w:rsidR="008572B5" w:rsidRPr="00833FA1">
        <w:instrText xml:space="preserve"> REF Apparatus \h  \* MERGEFORMAT </w:instrText>
      </w:r>
      <w:r w:rsidR="008572B5" w:rsidRPr="00833FA1">
        <w:rPr>
          <w:color w:val="2B579A"/>
          <w:shd w:val="clear" w:color="auto" w:fill="E6E6E6"/>
        </w:rPr>
      </w:r>
      <w:r w:rsidR="008572B5" w:rsidRPr="00833FA1">
        <w:rPr>
          <w:color w:val="2B579A"/>
          <w:shd w:val="clear" w:color="auto" w:fill="E6E6E6"/>
        </w:rPr>
        <w:fldChar w:fldCharType="separate"/>
      </w:r>
      <w:r w:rsidR="005C572C" w:rsidRPr="00A339CC">
        <w:rPr>
          <w:color w:val="2B579A"/>
          <w:shd w:val="clear" w:color="auto" w:fill="E6E6E6"/>
        </w:rPr>
        <w:t>Apparatus</w:t>
      </w:r>
      <w:bookmarkEnd w:id="605"/>
      <w:r w:rsidR="008572B5" w:rsidRPr="00833FA1">
        <w:rPr>
          <w:color w:val="2B579A"/>
          <w:shd w:val="clear" w:color="auto" w:fill="E6E6E6"/>
        </w:rPr>
        <w:fldChar w:fldCharType="end"/>
      </w:r>
    </w:p>
    <w:p w14:paraId="6E86125E" w14:textId="743A369F" w:rsidR="00314B36" w:rsidRPr="0076424C" w:rsidRDefault="00314B36">
      <w:r w:rsidRPr="0076424C">
        <w:tab/>
        <w:t xml:space="preserve">References in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to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include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and/or</w:t>
      </w:r>
      <w:r w:rsidRPr="0076424C">
        <w:rPr>
          <w:b/>
        </w:rPr>
        <w:t xml:space="preserv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rPr>
          <w:b/>
        </w:rPr>
        <w:t xml:space="preserve"> </w:t>
      </w:r>
      <w:r w:rsidRPr="0076424C">
        <w:t xml:space="preserve">used by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under an agreement with a third party.</w:t>
      </w:r>
    </w:p>
    <w:p w14:paraId="6E86125F" w14:textId="38EF74CB" w:rsidR="00314B36" w:rsidRPr="0076424C" w:rsidRDefault="00314B36">
      <w:pPr>
        <w:pStyle w:val="Heading1"/>
      </w:pPr>
      <w:bookmarkStart w:id="606" w:name="_Toc138331114"/>
      <w:r w:rsidRPr="0076424C">
        <w:t>DGC8</w:t>
      </w:r>
      <w:r w:rsidRPr="0076424C">
        <w:tab/>
      </w:r>
      <w:r w:rsidR="008572B5">
        <w:rPr>
          <w:color w:val="2B579A"/>
          <w:shd w:val="clear" w:color="auto" w:fill="E6E6E6"/>
        </w:rPr>
        <w:fldChar w:fldCharType="begin"/>
      </w:r>
      <w:r w:rsidR="008572B5">
        <w:instrText xml:space="preserve"> REF SystemControl \h  \* MERGEFORMAT </w:instrText>
      </w:r>
      <w:r w:rsidR="008572B5">
        <w:rPr>
          <w:color w:val="2B579A"/>
          <w:shd w:val="clear" w:color="auto" w:fill="E6E6E6"/>
        </w:rPr>
      </w:r>
      <w:r w:rsidR="008572B5">
        <w:rPr>
          <w:color w:val="2B579A"/>
          <w:shd w:val="clear" w:color="auto" w:fill="E6E6E6"/>
        </w:rPr>
        <w:fldChar w:fldCharType="separate"/>
      </w:r>
      <w:r w:rsidR="005C572C" w:rsidRPr="0076424C">
        <w:t>System Control</w:t>
      </w:r>
      <w:bookmarkEnd w:id="606"/>
      <w:r w:rsidR="008572B5">
        <w:rPr>
          <w:color w:val="2B579A"/>
          <w:shd w:val="clear" w:color="auto" w:fill="E6E6E6"/>
        </w:rPr>
        <w:fldChar w:fldCharType="end"/>
      </w:r>
    </w:p>
    <w:p w14:paraId="6E861260" w14:textId="23828708" w:rsidR="00314B36" w:rsidRPr="0076424C" w:rsidRDefault="00314B36">
      <w:r w:rsidRPr="0076424C">
        <w:tab/>
        <w:t xml:space="preserve">Where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(or part thereof) is, by agreement, under the control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then for the purposes of communication and co</w:t>
      </w:r>
      <w:r w:rsidRPr="0076424C">
        <w:noBreakHyphen/>
        <w:t xml:space="preserve">ordination in operational timescales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can (for those purposes only) treat that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(or part thereof) as part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but as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it shall remain to be treated as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 xml:space="preserve"> </w:t>
      </w:r>
      <w:r w:rsidRPr="0076424C">
        <w:t>(or part thereof).</w:t>
      </w:r>
    </w:p>
    <w:p w14:paraId="6E861261" w14:textId="77777777" w:rsidR="00314B36" w:rsidRPr="0076424C" w:rsidRDefault="00314B36">
      <w:pPr>
        <w:pStyle w:val="Heading1"/>
      </w:pPr>
      <w:bookmarkStart w:id="607" w:name="_Toc138331115"/>
      <w:r w:rsidRPr="0076424C">
        <w:t>DGC9</w:t>
      </w:r>
      <w:r w:rsidRPr="0076424C">
        <w:tab/>
        <w:t>EMERGENCY SITUATIONS</w:t>
      </w:r>
      <w:bookmarkEnd w:id="607"/>
    </w:p>
    <w:p w14:paraId="6E861262" w14:textId="5F74863C" w:rsidR="00314B36" w:rsidRPr="0076424C" w:rsidRDefault="008572B5">
      <w:pPr>
        <w:ind w:firstLine="0"/>
      </w:pP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rPr>
          <w:b/>
        </w:rPr>
        <w:t>s</w:t>
      </w:r>
      <w:r w:rsidR="00314B36" w:rsidRPr="0076424C">
        <w:t xml:space="preserve"> should note that the provisions of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00314B36" w:rsidRPr="0076424C">
        <w:t xml:space="preserve"> may be suspended in whole or in part during a Security Period as more particularly provided for in the </w:t>
      </w:r>
      <w:r>
        <w:rPr>
          <w:color w:val="2B579A"/>
          <w:shd w:val="clear" w:color="auto" w:fill="E6E6E6"/>
        </w:rPr>
        <w:fldChar w:fldCharType="begin"/>
      </w:r>
      <w:r>
        <w:instrText xml:space="preserve"> REF FSC \h  \* MERGEFORMAT </w:instrText>
      </w:r>
      <w:r>
        <w:rPr>
          <w:color w:val="2B579A"/>
          <w:shd w:val="clear" w:color="auto" w:fill="E6E6E6"/>
        </w:rPr>
      </w:r>
      <w:r>
        <w:rPr>
          <w:color w:val="2B579A"/>
          <w:shd w:val="clear" w:color="auto" w:fill="E6E6E6"/>
        </w:rPr>
        <w:fldChar w:fldCharType="separate"/>
      </w:r>
      <w:r w:rsidR="005C572C" w:rsidRPr="0076424C">
        <w:rPr>
          <w:b/>
        </w:rPr>
        <w:t>Fuel Security Code</w:t>
      </w:r>
      <w:r>
        <w:rPr>
          <w:color w:val="2B579A"/>
          <w:shd w:val="clear" w:color="auto" w:fill="E6E6E6"/>
        </w:rPr>
        <w:fldChar w:fldCharType="end"/>
      </w:r>
      <w:r w:rsidR="00314B36" w:rsidRPr="0076424C">
        <w:t xml:space="preserve">, or in accordance with a </w:t>
      </w:r>
      <w:hyperlink w:anchor="CivilEmergencyDirection" w:history="1">
        <w:r>
          <w:rPr>
            <w:color w:val="2B579A"/>
            <w:shd w:val="clear" w:color="auto" w:fill="E6E6E6"/>
          </w:rPr>
          <w:fldChar w:fldCharType="begin"/>
        </w:r>
        <w:r>
          <w:instrText xml:space="preserve"> REF CivilEmergencyDirection \h  \* MERGEFORMAT </w:instrText>
        </w:r>
        <w:r>
          <w:rPr>
            <w:color w:val="2B579A"/>
            <w:shd w:val="clear" w:color="auto" w:fill="E6E6E6"/>
          </w:rPr>
        </w:r>
        <w:r>
          <w:rPr>
            <w:color w:val="2B579A"/>
            <w:shd w:val="clear" w:color="auto" w:fill="E6E6E6"/>
          </w:rPr>
          <w:fldChar w:fldCharType="separate"/>
        </w:r>
        <w:r w:rsidR="005C572C" w:rsidRPr="0076424C">
          <w:rPr>
            <w:b/>
          </w:rPr>
          <w:t>Civil Emergency Direction</w:t>
        </w:r>
        <w:r>
          <w:rPr>
            <w:color w:val="2B579A"/>
            <w:shd w:val="clear" w:color="auto" w:fill="E6E6E6"/>
          </w:rPr>
          <w:fldChar w:fldCharType="end"/>
        </w:r>
      </w:hyperlink>
      <w:r w:rsidR="00314B36" w:rsidRPr="0076424C">
        <w:rPr>
          <w:b/>
        </w:rPr>
        <w:t xml:space="preserve"> </w:t>
      </w:r>
      <w:r w:rsidR="00314B36" w:rsidRPr="0076424C">
        <w:t xml:space="preserve">issued under a Civil Emergency in accordance with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00314B36" w:rsidRPr="0076424C">
        <w:rPr>
          <w:b/>
        </w:rPr>
        <w:t xml:space="preserve"> </w:t>
      </w:r>
      <w:smartTag w:uri="urn:schemas-microsoft-com:office:smarttags" w:element="stockticker">
        <w:r w:rsidR="00314B36" w:rsidRPr="0076424C">
          <w:t>DOC</w:t>
        </w:r>
      </w:smartTag>
      <w:r w:rsidR="00314B36" w:rsidRPr="0076424C">
        <w:t>9.</w:t>
      </w:r>
    </w:p>
    <w:p w14:paraId="6E861263" w14:textId="4313AE29" w:rsidR="00314B36" w:rsidRPr="0076424C" w:rsidRDefault="00314B36">
      <w:pPr>
        <w:pStyle w:val="Heading1"/>
      </w:pPr>
      <w:bookmarkStart w:id="608" w:name="_Toc138331116"/>
      <w:r w:rsidRPr="0076424C">
        <w:lastRenderedPageBreak/>
        <w:t>DGC10</w:t>
      </w:r>
      <w:r w:rsidRPr="0076424C">
        <w:tab/>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t>Distribution Code</w:t>
      </w:r>
      <w:r w:rsidR="008572B5">
        <w:rPr>
          <w:color w:val="2B579A"/>
          <w:shd w:val="clear" w:color="auto" w:fill="E6E6E6"/>
        </w:rPr>
        <w:fldChar w:fldCharType="end"/>
      </w:r>
      <w:r w:rsidRPr="0076424C">
        <w:t xml:space="preserve"> RESPONSIBILITIES</w:t>
      </w:r>
      <w:bookmarkEnd w:id="608"/>
    </w:p>
    <w:p w14:paraId="6E861264" w14:textId="067FB1DD" w:rsidR="00314B36" w:rsidRPr="0076424C" w:rsidRDefault="00314B36">
      <w:pPr>
        <w:rPr>
          <w:b/>
        </w:rPr>
      </w:pPr>
      <w:r w:rsidRPr="0076424C">
        <w:tab/>
        <w:t xml:space="preserve">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sets out procedures and principles governing the relationship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265" w14:textId="77777777" w:rsidR="00DD799C" w:rsidRPr="0076424C" w:rsidRDefault="00DD799C" w:rsidP="000B33CC">
      <w:pPr>
        <w:pStyle w:val="Heading1"/>
      </w:pPr>
      <w:bookmarkStart w:id="609" w:name="_Toc138331117"/>
      <w:r w:rsidRPr="0076424C">
        <w:t>DGC11</w:t>
      </w:r>
      <w:r w:rsidRPr="0076424C">
        <w:tab/>
        <w:t>Modifications to the distribution code</w:t>
      </w:r>
      <w:bookmarkEnd w:id="609"/>
    </w:p>
    <w:p w14:paraId="6E861266" w14:textId="6619FB63" w:rsidR="009D20AA" w:rsidRPr="00C07101" w:rsidRDefault="009D20AA" w:rsidP="009D20AA">
      <w:pPr>
        <w:autoSpaceDE w:val="0"/>
        <w:autoSpaceDN w:val="0"/>
        <w:adjustRightInd w:val="0"/>
        <w:spacing w:after="0"/>
        <w:jc w:val="left"/>
        <w:rPr>
          <w:caps/>
          <w:szCs w:val="24"/>
        </w:rPr>
      </w:pPr>
      <w:r w:rsidRPr="00B937E2">
        <w:rPr>
          <w:rFonts w:cs="Calibri,Bold"/>
          <w:szCs w:val="24"/>
          <w:lang w:eastAsia="en-GB"/>
        </w:rPr>
        <w:t>DGC11.1</w:t>
      </w:r>
      <w:r w:rsidRPr="0076424C">
        <w:rPr>
          <w:rFonts w:cs="Calibri,Bold"/>
          <w:b/>
          <w:bCs/>
          <w:szCs w:val="24"/>
          <w:lang w:eastAsia="en-GB"/>
        </w:rPr>
        <w:t xml:space="preserve"> </w:t>
      </w:r>
      <w:r w:rsidRPr="0076424C">
        <w:rPr>
          <w:rFonts w:cs="Calibri,Bold"/>
          <w:b/>
          <w:bCs/>
          <w:szCs w:val="24"/>
          <w:lang w:eastAsia="en-GB"/>
        </w:rPr>
        <w:tab/>
      </w:r>
      <w:r w:rsidRPr="0076424C">
        <w:rPr>
          <w:rFonts w:cs="Calibri"/>
          <w:szCs w:val="24"/>
          <w:lang w:eastAsia="en-GB"/>
        </w:rPr>
        <w:t xml:space="preserve">Modifications to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rFonts w:cs="Calibri,Bold"/>
          <w:b/>
          <w:bCs/>
          <w:szCs w:val="24"/>
          <w:lang w:eastAsia="en-GB"/>
        </w:rPr>
        <w:t xml:space="preserve"> </w:t>
      </w:r>
      <w:r w:rsidRPr="0076424C">
        <w:rPr>
          <w:rFonts w:cs="Calibri"/>
          <w:szCs w:val="24"/>
          <w:lang w:eastAsia="en-GB"/>
        </w:rPr>
        <w:t>shall be made in accordance with the procedures set out in the</w:t>
      </w:r>
      <w:r w:rsidRPr="0076424C">
        <w:t xml:space="preserve"> Constitution and Rules of the </w:t>
      </w:r>
      <w:r w:rsidR="008572B5" w:rsidRPr="00C07101">
        <w:rPr>
          <w:color w:val="2B579A"/>
          <w:szCs w:val="24"/>
          <w:shd w:val="clear" w:color="auto" w:fill="E6E6E6"/>
        </w:rPr>
        <w:fldChar w:fldCharType="begin"/>
      </w:r>
      <w:r w:rsidR="008572B5" w:rsidRPr="00C07101">
        <w:rPr>
          <w:szCs w:val="24"/>
        </w:rPr>
        <w:instrText xml:space="preserve"> REF DistributionCodeReviewPanel \h  \* MERGEFORMAT </w:instrText>
      </w:r>
      <w:r w:rsidR="008572B5" w:rsidRPr="00C07101">
        <w:rPr>
          <w:color w:val="2B579A"/>
          <w:szCs w:val="24"/>
          <w:shd w:val="clear" w:color="auto" w:fill="E6E6E6"/>
        </w:rPr>
      </w:r>
      <w:r w:rsidR="008572B5" w:rsidRPr="00C07101">
        <w:rPr>
          <w:color w:val="2B579A"/>
          <w:szCs w:val="24"/>
          <w:shd w:val="clear" w:color="auto" w:fill="E6E6E6"/>
        </w:rPr>
        <w:fldChar w:fldCharType="separate"/>
      </w:r>
      <w:r w:rsidR="005C572C" w:rsidRPr="005C572C">
        <w:rPr>
          <w:b/>
          <w:szCs w:val="24"/>
        </w:rPr>
        <w:t>Distribution Code Review Panel</w:t>
      </w:r>
      <w:r w:rsidR="008572B5" w:rsidRPr="00C07101">
        <w:rPr>
          <w:color w:val="2B579A"/>
          <w:szCs w:val="24"/>
          <w:shd w:val="clear" w:color="auto" w:fill="E6E6E6"/>
        </w:rPr>
        <w:fldChar w:fldCharType="end"/>
      </w:r>
      <w:r w:rsidRPr="00C07101">
        <w:rPr>
          <w:rFonts w:cs="Calibri"/>
          <w:szCs w:val="24"/>
          <w:lang w:eastAsia="en-GB"/>
        </w:rPr>
        <w:t>.</w:t>
      </w:r>
    </w:p>
    <w:p w14:paraId="2EE0CAE6" w14:textId="74F2731B" w:rsidR="00505FB6" w:rsidRPr="00C07101" w:rsidRDefault="009D20AA" w:rsidP="00505FB6">
      <w:pPr>
        <w:spacing w:beforeLines="40" w:before="96" w:afterLines="40" w:after="96"/>
        <w:rPr>
          <w:rFonts w:eastAsia="Calibri"/>
          <w:szCs w:val="24"/>
        </w:rPr>
      </w:pPr>
      <w:r w:rsidRPr="00C07101">
        <w:rPr>
          <w:caps/>
          <w:szCs w:val="24"/>
        </w:rPr>
        <w:t>DGC11.2</w:t>
      </w:r>
      <w:r w:rsidRPr="00C07101">
        <w:rPr>
          <w:caps/>
          <w:szCs w:val="24"/>
        </w:rPr>
        <w:tab/>
      </w:r>
      <w:r w:rsidR="00505FB6" w:rsidRPr="00C07101">
        <w:rPr>
          <w:rFonts w:eastAsia="Calibri"/>
          <w:szCs w:val="24"/>
        </w:rPr>
        <w:t xml:space="preserve">Subject to DGC11.3, modifications to the </w:t>
      </w:r>
      <w:r w:rsidR="00505FB6" w:rsidRPr="00C07101">
        <w:rPr>
          <w:rFonts w:eastAsia="Calibri"/>
          <w:color w:val="2B579A"/>
          <w:szCs w:val="24"/>
          <w:shd w:val="clear" w:color="auto" w:fill="E6E6E6"/>
        </w:rPr>
        <w:fldChar w:fldCharType="begin"/>
      </w:r>
      <w:r w:rsidR="00505FB6" w:rsidRPr="00C07101">
        <w:rPr>
          <w:rFonts w:eastAsia="Calibri"/>
          <w:szCs w:val="24"/>
        </w:rPr>
        <w:instrText xml:space="preserve"> REF DistributionCode \h  \* MERGEFORMAT </w:instrText>
      </w:r>
      <w:r w:rsidR="00505FB6" w:rsidRPr="00C07101">
        <w:rPr>
          <w:rFonts w:eastAsia="Calibri"/>
          <w:color w:val="2B579A"/>
          <w:szCs w:val="24"/>
          <w:shd w:val="clear" w:color="auto" w:fill="E6E6E6"/>
        </w:rPr>
      </w:r>
      <w:r w:rsidR="00505FB6" w:rsidRPr="00C07101">
        <w:rPr>
          <w:rFonts w:eastAsia="Calibri"/>
          <w:color w:val="2B579A"/>
          <w:szCs w:val="24"/>
          <w:shd w:val="clear" w:color="auto" w:fill="E6E6E6"/>
        </w:rPr>
        <w:fldChar w:fldCharType="separate"/>
      </w:r>
      <w:r w:rsidR="005C572C" w:rsidRPr="005C572C">
        <w:rPr>
          <w:rFonts w:eastAsia="Calibri"/>
          <w:b/>
          <w:szCs w:val="24"/>
        </w:rPr>
        <w:t>Distribution Code</w:t>
      </w:r>
      <w:r w:rsidR="00505FB6" w:rsidRPr="00C07101">
        <w:rPr>
          <w:rFonts w:eastAsia="Calibri"/>
          <w:color w:val="2B579A"/>
          <w:szCs w:val="24"/>
          <w:shd w:val="clear" w:color="auto" w:fill="E6E6E6"/>
        </w:rPr>
        <w:fldChar w:fldCharType="end"/>
      </w:r>
      <w:r w:rsidR="00505FB6" w:rsidRPr="00C07101">
        <w:rPr>
          <w:rFonts w:eastAsia="Calibri"/>
          <w:szCs w:val="24"/>
        </w:rPr>
        <w:t xml:space="preserve"> that change the obligations on </w:t>
      </w:r>
      <w:r w:rsidR="00505FB6" w:rsidRPr="00C07101">
        <w:rPr>
          <w:rFonts w:eastAsia="Calibri"/>
          <w:color w:val="2B579A"/>
          <w:szCs w:val="24"/>
          <w:shd w:val="clear" w:color="auto" w:fill="E6E6E6"/>
        </w:rPr>
        <w:fldChar w:fldCharType="begin"/>
      </w:r>
      <w:r w:rsidR="00505FB6" w:rsidRPr="00C07101">
        <w:rPr>
          <w:rFonts w:eastAsia="Calibri"/>
          <w:szCs w:val="24"/>
        </w:rPr>
        <w:instrText xml:space="preserve"> REF User \h  \* MERGEFORMAT </w:instrText>
      </w:r>
      <w:r w:rsidR="00505FB6" w:rsidRPr="00C07101">
        <w:rPr>
          <w:rFonts w:eastAsia="Calibri"/>
          <w:color w:val="2B579A"/>
          <w:szCs w:val="24"/>
          <w:shd w:val="clear" w:color="auto" w:fill="E6E6E6"/>
        </w:rPr>
      </w:r>
      <w:r w:rsidR="00505FB6" w:rsidRPr="00C07101">
        <w:rPr>
          <w:rFonts w:eastAsia="Calibri"/>
          <w:color w:val="2B579A"/>
          <w:szCs w:val="24"/>
          <w:shd w:val="clear" w:color="auto" w:fill="E6E6E6"/>
        </w:rPr>
        <w:fldChar w:fldCharType="separate"/>
      </w:r>
      <w:r w:rsidR="005C572C" w:rsidRPr="005C572C">
        <w:rPr>
          <w:rFonts w:eastAsia="Calibri"/>
          <w:b/>
          <w:szCs w:val="24"/>
        </w:rPr>
        <w:t>User</w:t>
      </w:r>
      <w:r w:rsidR="00505FB6" w:rsidRPr="00C07101">
        <w:rPr>
          <w:rFonts w:eastAsia="Calibri"/>
          <w:color w:val="2B579A"/>
          <w:szCs w:val="24"/>
          <w:shd w:val="clear" w:color="auto" w:fill="E6E6E6"/>
        </w:rPr>
        <w:fldChar w:fldCharType="end"/>
      </w:r>
      <w:r w:rsidR="00505FB6" w:rsidRPr="00C07101">
        <w:rPr>
          <w:rFonts w:eastAsia="Calibri"/>
          <w:b/>
          <w:szCs w:val="24"/>
        </w:rPr>
        <w:t>s</w:t>
      </w:r>
      <w:r w:rsidR="00505FB6" w:rsidRPr="00C07101">
        <w:rPr>
          <w:rFonts w:eastAsia="Calibri"/>
          <w:szCs w:val="24"/>
        </w:rPr>
        <w:t xml:space="preserve"> to comply with the </w:t>
      </w:r>
      <w:r w:rsidR="00505FB6" w:rsidRPr="00C07101">
        <w:rPr>
          <w:rFonts w:eastAsia="Calibri"/>
          <w:color w:val="2B579A"/>
          <w:szCs w:val="24"/>
          <w:shd w:val="clear" w:color="auto" w:fill="E6E6E6"/>
        </w:rPr>
        <w:fldChar w:fldCharType="begin"/>
      </w:r>
      <w:r w:rsidR="00505FB6" w:rsidRPr="00C07101">
        <w:rPr>
          <w:rFonts w:eastAsia="Calibri"/>
          <w:szCs w:val="24"/>
        </w:rPr>
        <w:instrText xml:space="preserve"> REF DistributionCode \h  \* MERGEFORMAT </w:instrText>
      </w:r>
      <w:r w:rsidR="00505FB6" w:rsidRPr="00C07101">
        <w:rPr>
          <w:rFonts w:eastAsia="Calibri"/>
          <w:color w:val="2B579A"/>
          <w:szCs w:val="24"/>
          <w:shd w:val="clear" w:color="auto" w:fill="E6E6E6"/>
        </w:rPr>
      </w:r>
      <w:r w:rsidR="00505FB6" w:rsidRPr="00C07101">
        <w:rPr>
          <w:rFonts w:eastAsia="Calibri"/>
          <w:color w:val="2B579A"/>
          <w:szCs w:val="24"/>
          <w:shd w:val="clear" w:color="auto" w:fill="E6E6E6"/>
        </w:rPr>
        <w:fldChar w:fldCharType="separate"/>
      </w:r>
      <w:r w:rsidR="005C572C" w:rsidRPr="005C572C">
        <w:rPr>
          <w:rFonts w:eastAsia="Calibri"/>
          <w:b/>
          <w:szCs w:val="24"/>
        </w:rPr>
        <w:t>Distribution Code</w:t>
      </w:r>
      <w:r w:rsidR="00505FB6" w:rsidRPr="00C07101">
        <w:rPr>
          <w:rFonts w:eastAsia="Calibri"/>
          <w:color w:val="2B579A"/>
          <w:szCs w:val="24"/>
          <w:shd w:val="clear" w:color="auto" w:fill="E6E6E6"/>
        </w:rPr>
        <w:fldChar w:fldCharType="end"/>
      </w:r>
      <w:r w:rsidR="00505FB6" w:rsidRPr="00C07101">
        <w:rPr>
          <w:rFonts w:eastAsia="Calibri"/>
          <w:szCs w:val="24"/>
        </w:rPr>
        <w:t xml:space="preserve"> in relation to their </w:t>
      </w:r>
      <w:r w:rsidR="00505FB6" w:rsidRPr="00C07101">
        <w:rPr>
          <w:rFonts w:eastAsia="Calibri"/>
          <w:color w:val="2B579A"/>
          <w:szCs w:val="24"/>
          <w:shd w:val="clear" w:color="auto" w:fill="E6E6E6"/>
        </w:rPr>
        <w:fldChar w:fldCharType="begin"/>
      </w:r>
      <w:r w:rsidR="00505FB6" w:rsidRPr="00C07101">
        <w:rPr>
          <w:rFonts w:eastAsia="Calibri"/>
          <w:szCs w:val="24"/>
        </w:rPr>
        <w:instrText xml:space="preserve"> REF Equipment \h  \* MERGEFORMAT </w:instrText>
      </w:r>
      <w:r w:rsidR="00505FB6" w:rsidRPr="00C07101">
        <w:rPr>
          <w:rFonts w:eastAsia="Calibri"/>
          <w:color w:val="2B579A"/>
          <w:szCs w:val="24"/>
          <w:shd w:val="clear" w:color="auto" w:fill="E6E6E6"/>
        </w:rPr>
      </w:r>
      <w:r w:rsidR="00505FB6" w:rsidRPr="00C07101">
        <w:rPr>
          <w:rFonts w:eastAsia="Calibri"/>
          <w:color w:val="2B579A"/>
          <w:szCs w:val="24"/>
          <w:shd w:val="clear" w:color="auto" w:fill="E6E6E6"/>
        </w:rPr>
        <w:fldChar w:fldCharType="separate"/>
      </w:r>
      <w:r w:rsidR="005C572C" w:rsidRPr="005C572C">
        <w:rPr>
          <w:rFonts w:eastAsia="Calibri"/>
          <w:b/>
          <w:szCs w:val="24"/>
        </w:rPr>
        <w:t>Equipment</w:t>
      </w:r>
      <w:r w:rsidR="00505FB6" w:rsidRPr="00C07101">
        <w:rPr>
          <w:rFonts w:eastAsia="Calibri"/>
          <w:color w:val="2B579A"/>
          <w:szCs w:val="24"/>
          <w:shd w:val="clear" w:color="auto" w:fill="E6E6E6"/>
        </w:rPr>
        <w:fldChar w:fldCharType="end"/>
      </w:r>
      <w:r w:rsidR="00505FB6" w:rsidRPr="00C07101">
        <w:rPr>
          <w:rFonts w:eastAsia="Calibri"/>
          <w:szCs w:val="24"/>
        </w:rPr>
        <w:t xml:space="preserve"> will apply to any </w:t>
      </w:r>
      <w:r w:rsidR="00505FB6" w:rsidRPr="00C07101">
        <w:rPr>
          <w:rFonts w:eastAsia="Calibri"/>
          <w:color w:val="2B579A"/>
          <w:szCs w:val="24"/>
          <w:shd w:val="clear" w:color="auto" w:fill="E6E6E6"/>
        </w:rPr>
        <w:fldChar w:fldCharType="begin"/>
      </w:r>
      <w:r w:rsidR="00505FB6" w:rsidRPr="00C07101">
        <w:rPr>
          <w:rFonts w:eastAsia="Calibri"/>
          <w:szCs w:val="24"/>
        </w:rPr>
        <w:instrText xml:space="preserve"> REF Equipment \h  \* MERGEFORMAT </w:instrText>
      </w:r>
      <w:r w:rsidR="00505FB6" w:rsidRPr="00C07101">
        <w:rPr>
          <w:rFonts w:eastAsia="Calibri"/>
          <w:color w:val="2B579A"/>
          <w:szCs w:val="24"/>
          <w:shd w:val="clear" w:color="auto" w:fill="E6E6E6"/>
        </w:rPr>
      </w:r>
      <w:r w:rsidR="00505FB6" w:rsidRPr="00C07101">
        <w:rPr>
          <w:rFonts w:eastAsia="Calibri"/>
          <w:color w:val="2B579A"/>
          <w:szCs w:val="24"/>
          <w:shd w:val="clear" w:color="auto" w:fill="E6E6E6"/>
        </w:rPr>
        <w:fldChar w:fldCharType="separate"/>
      </w:r>
      <w:r w:rsidR="005C572C" w:rsidRPr="005C572C">
        <w:rPr>
          <w:rFonts w:eastAsia="Calibri"/>
          <w:b/>
          <w:szCs w:val="24"/>
        </w:rPr>
        <w:t>Equipment</w:t>
      </w:r>
      <w:r w:rsidR="00505FB6" w:rsidRPr="00C07101">
        <w:rPr>
          <w:rFonts w:eastAsia="Calibri"/>
          <w:color w:val="2B579A"/>
          <w:szCs w:val="24"/>
          <w:shd w:val="clear" w:color="auto" w:fill="E6E6E6"/>
        </w:rPr>
        <w:fldChar w:fldCharType="end"/>
      </w:r>
      <w:r w:rsidR="00505FB6" w:rsidRPr="00C07101">
        <w:rPr>
          <w:rFonts w:eastAsia="Calibri"/>
          <w:szCs w:val="24"/>
        </w:rPr>
        <w:t xml:space="preserve"> installed in the </w:t>
      </w:r>
      <w:r w:rsidR="00505FB6" w:rsidRPr="00C07101">
        <w:rPr>
          <w:rFonts w:eastAsia="Calibri"/>
          <w:b/>
          <w:szCs w:val="24"/>
        </w:rPr>
        <w:t xml:space="preserve">User’s </w:t>
      </w:r>
      <w:r w:rsidR="00505FB6" w:rsidRPr="00C07101">
        <w:rPr>
          <w:rFonts w:eastAsia="Calibri"/>
          <w:szCs w:val="24"/>
        </w:rPr>
        <w:t xml:space="preserve">installation on or after </w:t>
      </w:r>
      <w:r w:rsidR="00C07101" w:rsidRPr="00C07101">
        <w:rPr>
          <w:rFonts w:eastAsia="Calibri"/>
          <w:szCs w:val="24"/>
        </w:rPr>
        <w:t>t</w:t>
      </w:r>
      <w:r w:rsidR="00505FB6" w:rsidRPr="00C07101">
        <w:rPr>
          <w:rFonts w:eastAsia="Calibri"/>
          <w:szCs w:val="24"/>
        </w:rPr>
        <w:t xml:space="preserve">he </w:t>
      </w:r>
      <w:r w:rsidR="00505FB6" w:rsidRPr="00C07101">
        <w:rPr>
          <w:rFonts w:eastAsia="Calibri"/>
          <w:b/>
          <w:szCs w:val="24"/>
        </w:rPr>
        <w:t>Effective Date</w:t>
      </w:r>
      <w:r w:rsidR="00505FB6" w:rsidRPr="00C07101">
        <w:rPr>
          <w:rFonts w:eastAsia="Calibri"/>
          <w:szCs w:val="24"/>
        </w:rPr>
        <w:t xml:space="preserve"> of the relevant modification.</w:t>
      </w:r>
    </w:p>
    <w:p w14:paraId="00D4B87E" w14:textId="1D86D246" w:rsidR="00505FB6" w:rsidRPr="00C07101" w:rsidRDefault="00505FB6" w:rsidP="00505FB6">
      <w:pPr>
        <w:spacing w:beforeLines="40" w:before="96" w:afterLines="40" w:after="96" w:line="259" w:lineRule="auto"/>
        <w:jc w:val="left"/>
        <w:rPr>
          <w:rFonts w:eastAsia="Calibri"/>
          <w:szCs w:val="24"/>
        </w:rPr>
      </w:pPr>
      <w:r w:rsidRPr="00C07101">
        <w:rPr>
          <w:rFonts w:eastAsia="Calibri"/>
          <w:caps/>
          <w:szCs w:val="24"/>
        </w:rPr>
        <w:t>DGC11.3</w:t>
      </w:r>
      <w:r w:rsidRPr="00C07101">
        <w:rPr>
          <w:rFonts w:eastAsia="Calibri"/>
          <w:caps/>
          <w:szCs w:val="24"/>
        </w:rPr>
        <w:tab/>
      </w:r>
      <w:r w:rsidRPr="00C07101">
        <w:rPr>
          <w:rFonts w:eastAsia="Calibri"/>
          <w:szCs w:val="24"/>
        </w:rPr>
        <w:t xml:space="preserve">If a modification to the </w:t>
      </w:r>
      <w:r w:rsidRPr="00C07101">
        <w:rPr>
          <w:rFonts w:eastAsia="Calibri"/>
          <w:b/>
          <w:szCs w:val="24"/>
        </w:rPr>
        <w:t>Distribution Code</w:t>
      </w:r>
      <w:r w:rsidRPr="00C07101">
        <w:rPr>
          <w:rFonts w:eastAsia="Calibri"/>
          <w:szCs w:val="24"/>
        </w:rPr>
        <w:t xml:space="preserve"> is a </w:t>
      </w:r>
      <w:r w:rsidRPr="00C07101">
        <w:rPr>
          <w:rFonts w:eastAsia="Calibri"/>
          <w:b/>
          <w:szCs w:val="24"/>
        </w:rPr>
        <w:t>Retrospective Modification</w:t>
      </w:r>
      <w:r w:rsidRPr="00C07101">
        <w:rPr>
          <w:rFonts w:eastAsia="Calibri"/>
          <w:szCs w:val="24"/>
        </w:rPr>
        <w:t xml:space="preserve">, all </w:t>
      </w:r>
      <w:r w:rsidRPr="00C07101">
        <w:rPr>
          <w:rFonts w:eastAsia="Calibri"/>
          <w:b/>
          <w:szCs w:val="24"/>
        </w:rPr>
        <w:t>Users</w:t>
      </w:r>
      <w:r w:rsidRPr="00C07101">
        <w:rPr>
          <w:rFonts w:eastAsia="Calibri"/>
          <w:szCs w:val="24"/>
        </w:rPr>
        <w:t xml:space="preserve"> must comply with the </w:t>
      </w:r>
      <w:r w:rsidRPr="00C07101">
        <w:rPr>
          <w:rFonts w:eastAsia="Calibri"/>
          <w:b/>
          <w:szCs w:val="24"/>
        </w:rPr>
        <w:t>Retrospective Modification</w:t>
      </w:r>
      <w:r w:rsidRPr="00C07101">
        <w:rPr>
          <w:rFonts w:eastAsia="Calibri"/>
          <w:szCs w:val="24"/>
        </w:rPr>
        <w:t xml:space="preserve"> in relation to any </w:t>
      </w:r>
      <w:r w:rsidRPr="00C07101">
        <w:rPr>
          <w:rFonts w:eastAsia="Calibri"/>
          <w:color w:val="2B579A"/>
          <w:szCs w:val="24"/>
          <w:shd w:val="clear" w:color="auto" w:fill="E6E6E6"/>
        </w:rPr>
        <w:fldChar w:fldCharType="begin"/>
      </w:r>
      <w:r w:rsidRPr="00C07101">
        <w:rPr>
          <w:rFonts w:eastAsia="Calibri"/>
          <w:szCs w:val="24"/>
        </w:rPr>
        <w:instrText xml:space="preserve"> REF Equipment \h  \* MERGEFORMAT </w:instrText>
      </w:r>
      <w:r w:rsidRPr="00C07101">
        <w:rPr>
          <w:rFonts w:eastAsia="Calibri"/>
          <w:color w:val="2B579A"/>
          <w:szCs w:val="24"/>
          <w:shd w:val="clear" w:color="auto" w:fill="E6E6E6"/>
        </w:rPr>
      </w:r>
      <w:r w:rsidRPr="00C07101">
        <w:rPr>
          <w:rFonts w:eastAsia="Calibri"/>
          <w:color w:val="2B579A"/>
          <w:szCs w:val="24"/>
          <w:shd w:val="clear" w:color="auto" w:fill="E6E6E6"/>
        </w:rPr>
        <w:fldChar w:fldCharType="separate"/>
      </w:r>
      <w:r w:rsidR="005C572C" w:rsidRPr="005C572C">
        <w:rPr>
          <w:rFonts w:eastAsia="Calibri"/>
          <w:b/>
          <w:szCs w:val="24"/>
        </w:rPr>
        <w:t>Equipment</w:t>
      </w:r>
      <w:r w:rsidRPr="00C07101">
        <w:rPr>
          <w:rFonts w:eastAsia="Calibri"/>
          <w:color w:val="2B579A"/>
          <w:szCs w:val="24"/>
          <w:shd w:val="clear" w:color="auto" w:fill="E6E6E6"/>
        </w:rPr>
        <w:fldChar w:fldCharType="end"/>
      </w:r>
      <w:r w:rsidRPr="00C07101">
        <w:rPr>
          <w:rFonts w:eastAsia="Calibri"/>
          <w:szCs w:val="24"/>
        </w:rPr>
        <w:t xml:space="preserve"> installed in the </w:t>
      </w:r>
      <w:r w:rsidRPr="00C07101">
        <w:rPr>
          <w:rFonts w:eastAsia="Calibri"/>
          <w:b/>
          <w:szCs w:val="24"/>
        </w:rPr>
        <w:t>User’s</w:t>
      </w:r>
      <w:r w:rsidRPr="00C07101">
        <w:rPr>
          <w:rFonts w:eastAsia="Calibri"/>
          <w:szCs w:val="24"/>
        </w:rPr>
        <w:t xml:space="preserve"> installation before the </w:t>
      </w:r>
      <w:r w:rsidRPr="00C07101">
        <w:rPr>
          <w:rFonts w:eastAsia="Calibri"/>
          <w:b/>
          <w:szCs w:val="24"/>
        </w:rPr>
        <w:t>Effective Date</w:t>
      </w:r>
      <w:r w:rsidRPr="00C07101">
        <w:rPr>
          <w:rFonts w:eastAsia="Calibri"/>
          <w:szCs w:val="24"/>
        </w:rPr>
        <w:t xml:space="preserve"> of the </w:t>
      </w:r>
      <w:r w:rsidRPr="00C07101">
        <w:rPr>
          <w:rFonts w:eastAsia="Calibri"/>
          <w:b/>
          <w:szCs w:val="24"/>
        </w:rPr>
        <w:t>Retrospective Modification</w:t>
      </w:r>
      <w:r w:rsidRPr="00C07101">
        <w:rPr>
          <w:rFonts w:eastAsia="Calibri"/>
          <w:szCs w:val="24"/>
        </w:rPr>
        <w:t>.</w:t>
      </w:r>
    </w:p>
    <w:p w14:paraId="7BB67291" w14:textId="26E8E791" w:rsidR="00505FB6" w:rsidRPr="00C07101" w:rsidRDefault="00505FB6" w:rsidP="00505FB6">
      <w:pPr>
        <w:spacing w:beforeLines="40" w:before="96" w:afterLines="40" w:after="96" w:line="259" w:lineRule="auto"/>
        <w:jc w:val="left"/>
        <w:rPr>
          <w:rFonts w:eastAsia="Calibri"/>
          <w:szCs w:val="24"/>
        </w:rPr>
      </w:pPr>
      <w:r w:rsidRPr="00C07101">
        <w:rPr>
          <w:rFonts w:eastAsia="Calibri"/>
          <w:szCs w:val="24"/>
        </w:rPr>
        <w:t>DCG 11.4</w:t>
      </w:r>
      <w:r w:rsidRPr="00C07101">
        <w:rPr>
          <w:rFonts w:eastAsia="Calibri"/>
          <w:szCs w:val="24"/>
        </w:rPr>
        <w:tab/>
        <w:t xml:space="preserve">Where the </w:t>
      </w:r>
      <w:r w:rsidRPr="00C07101">
        <w:rPr>
          <w:rFonts w:eastAsia="Calibri"/>
          <w:color w:val="2B579A"/>
          <w:szCs w:val="24"/>
          <w:shd w:val="clear" w:color="auto" w:fill="E6E6E6"/>
        </w:rPr>
        <w:fldChar w:fldCharType="begin"/>
      </w:r>
      <w:r w:rsidRPr="00C07101">
        <w:rPr>
          <w:rFonts w:eastAsia="Calibri"/>
          <w:szCs w:val="24"/>
        </w:rPr>
        <w:instrText xml:space="preserve"> REF User \h  \* MERGEFORMAT </w:instrText>
      </w:r>
      <w:r w:rsidRPr="00C07101">
        <w:rPr>
          <w:rFonts w:eastAsia="Calibri"/>
          <w:color w:val="2B579A"/>
          <w:szCs w:val="24"/>
          <w:shd w:val="clear" w:color="auto" w:fill="E6E6E6"/>
        </w:rPr>
      </w:r>
      <w:r w:rsidRPr="00C07101">
        <w:rPr>
          <w:rFonts w:eastAsia="Calibri"/>
          <w:color w:val="2B579A"/>
          <w:szCs w:val="24"/>
          <w:shd w:val="clear" w:color="auto" w:fill="E6E6E6"/>
        </w:rPr>
        <w:fldChar w:fldCharType="separate"/>
      </w:r>
      <w:r w:rsidR="005C572C" w:rsidRPr="005C572C">
        <w:rPr>
          <w:rFonts w:eastAsia="Calibri"/>
          <w:b/>
          <w:szCs w:val="24"/>
        </w:rPr>
        <w:t>User</w:t>
      </w:r>
      <w:r w:rsidRPr="00C07101">
        <w:rPr>
          <w:rFonts w:eastAsia="Calibri"/>
          <w:color w:val="2B579A"/>
          <w:szCs w:val="24"/>
          <w:shd w:val="clear" w:color="auto" w:fill="E6E6E6"/>
        </w:rPr>
        <w:fldChar w:fldCharType="end"/>
      </w:r>
      <w:r w:rsidRPr="00C07101">
        <w:rPr>
          <w:rFonts w:eastAsia="Calibri"/>
          <w:szCs w:val="24"/>
        </w:rPr>
        <w:t xml:space="preserve"> makes a material alteration to the relevant </w:t>
      </w:r>
      <w:r w:rsidRPr="00C07101">
        <w:rPr>
          <w:rFonts w:eastAsia="Calibri"/>
          <w:color w:val="2B579A"/>
          <w:szCs w:val="24"/>
          <w:shd w:val="clear" w:color="auto" w:fill="E6E6E6"/>
        </w:rPr>
        <w:fldChar w:fldCharType="begin"/>
      </w:r>
      <w:r w:rsidRPr="00C07101">
        <w:rPr>
          <w:rFonts w:eastAsia="Calibri"/>
          <w:szCs w:val="24"/>
        </w:rPr>
        <w:instrText xml:space="preserve"> REF Equipment \h  \* MERGEFORMAT </w:instrText>
      </w:r>
      <w:r w:rsidRPr="00C07101">
        <w:rPr>
          <w:rFonts w:eastAsia="Calibri"/>
          <w:color w:val="2B579A"/>
          <w:szCs w:val="24"/>
          <w:shd w:val="clear" w:color="auto" w:fill="E6E6E6"/>
        </w:rPr>
      </w:r>
      <w:r w:rsidRPr="00C07101">
        <w:rPr>
          <w:rFonts w:eastAsia="Calibri"/>
          <w:color w:val="2B579A"/>
          <w:szCs w:val="24"/>
          <w:shd w:val="clear" w:color="auto" w:fill="E6E6E6"/>
        </w:rPr>
        <w:fldChar w:fldCharType="separate"/>
      </w:r>
      <w:r w:rsidR="005C572C" w:rsidRPr="005C572C">
        <w:rPr>
          <w:rFonts w:eastAsia="Calibri"/>
          <w:b/>
          <w:szCs w:val="24"/>
        </w:rPr>
        <w:t>Equipment</w:t>
      </w:r>
      <w:r w:rsidRPr="00C07101">
        <w:rPr>
          <w:rFonts w:eastAsia="Calibri"/>
          <w:color w:val="2B579A"/>
          <w:szCs w:val="24"/>
          <w:shd w:val="clear" w:color="auto" w:fill="E6E6E6"/>
        </w:rPr>
        <w:fldChar w:fldCharType="end"/>
      </w:r>
      <w:r w:rsidRPr="00C07101">
        <w:rPr>
          <w:rFonts w:eastAsia="Calibri"/>
          <w:szCs w:val="24"/>
        </w:rPr>
        <w:t xml:space="preserve">, then the </w:t>
      </w:r>
      <w:r w:rsidRPr="00C07101">
        <w:rPr>
          <w:rFonts w:eastAsia="Calibri"/>
          <w:color w:val="2B579A"/>
          <w:szCs w:val="24"/>
          <w:shd w:val="clear" w:color="auto" w:fill="E6E6E6"/>
        </w:rPr>
        <w:fldChar w:fldCharType="begin"/>
      </w:r>
      <w:r w:rsidRPr="00C07101">
        <w:rPr>
          <w:rFonts w:eastAsia="Calibri"/>
          <w:szCs w:val="24"/>
        </w:rPr>
        <w:instrText xml:space="preserve"> REF User \h  \* MERGEFORMAT </w:instrText>
      </w:r>
      <w:r w:rsidRPr="00C07101">
        <w:rPr>
          <w:rFonts w:eastAsia="Calibri"/>
          <w:color w:val="2B579A"/>
          <w:szCs w:val="24"/>
          <w:shd w:val="clear" w:color="auto" w:fill="E6E6E6"/>
        </w:rPr>
      </w:r>
      <w:r w:rsidRPr="00C07101">
        <w:rPr>
          <w:rFonts w:eastAsia="Calibri"/>
          <w:color w:val="2B579A"/>
          <w:szCs w:val="24"/>
          <w:shd w:val="clear" w:color="auto" w:fill="E6E6E6"/>
        </w:rPr>
        <w:fldChar w:fldCharType="separate"/>
      </w:r>
      <w:r w:rsidR="005C572C" w:rsidRPr="005C572C">
        <w:rPr>
          <w:rFonts w:eastAsia="Calibri"/>
          <w:b/>
          <w:szCs w:val="24"/>
        </w:rPr>
        <w:t>User</w:t>
      </w:r>
      <w:r w:rsidRPr="00C07101">
        <w:rPr>
          <w:rFonts w:eastAsia="Calibri"/>
          <w:color w:val="2B579A"/>
          <w:szCs w:val="24"/>
          <w:shd w:val="clear" w:color="auto" w:fill="E6E6E6"/>
        </w:rPr>
        <w:fldChar w:fldCharType="end"/>
      </w:r>
      <w:r w:rsidRPr="00C07101">
        <w:rPr>
          <w:rFonts w:eastAsia="Calibri"/>
          <w:szCs w:val="24"/>
        </w:rPr>
        <w:t xml:space="preserve"> shall comply with the requirements of the </w:t>
      </w:r>
      <w:r w:rsidRPr="00C07101">
        <w:rPr>
          <w:rFonts w:eastAsia="Calibri"/>
          <w:color w:val="2B579A"/>
          <w:szCs w:val="24"/>
          <w:shd w:val="clear" w:color="auto" w:fill="E6E6E6"/>
        </w:rPr>
        <w:fldChar w:fldCharType="begin"/>
      </w:r>
      <w:r w:rsidRPr="00C07101">
        <w:rPr>
          <w:rFonts w:eastAsia="Calibri"/>
          <w:szCs w:val="24"/>
        </w:rPr>
        <w:instrText xml:space="preserve"> REF DistributionCode \h  \* MERGEFORMAT </w:instrText>
      </w:r>
      <w:r w:rsidRPr="00C07101">
        <w:rPr>
          <w:rFonts w:eastAsia="Calibri"/>
          <w:color w:val="2B579A"/>
          <w:szCs w:val="24"/>
          <w:shd w:val="clear" w:color="auto" w:fill="E6E6E6"/>
        </w:rPr>
      </w:r>
      <w:r w:rsidRPr="00C07101">
        <w:rPr>
          <w:rFonts w:eastAsia="Calibri"/>
          <w:color w:val="2B579A"/>
          <w:szCs w:val="24"/>
          <w:shd w:val="clear" w:color="auto" w:fill="E6E6E6"/>
        </w:rPr>
        <w:fldChar w:fldCharType="separate"/>
      </w:r>
      <w:r w:rsidR="005C572C" w:rsidRPr="005C572C">
        <w:rPr>
          <w:rFonts w:eastAsia="Calibri"/>
          <w:b/>
          <w:szCs w:val="24"/>
        </w:rPr>
        <w:t>Distribution Code</w:t>
      </w:r>
      <w:r w:rsidRPr="00C07101">
        <w:rPr>
          <w:rFonts w:eastAsia="Calibri"/>
          <w:color w:val="2B579A"/>
          <w:szCs w:val="24"/>
          <w:shd w:val="clear" w:color="auto" w:fill="E6E6E6"/>
        </w:rPr>
        <w:fldChar w:fldCharType="end"/>
      </w:r>
      <w:r w:rsidRPr="00C07101">
        <w:rPr>
          <w:rFonts w:eastAsia="Calibri"/>
          <w:szCs w:val="24"/>
        </w:rPr>
        <w:t xml:space="preserve"> currently in force at the date of the material alteration.</w:t>
      </w:r>
    </w:p>
    <w:p w14:paraId="6E861267" w14:textId="7BF4A786" w:rsidR="00AF1580" w:rsidRPr="0076424C" w:rsidRDefault="00AF1580" w:rsidP="00CA3834">
      <w:pPr>
        <w:spacing w:beforeLines="40" w:before="96" w:afterLines="40" w:after="96"/>
        <w:ind w:firstLine="0"/>
      </w:pPr>
    </w:p>
    <w:p w14:paraId="6E861268" w14:textId="7EB742FB" w:rsidR="009D20AA" w:rsidRPr="0076424C" w:rsidRDefault="009D20AA" w:rsidP="009D20AA">
      <w:pPr>
        <w:autoSpaceDE w:val="0"/>
        <w:autoSpaceDN w:val="0"/>
        <w:adjustRightInd w:val="0"/>
        <w:jc w:val="left"/>
        <w:rPr>
          <w:rFonts w:cs="Calibri"/>
          <w:szCs w:val="24"/>
          <w:lang w:eastAsia="en-GB"/>
        </w:rPr>
      </w:pPr>
      <w:r w:rsidRPr="00B937E2">
        <w:rPr>
          <w:rFonts w:cs="Calibri,Bold"/>
          <w:szCs w:val="24"/>
          <w:lang w:eastAsia="en-GB"/>
        </w:rPr>
        <w:t>DGC11.</w:t>
      </w:r>
      <w:r w:rsidR="00505FB6">
        <w:rPr>
          <w:rFonts w:cs="Calibri,Bold"/>
          <w:szCs w:val="24"/>
          <w:lang w:eastAsia="en-GB"/>
        </w:rPr>
        <w:t>5</w:t>
      </w:r>
      <w:r w:rsidRPr="0076424C">
        <w:rPr>
          <w:rFonts w:cs="Calibri,Bold"/>
          <w:b/>
          <w:bCs/>
          <w:szCs w:val="24"/>
          <w:lang w:eastAsia="en-GB"/>
        </w:rPr>
        <w:t xml:space="preserve"> </w:t>
      </w:r>
      <w:r w:rsidRPr="0076424C">
        <w:rPr>
          <w:rFonts w:cs="Calibri,Bold"/>
          <w:b/>
          <w:bCs/>
          <w:szCs w:val="24"/>
          <w:lang w:eastAsia="en-GB"/>
        </w:rPr>
        <w:tab/>
      </w:r>
      <w:r w:rsidRPr="0076424C">
        <w:rPr>
          <w:rFonts w:cs="Calibri"/>
          <w:szCs w:val="24"/>
          <w:lang w:eastAsia="en-GB"/>
        </w:rPr>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3B78E4" w:rsidRPr="0076424C">
        <w:rPr>
          <w:rFonts w:cs="Calibri,Bold"/>
          <w:b/>
          <w:bCs/>
          <w:szCs w:val="24"/>
          <w:lang w:eastAsia="en-GB"/>
        </w:rPr>
        <w:t>s</w:t>
      </w:r>
      <w:r w:rsidRPr="0076424C">
        <w:rPr>
          <w:rFonts w:cs="Calibri,Bold"/>
          <w:b/>
          <w:bCs/>
          <w:szCs w:val="24"/>
          <w:lang w:eastAsia="en-GB"/>
        </w:rPr>
        <w:t xml:space="preserve"> </w:t>
      </w:r>
      <w:r w:rsidRPr="0076424C">
        <w:rPr>
          <w:rFonts w:cs="Calibri"/>
          <w:szCs w:val="24"/>
          <w:lang w:eastAsia="en-GB"/>
        </w:rPr>
        <w:t xml:space="preserve">shall appoint a </w:t>
      </w:r>
      <w:r w:rsidRPr="0076424C">
        <w:rPr>
          <w:rFonts w:cs="Calibri,Bold"/>
          <w:bCs/>
          <w:szCs w:val="24"/>
          <w:lang w:eastAsia="en-GB"/>
        </w:rPr>
        <w:t xml:space="preserve">Code Administrator (as defined in the </w:t>
      </w:r>
      <w:r w:rsidRPr="0076424C">
        <w:rPr>
          <w:rFonts w:cs="Calibri,Bold"/>
          <w:b/>
          <w:bCs/>
          <w:szCs w:val="24"/>
          <w:lang w:eastAsia="en-GB"/>
        </w:rPr>
        <w:t>Distribution Licence</w:t>
      </w:r>
      <w:r w:rsidRPr="0076424C">
        <w:rPr>
          <w:rFonts w:cs="Calibri,Bold"/>
          <w:bCs/>
          <w:szCs w:val="24"/>
          <w:lang w:eastAsia="en-GB"/>
        </w:rPr>
        <w:t>)</w:t>
      </w:r>
      <w:r w:rsidRPr="0076424C">
        <w:rPr>
          <w:rFonts w:cs="Calibri"/>
          <w:szCs w:val="24"/>
          <w:lang w:eastAsia="en-GB"/>
        </w:rPr>
        <w:t xml:space="preserve">. The </w:t>
      </w:r>
      <w:r w:rsidRPr="0076424C">
        <w:rPr>
          <w:rFonts w:cs="Calibri,Bold"/>
          <w:bCs/>
          <w:szCs w:val="24"/>
          <w:lang w:eastAsia="en-GB"/>
        </w:rPr>
        <w:t xml:space="preserve">Code Administrator </w:t>
      </w:r>
      <w:r w:rsidRPr="0076424C">
        <w:rPr>
          <w:rFonts w:cs="Calibri"/>
          <w:szCs w:val="24"/>
          <w:lang w:eastAsia="en-GB"/>
        </w:rPr>
        <w:t xml:space="preserve">shall (in addition to any powers, duties or functions set out in the </w:t>
      </w:r>
      <w:r w:rsidRPr="0076424C">
        <w:rPr>
          <w:rFonts w:cs="Calibri,Bold"/>
          <w:b/>
          <w:bCs/>
          <w:szCs w:val="24"/>
          <w:lang w:eastAsia="en-GB"/>
        </w:rPr>
        <w:t xml:space="preserve">Distribution Code </w:t>
      </w:r>
      <w:r w:rsidRPr="0076424C">
        <w:rPr>
          <w:rFonts w:cs="Calibri"/>
          <w:szCs w:val="24"/>
          <w:lang w:eastAsia="en-GB"/>
        </w:rPr>
        <w:t>or the</w:t>
      </w:r>
      <w:r w:rsidRPr="0076424C">
        <w:t xml:space="preserve"> Constitution and Rules of the </w:t>
      </w:r>
      <w:r w:rsidR="008572B5">
        <w:rPr>
          <w:color w:val="2B579A"/>
          <w:shd w:val="clear" w:color="auto" w:fill="E6E6E6"/>
        </w:rPr>
        <w:fldChar w:fldCharType="begin"/>
      </w:r>
      <w:r w:rsidR="008572B5">
        <w:instrText xml:space="preserve"> REF DistributionCodeReviewPanel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 Review Panel</w:t>
      </w:r>
      <w:r w:rsidR="008572B5">
        <w:rPr>
          <w:color w:val="2B579A"/>
          <w:shd w:val="clear" w:color="auto" w:fill="E6E6E6"/>
        </w:rPr>
        <w:fldChar w:fldCharType="end"/>
      </w:r>
      <w:r w:rsidRPr="0076424C">
        <w:rPr>
          <w:rFonts w:cs="Calibri"/>
          <w:szCs w:val="24"/>
          <w:lang w:eastAsia="en-GB"/>
        </w:rPr>
        <w:t>):</w:t>
      </w:r>
    </w:p>
    <w:p w14:paraId="6E861269" w14:textId="57EEF5AB" w:rsidR="009D20AA" w:rsidRPr="0076424C" w:rsidRDefault="009D20AA" w:rsidP="009D20AA">
      <w:pPr>
        <w:autoSpaceDE w:val="0"/>
        <w:autoSpaceDN w:val="0"/>
        <w:adjustRightInd w:val="0"/>
        <w:ind w:left="2127" w:hanging="709"/>
        <w:jc w:val="left"/>
        <w:rPr>
          <w:rFonts w:cs="Calibri"/>
          <w:szCs w:val="24"/>
          <w:lang w:eastAsia="en-GB"/>
        </w:rPr>
      </w:pPr>
      <w:r w:rsidRPr="0076424C">
        <w:rPr>
          <w:rFonts w:cs="Calibri"/>
          <w:szCs w:val="24"/>
          <w:lang w:eastAsia="en-GB"/>
        </w:rPr>
        <w:t>(a)</w:t>
      </w:r>
      <w:r w:rsidRPr="0076424C">
        <w:rPr>
          <w:rFonts w:cs="Calibri"/>
          <w:szCs w:val="24"/>
          <w:lang w:eastAsia="en-GB"/>
        </w:rPr>
        <w:tab/>
        <w:t xml:space="preserve">together with other code administrators, publish, review, and (where appropriate) amend from time to time the </w:t>
      </w:r>
      <w:r w:rsidRPr="0076424C">
        <w:rPr>
          <w:rFonts w:cs="Calibri,Bold"/>
          <w:bCs/>
          <w:szCs w:val="24"/>
          <w:lang w:eastAsia="en-GB"/>
        </w:rPr>
        <w:t xml:space="preserve">Code of Practice (Code of Practice in DGC11.3 has the meaning defined in 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rFonts w:cs="Calibri,Bold"/>
          <w:bCs/>
          <w:szCs w:val="24"/>
          <w:lang w:eastAsia="en-GB"/>
        </w:rPr>
        <w:t>)</w:t>
      </w:r>
      <w:r w:rsidRPr="0076424C">
        <w:rPr>
          <w:rFonts w:cs="Calibri"/>
          <w:szCs w:val="24"/>
          <w:lang w:eastAsia="en-GB"/>
        </w:rPr>
        <w:t>;</w:t>
      </w:r>
    </w:p>
    <w:p w14:paraId="6E86126A" w14:textId="2F28B49A" w:rsidR="009D20AA" w:rsidRPr="0076424C" w:rsidRDefault="009D20AA" w:rsidP="009D20AA">
      <w:pPr>
        <w:autoSpaceDE w:val="0"/>
        <w:autoSpaceDN w:val="0"/>
        <w:adjustRightInd w:val="0"/>
        <w:ind w:left="2127" w:hanging="709"/>
        <w:jc w:val="left"/>
        <w:rPr>
          <w:rFonts w:cs="Calibri"/>
          <w:szCs w:val="24"/>
          <w:lang w:eastAsia="en-GB"/>
        </w:rPr>
      </w:pPr>
      <w:r w:rsidRPr="0076424C">
        <w:rPr>
          <w:rFonts w:cs="Calibri"/>
          <w:szCs w:val="24"/>
          <w:lang w:eastAsia="en-GB"/>
        </w:rPr>
        <w:t>(b)</w:t>
      </w:r>
      <w:r w:rsidRPr="0076424C">
        <w:rPr>
          <w:rFonts w:cs="Calibri"/>
          <w:szCs w:val="24"/>
          <w:lang w:eastAsia="en-GB"/>
        </w:rPr>
        <w:tab/>
        <w:t xml:space="preserve">facilitate the procedures for making a modification to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rFonts w:cs="Calibri"/>
          <w:szCs w:val="24"/>
          <w:lang w:eastAsia="en-GB"/>
        </w:rPr>
        <w:t xml:space="preserve">; </w:t>
      </w:r>
    </w:p>
    <w:p w14:paraId="6E86126B" w14:textId="77777777" w:rsidR="009D20AA" w:rsidRPr="0076424C" w:rsidRDefault="009D20AA" w:rsidP="009D20AA">
      <w:pPr>
        <w:autoSpaceDE w:val="0"/>
        <w:autoSpaceDN w:val="0"/>
        <w:adjustRightInd w:val="0"/>
        <w:ind w:left="2127" w:hanging="709"/>
        <w:jc w:val="left"/>
        <w:rPr>
          <w:rFonts w:cs="Calibri"/>
          <w:szCs w:val="24"/>
          <w:lang w:eastAsia="en-GB"/>
        </w:rPr>
      </w:pPr>
      <w:r w:rsidRPr="0076424C">
        <w:rPr>
          <w:rFonts w:cs="Calibri"/>
          <w:szCs w:val="24"/>
          <w:lang w:eastAsia="en-GB"/>
        </w:rPr>
        <w:t xml:space="preserve">(c) </w:t>
      </w:r>
      <w:r w:rsidRPr="0076424C">
        <w:rPr>
          <w:rFonts w:cs="Calibri"/>
          <w:szCs w:val="24"/>
          <w:lang w:eastAsia="en-GB"/>
        </w:rPr>
        <w:tab/>
        <w:t xml:space="preserve">have regard to, and in particular (to the extent relevant) be consistent with, the principles contained in the </w:t>
      </w:r>
      <w:r w:rsidRPr="0076424C">
        <w:rPr>
          <w:rFonts w:cs="Calibri,Bold"/>
          <w:bCs/>
          <w:szCs w:val="24"/>
          <w:lang w:eastAsia="en-GB"/>
        </w:rPr>
        <w:t>Code of Practice</w:t>
      </w:r>
      <w:r w:rsidRPr="0076424C">
        <w:rPr>
          <w:rFonts w:cs="Calibri"/>
          <w:szCs w:val="24"/>
          <w:lang w:eastAsia="en-GB"/>
        </w:rPr>
        <w:t xml:space="preserve">; </w:t>
      </w:r>
    </w:p>
    <w:p w14:paraId="6E86126C" w14:textId="4BEC995B" w:rsidR="009D20AA" w:rsidRPr="0076424C" w:rsidRDefault="009D20AA" w:rsidP="009D20AA">
      <w:pPr>
        <w:autoSpaceDE w:val="0"/>
        <w:autoSpaceDN w:val="0"/>
        <w:adjustRightInd w:val="0"/>
        <w:ind w:left="2127" w:hanging="709"/>
        <w:jc w:val="left"/>
        <w:rPr>
          <w:rFonts w:cs="Calibri"/>
          <w:szCs w:val="24"/>
          <w:lang w:eastAsia="en-GB"/>
        </w:rPr>
      </w:pPr>
      <w:r w:rsidRPr="0076424C">
        <w:rPr>
          <w:rFonts w:cs="Calibri"/>
          <w:szCs w:val="24"/>
          <w:lang w:eastAsia="en-GB"/>
        </w:rPr>
        <w:t xml:space="preserve">(d) </w:t>
      </w:r>
      <w:r w:rsidRPr="0076424C">
        <w:rPr>
          <w:rFonts w:cs="Calibri"/>
          <w:szCs w:val="24"/>
          <w:lang w:eastAsia="en-GB"/>
        </w:rPr>
        <w:tab/>
        <w:t xml:space="preserve">provide assistance, insofar as it is reasonably practicable and on reasonable request, to </w:t>
      </w:r>
      <w:r w:rsidR="008572B5">
        <w:rPr>
          <w:color w:val="2B579A"/>
          <w:shd w:val="clear" w:color="auto" w:fill="E6E6E6"/>
        </w:rPr>
        <w:fldChar w:fldCharType="begin"/>
      </w:r>
      <w:r w:rsidR="008572B5">
        <w:instrText xml:space="preserve"> REF AEO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Authorised Electricity Operator</w:t>
      </w:r>
      <w:r w:rsidR="008572B5">
        <w:rPr>
          <w:color w:val="2B579A"/>
          <w:shd w:val="clear" w:color="auto" w:fill="E6E6E6"/>
        </w:rPr>
        <w:fldChar w:fldCharType="end"/>
      </w:r>
      <w:r w:rsidR="003B78E4" w:rsidRPr="0076424C">
        <w:rPr>
          <w:rFonts w:cs="Calibri,Bold"/>
          <w:b/>
          <w:bCs/>
          <w:szCs w:val="24"/>
          <w:lang w:eastAsia="en-GB"/>
        </w:rPr>
        <w:t>s</w:t>
      </w:r>
      <w:r w:rsidRPr="0076424C">
        <w:rPr>
          <w:rFonts w:cs="Calibri,Bold"/>
          <w:b/>
          <w:bCs/>
          <w:szCs w:val="24"/>
          <w:lang w:eastAsia="en-GB"/>
        </w:rPr>
        <w:t xml:space="preserve"> </w:t>
      </w:r>
      <w:r w:rsidRPr="0076424C">
        <w:rPr>
          <w:rFonts w:cs="Calibri"/>
          <w:szCs w:val="24"/>
          <w:lang w:eastAsia="en-GB"/>
        </w:rPr>
        <w:t xml:space="preserve">(including in particular </w:t>
      </w:r>
      <w:r w:rsidRPr="0076424C">
        <w:rPr>
          <w:rFonts w:cs="Calibri,Bold"/>
          <w:bCs/>
          <w:szCs w:val="24"/>
          <w:lang w:eastAsia="en-GB"/>
        </w:rPr>
        <w:t>Small Participants as defined in the</w:t>
      </w:r>
      <w:r w:rsidRPr="0076424C">
        <w:rPr>
          <w:rFonts w:cs="Calibri,Bold"/>
          <w:b/>
          <w:bCs/>
          <w:szCs w:val="24"/>
          <w:lang w:eastAsia="en-GB"/>
        </w:rPr>
        <w:t xml:space="preserv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rFonts w:cs="Calibri"/>
          <w:szCs w:val="24"/>
          <w:lang w:eastAsia="en-GB"/>
        </w:rPr>
        <w:t xml:space="preserve">) and, to the extent relevant, consumer representatives that request the </w:t>
      </w:r>
      <w:r w:rsidRPr="0076424C">
        <w:rPr>
          <w:rFonts w:cs="Calibri,Bold"/>
          <w:bCs/>
          <w:szCs w:val="24"/>
          <w:lang w:eastAsia="en-GB"/>
        </w:rPr>
        <w:t>Code Administrator's</w:t>
      </w:r>
      <w:r w:rsidRPr="0076424C">
        <w:rPr>
          <w:rFonts w:cs="Calibri,Bold"/>
          <w:b/>
          <w:bCs/>
          <w:szCs w:val="24"/>
          <w:lang w:eastAsia="en-GB"/>
        </w:rPr>
        <w:t xml:space="preserve"> </w:t>
      </w:r>
      <w:r w:rsidRPr="0076424C">
        <w:rPr>
          <w:rFonts w:cs="Calibri"/>
          <w:szCs w:val="24"/>
          <w:lang w:eastAsia="en-GB"/>
        </w:rPr>
        <w:t xml:space="preserve">assistance, in relation to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rFonts w:cs="Calibri,Bold"/>
          <w:b/>
          <w:bCs/>
          <w:szCs w:val="24"/>
          <w:lang w:eastAsia="en-GB"/>
        </w:rPr>
        <w:t xml:space="preserve"> </w:t>
      </w:r>
      <w:r w:rsidRPr="0076424C">
        <w:rPr>
          <w:rFonts w:cs="Calibri"/>
          <w:szCs w:val="24"/>
          <w:lang w:eastAsia="en-GB"/>
        </w:rPr>
        <w:t xml:space="preserve">including, but not limited to, understanding the operation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rFonts w:cs="Calibri"/>
          <w:szCs w:val="24"/>
          <w:lang w:eastAsia="en-GB"/>
        </w:rPr>
        <w:t xml:space="preserve">, their involvement in, and representation during, the modification processes (including, but not limited to, </w:t>
      </w:r>
      <w:r w:rsidR="008572B5">
        <w:rPr>
          <w:color w:val="2B579A"/>
          <w:shd w:val="clear" w:color="auto" w:fill="E6E6E6"/>
        </w:rPr>
        <w:fldChar w:fldCharType="begin"/>
      </w:r>
      <w:r w:rsidR="008572B5">
        <w:instrText xml:space="preserve"> REF 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Panel</w:t>
      </w:r>
      <w:r w:rsidR="008572B5">
        <w:rPr>
          <w:color w:val="2B579A"/>
          <w:shd w:val="clear" w:color="auto" w:fill="E6E6E6"/>
        </w:rPr>
        <w:fldChar w:fldCharType="end"/>
      </w:r>
      <w:r w:rsidR="003B78E4" w:rsidRPr="0076424C">
        <w:rPr>
          <w:rFonts w:cs="Calibri"/>
          <w:szCs w:val="24"/>
          <w:lang w:eastAsia="en-GB"/>
        </w:rPr>
        <w:t xml:space="preserve"> </w:t>
      </w:r>
      <w:r w:rsidRPr="0076424C">
        <w:rPr>
          <w:rFonts w:cs="Calibri"/>
          <w:szCs w:val="24"/>
          <w:lang w:eastAsia="en-GB"/>
        </w:rPr>
        <w:t>and/or working group meetings), and accessing information relating to modification proposals and/or modifications.</w:t>
      </w:r>
    </w:p>
    <w:p w14:paraId="0ABDC9C2" w14:textId="77777777" w:rsidR="009D20AA" w:rsidRDefault="009D20AA" w:rsidP="00505FB6">
      <w:pPr>
        <w:spacing w:beforeLines="40" w:before="96" w:afterLines="40" w:after="96"/>
        <w:ind w:left="0" w:firstLine="0"/>
        <w:rPr>
          <w:szCs w:val="24"/>
        </w:rPr>
      </w:pPr>
    </w:p>
    <w:p w14:paraId="73838076" w14:textId="77777777" w:rsidR="00505FB6" w:rsidRPr="008B1C42" w:rsidRDefault="00505FB6" w:rsidP="00CA3834">
      <w:pPr>
        <w:pStyle w:val="Heading1"/>
      </w:pPr>
      <w:bookmarkStart w:id="610" w:name="_Toc138331118"/>
      <w:r w:rsidRPr="008B1C42">
        <w:lastRenderedPageBreak/>
        <w:t>DGC12</w:t>
      </w:r>
      <w:r w:rsidRPr="008B1C42">
        <w:tab/>
        <w:t>Customer and GeNERATor COMPLIANCE WITH the distribution code</w:t>
      </w:r>
      <w:bookmarkEnd w:id="610"/>
    </w:p>
    <w:p w14:paraId="16E41572" w14:textId="77777777" w:rsidR="00505FB6" w:rsidRPr="00CA3834" w:rsidRDefault="00505FB6" w:rsidP="00505FB6">
      <w:pPr>
        <w:spacing w:beforeLines="40" w:before="96" w:afterLines="40" w:after="96" w:line="259" w:lineRule="auto"/>
        <w:jc w:val="left"/>
        <w:rPr>
          <w:rFonts w:eastAsia="Calibri"/>
          <w:szCs w:val="24"/>
        </w:rPr>
      </w:pPr>
      <w:r w:rsidRPr="00CA3834">
        <w:rPr>
          <w:rFonts w:eastAsia="Calibri"/>
          <w:szCs w:val="24"/>
        </w:rPr>
        <w:t>DCG12.1</w:t>
      </w:r>
      <w:r w:rsidRPr="00CA3834">
        <w:rPr>
          <w:rFonts w:eastAsia="Calibri"/>
          <w:szCs w:val="24"/>
        </w:rPr>
        <w:tab/>
        <w:t xml:space="preserve">Where a </w:t>
      </w:r>
      <w:r w:rsidRPr="00CA3834">
        <w:rPr>
          <w:rFonts w:eastAsia="Calibri"/>
          <w:b/>
          <w:szCs w:val="24"/>
        </w:rPr>
        <w:t>Customer</w:t>
      </w:r>
      <w:r w:rsidRPr="00CA3834">
        <w:rPr>
          <w:rFonts w:eastAsia="Calibri"/>
          <w:szCs w:val="24"/>
        </w:rPr>
        <w:t xml:space="preserve"> or a </w:t>
      </w:r>
      <w:r w:rsidRPr="00CA3834">
        <w:rPr>
          <w:rFonts w:eastAsia="Calibri"/>
          <w:b/>
          <w:szCs w:val="24"/>
        </w:rPr>
        <w:t>Generator</w:t>
      </w:r>
      <w:r w:rsidRPr="00CA3834">
        <w:rPr>
          <w:rFonts w:eastAsia="Calibri"/>
          <w:szCs w:val="24"/>
        </w:rPr>
        <w:t xml:space="preserve"> becomes aware that it is not, or might not be, compliant with a </w:t>
      </w:r>
      <w:r w:rsidRPr="00CA3834">
        <w:rPr>
          <w:rFonts w:eastAsia="Calibri"/>
          <w:b/>
          <w:szCs w:val="24"/>
        </w:rPr>
        <w:t>Distribution</w:t>
      </w:r>
      <w:r w:rsidRPr="00CA3834">
        <w:rPr>
          <w:rFonts w:eastAsia="Calibri"/>
          <w:szCs w:val="24"/>
        </w:rPr>
        <w:t xml:space="preserve"> </w:t>
      </w:r>
      <w:r w:rsidRPr="00CA3834">
        <w:rPr>
          <w:rFonts w:eastAsia="Calibri"/>
          <w:b/>
          <w:szCs w:val="24"/>
        </w:rPr>
        <w:t xml:space="preserve">Code </w:t>
      </w:r>
      <w:r w:rsidRPr="00CA3834">
        <w:rPr>
          <w:rFonts w:eastAsia="Calibri"/>
          <w:szCs w:val="24"/>
        </w:rPr>
        <w:t xml:space="preserve">requirement, the </w:t>
      </w:r>
      <w:r w:rsidRPr="00CA3834">
        <w:rPr>
          <w:rFonts w:eastAsia="Calibri"/>
          <w:b/>
          <w:szCs w:val="24"/>
        </w:rPr>
        <w:t>Customer</w:t>
      </w:r>
      <w:r w:rsidRPr="00CA3834">
        <w:rPr>
          <w:rFonts w:eastAsia="Calibri"/>
          <w:szCs w:val="24"/>
        </w:rPr>
        <w:t xml:space="preserve"> or </w:t>
      </w:r>
      <w:r w:rsidRPr="00CA3834">
        <w:rPr>
          <w:rFonts w:eastAsia="Calibri"/>
          <w:b/>
          <w:szCs w:val="24"/>
        </w:rPr>
        <w:t>Generator</w:t>
      </w:r>
      <w:r w:rsidRPr="00CA3834">
        <w:rPr>
          <w:rFonts w:eastAsia="Calibri"/>
          <w:szCs w:val="24"/>
        </w:rPr>
        <w:t xml:space="preserve"> shall inform the </w:t>
      </w:r>
      <w:r w:rsidRPr="00CA3834">
        <w:rPr>
          <w:rFonts w:eastAsia="Calibri"/>
          <w:b/>
          <w:szCs w:val="24"/>
        </w:rPr>
        <w:t>DNO</w:t>
      </w:r>
      <w:r w:rsidRPr="00CA3834">
        <w:rPr>
          <w:rFonts w:eastAsia="Calibri"/>
          <w:szCs w:val="24"/>
        </w:rPr>
        <w:t xml:space="preserve"> as soon as reasonably practicable.</w:t>
      </w:r>
    </w:p>
    <w:p w14:paraId="47178384" w14:textId="77777777" w:rsidR="00505FB6" w:rsidRPr="00CA3834" w:rsidRDefault="00505FB6" w:rsidP="00505FB6">
      <w:pPr>
        <w:spacing w:beforeLines="40" w:before="96" w:afterLines="40" w:after="96" w:line="259" w:lineRule="auto"/>
        <w:jc w:val="left"/>
        <w:rPr>
          <w:rFonts w:eastAsia="Calibri"/>
          <w:szCs w:val="24"/>
        </w:rPr>
      </w:pPr>
      <w:r w:rsidRPr="00CA3834">
        <w:rPr>
          <w:rFonts w:eastAsia="Calibri"/>
          <w:szCs w:val="24"/>
        </w:rPr>
        <w:t>DCG12.2</w:t>
      </w:r>
      <w:r w:rsidRPr="00CA3834">
        <w:rPr>
          <w:rFonts w:eastAsia="Calibri"/>
          <w:szCs w:val="24"/>
        </w:rPr>
        <w:tab/>
        <w:t xml:space="preserve">Non-compliance, or potential non-compliance, with the </w:t>
      </w:r>
      <w:r w:rsidRPr="00CA3834">
        <w:rPr>
          <w:rFonts w:eastAsia="Calibri"/>
          <w:b/>
          <w:szCs w:val="24"/>
        </w:rPr>
        <w:t>Distribution Code</w:t>
      </w:r>
      <w:r w:rsidRPr="00CA3834">
        <w:rPr>
          <w:rFonts w:eastAsia="Calibri"/>
          <w:szCs w:val="24"/>
        </w:rPr>
        <w:t xml:space="preserve">, may be identified through </w:t>
      </w:r>
      <w:r w:rsidRPr="00CA3834">
        <w:rPr>
          <w:rFonts w:eastAsia="Calibri"/>
          <w:b/>
          <w:szCs w:val="24"/>
        </w:rPr>
        <w:t>System</w:t>
      </w:r>
      <w:r w:rsidRPr="00CA3834">
        <w:rPr>
          <w:rFonts w:eastAsia="Calibri"/>
          <w:szCs w:val="24"/>
        </w:rPr>
        <w:t xml:space="preserve"> monitoring or from the investigation of an </w:t>
      </w:r>
      <w:r w:rsidRPr="00CA3834">
        <w:rPr>
          <w:rFonts w:eastAsia="Calibri"/>
          <w:b/>
          <w:szCs w:val="24"/>
        </w:rPr>
        <w:t>Event</w:t>
      </w:r>
      <w:r w:rsidRPr="00CA3834">
        <w:rPr>
          <w:rFonts w:eastAsia="Calibri"/>
          <w:szCs w:val="24"/>
        </w:rPr>
        <w:t xml:space="preserve"> on the </w:t>
      </w:r>
      <w:r w:rsidRPr="00CA3834">
        <w:rPr>
          <w:rFonts w:eastAsia="Calibri"/>
          <w:b/>
          <w:szCs w:val="24"/>
        </w:rPr>
        <w:t>System</w:t>
      </w:r>
      <w:r w:rsidRPr="00CA3834">
        <w:rPr>
          <w:rFonts w:eastAsia="Calibri"/>
          <w:szCs w:val="24"/>
        </w:rPr>
        <w:t>.</w:t>
      </w:r>
    </w:p>
    <w:p w14:paraId="6C1D3545" w14:textId="77777777" w:rsidR="00505FB6" w:rsidRPr="00CA3834" w:rsidRDefault="00505FB6" w:rsidP="00505FB6">
      <w:pPr>
        <w:spacing w:after="0" w:line="259" w:lineRule="auto"/>
        <w:jc w:val="left"/>
        <w:rPr>
          <w:rFonts w:eastAsia="Calibri"/>
          <w:szCs w:val="24"/>
        </w:rPr>
      </w:pPr>
      <w:r w:rsidRPr="00CA3834">
        <w:rPr>
          <w:rFonts w:eastAsia="Calibri"/>
          <w:caps/>
          <w:szCs w:val="24"/>
        </w:rPr>
        <w:t>DGC12.3</w:t>
      </w:r>
      <w:r w:rsidRPr="00CA3834">
        <w:rPr>
          <w:rFonts w:eastAsia="Calibri"/>
          <w:caps/>
          <w:szCs w:val="24"/>
        </w:rPr>
        <w:tab/>
      </w:r>
      <w:r w:rsidRPr="00CA3834">
        <w:rPr>
          <w:rFonts w:eastAsia="Calibri"/>
          <w:szCs w:val="24"/>
        </w:rPr>
        <w:t xml:space="preserve">If a </w:t>
      </w:r>
      <w:r w:rsidRPr="00CA3834">
        <w:rPr>
          <w:rFonts w:eastAsia="Calibri"/>
          <w:b/>
          <w:szCs w:val="24"/>
        </w:rPr>
        <w:t>DNO</w:t>
      </w:r>
      <w:r w:rsidRPr="00CA3834">
        <w:rPr>
          <w:rFonts w:eastAsia="Calibri"/>
          <w:szCs w:val="24"/>
        </w:rPr>
        <w:t xml:space="preserve"> considers that a </w:t>
      </w:r>
      <w:r w:rsidRPr="00CA3834">
        <w:rPr>
          <w:rFonts w:eastAsia="Calibri"/>
          <w:b/>
          <w:szCs w:val="24"/>
        </w:rPr>
        <w:t>Customer</w:t>
      </w:r>
      <w:r w:rsidRPr="00CA3834">
        <w:rPr>
          <w:rFonts w:eastAsia="Calibri"/>
          <w:szCs w:val="24"/>
        </w:rPr>
        <w:t xml:space="preserve"> or a </w:t>
      </w:r>
      <w:r w:rsidRPr="00CA3834">
        <w:rPr>
          <w:rFonts w:eastAsia="Calibri"/>
          <w:b/>
          <w:szCs w:val="24"/>
        </w:rPr>
        <w:t>Generator</w:t>
      </w:r>
      <w:r w:rsidRPr="00CA3834">
        <w:rPr>
          <w:rFonts w:eastAsia="Calibri"/>
          <w:szCs w:val="24"/>
        </w:rPr>
        <w:t xml:space="preserve"> is not, or might not be, compliant with a </w:t>
      </w:r>
      <w:r w:rsidRPr="00CA3834">
        <w:rPr>
          <w:rFonts w:eastAsia="Calibri"/>
          <w:b/>
          <w:szCs w:val="24"/>
        </w:rPr>
        <w:t>Distribution Code</w:t>
      </w:r>
      <w:r w:rsidRPr="00CA3834">
        <w:rPr>
          <w:rFonts w:eastAsia="Calibri"/>
          <w:szCs w:val="24"/>
        </w:rPr>
        <w:t xml:space="preserve"> requirement and such non-compliance, or potential non-compliance </w:t>
      </w:r>
    </w:p>
    <w:p w14:paraId="37917B7F" w14:textId="77777777" w:rsidR="00505FB6" w:rsidRPr="00CA3834" w:rsidRDefault="00505FB6" w:rsidP="00505FB6">
      <w:pPr>
        <w:spacing w:before="120" w:after="0"/>
        <w:ind w:left="2127" w:hanging="709"/>
        <w:jc w:val="left"/>
        <w:rPr>
          <w:rFonts w:eastAsia="Calibri"/>
          <w:szCs w:val="24"/>
        </w:rPr>
      </w:pPr>
      <w:r w:rsidRPr="00CA3834">
        <w:rPr>
          <w:rFonts w:eastAsia="Calibri"/>
          <w:szCs w:val="24"/>
        </w:rPr>
        <w:t>(a)</w:t>
      </w:r>
      <w:r w:rsidRPr="00CA3834">
        <w:rPr>
          <w:rFonts w:eastAsia="Calibri"/>
          <w:szCs w:val="24"/>
        </w:rPr>
        <w:tab/>
        <w:t xml:space="preserve">relates either to a single item of </w:t>
      </w:r>
      <w:r w:rsidRPr="00CA3834">
        <w:rPr>
          <w:rFonts w:eastAsia="Calibri"/>
          <w:b/>
          <w:szCs w:val="24"/>
        </w:rPr>
        <w:t>Equipment</w:t>
      </w:r>
      <w:r w:rsidRPr="00CA3834">
        <w:rPr>
          <w:rFonts w:eastAsia="Calibri"/>
          <w:szCs w:val="24"/>
        </w:rPr>
        <w:t xml:space="preserve"> in a</w:t>
      </w:r>
      <w:r w:rsidRPr="00CA3834">
        <w:rPr>
          <w:rFonts w:eastAsia="Calibri"/>
          <w:b/>
          <w:szCs w:val="24"/>
        </w:rPr>
        <w:t xml:space="preserve"> Customer’s</w:t>
      </w:r>
      <w:r w:rsidRPr="00CA3834">
        <w:rPr>
          <w:rFonts w:eastAsia="Calibri"/>
          <w:szCs w:val="24"/>
        </w:rPr>
        <w:t xml:space="preserve"> or a </w:t>
      </w:r>
      <w:r w:rsidRPr="00CA3834">
        <w:rPr>
          <w:rFonts w:eastAsia="Calibri"/>
          <w:b/>
          <w:szCs w:val="24"/>
        </w:rPr>
        <w:t xml:space="preserve">Generator’s </w:t>
      </w:r>
      <w:r w:rsidRPr="00CA3834">
        <w:rPr>
          <w:rFonts w:eastAsia="Calibri"/>
          <w:szCs w:val="24"/>
        </w:rPr>
        <w:t>installation or items of</w:t>
      </w:r>
      <w:r w:rsidRPr="00CA3834">
        <w:rPr>
          <w:rFonts w:eastAsia="Calibri"/>
          <w:b/>
          <w:szCs w:val="24"/>
        </w:rPr>
        <w:t xml:space="preserve"> Equipment</w:t>
      </w:r>
      <w:r w:rsidRPr="00CA3834">
        <w:rPr>
          <w:rFonts w:eastAsia="Calibri"/>
          <w:szCs w:val="24"/>
        </w:rPr>
        <w:t xml:space="preserve"> in multiple </w:t>
      </w:r>
      <w:r w:rsidRPr="00CA3834">
        <w:rPr>
          <w:rFonts w:eastAsia="Calibri"/>
          <w:b/>
          <w:szCs w:val="24"/>
        </w:rPr>
        <w:t>Customers’</w:t>
      </w:r>
      <w:r w:rsidRPr="00CA3834">
        <w:rPr>
          <w:rFonts w:eastAsia="Calibri"/>
          <w:szCs w:val="24"/>
        </w:rPr>
        <w:t xml:space="preserve"> or </w:t>
      </w:r>
      <w:r w:rsidRPr="00CA3834">
        <w:rPr>
          <w:rFonts w:eastAsia="Calibri"/>
          <w:b/>
          <w:szCs w:val="24"/>
        </w:rPr>
        <w:t xml:space="preserve">Generators’ </w:t>
      </w:r>
      <w:r w:rsidRPr="00CA3834">
        <w:rPr>
          <w:rFonts w:eastAsia="Calibri"/>
          <w:szCs w:val="24"/>
        </w:rPr>
        <w:t>installations, and</w:t>
      </w:r>
    </w:p>
    <w:p w14:paraId="633B9279" w14:textId="77777777" w:rsidR="00505FB6" w:rsidRPr="00CA3834" w:rsidRDefault="00505FB6" w:rsidP="00505FB6">
      <w:pPr>
        <w:spacing w:before="120" w:after="0"/>
        <w:ind w:left="2127" w:hanging="709"/>
        <w:jc w:val="left"/>
        <w:rPr>
          <w:rFonts w:eastAsia="Calibri"/>
          <w:szCs w:val="24"/>
        </w:rPr>
      </w:pPr>
      <w:r w:rsidRPr="00CA3834">
        <w:rPr>
          <w:rFonts w:eastAsia="Calibri"/>
          <w:szCs w:val="24"/>
        </w:rPr>
        <w:t>(b)</w:t>
      </w:r>
      <w:r w:rsidRPr="00CA3834">
        <w:rPr>
          <w:rFonts w:eastAsia="Calibri"/>
          <w:szCs w:val="24"/>
        </w:rPr>
        <w:tab/>
        <w:t xml:space="preserve">is such that, in the opinion of the </w:t>
      </w:r>
      <w:r w:rsidRPr="00CA3834">
        <w:rPr>
          <w:rFonts w:eastAsia="Calibri"/>
          <w:b/>
          <w:szCs w:val="24"/>
        </w:rPr>
        <w:t>DNO</w:t>
      </w:r>
      <w:r w:rsidRPr="00CA3834">
        <w:rPr>
          <w:rFonts w:eastAsia="Calibri"/>
          <w:szCs w:val="24"/>
        </w:rPr>
        <w:t xml:space="preserve">, it has a material detrimental impact on the </w:t>
      </w:r>
      <w:r w:rsidRPr="00CA3834">
        <w:rPr>
          <w:rFonts w:eastAsia="Calibri"/>
          <w:b/>
          <w:szCs w:val="24"/>
        </w:rPr>
        <w:t>System</w:t>
      </w:r>
      <w:r w:rsidRPr="00CA3834">
        <w:rPr>
          <w:rFonts w:eastAsia="Calibri"/>
          <w:szCs w:val="24"/>
        </w:rPr>
        <w:t xml:space="preserve">, </w:t>
      </w:r>
    </w:p>
    <w:p w14:paraId="7F6F15E7" w14:textId="77777777" w:rsidR="00505FB6" w:rsidRPr="00CA3834" w:rsidRDefault="00505FB6" w:rsidP="00505FB6">
      <w:pPr>
        <w:spacing w:before="120" w:after="120"/>
        <w:ind w:firstLine="0"/>
        <w:jc w:val="left"/>
        <w:rPr>
          <w:rFonts w:eastAsia="Calibri"/>
          <w:szCs w:val="24"/>
        </w:rPr>
      </w:pPr>
      <w:r w:rsidRPr="00CA3834">
        <w:rPr>
          <w:rFonts w:eastAsia="Calibri"/>
          <w:szCs w:val="24"/>
        </w:rPr>
        <w:t xml:space="preserve">then the </w:t>
      </w:r>
      <w:r w:rsidRPr="00CA3834">
        <w:rPr>
          <w:rFonts w:eastAsia="Calibri"/>
          <w:b/>
          <w:szCs w:val="24"/>
        </w:rPr>
        <w:t>DNO</w:t>
      </w:r>
      <w:r w:rsidRPr="00CA3834">
        <w:rPr>
          <w:rFonts w:eastAsia="Calibri"/>
          <w:szCs w:val="24"/>
        </w:rPr>
        <w:t xml:space="preserve"> shall follow the </w:t>
      </w:r>
      <w:r w:rsidRPr="00CA3834">
        <w:rPr>
          <w:rFonts w:eastAsia="Calibri"/>
          <w:b/>
          <w:szCs w:val="24"/>
        </w:rPr>
        <w:t>Distribution Code Compliance Process</w:t>
      </w:r>
      <w:r w:rsidRPr="00CA3834">
        <w:rPr>
          <w:rFonts w:eastAsia="Calibri"/>
          <w:szCs w:val="24"/>
        </w:rPr>
        <w:t xml:space="preserve">.  For example, non-compliance or potential non-compliance of </w:t>
      </w:r>
      <w:r w:rsidRPr="00CA3834">
        <w:rPr>
          <w:rFonts w:eastAsia="Calibri"/>
          <w:b/>
          <w:szCs w:val="24"/>
        </w:rPr>
        <w:t>Equipment</w:t>
      </w:r>
      <w:r w:rsidRPr="00CA3834">
        <w:rPr>
          <w:rFonts w:eastAsia="Calibri"/>
          <w:szCs w:val="24"/>
        </w:rPr>
        <w:t xml:space="preserve"> in a </w:t>
      </w:r>
      <w:r w:rsidRPr="00CA3834">
        <w:rPr>
          <w:rFonts w:eastAsia="Calibri"/>
          <w:b/>
          <w:szCs w:val="24"/>
        </w:rPr>
        <w:t xml:space="preserve">Generator’s </w:t>
      </w:r>
      <w:r w:rsidRPr="00CA3834">
        <w:rPr>
          <w:rFonts w:eastAsia="Calibri"/>
          <w:szCs w:val="24"/>
        </w:rPr>
        <w:t xml:space="preserve">installation with the following </w:t>
      </w:r>
      <w:r w:rsidRPr="00CA3834">
        <w:rPr>
          <w:rFonts w:eastAsia="Calibri"/>
          <w:b/>
          <w:szCs w:val="24"/>
        </w:rPr>
        <w:t>Distribution Code</w:t>
      </w:r>
      <w:r w:rsidRPr="00CA3834">
        <w:rPr>
          <w:rFonts w:eastAsia="Calibri"/>
          <w:szCs w:val="24"/>
        </w:rPr>
        <w:t xml:space="preserve"> requirements is considered to have a material detrimental impact on the </w:t>
      </w:r>
      <w:r w:rsidRPr="00CA3834">
        <w:rPr>
          <w:rFonts w:eastAsia="Calibri"/>
          <w:b/>
          <w:szCs w:val="24"/>
        </w:rPr>
        <w:t>System</w:t>
      </w:r>
      <w:r w:rsidRPr="00CA3834">
        <w:rPr>
          <w:rFonts w:eastAsia="Calibri"/>
          <w:szCs w:val="24"/>
        </w:rPr>
        <w:t>:</w:t>
      </w:r>
    </w:p>
    <w:p w14:paraId="63A838F9" w14:textId="77777777" w:rsidR="00505FB6" w:rsidRPr="00CA3834" w:rsidRDefault="00505FB6" w:rsidP="00B77034">
      <w:pPr>
        <w:numPr>
          <w:ilvl w:val="0"/>
          <w:numId w:val="71"/>
        </w:numPr>
        <w:spacing w:before="120" w:after="120" w:line="259" w:lineRule="auto"/>
        <w:ind w:left="2137" w:hanging="719"/>
        <w:jc w:val="left"/>
        <w:rPr>
          <w:rFonts w:eastAsia="Calibri"/>
          <w:szCs w:val="24"/>
        </w:rPr>
      </w:pPr>
      <w:r w:rsidRPr="00CA3834">
        <w:rPr>
          <w:rFonts w:eastAsia="Calibri"/>
          <w:szCs w:val="24"/>
        </w:rPr>
        <w:t xml:space="preserve">Those requirements introduced by the </w:t>
      </w:r>
      <w:r w:rsidRPr="00CA3834">
        <w:rPr>
          <w:rFonts w:eastAsia="Calibri"/>
          <w:b/>
          <w:szCs w:val="24"/>
        </w:rPr>
        <w:t>G59/3-7 Modification</w:t>
      </w:r>
      <w:r w:rsidRPr="00CA3834">
        <w:rPr>
          <w:rFonts w:eastAsia="Calibri"/>
          <w:szCs w:val="24"/>
        </w:rPr>
        <w:t>.</w:t>
      </w:r>
    </w:p>
    <w:p w14:paraId="479EA49D" w14:textId="77777777" w:rsidR="00505FB6" w:rsidRPr="00CA3834" w:rsidRDefault="00505FB6" w:rsidP="00B77034">
      <w:pPr>
        <w:numPr>
          <w:ilvl w:val="0"/>
          <w:numId w:val="71"/>
        </w:numPr>
        <w:spacing w:before="120" w:after="120" w:line="259" w:lineRule="auto"/>
        <w:ind w:left="2137" w:hanging="719"/>
        <w:jc w:val="left"/>
        <w:rPr>
          <w:rFonts w:eastAsia="Calibri"/>
          <w:szCs w:val="24"/>
        </w:rPr>
      </w:pPr>
      <w:r w:rsidRPr="00CA3834">
        <w:rPr>
          <w:rFonts w:eastAsia="Calibri"/>
          <w:szCs w:val="24"/>
        </w:rPr>
        <w:t xml:space="preserve">Those requirements introduced by a </w:t>
      </w:r>
      <w:r w:rsidRPr="00CA3834">
        <w:rPr>
          <w:rFonts w:eastAsia="Calibri"/>
          <w:b/>
          <w:szCs w:val="24"/>
        </w:rPr>
        <w:t>Retrospective Modification</w:t>
      </w:r>
      <w:r w:rsidRPr="00CA3834">
        <w:rPr>
          <w:rFonts w:eastAsia="Calibri"/>
          <w:szCs w:val="24"/>
        </w:rPr>
        <w:t>.</w:t>
      </w:r>
    </w:p>
    <w:p w14:paraId="2C1DF40D" w14:textId="77777777" w:rsidR="00505FB6" w:rsidRPr="00CA3834" w:rsidRDefault="00505FB6" w:rsidP="00B77034">
      <w:pPr>
        <w:numPr>
          <w:ilvl w:val="0"/>
          <w:numId w:val="71"/>
        </w:numPr>
        <w:spacing w:before="120" w:after="120" w:line="259" w:lineRule="auto"/>
        <w:ind w:left="2137" w:hanging="719"/>
        <w:jc w:val="left"/>
        <w:rPr>
          <w:rFonts w:eastAsia="Calibri"/>
          <w:szCs w:val="24"/>
        </w:rPr>
      </w:pPr>
      <w:r w:rsidRPr="00CA3834">
        <w:rPr>
          <w:rFonts w:eastAsia="Calibri"/>
          <w:b/>
          <w:szCs w:val="24"/>
        </w:rPr>
        <w:t>Embedded Generator</w:t>
      </w:r>
      <w:r w:rsidRPr="00CA3834">
        <w:rPr>
          <w:rFonts w:eastAsia="Calibri"/>
          <w:szCs w:val="24"/>
        </w:rPr>
        <w:t xml:space="preserve"> interface protection requirements set out in DPC7.1.4 and EREC G59, as appropriate, identified as having a material detrimental effect by the </w:t>
      </w:r>
      <w:r w:rsidRPr="00CA3834">
        <w:rPr>
          <w:rFonts w:eastAsia="Calibri"/>
          <w:b/>
          <w:bCs/>
          <w:szCs w:val="24"/>
        </w:rPr>
        <w:t>DNO</w:t>
      </w:r>
      <w:r w:rsidRPr="00CA3834">
        <w:rPr>
          <w:rFonts w:eastAsia="Calibri"/>
          <w:szCs w:val="24"/>
        </w:rPr>
        <w:t>, as part of the Accelerated Loss of Mains Change Programme.</w:t>
      </w:r>
    </w:p>
    <w:p w14:paraId="14286879" w14:textId="77777777" w:rsidR="00505FB6" w:rsidRPr="00CA3834" w:rsidRDefault="00505FB6" w:rsidP="00505FB6">
      <w:pPr>
        <w:spacing w:after="0"/>
        <w:ind w:left="2127" w:hanging="709"/>
        <w:jc w:val="left"/>
        <w:rPr>
          <w:rFonts w:eastAsia="Calibri"/>
          <w:szCs w:val="24"/>
        </w:rPr>
      </w:pPr>
    </w:p>
    <w:p w14:paraId="6D3CA3F3" w14:textId="77777777" w:rsidR="00505FB6" w:rsidRPr="00CA3834" w:rsidRDefault="00505FB6" w:rsidP="00505FB6">
      <w:pPr>
        <w:spacing w:after="160" w:line="259" w:lineRule="auto"/>
        <w:jc w:val="left"/>
        <w:rPr>
          <w:rFonts w:eastAsia="Calibri"/>
          <w:szCs w:val="24"/>
        </w:rPr>
      </w:pPr>
      <w:r w:rsidRPr="00CA3834">
        <w:rPr>
          <w:rFonts w:eastAsia="Calibri"/>
          <w:szCs w:val="24"/>
        </w:rPr>
        <w:t>DGC12.4</w:t>
      </w:r>
      <w:r w:rsidRPr="00CA3834">
        <w:rPr>
          <w:rFonts w:eastAsia="Calibri"/>
          <w:szCs w:val="24"/>
        </w:rPr>
        <w:tab/>
        <w:t xml:space="preserve">If, on completion of the </w:t>
      </w:r>
      <w:r w:rsidRPr="00CA3834">
        <w:rPr>
          <w:rFonts w:eastAsia="Calibri"/>
          <w:b/>
          <w:szCs w:val="24"/>
        </w:rPr>
        <w:t>Distribution Code Compliance Process</w:t>
      </w:r>
      <w:r w:rsidRPr="00CA3834">
        <w:rPr>
          <w:rFonts w:eastAsia="Calibri"/>
          <w:szCs w:val="24"/>
        </w:rPr>
        <w:t xml:space="preserve"> under DGC12.3 the </w:t>
      </w:r>
      <w:r w:rsidRPr="00CA3834">
        <w:rPr>
          <w:rFonts w:eastAsia="Calibri"/>
          <w:b/>
          <w:szCs w:val="24"/>
        </w:rPr>
        <w:t>Customer</w:t>
      </w:r>
      <w:r w:rsidRPr="00CA3834">
        <w:rPr>
          <w:rFonts w:eastAsia="Calibri"/>
          <w:szCs w:val="24"/>
        </w:rPr>
        <w:t xml:space="preserve"> or </w:t>
      </w:r>
      <w:r w:rsidRPr="00CA3834">
        <w:rPr>
          <w:rFonts w:eastAsia="Calibri"/>
          <w:b/>
          <w:szCs w:val="24"/>
        </w:rPr>
        <w:t>Generator</w:t>
      </w:r>
      <w:r w:rsidRPr="00CA3834">
        <w:rPr>
          <w:rFonts w:eastAsia="Calibri"/>
          <w:szCs w:val="24"/>
        </w:rPr>
        <w:t xml:space="preserve"> has not implemented such changes to its</w:t>
      </w:r>
      <w:r w:rsidRPr="00CA3834">
        <w:rPr>
          <w:rFonts w:eastAsia="Calibri"/>
          <w:b/>
          <w:szCs w:val="24"/>
        </w:rPr>
        <w:t xml:space="preserve"> Equipment</w:t>
      </w:r>
      <w:r w:rsidRPr="00CA3834">
        <w:rPr>
          <w:rFonts w:eastAsia="Calibri"/>
          <w:szCs w:val="24"/>
        </w:rPr>
        <w:t xml:space="preserve"> as may be required to ensure compliance with the </w:t>
      </w:r>
      <w:r w:rsidRPr="00CA3834">
        <w:rPr>
          <w:rFonts w:eastAsia="Calibri"/>
          <w:b/>
          <w:szCs w:val="24"/>
        </w:rPr>
        <w:t>Distribution Code</w:t>
      </w:r>
      <w:r w:rsidRPr="00CA3834">
        <w:rPr>
          <w:rFonts w:eastAsia="Calibri"/>
          <w:szCs w:val="24"/>
        </w:rPr>
        <w:t xml:space="preserve"> and / or provided information to the reasonable satisfaction of the </w:t>
      </w:r>
      <w:r w:rsidRPr="00CA3834">
        <w:rPr>
          <w:rFonts w:eastAsia="Calibri"/>
          <w:b/>
          <w:szCs w:val="24"/>
        </w:rPr>
        <w:t>DNO</w:t>
      </w:r>
      <w:r w:rsidRPr="00CA3834">
        <w:rPr>
          <w:rFonts w:eastAsia="Calibri"/>
          <w:szCs w:val="24"/>
        </w:rPr>
        <w:t xml:space="preserve"> to demonstrate that its </w:t>
      </w:r>
      <w:r w:rsidRPr="00CA3834">
        <w:rPr>
          <w:rFonts w:eastAsia="Calibri"/>
          <w:b/>
          <w:szCs w:val="24"/>
        </w:rPr>
        <w:t>Equipment</w:t>
      </w:r>
      <w:r w:rsidRPr="00CA3834">
        <w:rPr>
          <w:rFonts w:eastAsia="Calibri"/>
          <w:szCs w:val="24"/>
        </w:rPr>
        <w:t xml:space="preserve"> is compliant with the </w:t>
      </w:r>
      <w:r w:rsidRPr="00CA3834">
        <w:rPr>
          <w:rFonts w:eastAsia="Calibri"/>
          <w:b/>
          <w:szCs w:val="24"/>
        </w:rPr>
        <w:t>Distribution Code</w:t>
      </w:r>
      <w:r w:rsidRPr="00CA3834">
        <w:rPr>
          <w:rFonts w:eastAsia="Calibri"/>
          <w:szCs w:val="24"/>
        </w:rPr>
        <w:t>, and either:</w:t>
      </w:r>
    </w:p>
    <w:p w14:paraId="4A6A91BF" w14:textId="77777777" w:rsidR="00505FB6" w:rsidRPr="00CA3834" w:rsidRDefault="00505FB6" w:rsidP="00505FB6">
      <w:pPr>
        <w:spacing w:after="160" w:line="259" w:lineRule="auto"/>
        <w:ind w:left="2127" w:hanging="709"/>
        <w:jc w:val="left"/>
        <w:rPr>
          <w:rFonts w:eastAsia="Calibri"/>
          <w:szCs w:val="24"/>
        </w:rPr>
      </w:pPr>
      <w:r w:rsidRPr="00CA3834">
        <w:rPr>
          <w:rFonts w:eastAsia="Calibri"/>
          <w:szCs w:val="24"/>
          <w:lang w:eastAsia="en-GB"/>
        </w:rPr>
        <w:t xml:space="preserve">(a) </w:t>
      </w:r>
      <w:r w:rsidRPr="00CA3834">
        <w:rPr>
          <w:rFonts w:eastAsia="Calibri"/>
          <w:szCs w:val="24"/>
          <w:lang w:eastAsia="en-GB"/>
        </w:rPr>
        <w:tab/>
      </w:r>
      <w:r w:rsidRPr="00CA3834">
        <w:rPr>
          <w:rFonts w:eastAsia="Calibri"/>
          <w:szCs w:val="24"/>
        </w:rPr>
        <w:t xml:space="preserve">the </w:t>
      </w:r>
      <w:r w:rsidRPr="00CA3834">
        <w:rPr>
          <w:rFonts w:eastAsia="Calibri"/>
          <w:b/>
          <w:szCs w:val="24"/>
        </w:rPr>
        <w:t>Customer</w:t>
      </w:r>
      <w:r w:rsidRPr="00CA3834">
        <w:rPr>
          <w:rFonts w:eastAsia="Calibri"/>
          <w:szCs w:val="24"/>
        </w:rPr>
        <w:t xml:space="preserve"> or </w:t>
      </w:r>
      <w:r w:rsidRPr="00CA3834">
        <w:rPr>
          <w:rFonts w:eastAsia="Calibri"/>
          <w:b/>
          <w:szCs w:val="24"/>
        </w:rPr>
        <w:t>Generator</w:t>
      </w:r>
      <w:r w:rsidRPr="00CA3834">
        <w:rPr>
          <w:rFonts w:eastAsia="Calibri"/>
          <w:szCs w:val="24"/>
        </w:rPr>
        <w:t xml:space="preserve"> has not submitted a competent derogation application to the </w:t>
      </w:r>
      <w:r w:rsidRPr="00CA3834">
        <w:rPr>
          <w:rFonts w:eastAsia="Calibri"/>
          <w:b/>
          <w:szCs w:val="24"/>
        </w:rPr>
        <w:t>DNO</w:t>
      </w:r>
      <w:r w:rsidRPr="00CA3834">
        <w:rPr>
          <w:rFonts w:eastAsia="Calibri"/>
          <w:szCs w:val="24"/>
        </w:rPr>
        <w:t xml:space="preserve"> with respect to the non-compliance or potential non-compliance with the </w:t>
      </w:r>
      <w:r w:rsidRPr="00CA3834">
        <w:rPr>
          <w:rFonts w:eastAsia="Calibri"/>
          <w:b/>
          <w:szCs w:val="24"/>
        </w:rPr>
        <w:t xml:space="preserve">Distribution Code </w:t>
      </w:r>
      <w:r w:rsidRPr="00CA3834">
        <w:rPr>
          <w:rFonts w:eastAsia="Calibri"/>
          <w:szCs w:val="24"/>
        </w:rPr>
        <w:t xml:space="preserve">within the timescale of the </w:t>
      </w:r>
      <w:r w:rsidRPr="00CA3834">
        <w:rPr>
          <w:rFonts w:eastAsia="Calibri"/>
          <w:b/>
          <w:szCs w:val="24"/>
        </w:rPr>
        <w:t>Distribution Code Compliance Process</w:t>
      </w:r>
      <w:r w:rsidRPr="00CA3834">
        <w:rPr>
          <w:rFonts w:eastAsia="Calibri"/>
          <w:szCs w:val="24"/>
        </w:rPr>
        <w:t xml:space="preserve"> under DGC12.3, or</w:t>
      </w:r>
    </w:p>
    <w:p w14:paraId="75661896" w14:textId="77777777" w:rsidR="00505FB6" w:rsidRPr="00CA3834" w:rsidRDefault="00505FB6" w:rsidP="00505FB6">
      <w:pPr>
        <w:spacing w:after="160" w:line="259" w:lineRule="auto"/>
        <w:ind w:left="2127" w:hanging="709"/>
        <w:jc w:val="left"/>
        <w:rPr>
          <w:rFonts w:eastAsia="Calibri"/>
          <w:szCs w:val="24"/>
        </w:rPr>
      </w:pPr>
      <w:r w:rsidRPr="00CA3834">
        <w:rPr>
          <w:rFonts w:eastAsia="Calibri"/>
          <w:szCs w:val="24"/>
        </w:rPr>
        <w:t>(b)</w:t>
      </w:r>
      <w:r w:rsidRPr="00CA3834">
        <w:rPr>
          <w:rFonts w:eastAsia="Calibri"/>
          <w:szCs w:val="24"/>
        </w:rPr>
        <w:tab/>
        <w:t xml:space="preserve">the </w:t>
      </w:r>
      <w:r w:rsidRPr="00CA3834">
        <w:rPr>
          <w:rFonts w:eastAsia="Calibri"/>
          <w:b/>
          <w:szCs w:val="24"/>
        </w:rPr>
        <w:t>DNO</w:t>
      </w:r>
      <w:r w:rsidRPr="00CA3834">
        <w:rPr>
          <w:rFonts w:eastAsia="Calibri"/>
          <w:szCs w:val="24"/>
        </w:rPr>
        <w:t xml:space="preserve"> has not submitted a competent derogation application to the </w:t>
      </w:r>
      <w:r w:rsidRPr="00CA3834">
        <w:rPr>
          <w:rFonts w:eastAsia="Calibri"/>
          <w:b/>
          <w:szCs w:val="24"/>
        </w:rPr>
        <w:t>Authority</w:t>
      </w:r>
      <w:r w:rsidRPr="00CA3834">
        <w:rPr>
          <w:rFonts w:eastAsia="Calibri"/>
          <w:szCs w:val="24"/>
        </w:rPr>
        <w:t xml:space="preserve"> with respect to the non-compliance or potential non-compliance with the </w:t>
      </w:r>
      <w:r w:rsidRPr="00CA3834">
        <w:rPr>
          <w:rFonts w:eastAsia="Calibri"/>
          <w:b/>
          <w:szCs w:val="24"/>
        </w:rPr>
        <w:t>Distribution Code</w:t>
      </w:r>
      <w:r w:rsidRPr="00CA3834">
        <w:rPr>
          <w:rFonts w:eastAsia="Calibri"/>
          <w:i/>
          <w:szCs w:val="24"/>
        </w:rPr>
        <w:t xml:space="preserve"> </w:t>
      </w:r>
      <w:r w:rsidRPr="00CA3834">
        <w:rPr>
          <w:rFonts w:eastAsia="Calibri"/>
          <w:szCs w:val="24"/>
        </w:rPr>
        <w:t xml:space="preserve">within 10 (ten) </w:t>
      </w:r>
      <w:r w:rsidRPr="00CA3834">
        <w:rPr>
          <w:rFonts w:eastAsia="Calibri"/>
          <w:b/>
          <w:szCs w:val="24"/>
        </w:rPr>
        <w:t>Business Days</w:t>
      </w:r>
      <w:r w:rsidRPr="00CA3834">
        <w:rPr>
          <w:rFonts w:eastAsia="Calibri"/>
          <w:szCs w:val="24"/>
        </w:rPr>
        <w:t xml:space="preserve"> of completion of the applicable </w:t>
      </w:r>
      <w:r w:rsidRPr="00CA3834">
        <w:rPr>
          <w:rFonts w:eastAsia="Calibri"/>
          <w:b/>
          <w:szCs w:val="24"/>
        </w:rPr>
        <w:t>Distribution Code</w:t>
      </w:r>
      <w:r w:rsidRPr="00CA3834">
        <w:rPr>
          <w:rFonts w:eastAsia="Calibri"/>
          <w:i/>
          <w:szCs w:val="24"/>
        </w:rPr>
        <w:t xml:space="preserve"> </w:t>
      </w:r>
      <w:r w:rsidRPr="00CA3834">
        <w:rPr>
          <w:rFonts w:eastAsia="Calibri"/>
          <w:b/>
          <w:szCs w:val="24"/>
        </w:rPr>
        <w:t>Compliance Process</w:t>
      </w:r>
      <w:r w:rsidRPr="00CA3834">
        <w:rPr>
          <w:rFonts w:eastAsia="Calibri"/>
          <w:szCs w:val="24"/>
        </w:rPr>
        <w:t xml:space="preserve"> under DGC12.3, or</w:t>
      </w:r>
    </w:p>
    <w:p w14:paraId="68CA2847" w14:textId="77777777" w:rsidR="00505FB6" w:rsidRPr="00CA3834" w:rsidRDefault="00505FB6" w:rsidP="00505FB6">
      <w:pPr>
        <w:spacing w:after="160" w:line="259" w:lineRule="auto"/>
        <w:ind w:left="2127" w:hanging="709"/>
        <w:jc w:val="left"/>
        <w:rPr>
          <w:rFonts w:eastAsia="Calibri"/>
          <w:szCs w:val="24"/>
          <w:lang w:eastAsia="en-GB"/>
        </w:rPr>
      </w:pPr>
      <w:r w:rsidRPr="00CA3834">
        <w:rPr>
          <w:rFonts w:eastAsia="Calibri"/>
          <w:szCs w:val="24"/>
        </w:rPr>
        <w:t>(c)</w:t>
      </w:r>
      <w:r w:rsidRPr="00CA3834">
        <w:rPr>
          <w:rFonts w:eastAsia="Calibri"/>
          <w:szCs w:val="24"/>
        </w:rPr>
        <w:tab/>
        <w:t xml:space="preserve">the </w:t>
      </w:r>
      <w:r w:rsidRPr="00CA3834">
        <w:rPr>
          <w:rFonts w:eastAsia="Calibri"/>
          <w:b/>
          <w:szCs w:val="24"/>
        </w:rPr>
        <w:t>Customer</w:t>
      </w:r>
      <w:r w:rsidRPr="00CA3834">
        <w:rPr>
          <w:rFonts w:eastAsia="Calibri"/>
          <w:szCs w:val="24"/>
        </w:rPr>
        <w:t xml:space="preserve">, the </w:t>
      </w:r>
      <w:r w:rsidRPr="00CA3834">
        <w:rPr>
          <w:rFonts w:eastAsia="Calibri"/>
          <w:b/>
          <w:szCs w:val="24"/>
        </w:rPr>
        <w:t>Generator</w:t>
      </w:r>
      <w:r w:rsidRPr="00CA3834">
        <w:rPr>
          <w:rFonts w:eastAsia="Calibri"/>
          <w:szCs w:val="24"/>
        </w:rPr>
        <w:t xml:space="preserve"> or the </w:t>
      </w:r>
      <w:r w:rsidRPr="00CA3834">
        <w:rPr>
          <w:rFonts w:eastAsia="Calibri"/>
          <w:b/>
          <w:szCs w:val="24"/>
        </w:rPr>
        <w:t>DNO</w:t>
      </w:r>
      <w:r w:rsidRPr="00CA3834">
        <w:rPr>
          <w:rFonts w:eastAsia="Calibri"/>
          <w:szCs w:val="24"/>
        </w:rPr>
        <w:t xml:space="preserve"> has submitted a competent derogation application, in accordance with DCG12.4 (a) or (b) as applicable, with respect to the non-compliance or potential non-</w:t>
      </w:r>
      <w:r w:rsidRPr="00CA3834">
        <w:rPr>
          <w:rFonts w:eastAsia="Calibri"/>
          <w:szCs w:val="24"/>
        </w:rPr>
        <w:lastRenderedPageBreak/>
        <w:t xml:space="preserve">compliance with the </w:t>
      </w:r>
      <w:r w:rsidRPr="00CA3834">
        <w:rPr>
          <w:rFonts w:eastAsia="Calibri"/>
          <w:b/>
          <w:szCs w:val="24"/>
        </w:rPr>
        <w:t>Distribution Code</w:t>
      </w:r>
      <w:r w:rsidRPr="00CA3834">
        <w:rPr>
          <w:rFonts w:eastAsia="Calibri"/>
          <w:i/>
          <w:szCs w:val="24"/>
        </w:rPr>
        <w:t xml:space="preserve"> </w:t>
      </w:r>
      <w:r w:rsidRPr="00CA3834">
        <w:rPr>
          <w:rFonts w:eastAsia="Calibri"/>
          <w:szCs w:val="24"/>
        </w:rPr>
        <w:t xml:space="preserve">and the </w:t>
      </w:r>
      <w:r w:rsidRPr="00CA3834">
        <w:rPr>
          <w:rFonts w:eastAsia="Calibri"/>
          <w:b/>
          <w:szCs w:val="24"/>
        </w:rPr>
        <w:t>Authority</w:t>
      </w:r>
      <w:r w:rsidRPr="00CA3834">
        <w:rPr>
          <w:rFonts w:eastAsia="Calibri"/>
          <w:szCs w:val="24"/>
        </w:rPr>
        <w:t xml:space="preserve"> has decided to refuse that application,</w:t>
      </w:r>
    </w:p>
    <w:p w14:paraId="509645D4" w14:textId="7F23EFB2" w:rsidR="00505FB6" w:rsidRPr="00CA3834" w:rsidRDefault="00505FB6" w:rsidP="00DD29DB">
      <w:pPr>
        <w:spacing w:after="160" w:line="259" w:lineRule="auto"/>
        <w:ind w:firstLine="0"/>
        <w:jc w:val="left"/>
        <w:rPr>
          <w:rFonts w:eastAsia="Calibri"/>
          <w:szCs w:val="24"/>
          <w:lang w:eastAsia="en-GB"/>
        </w:rPr>
      </w:pPr>
      <w:r w:rsidRPr="00CA3834">
        <w:rPr>
          <w:rFonts w:eastAsia="Calibri"/>
          <w:szCs w:val="24"/>
          <w:lang w:eastAsia="en-GB"/>
        </w:rPr>
        <w:t xml:space="preserve">then the </w:t>
      </w:r>
      <w:r w:rsidRPr="00CA3834">
        <w:rPr>
          <w:rFonts w:eastAsia="Calibri"/>
          <w:b/>
          <w:szCs w:val="24"/>
        </w:rPr>
        <w:t>Customer</w:t>
      </w:r>
      <w:r w:rsidRPr="00CA3834">
        <w:rPr>
          <w:rFonts w:eastAsia="Calibri"/>
          <w:szCs w:val="24"/>
          <w:lang w:eastAsia="en-GB"/>
        </w:rPr>
        <w:t xml:space="preserve"> or </w:t>
      </w:r>
      <w:r w:rsidRPr="00CA3834">
        <w:rPr>
          <w:rFonts w:eastAsia="Calibri"/>
          <w:b/>
          <w:szCs w:val="24"/>
          <w:lang w:eastAsia="en-GB"/>
        </w:rPr>
        <w:t>Generator</w:t>
      </w:r>
      <w:r w:rsidRPr="00CA3834">
        <w:rPr>
          <w:rFonts w:eastAsia="Calibri"/>
          <w:szCs w:val="24"/>
          <w:lang w:eastAsia="en-GB"/>
        </w:rPr>
        <w:t xml:space="preserve"> shall be in breach of the </w:t>
      </w:r>
      <w:r w:rsidRPr="00CA3834">
        <w:rPr>
          <w:rFonts w:eastAsia="Calibri"/>
          <w:b/>
          <w:szCs w:val="24"/>
          <w:lang w:eastAsia="en-GB"/>
        </w:rPr>
        <w:t>Distribution Code</w:t>
      </w:r>
      <w:r w:rsidRPr="00CA3834">
        <w:rPr>
          <w:rFonts w:eastAsia="Calibri"/>
          <w:szCs w:val="24"/>
          <w:lang w:eastAsia="en-GB"/>
        </w:rPr>
        <w:t xml:space="preserve"> and the </w:t>
      </w:r>
      <w:r w:rsidRPr="00CA3834">
        <w:rPr>
          <w:rFonts w:eastAsia="Calibri"/>
          <w:b/>
          <w:szCs w:val="24"/>
        </w:rPr>
        <w:t>DNO</w:t>
      </w:r>
      <w:r w:rsidRPr="00CA3834">
        <w:rPr>
          <w:rFonts w:eastAsia="Calibri"/>
          <w:szCs w:val="24"/>
          <w:lang w:eastAsia="en-GB"/>
        </w:rPr>
        <w:t xml:space="preserve"> shall</w:t>
      </w:r>
      <w:r w:rsidRPr="00CA3834">
        <w:rPr>
          <w:rFonts w:eastAsia="Calibri"/>
          <w:szCs w:val="24"/>
        </w:rPr>
        <w:t xml:space="preserve"> </w:t>
      </w:r>
      <w:r w:rsidRPr="00CA3834">
        <w:rPr>
          <w:rFonts w:eastAsia="Calibri"/>
          <w:b/>
          <w:szCs w:val="24"/>
        </w:rPr>
        <w:t>De-energise</w:t>
      </w:r>
      <w:r w:rsidRPr="00CA3834">
        <w:rPr>
          <w:rFonts w:eastAsia="Calibri"/>
          <w:szCs w:val="24"/>
          <w:lang w:eastAsia="en-GB"/>
        </w:rPr>
        <w:t xml:space="preserve"> the </w:t>
      </w:r>
      <w:r w:rsidRPr="00CA3834">
        <w:rPr>
          <w:rFonts w:eastAsia="Calibri"/>
          <w:b/>
          <w:szCs w:val="24"/>
        </w:rPr>
        <w:t>Customer’s</w:t>
      </w:r>
      <w:r w:rsidRPr="00CA3834">
        <w:rPr>
          <w:rFonts w:eastAsia="Calibri"/>
          <w:szCs w:val="24"/>
        </w:rPr>
        <w:t xml:space="preserve"> or the </w:t>
      </w:r>
      <w:r w:rsidRPr="00CA3834">
        <w:rPr>
          <w:rFonts w:eastAsia="Calibri"/>
          <w:b/>
          <w:szCs w:val="24"/>
        </w:rPr>
        <w:t xml:space="preserve">Generator’s Connection Point </w:t>
      </w:r>
      <w:r w:rsidRPr="00CA3834">
        <w:rPr>
          <w:rFonts w:eastAsia="Calibri"/>
          <w:bCs/>
          <w:szCs w:val="24"/>
        </w:rPr>
        <w:t>as soon as reasonably practicable</w:t>
      </w:r>
      <w:r w:rsidRPr="00CA3834">
        <w:rPr>
          <w:rFonts w:eastAsia="Calibri"/>
          <w:szCs w:val="24"/>
          <w:lang w:eastAsia="en-GB"/>
        </w:rPr>
        <w:t>.</w:t>
      </w:r>
    </w:p>
    <w:p w14:paraId="3001BCE5" w14:textId="77777777" w:rsidR="00505FB6" w:rsidRPr="00CA3834" w:rsidRDefault="00505FB6" w:rsidP="00CA3834">
      <w:pPr>
        <w:spacing w:after="160" w:line="259" w:lineRule="auto"/>
        <w:jc w:val="left"/>
        <w:rPr>
          <w:rFonts w:eastAsia="Calibri"/>
          <w:szCs w:val="24"/>
          <w:lang w:val="en-US"/>
        </w:rPr>
      </w:pPr>
      <w:r w:rsidRPr="00CA3834">
        <w:rPr>
          <w:rFonts w:eastAsia="Calibri"/>
          <w:szCs w:val="24"/>
          <w:lang w:val="en-US"/>
        </w:rPr>
        <w:t xml:space="preserve">DGC12.5 </w:t>
      </w:r>
      <w:r w:rsidRPr="00CA3834">
        <w:rPr>
          <w:rFonts w:eastAsia="Calibri"/>
          <w:szCs w:val="24"/>
          <w:lang w:val="en-US"/>
        </w:rPr>
        <w:tab/>
      </w:r>
      <w:r w:rsidRPr="00CA3834">
        <w:rPr>
          <w:rFonts w:eastAsia="Calibri"/>
          <w:b/>
          <w:szCs w:val="24"/>
        </w:rPr>
        <w:t>Distribution Code Compliance Process</w:t>
      </w:r>
    </w:p>
    <w:p w14:paraId="4DB85FBA" w14:textId="77777777" w:rsidR="00505FB6" w:rsidRPr="00CA3834" w:rsidRDefault="00505FB6" w:rsidP="00505FB6">
      <w:pPr>
        <w:spacing w:after="160" w:line="259" w:lineRule="auto"/>
        <w:ind w:firstLine="0"/>
        <w:jc w:val="left"/>
        <w:rPr>
          <w:rFonts w:eastAsia="Calibri"/>
          <w:szCs w:val="24"/>
        </w:rPr>
      </w:pPr>
      <w:r w:rsidRPr="00CA3834">
        <w:rPr>
          <w:rFonts w:eastAsia="Calibri"/>
          <w:szCs w:val="24"/>
          <w:lang w:val="en-US"/>
        </w:rPr>
        <w:t xml:space="preserve">The </w:t>
      </w:r>
      <w:r w:rsidRPr="00CA3834">
        <w:rPr>
          <w:rFonts w:eastAsia="Calibri"/>
          <w:b/>
          <w:szCs w:val="24"/>
        </w:rPr>
        <w:t>Distribution Code Compliance Process</w:t>
      </w:r>
      <w:r w:rsidRPr="00CA3834">
        <w:rPr>
          <w:rFonts w:eastAsia="Calibri"/>
          <w:szCs w:val="24"/>
        </w:rPr>
        <w:t xml:space="preserve"> sets out a detailed prescriptive process and timeline.</w:t>
      </w:r>
    </w:p>
    <w:p w14:paraId="353D47CD" w14:textId="77777777" w:rsidR="00505FB6" w:rsidRPr="00CA3834" w:rsidRDefault="00505FB6" w:rsidP="00505FB6">
      <w:pPr>
        <w:spacing w:after="160" w:line="259" w:lineRule="auto"/>
        <w:ind w:firstLine="0"/>
        <w:jc w:val="left"/>
        <w:rPr>
          <w:rFonts w:eastAsia="Calibri"/>
          <w:szCs w:val="24"/>
        </w:rPr>
      </w:pPr>
      <w:r w:rsidRPr="00CA3834">
        <w:rPr>
          <w:rFonts w:eastAsia="Calibri"/>
          <w:szCs w:val="24"/>
          <w:lang w:val="en-US"/>
        </w:rPr>
        <w:t xml:space="preserve">Where the </w:t>
      </w:r>
      <w:r w:rsidRPr="00CA3834">
        <w:rPr>
          <w:rFonts w:eastAsia="Calibri"/>
          <w:b/>
          <w:szCs w:val="24"/>
          <w:lang w:val="en-US"/>
        </w:rPr>
        <w:t>DNO</w:t>
      </w:r>
      <w:r w:rsidRPr="00CA3834">
        <w:rPr>
          <w:rFonts w:eastAsia="Calibri"/>
          <w:szCs w:val="24"/>
          <w:lang w:val="en-US"/>
        </w:rPr>
        <w:t xml:space="preserve"> believes that the application of this process would be inappropriate in relation to a specific </w:t>
      </w:r>
      <w:r w:rsidRPr="00CA3834">
        <w:rPr>
          <w:rFonts w:eastAsia="Calibri"/>
          <w:szCs w:val="24"/>
        </w:rPr>
        <w:t xml:space="preserve">non-compliance or potential non-compliance, the </w:t>
      </w:r>
      <w:r w:rsidRPr="00CA3834">
        <w:rPr>
          <w:rFonts w:eastAsia="Calibri"/>
          <w:b/>
          <w:szCs w:val="24"/>
        </w:rPr>
        <w:t>DNO</w:t>
      </w:r>
      <w:r w:rsidRPr="00CA3834">
        <w:rPr>
          <w:rFonts w:eastAsia="Calibri"/>
          <w:szCs w:val="24"/>
        </w:rPr>
        <w:t xml:space="preserve"> shall seek derogation from the </w:t>
      </w:r>
      <w:r w:rsidRPr="00CA3834">
        <w:rPr>
          <w:rFonts w:eastAsia="Calibri"/>
          <w:b/>
          <w:szCs w:val="24"/>
        </w:rPr>
        <w:t>Authority</w:t>
      </w:r>
      <w:r w:rsidRPr="00CA3834">
        <w:rPr>
          <w:rFonts w:eastAsia="Calibri"/>
          <w:szCs w:val="24"/>
        </w:rPr>
        <w:t xml:space="preserve"> to apply a different process, e.g. a shorter process where a non-compliance or potential non-compliance needs to be addressed urgently.</w:t>
      </w:r>
    </w:p>
    <w:p w14:paraId="0AF8462A" w14:textId="77777777" w:rsidR="00505FB6" w:rsidRPr="00CA3834" w:rsidRDefault="00505FB6" w:rsidP="00505FB6">
      <w:pPr>
        <w:spacing w:after="160" w:line="256" w:lineRule="auto"/>
        <w:ind w:firstLine="0"/>
        <w:jc w:val="left"/>
        <w:rPr>
          <w:rFonts w:eastAsia="Calibri"/>
          <w:szCs w:val="24"/>
        </w:rPr>
      </w:pPr>
      <w:r w:rsidRPr="00CA3834">
        <w:rPr>
          <w:rFonts w:eastAsia="Calibri"/>
          <w:szCs w:val="24"/>
        </w:rPr>
        <w:t xml:space="preserve">In the event of non-compliance or potential non-compliance with the </w:t>
      </w:r>
      <w:r w:rsidRPr="00CA3834">
        <w:rPr>
          <w:rFonts w:eastAsia="Calibri"/>
          <w:b/>
          <w:szCs w:val="24"/>
        </w:rPr>
        <w:t>Distribution Code</w:t>
      </w:r>
      <w:r w:rsidRPr="00CA3834">
        <w:rPr>
          <w:rFonts w:eastAsia="Calibri"/>
          <w:szCs w:val="24"/>
        </w:rPr>
        <w:t xml:space="preserve">, identified in accordance with DGC12.3, the </w:t>
      </w:r>
      <w:r w:rsidRPr="00CA3834">
        <w:rPr>
          <w:rFonts w:eastAsia="Calibri"/>
          <w:b/>
          <w:szCs w:val="24"/>
        </w:rPr>
        <w:t>DNO</w:t>
      </w:r>
      <w:r w:rsidRPr="00CA3834">
        <w:rPr>
          <w:rFonts w:eastAsia="Calibri"/>
          <w:szCs w:val="24"/>
        </w:rPr>
        <w:t xml:space="preserve"> will follow a five-stage process to resolve the issue.  If, after following this process the issue remains unresolved, the </w:t>
      </w:r>
      <w:r w:rsidRPr="00CA3834">
        <w:rPr>
          <w:rFonts w:eastAsia="Calibri"/>
          <w:b/>
          <w:szCs w:val="24"/>
        </w:rPr>
        <w:t xml:space="preserve">DNO </w:t>
      </w:r>
      <w:r w:rsidRPr="00CA3834">
        <w:rPr>
          <w:rFonts w:eastAsia="Calibri"/>
          <w:szCs w:val="24"/>
        </w:rPr>
        <w:t xml:space="preserve">has an obligation to de-energise the </w:t>
      </w:r>
      <w:r w:rsidRPr="00CA3834">
        <w:rPr>
          <w:rFonts w:eastAsia="Calibri"/>
          <w:b/>
          <w:szCs w:val="24"/>
        </w:rPr>
        <w:t>Customer’s</w:t>
      </w:r>
      <w:r w:rsidRPr="00CA3834">
        <w:rPr>
          <w:rFonts w:eastAsia="Calibri"/>
          <w:szCs w:val="24"/>
        </w:rPr>
        <w:t xml:space="preserve"> or the </w:t>
      </w:r>
      <w:r w:rsidRPr="00CA3834">
        <w:rPr>
          <w:rFonts w:eastAsia="Calibri"/>
          <w:b/>
          <w:szCs w:val="24"/>
        </w:rPr>
        <w:t>Generator’s</w:t>
      </w:r>
      <w:r w:rsidRPr="00CA3834">
        <w:rPr>
          <w:rFonts w:eastAsia="Calibri"/>
          <w:szCs w:val="24"/>
        </w:rPr>
        <w:t xml:space="preserve"> </w:t>
      </w:r>
      <w:r w:rsidRPr="00CA3834">
        <w:rPr>
          <w:rFonts w:eastAsia="Calibri"/>
          <w:b/>
          <w:szCs w:val="24"/>
        </w:rPr>
        <w:t>Connection Point</w:t>
      </w:r>
      <w:r w:rsidRPr="00CA3834">
        <w:rPr>
          <w:rFonts w:eastAsia="Calibri"/>
          <w:szCs w:val="24"/>
        </w:rPr>
        <w:t xml:space="preserve"> in accordance with DGC12.4.</w:t>
      </w:r>
    </w:p>
    <w:p w14:paraId="375506C4" w14:textId="1A087518" w:rsidR="00B74701" w:rsidRPr="00CA3834" w:rsidRDefault="00505FB6" w:rsidP="00505FB6">
      <w:pPr>
        <w:spacing w:after="160" w:line="256" w:lineRule="auto"/>
        <w:ind w:firstLine="0"/>
        <w:jc w:val="left"/>
        <w:rPr>
          <w:rFonts w:eastAsia="Calibri"/>
          <w:szCs w:val="24"/>
        </w:rPr>
      </w:pPr>
      <w:r w:rsidRPr="00CA3834">
        <w:rPr>
          <w:rFonts w:eastAsia="Calibri"/>
          <w:szCs w:val="24"/>
        </w:rPr>
        <w:t xml:space="preserve">A </w:t>
      </w:r>
      <w:r w:rsidRPr="00CA3834">
        <w:rPr>
          <w:rFonts w:eastAsia="Calibri"/>
          <w:b/>
          <w:szCs w:val="24"/>
        </w:rPr>
        <w:t>Customer</w:t>
      </w:r>
      <w:r w:rsidRPr="00CA3834">
        <w:rPr>
          <w:rFonts w:eastAsia="Calibri"/>
          <w:szCs w:val="24"/>
        </w:rPr>
        <w:t xml:space="preserve"> or Generator may contact the </w:t>
      </w:r>
      <w:r w:rsidRPr="00CA3834">
        <w:rPr>
          <w:rFonts w:eastAsia="Calibri"/>
          <w:b/>
          <w:szCs w:val="24"/>
        </w:rPr>
        <w:t>DNO</w:t>
      </w:r>
      <w:r w:rsidRPr="00CA3834">
        <w:rPr>
          <w:rFonts w:eastAsia="Calibri"/>
          <w:szCs w:val="24"/>
        </w:rPr>
        <w:t xml:space="preserve"> to request that the </w:t>
      </w:r>
      <w:r w:rsidRPr="00CA3834">
        <w:rPr>
          <w:rFonts w:eastAsia="Calibri"/>
          <w:b/>
          <w:szCs w:val="24"/>
        </w:rPr>
        <w:t>DNO</w:t>
      </w:r>
      <w:r w:rsidRPr="00CA3834">
        <w:rPr>
          <w:rFonts w:eastAsia="Calibri"/>
          <w:szCs w:val="24"/>
        </w:rPr>
        <w:t xml:space="preserve"> applies for derogation, from the </w:t>
      </w:r>
      <w:r w:rsidRPr="00CA3834">
        <w:rPr>
          <w:rFonts w:eastAsia="Calibri"/>
          <w:b/>
          <w:szCs w:val="24"/>
        </w:rPr>
        <w:t>Authority</w:t>
      </w:r>
      <w:r w:rsidRPr="00CA3834">
        <w:rPr>
          <w:rFonts w:eastAsia="Calibri"/>
          <w:szCs w:val="24"/>
        </w:rPr>
        <w:t xml:space="preserve"> against the </w:t>
      </w:r>
      <w:r w:rsidRPr="00CA3834">
        <w:rPr>
          <w:rFonts w:eastAsia="Calibri"/>
          <w:b/>
          <w:szCs w:val="24"/>
        </w:rPr>
        <w:t>DNO’s</w:t>
      </w:r>
      <w:r w:rsidRPr="00CA3834">
        <w:rPr>
          <w:rFonts w:eastAsia="Calibri"/>
          <w:szCs w:val="24"/>
        </w:rPr>
        <w:t xml:space="preserve"> obligation to de-energise a non-compliant installation at any time but it is encouraged to do so as early into the </w:t>
      </w:r>
      <w:r w:rsidRPr="00CA3834">
        <w:rPr>
          <w:rFonts w:eastAsia="Calibri"/>
          <w:b/>
          <w:szCs w:val="24"/>
        </w:rPr>
        <w:t>Distribution Code Compliance Process</w:t>
      </w:r>
      <w:r w:rsidRPr="00CA3834">
        <w:rPr>
          <w:rFonts w:eastAsia="Calibri"/>
          <w:szCs w:val="24"/>
        </w:rPr>
        <w:t xml:space="preserve"> as possible.  The </w:t>
      </w:r>
      <w:r w:rsidRPr="00CA3834">
        <w:rPr>
          <w:rFonts w:eastAsia="Calibri"/>
          <w:b/>
          <w:szCs w:val="24"/>
        </w:rPr>
        <w:t>DNO</w:t>
      </w:r>
      <w:r w:rsidRPr="00CA3834">
        <w:rPr>
          <w:rFonts w:eastAsia="Calibri"/>
          <w:szCs w:val="24"/>
        </w:rPr>
        <w:t xml:space="preserve"> is not obliged to act on such a request from a </w:t>
      </w:r>
      <w:r w:rsidRPr="00CA3834">
        <w:rPr>
          <w:rFonts w:eastAsia="Calibri"/>
          <w:b/>
          <w:szCs w:val="24"/>
        </w:rPr>
        <w:t>Customer</w:t>
      </w:r>
      <w:r w:rsidRPr="00CA3834">
        <w:rPr>
          <w:rFonts w:eastAsia="Calibri"/>
          <w:szCs w:val="24"/>
        </w:rPr>
        <w:t xml:space="preserve"> or a </w:t>
      </w:r>
      <w:r w:rsidRPr="00CA3834">
        <w:rPr>
          <w:rFonts w:eastAsia="Calibri"/>
          <w:b/>
          <w:szCs w:val="24"/>
        </w:rPr>
        <w:t>Generator</w:t>
      </w:r>
      <w:r w:rsidRPr="00CA3834">
        <w:rPr>
          <w:rFonts w:eastAsia="Calibri"/>
          <w:szCs w:val="24"/>
        </w:rPr>
        <w:t xml:space="preserve"> where there is no technical reason preventing the </w:t>
      </w:r>
      <w:r w:rsidRPr="00CA3834">
        <w:rPr>
          <w:rFonts w:eastAsia="Calibri"/>
          <w:b/>
          <w:szCs w:val="24"/>
        </w:rPr>
        <w:t>Customer</w:t>
      </w:r>
      <w:r w:rsidRPr="00CA3834">
        <w:rPr>
          <w:rFonts w:eastAsia="Calibri"/>
          <w:szCs w:val="24"/>
        </w:rPr>
        <w:t xml:space="preserve"> from complying with the </w:t>
      </w:r>
      <w:r w:rsidRPr="00CA3834">
        <w:rPr>
          <w:rFonts w:eastAsia="Calibri"/>
          <w:b/>
          <w:szCs w:val="24"/>
        </w:rPr>
        <w:t>Distribution Code</w:t>
      </w:r>
      <w:r w:rsidRPr="00CA3834">
        <w:rPr>
          <w:rFonts w:eastAsia="Calibri"/>
          <w:szCs w:val="24"/>
        </w:rPr>
        <w:t xml:space="preserve">, unless the derogation relates to non-compliance with a requirement arising </w:t>
      </w:r>
      <w:r w:rsidR="00B74701" w:rsidRPr="00B74701">
        <w:rPr>
          <w:rFonts w:eastAsia="Calibri"/>
          <w:szCs w:val="24"/>
        </w:rPr>
        <w:t>from an EU Network Code</w:t>
      </w:r>
      <w:r w:rsidR="00A20E41">
        <w:rPr>
          <w:rFonts w:eastAsia="Calibri"/>
          <w:szCs w:val="24"/>
        </w:rPr>
        <w:t xml:space="preserve"> which is </w:t>
      </w:r>
      <w:del w:id="611" w:author="Ofgem OGC" w:date="2024-05-07T16:12:00Z" w16du:dateUtc="2024-05-07T15:12:00Z">
        <w:r w:rsidR="00A20E41" w:rsidDel="00CF698C">
          <w:rPr>
            <w:rFonts w:eastAsia="Calibri"/>
            <w:b/>
            <w:bCs/>
            <w:szCs w:val="24"/>
          </w:rPr>
          <w:delText>Retained EU</w:delText>
        </w:r>
      </w:del>
      <w:ins w:id="612" w:author="Ofgem OGC" w:date="2024-05-07T16:12:00Z" w16du:dateUtc="2024-05-07T15:12:00Z">
        <w:r w:rsidR="00CF698C">
          <w:rPr>
            <w:rFonts w:eastAsia="Calibri"/>
            <w:b/>
            <w:bCs/>
            <w:szCs w:val="24"/>
          </w:rPr>
          <w:t>Assimilated</w:t>
        </w:r>
      </w:ins>
      <w:r w:rsidR="00A20E41">
        <w:rPr>
          <w:rFonts w:eastAsia="Calibri"/>
          <w:b/>
          <w:bCs/>
          <w:szCs w:val="24"/>
        </w:rPr>
        <w:t xml:space="preserve"> Law</w:t>
      </w:r>
      <w:r w:rsidR="00B74701" w:rsidRPr="00B74701">
        <w:rPr>
          <w:rFonts w:eastAsia="Calibri"/>
          <w:szCs w:val="24"/>
        </w:rPr>
        <w:t>.</w:t>
      </w:r>
    </w:p>
    <w:p w14:paraId="636C1078" w14:textId="77777777" w:rsidR="00505FB6" w:rsidRPr="00CA3834" w:rsidRDefault="00505FB6" w:rsidP="00505FB6">
      <w:pPr>
        <w:spacing w:after="160" w:line="256" w:lineRule="auto"/>
        <w:ind w:firstLine="0"/>
        <w:jc w:val="left"/>
        <w:rPr>
          <w:rFonts w:eastAsia="Calibri"/>
          <w:szCs w:val="24"/>
        </w:rPr>
      </w:pPr>
      <w:r w:rsidRPr="00CA3834">
        <w:rPr>
          <w:rFonts w:eastAsia="Calibri"/>
          <w:szCs w:val="24"/>
        </w:rPr>
        <w:t xml:space="preserve">Where it is reasonable to act on a </w:t>
      </w:r>
      <w:r w:rsidRPr="00CA3834">
        <w:rPr>
          <w:rFonts w:eastAsia="Calibri"/>
          <w:b/>
          <w:szCs w:val="24"/>
        </w:rPr>
        <w:t>Customer’s</w:t>
      </w:r>
      <w:r w:rsidRPr="00CA3834">
        <w:rPr>
          <w:rFonts w:eastAsia="Calibri"/>
          <w:szCs w:val="24"/>
        </w:rPr>
        <w:t xml:space="preserve"> or a </w:t>
      </w:r>
      <w:r w:rsidRPr="00CA3834">
        <w:rPr>
          <w:rFonts w:eastAsia="Calibri"/>
          <w:b/>
          <w:szCs w:val="24"/>
        </w:rPr>
        <w:t>Generator’s</w:t>
      </w:r>
      <w:r w:rsidRPr="00CA3834">
        <w:rPr>
          <w:rFonts w:eastAsia="Calibri"/>
          <w:szCs w:val="24"/>
        </w:rPr>
        <w:t xml:space="preserve"> request, the </w:t>
      </w:r>
      <w:r w:rsidRPr="00CA3834">
        <w:rPr>
          <w:rFonts w:eastAsia="Calibri"/>
          <w:b/>
          <w:szCs w:val="24"/>
        </w:rPr>
        <w:t>DNO</w:t>
      </w:r>
      <w:r w:rsidRPr="00CA3834">
        <w:rPr>
          <w:rFonts w:eastAsia="Calibri"/>
          <w:szCs w:val="24"/>
        </w:rPr>
        <w:t xml:space="preserve"> will apply to the </w:t>
      </w:r>
      <w:r w:rsidRPr="00CA3834">
        <w:rPr>
          <w:rFonts w:eastAsia="Calibri"/>
          <w:b/>
          <w:szCs w:val="24"/>
        </w:rPr>
        <w:t>Authority</w:t>
      </w:r>
      <w:r w:rsidRPr="00CA3834">
        <w:rPr>
          <w:rFonts w:eastAsia="Calibri"/>
          <w:szCs w:val="24"/>
        </w:rPr>
        <w:t xml:space="preserve"> for derogation following the process in Ofgem’s guidance.</w:t>
      </w:r>
      <w:r w:rsidRPr="00CA3834">
        <w:rPr>
          <w:rFonts w:eastAsia="Calibri"/>
          <w:szCs w:val="24"/>
          <w:vertAlign w:val="superscript"/>
        </w:rPr>
        <w:footnoteReference w:id="2"/>
      </w:r>
    </w:p>
    <w:p w14:paraId="43C0BF82" w14:textId="77777777" w:rsidR="00505FB6" w:rsidRPr="00CA3834" w:rsidRDefault="00505FB6" w:rsidP="00505FB6">
      <w:pPr>
        <w:spacing w:after="160" w:line="256" w:lineRule="auto"/>
        <w:ind w:firstLine="0"/>
        <w:jc w:val="left"/>
        <w:rPr>
          <w:rFonts w:eastAsia="Calibri"/>
          <w:szCs w:val="24"/>
        </w:rPr>
      </w:pPr>
      <w:r w:rsidRPr="00CA3834">
        <w:rPr>
          <w:rFonts w:eastAsia="Calibri"/>
          <w:szCs w:val="24"/>
        </w:rPr>
        <w:t xml:space="preserve">Where the </w:t>
      </w:r>
      <w:r w:rsidRPr="00CA3834">
        <w:rPr>
          <w:rFonts w:eastAsia="Calibri"/>
          <w:b/>
          <w:szCs w:val="24"/>
        </w:rPr>
        <w:t>Authority</w:t>
      </w:r>
      <w:r w:rsidRPr="00CA3834">
        <w:rPr>
          <w:rFonts w:eastAsia="Calibri"/>
          <w:szCs w:val="24"/>
        </w:rPr>
        <w:t xml:space="preserve"> grants the </w:t>
      </w:r>
      <w:r w:rsidRPr="00CA3834">
        <w:rPr>
          <w:rFonts w:eastAsia="Calibri"/>
          <w:b/>
          <w:szCs w:val="24"/>
        </w:rPr>
        <w:t>DNO</w:t>
      </w:r>
      <w:r w:rsidRPr="00CA3834">
        <w:rPr>
          <w:rFonts w:eastAsia="Calibri"/>
          <w:szCs w:val="24"/>
        </w:rPr>
        <w:t xml:space="preserve"> derogation from the obligation to de-energise the specific non-compliant </w:t>
      </w:r>
      <w:r w:rsidRPr="00CA3834">
        <w:rPr>
          <w:rFonts w:eastAsia="Calibri"/>
          <w:b/>
          <w:szCs w:val="24"/>
        </w:rPr>
        <w:t>Customer’s</w:t>
      </w:r>
      <w:r w:rsidRPr="00CA3834">
        <w:rPr>
          <w:rFonts w:eastAsia="Calibri"/>
          <w:szCs w:val="24"/>
        </w:rPr>
        <w:t xml:space="preserve"> or </w:t>
      </w:r>
      <w:r w:rsidRPr="00CA3834">
        <w:rPr>
          <w:rFonts w:eastAsia="Calibri"/>
          <w:b/>
          <w:szCs w:val="24"/>
        </w:rPr>
        <w:t>Generator’s</w:t>
      </w:r>
      <w:r w:rsidRPr="00CA3834">
        <w:rPr>
          <w:rFonts w:eastAsia="Calibri"/>
          <w:szCs w:val="24"/>
        </w:rPr>
        <w:t xml:space="preserve"> installation then that installation shall remain connected.</w:t>
      </w:r>
    </w:p>
    <w:p w14:paraId="547FB7FD" w14:textId="77777777" w:rsidR="00505FB6" w:rsidRPr="00CA3834" w:rsidRDefault="00505FB6" w:rsidP="00505FB6">
      <w:pPr>
        <w:spacing w:after="160" w:line="256" w:lineRule="auto"/>
        <w:ind w:firstLine="0"/>
        <w:jc w:val="left"/>
        <w:rPr>
          <w:rFonts w:eastAsia="Calibri"/>
          <w:szCs w:val="24"/>
        </w:rPr>
      </w:pPr>
      <w:r w:rsidRPr="00CA3834">
        <w:rPr>
          <w:rFonts w:eastAsia="Calibri"/>
          <w:szCs w:val="24"/>
        </w:rPr>
        <w:t xml:space="preserve">Where the </w:t>
      </w:r>
      <w:r w:rsidRPr="00CA3834">
        <w:rPr>
          <w:rFonts w:eastAsia="Calibri"/>
          <w:b/>
          <w:szCs w:val="24"/>
        </w:rPr>
        <w:t>Authority</w:t>
      </w:r>
      <w:r w:rsidRPr="00CA3834">
        <w:rPr>
          <w:rFonts w:eastAsia="Calibri"/>
          <w:szCs w:val="24"/>
        </w:rPr>
        <w:t xml:space="preserve"> rejects the derogation request then the </w:t>
      </w:r>
      <w:r w:rsidRPr="00CA3834">
        <w:rPr>
          <w:rFonts w:eastAsia="Calibri"/>
          <w:b/>
          <w:szCs w:val="24"/>
        </w:rPr>
        <w:t>DNO</w:t>
      </w:r>
      <w:r w:rsidRPr="00CA3834">
        <w:rPr>
          <w:rFonts w:eastAsia="Calibri"/>
          <w:szCs w:val="24"/>
        </w:rPr>
        <w:t xml:space="preserve"> shall de-energise that installation as soon as reasonably practicable.</w:t>
      </w:r>
    </w:p>
    <w:p w14:paraId="42C255FA" w14:textId="77777777" w:rsidR="00505FB6" w:rsidRPr="00CA3834" w:rsidRDefault="00505FB6" w:rsidP="00505FB6">
      <w:pPr>
        <w:spacing w:after="160" w:line="256" w:lineRule="auto"/>
        <w:ind w:firstLine="0"/>
        <w:jc w:val="left"/>
        <w:rPr>
          <w:rFonts w:eastAsia="Calibri"/>
          <w:szCs w:val="24"/>
        </w:r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commence the </w:t>
      </w:r>
      <w:r w:rsidRPr="00CA3834">
        <w:rPr>
          <w:rFonts w:eastAsia="Calibri"/>
          <w:b/>
          <w:szCs w:val="24"/>
        </w:rPr>
        <w:t xml:space="preserve">Distribution Code Compliance Process </w:t>
      </w:r>
      <w:r w:rsidRPr="00CA3834">
        <w:rPr>
          <w:rFonts w:eastAsia="Calibri"/>
          <w:szCs w:val="24"/>
        </w:rPr>
        <w:t xml:space="preserve">when the non-compliance or potential non-compliance is first identified in accordance with DGC12.3 except where the non-compliance or potential non-compliance relates to Type D Power Generation Module; in which case the </w:t>
      </w:r>
      <w:r w:rsidRPr="00CA3834">
        <w:rPr>
          <w:rFonts w:eastAsia="Calibri"/>
          <w:b/>
          <w:szCs w:val="24"/>
        </w:rPr>
        <w:t xml:space="preserve">Distribution Code Compliance Process </w:t>
      </w:r>
      <w:r w:rsidRPr="00CA3834">
        <w:rPr>
          <w:rFonts w:eastAsia="Calibri"/>
          <w:szCs w:val="24"/>
        </w:rPr>
        <w:t xml:space="preserve">will be initiated following the exhaustion of the Limited </w:t>
      </w:r>
      <w:r w:rsidRPr="00CA3834">
        <w:rPr>
          <w:rFonts w:eastAsia="Calibri"/>
          <w:szCs w:val="24"/>
        </w:rPr>
        <w:lastRenderedPageBreak/>
        <w:t>Operational Notification process set out in DGC Annex 1 Item 10, Engineering Recommendation G99.</w:t>
      </w:r>
    </w:p>
    <w:p w14:paraId="34693555" w14:textId="77777777" w:rsidR="00505FB6" w:rsidRPr="00CA3834" w:rsidRDefault="00505FB6" w:rsidP="00505FB6">
      <w:pPr>
        <w:spacing w:after="160" w:line="256" w:lineRule="auto"/>
        <w:ind w:firstLine="0"/>
        <w:contextualSpacing/>
        <w:jc w:val="left"/>
        <w:rPr>
          <w:rFonts w:eastAsia="Calibri"/>
          <w:szCs w:val="24"/>
        </w:rPr>
      </w:pPr>
    </w:p>
    <w:p w14:paraId="432FCBBB" w14:textId="77777777" w:rsidR="00505FB6" w:rsidRPr="00CA3834" w:rsidRDefault="00505FB6" w:rsidP="00505FB6">
      <w:pPr>
        <w:spacing w:after="160" w:line="256" w:lineRule="auto"/>
        <w:ind w:firstLine="0"/>
        <w:contextualSpacing/>
        <w:jc w:val="left"/>
        <w:rPr>
          <w:rFonts w:eastAsia="Calibri"/>
          <w:b/>
          <w:szCs w:val="24"/>
        </w:rPr>
      </w:pPr>
      <w:r w:rsidRPr="00CA3834">
        <w:rPr>
          <w:rFonts w:eastAsia="Calibri"/>
          <w:b/>
          <w:szCs w:val="24"/>
        </w:rPr>
        <w:t>Stage 1 – First Notice (Week 0)</w:t>
      </w:r>
    </w:p>
    <w:p w14:paraId="1BA79436" w14:textId="77777777" w:rsidR="00505FB6" w:rsidRPr="00CA3834" w:rsidRDefault="00505FB6" w:rsidP="00505FB6">
      <w:pPr>
        <w:spacing w:after="160" w:line="256" w:lineRule="auto"/>
        <w:ind w:left="709" w:firstLine="0"/>
        <w:contextualSpacing/>
        <w:jc w:val="left"/>
        <w:rPr>
          <w:rFonts w:eastAsia="Calibri"/>
          <w:szCs w:val="24"/>
        </w:rPr>
      </w:pPr>
    </w:p>
    <w:p w14:paraId="06ED95D7" w14:textId="77777777" w:rsidR="00505FB6" w:rsidRPr="00CA3834" w:rsidRDefault="00505FB6" w:rsidP="00B77034">
      <w:pPr>
        <w:numPr>
          <w:ilvl w:val="0"/>
          <w:numId w:val="66"/>
        </w:numPr>
        <w:spacing w:after="120" w:line="259" w:lineRule="auto"/>
        <w:ind w:left="1418" w:firstLine="0"/>
        <w:jc w:val="left"/>
        <w:rPr>
          <w:rFonts w:eastAsia="Calibri"/>
          <w:szCs w:val="24"/>
        </w:r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issue notification in writing to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which:</w:t>
      </w:r>
    </w:p>
    <w:p w14:paraId="639A11C0" w14:textId="77777777" w:rsidR="00505FB6" w:rsidRPr="00CA3834" w:rsidRDefault="00505FB6" w:rsidP="00505FB6">
      <w:pPr>
        <w:spacing w:before="120" w:after="120"/>
        <w:ind w:left="2127" w:firstLine="0"/>
        <w:jc w:val="left"/>
        <w:rPr>
          <w:rFonts w:eastAsia="Calibri"/>
          <w:szCs w:val="24"/>
        </w:rPr>
      </w:pPr>
      <w:r w:rsidRPr="00CA3834">
        <w:rPr>
          <w:rFonts w:eastAsia="Calibri"/>
          <w:szCs w:val="24"/>
        </w:rPr>
        <w:t>(a)</w:t>
      </w:r>
      <w:r w:rsidRPr="00CA3834">
        <w:rPr>
          <w:rFonts w:eastAsia="Calibri"/>
          <w:szCs w:val="24"/>
        </w:rPr>
        <w:tab/>
        <w:t>sets out the non-compliance or potential non-compliance;</w:t>
      </w:r>
    </w:p>
    <w:p w14:paraId="28A7D8E1" w14:textId="77777777" w:rsidR="00505FB6" w:rsidRPr="00CA3834" w:rsidRDefault="00505FB6" w:rsidP="00505FB6">
      <w:pPr>
        <w:spacing w:before="120" w:after="120"/>
        <w:ind w:left="2835" w:hanging="708"/>
        <w:jc w:val="left"/>
        <w:rPr>
          <w:rFonts w:eastAsia="Calibri"/>
          <w:szCs w:val="24"/>
        </w:rPr>
      </w:pPr>
      <w:r w:rsidRPr="00CA3834">
        <w:rPr>
          <w:rFonts w:eastAsia="Calibri"/>
          <w:szCs w:val="24"/>
        </w:rPr>
        <w:t>(b)</w:t>
      </w:r>
      <w:r w:rsidRPr="00CA3834">
        <w:rPr>
          <w:rFonts w:eastAsia="Calibri"/>
          <w:szCs w:val="24"/>
        </w:rPr>
        <w:tab/>
        <w:t xml:space="preserve">sets out the actions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must take to address the non-compliance or potential non-compliance and the dates by which those actions should be complete, noting that compliance is required by no later than 26 weeks from the date of the notification;</w:t>
      </w:r>
    </w:p>
    <w:p w14:paraId="4A37F951" w14:textId="77777777" w:rsidR="00505FB6" w:rsidRPr="00CA3834" w:rsidRDefault="00505FB6" w:rsidP="00505FB6">
      <w:pPr>
        <w:spacing w:before="120" w:after="120"/>
        <w:ind w:left="2835" w:hanging="708"/>
        <w:jc w:val="left"/>
        <w:rPr>
          <w:rFonts w:eastAsia="Calibri"/>
          <w:szCs w:val="24"/>
        </w:rPr>
      </w:pPr>
      <w:r w:rsidRPr="00CA3834">
        <w:rPr>
          <w:rFonts w:eastAsia="Calibri"/>
          <w:szCs w:val="24"/>
        </w:rPr>
        <w:t xml:space="preserve">(c) </w:t>
      </w:r>
      <w:r w:rsidRPr="00CA3834">
        <w:rPr>
          <w:rFonts w:eastAsia="Calibri"/>
          <w:szCs w:val="24"/>
        </w:rPr>
        <w:tab/>
        <w:t xml:space="preserve">clarifies that, although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may request that the </w:t>
      </w:r>
      <w:r w:rsidRPr="00CA3834">
        <w:rPr>
          <w:rFonts w:eastAsia="Calibri"/>
          <w:b/>
          <w:szCs w:val="24"/>
        </w:rPr>
        <w:t>DNO</w:t>
      </w:r>
      <w:r w:rsidRPr="00CA3834">
        <w:rPr>
          <w:rFonts w:eastAsia="Calibri"/>
          <w:szCs w:val="24"/>
        </w:rPr>
        <w:t xml:space="preserve"> applies to the </w:t>
      </w:r>
      <w:r w:rsidRPr="00CA3834">
        <w:rPr>
          <w:rFonts w:eastAsia="Calibri"/>
          <w:b/>
          <w:szCs w:val="24"/>
        </w:rPr>
        <w:t>Authority</w:t>
      </w:r>
      <w:r w:rsidRPr="00CA3834">
        <w:rPr>
          <w:rFonts w:eastAsia="Calibri"/>
          <w:szCs w:val="24"/>
        </w:rPr>
        <w:t xml:space="preserve"> for a derogation relating to compliance with the </w:t>
      </w:r>
      <w:r w:rsidRPr="00CA3834">
        <w:rPr>
          <w:rFonts w:eastAsia="Calibri"/>
          <w:b/>
          <w:szCs w:val="24"/>
        </w:rPr>
        <w:t>Distribution Code</w:t>
      </w:r>
      <w:r w:rsidRPr="00CA3834">
        <w:rPr>
          <w:rFonts w:eastAsia="Calibri"/>
          <w:szCs w:val="24"/>
        </w:rPr>
        <w:t xml:space="preserve"> at any time during the </w:t>
      </w:r>
      <w:r w:rsidRPr="00CA3834">
        <w:rPr>
          <w:rFonts w:eastAsia="Calibri"/>
          <w:b/>
          <w:szCs w:val="24"/>
        </w:rPr>
        <w:t>Distribution Code Compliance Process</w:t>
      </w:r>
      <w:r w:rsidRPr="00CA3834">
        <w:rPr>
          <w:rFonts w:eastAsia="Calibri"/>
          <w:szCs w:val="24"/>
        </w:rPr>
        <w:t xml:space="preserve"> a </w:t>
      </w:r>
      <w:r w:rsidRPr="00CA3834">
        <w:rPr>
          <w:rFonts w:eastAsia="Calibri"/>
          <w:b/>
          <w:szCs w:val="24"/>
        </w:rPr>
        <w:t>Customer</w:t>
      </w:r>
      <w:r w:rsidRPr="00CA3834">
        <w:rPr>
          <w:rFonts w:eastAsia="Calibri"/>
          <w:szCs w:val="24"/>
        </w:rPr>
        <w:t xml:space="preserve"> or a </w:t>
      </w:r>
      <w:r w:rsidRPr="00CA3834">
        <w:rPr>
          <w:rFonts w:eastAsia="Calibri"/>
          <w:b/>
          <w:szCs w:val="24"/>
        </w:rPr>
        <w:t>Generator</w:t>
      </w:r>
      <w:r w:rsidRPr="00CA3834">
        <w:rPr>
          <w:rFonts w:eastAsia="Calibri"/>
          <w:szCs w:val="24"/>
        </w:rPr>
        <w:t xml:space="preserve"> that is considering requesting that the </w:t>
      </w:r>
      <w:r w:rsidRPr="00CA3834">
        <w:rPr>
          <w:rFonts w:eastAsia="Calibri"/>
          <w:b/>
          <w:szCs w:val="24"/>
        </w:rPr>
        <w:t xml:space="preserve">DNO </w:t>
      </w:r>
      <w:r w:rsidRPr="00CA3834">
        <w:rPr>
          <w:rFonts w:eastAsia="Calibri"/>
          <w:szCs w:val="24"/>
        </w:rPr>
        <w:t xml:space="preserve">requests a derogation from the </w:t>
      </w:r>
      <w:r w:rsidRPr="00CA3834">
        <w:rPr>
          <w:rFonts w:eastAsia="Calibri"/>
          <w:b/>
          <w:szCs w:val="24"/>
        </w:rPr>
        <w:t>Authority</w:t>
      </w:r>
      <w:r w:rsidRPr="00CA3834">
        <w:rPr>
          <w:rFonts w:eastAsia="Calibri"/>
          <w:szCs w:val="24"/>
        </w:rPr>
        <w:t xml:space="preserve"> must do so as early in the </w:t>
      </w:r>
      <w:r w:rsidRPr="00CA3834">
        <w:rPr>
          <w:rFonts w:eastAsia="Calibri"/>
          <w:b/>
          <w:szCs w:val="24"/>
        </w:rPr>
        <w:t>Distribution Code Compliance Process</w:t>
      </w:r>
      <w:r w:rsidRPr="00CA3834">
        <w:rPr>
          <w:rFonts w:eastAsia="Calibri"/>
          <w:szCs w:val="24"/>
        </w:rPr>
        <w:t xml:space="preserve"> as possible; and</w:t>
      </w:r>
    </w:p>
    <w:p w14:paraId="60648080" w14:textId="7A7EC395" w:rsidR="00505FB6" w:rsidRPr="00CA3834" w:rsidRDefault="00505FB6" w:rsidP="00505FB6">
      <w:pPr>
        <w:spacing w:before="120" w:after="120"/>
        <w:ind w:left="2835" w:hanging="708"/>
        <w:jc w:val="left"/>
        <w:rPr>
          <w:rFonts w:eastAsia="Calibri"/>
          <w:szCs w:val="24"/>
        </w:rPr>
      </w:pPr>
      <w:r w:rsidRPr="00CA3834">
        <w:rPr>
          <w:rFonts w:eastAsia="Calibri"/>
          <w:szCs w:val="24"/>
        </w:rPr>
        <w:t>(</w:t>
      </w:r>
      <w:r w:rsidR="000A4C52">
        <w:rPr>
          <w:rFonts w:eastAsia="Calibri"/>
          <w:szCs w:val="24"/>
        </w:rPr>
        <w:t>d</w:t>
      </w:r>
      <w:r w:rsidRPr="00CA3834">
        <w:rPr>
          <w:rFonts w:eastAsia="Calibri"/>
          <w:szCs w:val="24"/>
        </w:rPr>
        <w:t>)</w:t>
      </w:r>
      <w:r w:rsidRPr="00CA3834">
        <w:rPr>
          <w:rFonts w:eastAsia="Calibri"/>
          <w:szCs w:val="24"/>
        </w:rPr>
        <w:tab/>
        <w:t xml:space="preserve">sets out the timescales associated with the </w:t>
      </w:r>
      <w:r w:rsidRPr="00CA3834">
        <w:rPr>
          <w:rFonts w:eastAsia="Calibri"/>
          <w:b/>
          <w:szCs w:val="24"/>
        </w:rPr>
        <w:t>Distribution Code Compliance Process</w:t>
      </w:r>
      <w:r w:rsidRPr="00CA3834">
        <w:rPr>
          <w:rFonts w:eastAsia="Calibri"/>
          <w:szCs w:val="24"/>
        </w:rPr>
        <w:t>.</w:t>
      </w:r>
    </w:p>
    <w:p w14:paraId="0AA293CE" w14:textId="77777777" w:rsidR="00505FB6" w:rsidRPr="00CA3834" w:rsidRDefault="00505FB6" w:rsidP="00B77034">
      <w:pPr>
        <w:numPr>
          <w:ilvl w:val="0"/>
          <w:numId w:val="66"/>
        </w:numPr>
        <w:spacing w:after="120" w:line="259" w:lineRule="auto"/>
        <w:ind w:left="2127" w:hanging="709"/>
        <w:jc w:val="left"/>
        <w:rPr>
          <w:rFonts w:eastAsia="Calibri"/>
          <w:szCs w:val="24"/>
        </w:rPr>
      </w:pPr>
      <w:r w:rsidRPr="00CA3834">
        <w:rPr>
          <w:rFonts w:eastAsia="Calibri"/>
          <w:szCs w:val="24"/>
        </w:rPr>
        <w:t xml:space="preserve">If, by the end of Week 4,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not demonstrated compliance with the </w:t>
      </w:r>
      <w:r w:rsidRPr="00CA3834">
        <w:rPr>
          <w:rFonts w:eastAsia="Calibri"/>
          <w:b/>
          <w:szCs w:val="24"/>
        </w:rPr>
        <w:t>Distribution Code</w:t>
      </w:r>
      <w:r w:rsidRPr="00CA3834">
        <w:rPr>
          <w:rFonts w:eastAsia="Calibri"/>
          <w:szCs w:val="24"/>
        </w:rPr>
        <w:t xml:space="preserve">, the </w:t>
      </w:r>
      <w:r w:rsidRPr="00CA3834">
        <w:rPr>
          <w:rFonts w:eastAsia="Calibri"/>
          <w:b/>
          <w:szCs w:val="24"/>
        </w:rPr>
        <w:t>DNO</w:t>
      </w:r>
      <w:r w:rsidRPr="00CA3834">
        <w:rPr>
          <w:rFonts w:eastAsia="Calibri"/>
          <w:szCs w:val="24"/>
        </w:rPr>
        <w:t xml:space="preserve"> will initiate Stage 2 of the </w:t>
      </w:r>
      <w:r w:rsidRPr="00CA3834">
        <w:rPr>
          <w:rFonts w:eastAsia="Calibri"/>
          <w:b/>
          <w:szCs w:val="24"/>
        </w:rPr>
        <w:t>Distribution Code Compliance Process</w:t>
      </w:r>
      <w:r w:rsidRPr="00CA3834">
        <w:rPr>
          <w:rFonts w:eastAsia="Calibri"/>
          <w:szCs w:val="24"/>
        </w:rPr>
        <w:t>.</w:t>
      </w:r>
    </w:p>
    <w:p w14:paraId="1A0D0F7E" w14:textId="2F3C430F" w:rsidR="00505FB6" w:rsidRDefault="00505FB6" w:rsidP="00505FB6">
      <w:pPr>
        <w:spacing w:after="160" w:line="256" w:lineRule="auto"/>
        <w:ind w:left="0" w:firstLine="0"/>
        <w:jc w:val="left"/>
        <w:rPr>
          <w:rFonts w:eastAsia="Calibri"/>
          <w:szCs w:val="24"/>
        </w:rPr>
      </w:pPr>
    </w:p>
    <w:p w14:paraId="15780E97" w14:textId="39D4774B" w:rsidR="00505FB6" w:rsidRDefault="00505FB6" w:rsidP="00505FB6">
      <w:pPr>
        <w:spacing w:after="160" w:line="256" w:lineRule="auto"/>
        <w:ind w:left="0" w:firstLine="0"/>
        <w:jc w:val="left"/>
        <w:rPr>
          <w:rFonts w:eastAsia="Calibri"/>
          <w:szCs w:val="24"/>
        </w:rPr>
      </w:pPr>
    </w:p>
    <w:p w14:paraId="26F15A2E" w14:textId="77777777" w:rsidR="00505FB6" w:rsidRPr="00CA3834" w:rsidRDefault="00505FB6" w:rsidP="00505FB6">
      <w:pPr>
        <w:spacing w:after="160" w:line="256" w:lineRule="auto"/>
        <w:ind w:left="0" w:firstLine="0"/>
        <w:jc w:val="left"/>
        <w:rPr>
          <w:rFonts w:eastAsia="Calibri"/>
          <w:szCs w:val="24"/>
        </w:rPr>
      </w:pPr>
    </w:p>
    <w:p w14:paraId="02181D75" w14:textId="77777777" w:rsidR="00505FB6" w:rsidRPr="00CA3834" w:rsidRDefault="00505FB6" w:rsidP="00505FB6">
      <w:pPr>
        <w:spacing w:after="160" w:line="256" w:lineRule="auto"/>
        <w:ind w:firstLine="0"/>
        <w:contextualSpacing/>
        <w:jc w:val="left"/>
        <w:rPr>
          <w:rFonts w:eastAsia="Calibri"/>
          <w:b/>
          <w:szCs w:val="24"/>
        </w:rPr>
      </w:pPr>
      <w:r w:rsidRPr="00CA3834">
        <w:rPr>
          <w:rFonts w:eastAsia="Calibri"/>
          <w:b/>
          <w:szCs w:val="24"/>
        </w:rPr>
        <w:t>Stage 2 - Second Notice (Week 4)</w:t>
      </w:r>
    </w:p>
    <w:p w14:paraId="722ECC52" w14:textId="77777777" w:rsidR="00505FB6" w:rsidRPr="00CA3834" w:rsidRDefault="00505FB6" w:rsidP="00505FB6">
      <w:pPr>
        <w:spacing w:after="160" w:line="256" w:lineRule="auto"/>
        <w:ind w:left="0" w:firstLine="0"/>
        <w:contextualSpacing/>
        <w:jc w:val="left"/>
        <w:rPr>
          <w:rFonts w:eastAsia="Calibri"/>
          <w:b/>
          <w:szCs w:val="24"/>
        </w:rPr>
      </w:pPr>
    </w:p>
    <w:p w14:paraId="08615630" w14:textId="77777777" w:rsidR="00505FB6" w:rsidRPr="00CA3834" w:rsidRDefault="00505FB6" w:rsidP="00B77034">
      <w:pPr>
        <w:numPr>
          <w:ilvl w:val="0"/>
          <w:numId w:val="70"/>
        </w:numPr>
        <w:spacing w:after="120" w:line="259" w:lineRule="auto"/>
        <w:ind w:left="2127" w:hanging="709"/>
        <w:jc w:val="left"/>
        <w:rPr>
          <w:rFonts w:eastAsia="Calibri"/>
          <w:szCs w:val="24"/>
        </w:rPr>
      </w:pPr>
      <w:r w:rsidRPr="00CA3834">
        <w:rPr>
          <w:rFonts w:eastAsia="Calibri"/>
          <w:szCs w:val="24"/>
        </w:rPr>
        <w:t xml:space="preserve">The DNO will issue notification in writing to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which:</w:t>
      </w:r>
    </w:p>
    <w:p w14:paraId="19342550" w14:textId="77777777" w:rsidR="00505FB6" w:rsidRPr="00CA3834" w:rsidRDefault="00505FB6" w:rsidP="00505FB6">
      <w:pPr>
        <w:spacing w:after="120"/>
        <w:ind w:left="2835" w:hanging="709"/>
        <w:jc w:val="left"/>
        <w:rPr>
          <w:rFonts w:eastAsia="Calibri"/>
          <w:szCs w:val="24"/>
        </w:rPr>
      </w:pPr>
      <w:r w:rsidRPr="00CA3834">
        <w:rPr>
          <w:rFonts w:eastAsia="Calibri"/>
          <w:szCs w:val="24"/>
        </w:rPr>
        <w:t>(a)</w:t>
      </w:r>
      <w:r w:rsidRPr="00CA3834">
        <w:rPr>
          <w:rFonts w:eastAsia="Calibri"/>
          <w:szCs w:val="24"/>
        </w:rPr>
        <w:tab/>
        <w:t xml:space="preserve">sets out whether a response has been received from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following Stage 1;</w:t>
      </w:r>
    </w:p>
    <w:p w14:paraId="0088388C" w14:textId="77777777" w:rsidR="00505FB6" w:rsidRPr="00CA3834" w:rsidRDefault="00505FB6" w:rsidP="00505FB6">
      <w:pPr>
        <w:spacing w:after="120"/>
        <w:ind w:left="2835" w:hanging="687"/>
        <w:jc w:val="left"/>
        <w:rPr>
          <w:rFonts w:eastAsia="Calibri"/>
          <w:szCs w:val="24"/>
        </w:rPr>
      </w:pPr>
      <w:r w:rsidRPr="00CA3834">
        <w:rPr>
          <w:rFonts w:eastAsia="Calibri"/>
          <w:szCs w:val="24"/>
        </w:rPr>
        <w:t>(b)</w:t>
      </w:r>
      <w:r w:rsidRPr="00CA3834">
        <w:rPr>
          <w:rFonts w:eastAsia="Calibri"/>
          <w:szCs w:val="24"/>
        </w:rPr>
        <w:tab/>
        <w:t xml:space="preserve">sets out whether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provided evidence to demonstrate its compliance with the </w:t>
      </w:r>
      <w:r w:rsidRPr="00CA3834">
        <w:rPr>
          <w:rFonts w:eastAsia="Calibri"/>
          <w:b/>
          <w:szCs w:val="24"/>
        </w:rPr>
        <w:t>Distribution Code</w:t>
      </w:r>
      <w:r w:rsidRPr="00CA3834">
        <w:rPr>
          <w:rFonts w:eastAsia="Calibri"/>
          <w:szCs w:val="24"/>
        </w:rPr>
        <w:t>;</w:t>
      </w:r>
    </w:p>
    <w:p w14:paraId="04EDF51B" w14:textId="77777777" w:rsidR="00505FB6" w:rsidRPr="00CA3834" w:rsidRDefault="00505FB6" w:rsidP="00505FB6">
      <w:pPr>
        <w:spacing w:after="120"/>
        <w:ind w:left="2835" w:hanging="687"/>
        <w:jc w:val="left"/>
        <w:rPr>
          <w:rFonts w:eastAsia="Calibri"/>
          <w:szCs w:val="24"/>
        </w:rPr>
      </w:pPr>
      <w:r w:rsidRPr="00CA3834">
        <w:rPr>
          <w:rFonts w:eastAsia="Calibri"/>
          <w:szCs w:val="24"/>
        </w:rPr>
        <w:t>(c)</w:t>
      </w:r>
      <w:r w:rsidRPr="00CA3834">
        <w:rPr>
          <w:rFonts w:eastAsia="Calibri"/>
          <w:szCs w:val="24"/>
        </w:rPr>
        <w:tab/>
        <w:t>sets out whether a compliance plan has been agreed and summarises the plan, including the key dates; and</w:t>
      </w:r>
    </w:p>
    <w:p w14:paraId="37E0C0A9" w14:textId="77777777" w:rsidR="00505FB6" w:rsidRPr="00CA3834" w:rsidRDefault="00505FB6" w:rsidP="00505FB6">
      <w:pPr>
        <w:spacing w:after="120"/>
        <w:ind w:left="2835" w:hanging="708"/>
        <w:jc w:val="left"/>
        <w:rPr>
          <w:rFonts w:eastAsia="Calibri"/>
          <w:szCs w:val="24"/>
        </w:rPr>
      </w:pPr>
      <w:r w:rsidRPr="00CA3834">
        <w:rPr>
          <w:rFonts w:eastAsia="Calibri"/>
          <w:szCs w:val="24"/>
        </w:rPr>
        <w:t>(d)</w:t>
      </w:r>
      <w:r w:rsidRPr="00CA3834">
        <w:rPr>
          <w:rFonts w:eastAsia="Calibri"/>
          <w:szCs w:val="24"/>
        </w:rPr>
        <w:tab/>
        <w:t>repeats the relevant parts of the notification provided under Stage 1.</w:t>
      </w:r>
    </w:p>
    <w:p w14:paraId="444BED0B" w14:textId="77777777" w:rsidR="00505FB6" w:rsidRPr="00CA3834" w:rsidRDefault="00505FB6" w:rsidP="00B77034">
      <w:pPr>
        <w:numPr>
          <w:ilvl w:val="0"/>
          <w:numId w:val="70"/>
        </w:numPr>
        <w:spacing w:after="120" w:line="259" w:lineRule="auto"/>
        <w:ind w:left="2127" w:hanging="709"/>
        <w:jc w:val="left"/>
        <w:rPr>
          <w:rFonts w:eastAsia="Calibri"/>
          <w:szCs w:val="24"/>
        </w:rPr>
      </w:pPr>
      <w:r w:rsidRPr="00CA3834">
        <w:rPr>
          <w:rFonts w:eastAsia="Calibri"/>
          <w:szCs w:val="24"/>
        </w:rPr>
        <w:t xml:space="preserve">If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does not respond to the notification provided under Stage 1, the </w:t>
      </w:r>
      <w:r w:rsidRPr="00CA3834">
        <w:rPr>
          <w:rFonts w:eastAsia="Calibri"/>
          <w:b/>
          <w:szCs w:val="24"/>
        </w:rPr>
        <w:t>DNO</w:t>
      </w:r>
      <w:r w:rsidRPr="00CA3834">
        <w:rPr>
          <w:rFonts w:eastAsia="Calibri"/>
          <w:szCs w:val="24"/>
        </w:rPr>
        <w:t xml:space="preserve"> will attach a suitably robust and durable copy of that notification to a suitable location at or as close as possible to </w:t>
      </w:r>
      <w:r w:rsidRPr="00CA3834">
        <w:rPr>
          <w:rFonts w:eastAsia="Calibri"/>
          <w:szCs w:val="24"/>
        </w:rPr>
        <w:lastRenderedPageBreak/>
        <w:t xml:space="preserve">the </w:t>
      </w:r>
      <w:r w:rsidRPr="00CA3834">
        <w:rPr>
          <w:rFonts w:eastAsia="Calibri"/>
          <w:b/>
          <w:szCs w:val="24"/>
        </w:rPr>
        <w:t>Customer’s</w:t>
      </w:r>
      <w:r w:rsidRPr="00CA3834">
        <w:rPr>
          <w:rFonts w:eastAsia="Calibri"/>
          <w:szCs w:val="24"/>
        </w:rPr>
        <w:t xml:space="preserve"> or the </w:t>
      </w:r>
      <w:r w:rsidRPr="00CA3834">
        <w:rPr>
          <w:rFonts w:eastAsia="Calibri"/>
          <w:b/>
          <w:szCs w:val="24"/>
        </w:rPr>
        <w:t>Generator’s</w:t>
      </w:r>
      <w:r w:rsidRPr="00CA3834">
        <w:rPr>
          <w:rFonts w:eastAsia="Calibri"/>
          <w:szCs w:val="24"/>
        </w:rPr>
        <w:t xml:space="preserve"> site, for example to the site gate, fence, door, metering annex etc.</w:t>
      </w:r>
    </w:p>
    <w:p w14:paraId="2FD18AD3" w14:textId="77777777" w:rsidR="00505FB6" w:rsidRPr="00CA3834" w:rsidRDefault="00505FB6" w:rsidP="00B77034">
      <w:pPr>
        <w:numPr>
          <w:ilvl w:val="0"/>
          <w:numId w:val="70"/>
        </w:numPr>
        <w:spacing w:after="120" w:line="259" w:lineRule="auto"/>
        <w:ind w:left="2127" w:hanging="709"/>
        <w:jc w:val="left"/>
        <w:rPr>
          <w:rFonts w:eastAsia="Calibri"/>
          <w:szCs w:val="24"/>
        </w:rPr>
      </w:pPr>
      <w:r w:rsidRPr="00CA3834">
        <w:rPr>
          <w:rFonts w:eastAsia="Calibri"/>
          <w:szCs w:val="24"/>
        </w:rPr>
        <w:t xml:space="preserve">If, by the end of Week 8,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not demonstrated compliance with the </w:t>
      </w:r>
      <w:r w:rsidRPr="00CA3834">
        <w:rPr>
          <w:rFonts w:eastAsia="Calibri"/>
          <w:b/>
          <w:szCs w:val="24"/>
        </w:rPr>
        <w:t>Distribution Code</w:t>
      </w:r>
      <w:r w:rsidRPr="00CA3834">
        <w:rPr>
          <w:rFonts w:eastAsia="Calibri"/>
          <w:szCs w:val="24"/>
        </w:rPr>
        <w:t xml:space="preserve">, the </w:t>
      </w:r>
      <w:r w:rsidRPr="00CA3834">
        <w:rPr>
          <w:rFonts w:eastAsia="Calibri"/>
          <w:b/>
          <w:szCs w:val="24"/>
        </w:rPr>
        <w:t>DNO</w:t>
      </w:r>
      <w:r w:rsidRPr="00CA3834">
        <w:rPr>
          <w:rFonts w:eastAsia="Calibri"/>
          <w:szCs w:val="24"/>
        </w:rPr>
        <w:t xml:space="preserve"> will initiate Stage 3 of the </w:t>
      </w:r>
      <w:r w:rsidRPr="00CA3834">
        <w:rPr>
          <w:rFonts w:eastAsia="Calibri"/>
          <w:b/>
          <w:szCs w:val="24"/>
        </w:rPr>
        <w:t>Distribution Code Compliance Process</w:t>
      </w:r>
      <w:r w:rsidRPr="00CA3834">
        <w:rPr>
          <w:rFonts w:eastAsia="Calibri"/>
          <w:szCs w:val="24"/>
        </w:rPr>
        <w:t>.</w:t>
      </w:r>
    </w:p>
    <w:p w14:paraId="14C7939A" w14:textId="77777777" w:rsidR="00505FB6" w:rsidRPr="00CA3834" w:rsidRDefault="00505FB6" w:rsidP="00505FB6">
      <w:pPr>
        <w:spacing w:after="160" w:line="256" w:lineRule="auto"/>
        <w:ind w:left="0" w:firstLine="0"/>
        <w:jc w:val="left"/>
        <w:rPr>
          <w:rFonts w:eastAsia="Calibri"/>
          <w:b/>
          <w:szCs w:val="24"/>
        </w:rPr>
      </w:pPr>
    </w:p>
    <w:p w14:paraId="47763158" w14:textId="77777777" w:rsidR="00505FB6" w:rsidRPr="00CA3834" w:rsidRDefault="00505FB6" w:rsidP="00505FB6">
      <w:pPr>
        <w:spacing w:after="160" w:line="256" w:lineRule="auto"/>
        <w:ind w:firstLine="0"/>
        <w:contextualSpacing/>
        <w:jc w:val="left"/>
        <w:rPr>
          <w:rFonts w:eastAsia="Calibri"/>
          <w:b/>
          <w:szCs w:val="24"/>
        </w:rPr>
      </w:pPr>
      <w:r w:rsidRPr="00CA3834">
        <w:rPr>
          <w:rFonts w:eastAsia="Calibri"/>
          <w:b/>
          <w:szCs w:val="24"/>
        </w:rPr>
        <w:t>Stage 3 – Third Notice (Week 8)</w:t>
      </w:r>
    </w:p>
    <w:p w14:paraId="1C4FD1DD" w14:textId="77777777" w:rsidR="00505FB6" w:rsidRPr="00CA3834" w:rsidRDefault="00505FB6" w:rsidP="00505FB6">
      <w:pPr>
        <w:spacing w:after="120"/>
        <w:ind w:left="0" w:firstLine="0"/>
        <w:jc w:val="left"/>
        <w:rPr>
          <w:rFonts w:eastAsia="Calibri"/>
          <w:b/>
          <w:szCs w:val="24"/>
        </w:rPr>
      </w:pPr>
    </w:p>
    <w:p w14:paraId="3D32DD68" w14:textId="77777777" w:rsidR="00505FB6" w:rsidRPr="00CA3834" w:rsidRDefault="00505FB6" w:rsidP="00B77034">
      <w:pPr>
        <w:numPr>
          <w:ilvl w:val="0"/>
          <w:numId w:val="67"/>
        </w:numPr>
        <w:spacing w:after="120" w:line="259" w:lineRule="auto"/>
        <w:ind w:left="2127" w:hanging="709"/>
        <w:jc w:val="left"/>
        <w:rPr>
          <w:rFonts w:eastAsia="Calibri"/>
          <w:szCs w:val="24"/>
        </w:r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repeat the relevant parts of Stage 2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w:t>
      </w:r>
    </w:p>
    <w:p w14:paraId="6364BB9E" w14:textId="77777777" w:rsidR="00505FB6" w:rsidRPr="00CA3834" w:rsidRDefault="00505FB6" w:rsidP="00B77034">
      <w:pPr>
        <w:numPr>
          <w:ilvl w:val="0"/>
          <w:numId w:val="67"/>
        </w:numPr>
        <w:spacing w:after="120" w:line="259" w:lineRule="auto"/>
        <w:ind w:left="2127" w:hanging="709"/>
        <w:jc w:val="left"/>
        <w:rPr>
          <w:rFonts w:eastAsia="Calibri"/>
          <w:szCs w:val="24"/>
        </w:rPr>
      </w:pPr>
      <w:r w:rsidRPr="00CA3834">
        <w:rPr>
          <w:rFonts w:eastAsia="Calibri"/>
          <w:szCs w:val="24"/>
        </w:rPr>
        <w:t xml:space="preserve">If, by the end of Week 16,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not demonstrated compliance with the </w:t>
      </w:r>
      <w:r w:rsidRPr="00CA3834">
        <w:rPr>
          <w:rFonts w:eastAsia="Calibri"/>
          <w:b/>
          <w:szCs w:val="24"/>
        </w:rPr>
        <w:t>Distribution Code</w:t>
      </w:r>
      <w:r w:rsidRPr="00CA3834">
        <w:rPr>
          <w:rFonts w:eastAsia="Calibri"/>
          <w:szCs w:val="24"/>
        </w:rPr>
        <w:t xml:space="preserve">, the </w:t>
      </w:r>
      <w:r w:rsidRPr="00CA3834">
        <w:rPr>
          <w:rFonts w:eastAsia="Calibri"/>
          <w:b/>
          <w:szCs w:val="24"/>
        </w:rPr>
        <w:t>DNO</w:t>
      </w:r>
      <w:r w:rsidRPr="00CA3834">
        <w:rPr>
          <w:rFonts w:eastAsia="Calibri"/>
          <w:szCs w:val="24"/>
        </w:rPr>
        <w:t xml:space="preserve"> will initiate Stage 4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w:t>
      </w:r>
    </w:p>
    <w:p w14:paraId="2A7E7843" w14:textId="77777777" w:rsidR="00505FB6" w:rsidRPr="00CA3834" w:rsidRDefault="00505FB6" w:rsidP="00505FB6">
      <w:pPr>
        <w:spacing w:after="160" w:line="256" w:lineRule="auto"/>
        <w:ind w:left="0" w:firstLine="0"/>
        <w:jc w:val="left"/>
        <w:rPr>
          <w:rFonts w:eastAsia="Calibri"/>
          <w:szCs w:val="24"/>
        </w:rPr>
      </w:pPr>
    </w:p>
    <w:p w14:paraId="50D87057" w14:textId="77777777" w:rsidR="00505FB6" w:rsidRPr="00CA3834" w:rsidRDefault="00505FB6" w:rsidP="00505FB6">
      <w:pPr>
        <w:spacing w:after="160" w:line="256" w:lineRule="auto"/>
        <w:ind w:firstLine="0"/>
        <w:contextualSpacing/>
        <w:jc w:val="left"/>
        <w:rPr>
          <w:rFonts w:eastAsia="Calibri"/>
          <w:b/>
          <w:szCs w:val="24"/>
        </w:rPr>
      </w:pPr>
      <w:r w:rsidRPr="00CA3834">
        <w:rPr>
          <w:rFonts w:eastAsia="Calibri"/>
          <w:b/>
          <w:szCs w:val="24"/>
        </w:rPr>
        <w:t>Stage 4 – Fourth Notice (Week 16)</w:t>
      </w:r>
    </w:p>
    <w:p w14:paraId="1A5A96D2" w14:textId="77777777" w:rsidR="00505FB6" w:rsidRPr="00CA3834" w:rsidRDefault="00505FB6" w:rsidP="00505FB6">
      <w:pPr>
        <w:spacing w:after="160" w:line="256" w:lineRule="auto"/>
        <w:ind w:left="0" w:firstLine="0"/>
        <w:contextualSpacing/>
        <w:jc w:val="left"/>
        <w:rPr>
          <w:rFonts w:eastAsia="Calibri"/>
          <w:b/>
          <w:szCs w:val="24"/>
        </w:rPr>
      </w:pPr>
    </w:p>
    <w:p w14:paraId="2058A845" w14:textId="77777777" w:rsidR="00505FB6" w:rsidRPr="00CA3834" w:rsidRDefault="00505FB6" w:rsidP="00B77034">
      <w:pPr>
        <w:numPr>
          <w:ilvl w:val="0"/>
          <w:numId w:val="68"/>
        </w:numPr>
        <w:spacing w:after="120" w:line="259" w:lineRule="auto"/>
        <w:ind w:left="2127" w:hanging="709"/>
        <w:jc w:val="left"/>
        <w:rPr>
          <w:rFonts w:eastAsia="Calibri"/>
          <w:szCs w:val="24"/>
        </w:r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repeat the relevant parts of Stage 2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w:t>
      </w:r>
    </w:p>
    <w:p w14:paraId="043C1877" w14:textId="77777777" w:rsidR="00505FB6" w:rsidRPr="00CA3834" w:rsidRDefault="00505FB6" w:rsidP="00B77034">
      <w:pPr>
        <w:numPr>
          <w:ilvl w:val="0"/>
          <w:numId w:val="68"/>
        </w:numPr>
        <w:spacing w:after="120" w:line="259" w:lineRule="auto"/>
        <w:ind w:left="2127" w:hanging="709"/>
        <w:jc w:val="left"/>
        <w:rPr>
          <w:rFonts w:eastAsia="Calibri"/>
          <w:szCs w:val="24"/>
        </w:rPr>
      </w:pPr>
      <w:r w:rsidRPr="00CA3834">
        <w:rPr>
          <w:rFonts w:eastAsia="Calibri"/>
          <w:szCs w:val="24"/>
        </w:rPr>
        <w:t xml:space="preserve">If, by the end of Week 22,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not demonstrated compliance with the </w:t>
      </w:r>
      <w:r w:rsidRPr="00CA3834">
        <w:rPr>
          <w:rFonts w:eastAsia="Calibri"/>
          <w:b/>
          <w:szCs w:val="24"/>
        </w:rPr>
        <w:t>Distribution Code</w:t>
      </w:r>
      <w:r w:rsidRPr="00CA3834">
        <w:rPr>
          <w:rFonts w:eastAsia="Calibri"/>
          <w:szCs w:val="24"/>
        </w:rPr>
        <w:t xml:space="preserve">, the </w:t>
      </w:r>
      <w:r w:rsidRPr="00CA3834">
        <w:rPr>
          <w:rFonts w:eastAsia="Calibri"/>
          <w:b/>
          <w:szCs w:val="24"/>
        </w:rPr>
        <w:t>DNO</w:t>
      </w:r>
      <w:r w:rsidRPr="00CA3834">
        <w:rPr>
          <w:rFonts w:eastAsia="Calibri"/>
          <w:szCs w:val="24"/>
        </w:rPr>
        <w:t xml:space="preserve"> will initiate Stage 5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w:t>
      </w:r>
    </w:p>
    <w:p w14:paraId="108345F4" w14:textId="141D59B3" w:rsidR="00505FB6" w:rsidRDefault="00505FB6" w:rsidP="00505FB6">
      <w:pPr>
        <w:spacing w:after="160" w:line="256" w:lineRule="auto"/>
        <w:ind w:left="0" w:firstLine="0"/>
        <w:jc w:val="left"/>
        <w:rPr>
          <w:rFonts w:eastAsia="Calibri"/>
          <w:szCs w:val="24"/>
        </w:rPr>
      </w:pPr>
    </w:p>
    <w:p w14:paraId="4506EA57" w14:textId="3558DBEE" w:rsidR="00505FB6" w:rsidRDefault="00505FB6" w:rsidP="00505FB6">
      <w:pPr>
        <w:spacing w:after="160" w:line="256" w:lineRule="auto"/>
        <w:ind w:left="0" w:firstLine="0"/>
        <w:jc w:val="left"/>
        <w:rPr>
          <w:rFonts w:eastAsia="Calibri"/>
          <w:szCs w:val="24"/>
        </w:rPr>
      </w:pPr>
    </w:p>
    <w:p w14:paraId="2CFA0883" w14:textId="77777777" w:rsidR="00505FB6" w:rsidRPr="00CA3834" w:rsidRDefault="00505FB6" w:rsidP="00505FB6">
      <w:pPr>
        <w:spacing w:after="160" w:line="256" w:lineRule="auto"/>
        <w:ind w:left="0" w:firstLine="0"/>
        <w:jc w:val="left"/>
        <w:rPr>
          <w:rFonts w:eastAsia="Calibri"/>
          <w:szCs w:val="24"/>
        </w:rPr>
      </w:pPr>
    </w:p>
    <w:p w14:paraId="171F6860" w14:textId="77777777" w:rsidR="00505FB6" w:rsidRPr="00CA3834" w:rsidRDefault="00505FB6" w:rsidP="00505FB6">
      <w:pPr>
        <w:spacing w:after="160" w:line="256" w:lineRule="auto"/>
        <w:ind w:firstLine="0"/>
        <w:contextualSpacing/>
        <w:jc w:val="left"/>
        <w:rPr>
          <w:rFonts w:eastAsia="Calibri"/>
          <w:b/>
          <w:szCs w:val="24"/>
        </w:rPr>
      </w:pPr>
      <w:r w:rsidRPr="00CA3834">
        <w:rPr>
          <w:rFonts w:eastAsia="Calibri"/>
          <w:b/>
          <w:szCs w:val="24"/>
        </w:rPr>
        <w:t>Stage 5 – Final Notice (Week 22)</w:t>
      </w:r>
    </w:p>
    <w:p w14:paraId="2AF3F056" w14:textId="77777777" w:rsidR="00505FB6" w:rsidRPr="00CA3834" w:rsidRDefault="00505FB6" w:rsidP="00505FB6">
      <w:pPr>
        <w:spacing w:after="160" w:line="256" w:lineRule="auto"/>
        <w:ind w:left="0" w:firstLine="0"/>
        <w:contextualSpacing/>
        <w:jc w:val="left"/>
        <w:rPr>
          <w:rFonts w:eastAsia="Calibri"/>
          <w:b/>
          <w:szCs w:val="24"/>
        </w:rPr>
      </w:pPr>
    </w:p>
    <w:p w14:paraId="6B57D554" w14:textId="77777777" w:rsidR="00505FB6" w:rsidRPr="00CA3834" w:rsidRDefault="00505FB6" w:rsidP="00B77034">
      <w:pPr>
        <w:numPr>
          <w:ilvl w:val="0"/>
          <w:numId w:val="69"/>
        </w:numPr>
        <w:spacing w:after="120" w:line="259" w:lineRule="auto"/>
        <w:ind w:left="2127" w:hanging="709"/>
        <w:jc w:val="left"/>
        <w:rPr>
          <w:rFonts w:eastAsia="Calibri"/>
          <w:szCs w:val="24"/>
        </w:r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repeat the relevant parts of Stage 2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w:t>
      </w:r>
    </w:p>
    <w:p w14:paraId="239FD94D" w14:textId="77777777" w:rsidR="00505FB6" w:rsidRPr="00CA3834" w:rsidRDefault="00505FB6" w:rsidP="00B77034">
      <w:pPr>
        <w:numPr>
          <w:ilvl w:val="0"/>
          <w:numId w:val="69"/>
        </w:numPr>
        <w:spacing w:after="120" w:line="259" w:lineRule="auto"/>
        <w:ind w:left="2127" w:hanging="709"/>
        <w:jc w:val="left"/>
        <w:rPr>
          <w:rFonts w:eastAsia="Calibri"/>
          <w:szCs w:val="24"/>
        </w:rPr>
      </w:pPr>
      <w:r w:rsidRPr="00CA3834">
        <w:rPr>
          <w:rFonts w:eastAsia="Calibri"/>
          <w:szCs w:val="24"/>
        </w:rPr>
        <w:t xml:space="preserve">The notification provided to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will clearly state that, if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not provided evidence sufficient to demonstrate compliance with the </w:t>
      </w:r>
      <w:r w:rsidRPr="00CA3834">
        <w:rPr>
          <w:rFonts w:eastAsia="Calibri"/>
          <w:b/>
          <w:szCs w:val="24"/>
        </w:rPr>
        <w:t>Distribution Code</w:t>
      </w:r>
      <w:r w:rsidRPr="00CA3834">
        <w:rPr>
          <w:rFonts w:eastAsia="Calibri"/>
          <w:szCs w:val="24"/>
        </w:rPr>
        <w:t xml:space="preserve"> by the end of week 26, the </w:t>
      </w:r>
      <w:r w:rsidRPr="00CA3834">
        <w:rPr>
          <w:rFonts w:eastAsia="Calibri"/>
          <w:b/>
          <w:szCs w:val="24"/>
        </w:rPr>
        <w:t>DNO</w:t>
      </w:r>
      <w:r w:rsidRPr="00CA3834">
        <w:rPr>
          <w:rFonts w:eastAsia="Calibri"/>
          <w:szCs w:val="24"/>
        </w:rPr>
        <w:t xml:space="preserve"> will make arrangements to de-energise the </w:t>
      </w:r>
      <w:r w:rsidRPr="00CA3834">
        <w:rPr>
          <w:rFonts w:eastAsia="Calibri"/>
          <w:b/>
          <w:szCs w:val="24"/>
        </w:rPr>
        <w:t>Customer’s</w:t>
      </w:r>
      <w:r w:rsidRPr="00CA3834">
        <w:rPr>
          <w:rFonts w:eastAsia="Calibri"/>
          <w:szCs w:val="24"/>
        </w:rPr>
        <w:t xml:space="preserve"> or the </w:t>
      </w:r>
      <w:r w:rsidRPr="00CA3834">
        <w:rPr>
          <w:rFonts w:eastAsia="Calibri"/>
          <w:b/>
          <w:szCs w:val="24"/>
        </w:rPr>
        <w:t>Generator’s</w:t>
      </w:r>
      <w:r w:rsidRPr="00CA3834">
        <w:rPr>
          <w:rFonts w:eastAsia="Calibri"/>
          <w:szCs w:val="24"/>
        </w:rPr>
        <w:t xml:space="preserve"> </w:t>
      </w:r>
      <w:r w:rsidRPr="00CA3834">
        <w:rPr>
          <w:rFonts w:eastAsia="Calibri"/>
          <w:b/>
          <w:szCs w:val="24"/>
        </w:rPr>
        <w:t>Connection Point</w:t>
      </w:r>
      <w:r w:rsidRPr="00CA3834">
        <w:rPr>
          <w:rFonts w:eastAsia="Calibri"/>
          <w:szCs w:val="24"/>
        </w:rPr>
        <w:t xml:space="preserve"> in accordance with </w:t>
      </w:r>
      <w:r w:rsidRPr="00CA3834">
        <w:rPr>
          <w:rFonts w:eastAsia="Calibri"/>
          <w:b/>
          <w:szCs w:val="24"/>
        </w:rPr>
        <w:t>Distribution Code</w:t>
      </w:r>
      <w:r w:rsidRPr="00CA3834">
        <w:rPr>
          <w:rFonts w:eastAsia="Calibri"/>
          <w:szCs w:val="24"/>
        </w:rPr>
        <w:t xml:space="preserve"> DGC12.4.</w:t>
      </w:r>
    </w:p>
    <w:p w14:paraId="46601419" w14:textId="77777777" w:rsidR="00505FB6" w:rsidRPr="00CA3834" w:rsidRDefault="00505FB6" w:rsidP="00505FB6">
      <w:pPr>
        <w:spacing w:after="160" w:line="259" w:lineRule="auto"/>
        <w:ind w:left="0" w:firstLine="0"/>
        <w:contextualSpacing/>
        <w:jc w:val="left"/>
        <w:rPr>
          <w:rFonts w:eastAsia="Calibri"/>
          <w:szCs w:val="24"/>
          <w:lang w:val="en-US"/>
        </w:rPr>
      </w:pPr>
    </w:p>
    <w:p w14:paraId="6EEFD49A" w14:textId="77777777" w:rsidR="00505FB6" w:rsidRPr="00CA3834" w:rsidRDefault="00505FB6" w:rsidP="00CA3834">
      <w:pPr>
        <w:jc w:val="left"/>
        <w:rPr>
          <w:rFonts w:eastAsia="Calibri"/>
          <w:szCs w:val="24"/>
          <w:lang w:val="en-US"/>
        </w:rPr>
      </w:pPr>
      <w:r w:rsidRPr="00CA3834">
        <w:rPr>
          <w:rFonts w:eastAsia="Calibri"/>
          <w:szCs w:val="24"/>
          <w:lang w:val="en-US"/>
        </w:rPr>
        <w:t xml:space="preserve">DGC12.6 </w:t>
      </w:r>
      <w:r w:rsidRPr="00CA3834">
        <w:rPr>
          <w:rFonts w:eastAsia="Calibri"/>
          <w:szCs w:val="24"/>
          <w:lang w:val="en-US"/>
        </w:rPr>
        <w:tab/>
      </w:r>
      <w:r w:rsidRPr="00CA3834">
        <w:rPr>
          <w:rFonts w:eastAsia="Calibri"/>
          <w:b/>
          <w:szCs w:val="24"/>
        </w:rPr>
        <w:t>Notification</w:t>
      </w:r>
    </w:p>
    <w:p w14:paraId="6E86126D" w14:textId="19ECDF39" w:rsidR="00CA3834" w:rsidRPr="00CA3834" w:rsidRDefault="00505FB6" w:rsidP="00CA3834">
      <w:pPr>
        <w:spacing w:after="160" w:line="256" w:lineRule="auto"/>
        <w:ind w:firstLine="0"/>
        <w:contextualSpacing/>
        <w:jc w:val="left"/>
        <w:rPr>
          <w:rFonts w:eastAsia="Calibri"/>
          <w:szCs w:val="24"/>
        </w:rPr>
        <w:sectPr w:rsidR="00CA3834" w:rsidRPr="00CA3834" w:rsidSect="001534AC">
          <w:headerReference w:type="even" r:id="rId46"/>
          <w:headerReference w:type="default" r:id="rId47"/>
          <w:headerReference w:type="first" r:id="rId48"/>
          <w:pgSz w:w="11907" w:h="16840" w:code="9"/>
          <w:pgMar w:top="1134" w:right="1134" w:bottom="1134" w:left="1418" w:header="567" w:footer="340" w:gutter="0"/>
          <w:cols w:space="720"/>
          <w:noEndnote/>
        </w:sect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give the notifications required under each stage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 xml:space="preserve"> in accordance with the National Terms of Connection or with the relevant bilateral connection agreement and to the most recent address held by the </w:t>
      </w:r>
      <w:r w:rsidRPr="00CA3834">
        <w:rPr>
          <w:rFonts w:eastAsia="Calibri"/>
          <w:b/>
          <w:szCs w:val="24"/>
        </w:rPr>
        <w:t>DNO</w:t>
      </w:r>
      <w:r w:rsidRPr="00CA3834">
        <w:rPr>
          <w:rFonts w:eastAsia="Calibri"/>
          <w:szCs w:val="24"/>
        </w:rPr>
        <w:t xml:space="preserve"> for correspondence with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Where the </w:t>
      </w:r>
      <w:r w:rsidRPr="00CA3834">
        <w:rPr>
          <w:rFonts w:eastAsia="Calibri"/>
          <w:b/>
          <w:szCs w:val="24"/>
        </w:rPr>
        <w:t>DNO</w:t>
      </w:r>
      <w:r w:rsidRPr="00CA3834">
        <w:rPr>
          <w:rFonts w:eastAsia="Calibri"/>
          <w:szCs w:val="24"/>
        </w:rPr>
        <w:t xml:space="preserve"> holds an email address for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the </w:t>
      </w:r>
      <w:r w:rsidRPr="00CA3834">
        <w:rPr>
          <w:rFonts w:eastAsia="Calibri"/>
          <w:b/>
          <w:szCs w:val="24"/>
        </w:rPr>
        <w:t>DNO</w:t>
      </w:r>
      <w:r w:rsidRPr="00CA3834">
        <w:rPr>
          <w:rFonts w:eastAsia="Calibri"/>
          <w:szCs w:val="24"/>
        </w:rPr>
        <w:t xml:space="preserve"> will also email the relevant notification to that email address</w:t>
      </w:r>
      <w:r>
        <w:rPr>
          <w:rFonts w:eastAsia="Calibri"/>
          <w:szCs w:val="24"/>
        </w:rPr>
        <w:t>.</w:t>
      </w:r>
    </w:p>
    <w:p w14:paraId="6E86126E" w14:textId="77777777" w:rsidR="00DD799C" w:rsidRPr="0076424C" w:rsidRDefault="00DD799C" w:rsidP="00DD799C">
      <w:pPr>
        <w:widowControl w:val="0"/>
        <w:rPr>
          <w:b/>
        </w:rPr>
      </w:pPr>
    </w:p>
    <w:p w14:paraId="6E86126F" w14:textId="77777777" w:rsidR="00314B36" w:rsidRPr="0076424C" w:rsidRDefault="00314B36">
      <w:pPr>
        <w:pStyle w:val="Header"/>
      </w:pPr>
    </w:p>
    <w:p w14:paraId="6E861270" w14:textId="77777777" w:rsidR="00314B36" w:rsidRPr="0076424C" w:rsidRDefault="00314B36">
      <w:pPr>
        <w:pStyle w:val="Header"/>
      </w:pPr>
    </w:p>
    <w:p w14:paraId="6E861271" w14:textId="77777777" w:rsidR="00314B36" w:rsidRPr="0076424C" w:rsidRDefault="00314B36">
      <w:pPr>
        <w:pStyle w:val="Header"/>
      </w:pPr>
    </w:p>
    <w:p w14:paraId="6E861272" w14:textId="77777777" w:rsidR="00314B36" w:rsidRPr="0076424C" w:rsidRDefault="00314B36">
      <w:pPr>
        <w:pStyle w:val="Header"/>
      </w:pPr>
    </w:p>
    <w:p w14:paraId="6E861273" w14:textId="77777777" w:rsidR="00314B36" w:rsidRPr="0076424C" w:rsidRDefault="00314B36">
      <w:pPr>
        <w:pStyle w:val="Header"/>
      </w:pPr>
    </w:p>
    <w:p w14:paraId="6E861274" w14:textId="77777777" w:rsidR="00314B36" w:rsidRPr="0076424C" w:rsidRDefault="00314B36">
      <w:pPr>
        <w:pStyle w:val="Header"/>
      </w:pPr>
    </w:p>
    <w:p w14:paraId="6E861275" w14:textId="3C172724" w:rsidR="00314B36" w:rsidRPr="006C7693" w:rsidRDefault="008572B5">
      <w:pPr>
        <w:pStyle w:val="Header"/>
        <w:jc w:val="center"/>
        <w:rPr>
          <w:rFonts w:ascii="Times New Roman" w:hAnsi="Times New Roman"/>
        </w:rPr>
      </w:pPr>
      <w:r w:rsidRPr="006C7693">
        <w:rPr>
          <w:rFonts w:ascii="Times New Roman" w:hAnsi="Times New Roman"/>
          <w:color w:val="2B579A"/>
          <w:shd w:val="clear" w:color="auto" w:fill="E6E6E6"/>
        </w:rPr>
        <w:fldChar w:fldCharType="begin"/>
      </w:r>
      <w:r w:rsidRPr="006C7693">
        <w:rPr>
          <w:rFonts w:ascii="Times New Roman" w:hAnsi="Times New Roman"/>
        </w:rPr>
        <w:instrText xml:space="preserve"> REF DPC \h  \* MERGEFORMAT </w:instrText>
      </w:r>
      <w:r w:rsidRPr="006C7693">
        <w:rPr>
          <w:rFonts w:ascii="Times New Roman" w:hAnsi="Times New Roman"/>
          <w:color w:val="2B579A"/>
          <w:shd w:val="clear" w:color="auto" w:fill="E6E6E6"/>
        </w:rPr>
      </w:r>
      <w:r w:rsidRPr="006C7693">
        <w:rPr>
          <w:rFonts w:ascii="Times New Roman" w:hAnsi="Times New Roman"/>
          <w:color w:val="2B579A"/>
          <w:shd w:val="clear" w:color="auto" w:fill="E6E6E6"/>
        </w:rPr>
        <w:fldChar w:fldCharType="separate"/>
      </w:r>
      <w:r w:rsidR="005C572C" w:rsidRPr="005C572C">
        <w:rPr>
          <w:rFonts w:ascii="Times New Roman" w:hAnsi="Times New Roman"/>
        </w:rPr>
        <w:t>Distribution Planning and Connection Code</w:t>
      </w:r>
      <w:r w:rsidRPr="006C7693">
        <w:rPr>
          <w:rFonts w:ascii="Times New Roman" w:hAnsi="Times New Roman"/>
          <w:color w:val="2B579A"/>
          <w:shd w:val="clear" w:color="auto" w:fill="E6E6E6"/>
        </w:rPr>
        <w:fldChar w:fldCharType="end"/>
      </w:r>
      <w:r w:rsidR="00314B36" w:rsidRPr="006C7693">
        <w:rPr>
          <w:rFonts w:ascii="Times New Roman" w:hAnsi="Times New Roman"/>
        </w:rPr>
        <w:t xml:space="preserve"> (dpc)</w:t>
      </w:r>
    </w:p>
    <w:p w14:paraId="6E861276" w14:textId="77777777" w:rsidR="00314B36" w:rsidRPr="0076424C" w:rsidRDefault="00314B36">
      <w:pPr>
        <w:pStyle w:val="Header"/>
        <w:jc w:val="center"/>
      </w:pPr>
    </w:p>
    <w:p w14:paraId="6E861277" w14:textId="77777777" w:rsidR="00314B36" w:rsidRPr="0076424C" w:rsidRDefault="00314B36">
      <w:pPr>
        <w:rPr>
          <w:b/>
        </w:rPr>
        <w:sectPr w:rsidR="00314B36" w:rsidRPr="0076424C" w:rsidSect="001534AC">
          <w:headerReference w:type="even" r:id="rId49"/>
          <w:headerReference w:type="default" r:id="rId50"/>
          <w:footerReference w:type="even" r:id="rId51"/>
          <w:headerReference w:type="first" r:id="rId52"/>
          <w:type w:val="oddPage"/>
          <w:pgSz w:w="11907" w:h="16840" w:code="9"/>
          <w:pgMar w:top="1134" w:right="1134" w:bottom="964" w:left="1418" w:header="567" w:footer="340" w:gutter="0"/>
          <w:cols w:space="720"/>
        </w:sectPr>
      </w:pPr>
    </w:p>
    <w:p w14:paraId="6E861278" w14:textId="77777777" w:rsidR="00314B36" w:rsidRPr="0076424C" w:rsidRDefault="00314B36">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1</w:t>
      </w:r>
    </w:p>
    <w:p w14:paraId="6E861279" w14:textId="77777777" w:rsidR="00314B36" w:rsidRPr="0076424C" w:rsidRDefault="00314B36">
      <w:pPr>
        <w:pStyle w:val="Heading1"/>
      </w:pPr>
      <w:bookmarkStart w:id="613" w:name="_Toc138331119"/>
      <w:r w:rsidRPr="0076424C">
        <w:t>DPC1</w:t>
      </w:r>
      <w:r w:rsidRPr="0076424C">
        <w:tab/>
        <w:t>GENERAL INTRODUCTION</w:t>
      </w:r>
      <w:bookmarkEnd w:id="613"/>
    </w:p>
    <w:p w14:paraId="6E86127A" w14:textId="05743B4B" w:rsidR="00314B36" w:rsidRPr="0076424C" w:rsidRDefault="00314B36">
      <w:r w:rsidRPr="0076424C">
        <w:t>DPC1.1</w:t>
      </w:r>
      <w:r w:rsidRPr="0076424C">
        <w:tab/>
        <w:t xml:space="preserve">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 xml:space="preserve">specifies the technical and design criteria and the procedures to be applied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the planning and development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to be taken into account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as defined in DPC3 below, in the planning and development of their own </w:t>
      </w:r>
      <w:r w:rsidRPr="0076424C">
        <w:rPr>
          <w:b/>
        </w:rPr>
        <w:t>Systems</w:t>
      </w:r>
      <w:r w:rsidRPr="0076424C">
        <w:t xml:space="preserve"> insofar as the latter affect the operation and use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Developments on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may have an impact on the</w:t>
      </w:r>
      <w:r w:rsidRPr="0076424C">
        <w:rPr>
          <w:b/>
        </w:rPr>
        <w:t xml:space="preserv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45266C" w:rsidRPr="0076424C">
        <w:rPr>
          <w:b/>
        </w:rPr>
        <w:t xml:space="preserve"> </w:t>
      </w:r>
      <w:r w:rsidRPr="0076424C">
        <w:t>and this will be taken into account in the planning and development of</w:t>
      </w:r>
      <w:r w:rsidRPr="0076424C">
        <w:rPr>
          <w:b/>
        </w:rPr>
        <w:t xml:space="preserve"> </w:t>
      </w:r>
      <w:r w:rsidRPr="0076424C">
        <w:t>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the conditions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 xml:space="preserve"> complied with as appropriate.</w:t>
      </w:r>
    </w:p>
    <w:p w14:paraId="6E86127B" w14:textId="5BD1D029" w:rsidR="00314B36" w:rsidRPr="0076424C" w:rsidRDefault="00314B36" w:rsidP="00EC5C82">
      <w:r w:rsidRPr="0076424C">
        <w:t xml:space="preserve">DPC1.2 </w:t>
      </w:r>
      <w:r w:rsidRPr="0076424C">
        <w:tab/>
        <w:t xml:space="preserve">This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 xml:space="preserve">also specifies the technical, design and operational criteria which must be complied with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defined in DPC3 below connected to, or seeking connection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in the planning and development of their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s</w:t>
      </w:r>
      <w:r w:rsidRPr="0076424C">
        <w:t xml:space="preserve"> in so far as they affect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p>
    <w:p w14:paraId="6E86127C" w14:textId="68F04C78" w:rsidR="00314B36" w:rsidRPr="0076424C" w:rsidRDefault="00314B36">
      <w:r w:rsidRPr="0076424C">
        <w:t>DPC1.3</w:t>
      </w:r>
      <w:r w:rsidRPr="0076424C">
        <w:tab/>
        <w:t>A requirement for reinforcement or extension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45266C" w:rsidRPr="0076424C">
        <w:rPr>
          <w:b/>
        </w:rPr>
        <w:t xml:space="preserve"> </w:t>
      </w:r>
      <w:r w:rsidRPr="0076424C">
        <w:t xml:space="preserve">may arise due to the requirements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or for a number of other reasons including, but not limited to:</w:t>
      </w:r>
    </w:p>
    <w:p w14:paraId="6E86127D" w14:textId="51D33B0F" w:rsidR="00314B36" w:rsidRPr="0076424C" w:rsidRDefault="00314B36">
      <w:pPr>
        <w:pStyle w:val="Indent1"/>
      </w:pPr>
      <w:r w:rsidRPr="0076424C">
        <w:t>(a)</w:t>
      </w:r>
      <w:r w:rsidRPr="0076424C">
        <w:tab/>
        <w:t xml:space="preserve">A development on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already connected to the</w:t>
      </w:r>
      <w:r w:rsidRPr="0076424C">
        <w:rPr>
          <w:b/>
        </w:rPr>
        <w:t xml:space="preserve"> </w:t>
      </w:r>
      <w:bookmarkStart w:id="614" w:name="_Hlt41055883"/>
      <w:r w:rsidR="00786E2C" w:rsidRPr="0076424C">
        <w:rPr>
          <w:b/>
          <w:color w:val="2B579A"/>
          <w:shd w:val="clear" w:color="auto" w:fill="E6E6E6"/>
        </w:rPr>
        <w:fldChar w:fldCharType="begin"/>
      </w:r>
      <w:r w:rsidRPr="0076424C">
        <w:rPr>
          <w:b/>
        </w:rPr>
        <w:instrText xml:space="preserve"> REF DNO \h </w:instrText>
      </w:r>
      <w:r w:rsidR="00287BD3" w:rsidRPr="0076424C">
        <w:rPr>
          <w:b/>
        </w:rPr>
        <w:instrText xml:space="preserve"> \* MERGEFORMAT </w:instrText>
      </w:r>
      <w:r w:rsidR="00786E2C" w:rsidRPr="0076424C">
        <w:rPr>
          <w:b/>
          <w:color w:val="2B579A"/>
          <w:shd w:val="clear" w:color="auto" w:fill="E6E6E6"/>
        </w:rPr>
      </w:r>
      <w:r w:rsidR="00786E2C" w:rsidRPr="0076424C">
        <w:rPr>
          <w:b/>
          <w:color w:val="2B579A"/>
          <w:shd w:val="clear" w:color="auto" w:fill="E6E6E6"/>
        </w:rPr>
        <w:fldChar w:fldCharType="separate"/>
      </w:r>
      <w:r w:rsidR="005C572C" w:rsidRPr="0076424C">
        <w:rPr>
          <w:b/>
        </w:rPr>
        <w:t>DNO</w:t>
      </w:r>
      <w:r w:rsidR="00786E2C" w:rsidRPr="0076424C">
        <w:rPr>
          <w:b/>
          <w:color w:val="2B579A"/>
          <w:shd w:val="clear" w:color="auto" w:fill="E6E6E6"/>
        </w:rPr>
        <w:fldChar w:fldCharType="end"/>
      </w:r>
      <w:bookmarkEnd w:id="614"/>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rPr>
          <w:b/>
        </w:rPr>
        <w:t xml:space="preserve"> </w:t>
      </w:r>
      <w:r w:rsidRPr="0076424C">
        <w:t xml:space="preserve">as a </w:t>
      </w:r>
      <w:r w:rsidR="008572B5">
        <w:rPr>
          <w:color w:val="2B579A"/>
          <w:shd w:val="clear" w:color="auto" w:fill="E6E6E6"/>
        </w:rPr>
        <w:fldChar w:fldCharType="begin"/>
      </w:r>
      <w:r w:rsidR="008572B5">
        <w:instrText xml:space="preserve"> REF UserDevelopment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 Development</w:t>
      </w:r>
      <w:r w:rsidR="008572B5">
        <w:rPr>
          <w:color w:val="2B579A"/>
          <w:shd w:val="clear" w:color="auto" w:fill="E6E6E6"/>
        </w:rPr>
        <w:fldChar w:fldCharType="end"/>
      </w:r>
      <w:r w:rsidRPr="0076424C">
        <w:t>.</w:t>
      </w:r>
    </w:p>
    <w:p w14:paraId="6E86127E" w14:textId="164C230E" w:rsidR="00314B36" w:rsidRPr="0076424C" w:rsidRDefault="00314B36">
      <w:pPr>
        <w:pStyle w:val="Indent1"/>
      </w:pPr>
      <w:r w:rsidRPr="0076424C">
        <w:t>(b)</w:t>
      </w:r>
      <w:r w:rsidRPr="0076424C">
        <w:tab/>
        <w:t xml:space="preserve">The introduction of a new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t xml:space="preserve"> between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and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w:t>
      </w:r>
    </w:p>
    <w:p w14:paraId="6E86127F" w14:textId="77777777" w:rsidR="00314B36" w:rsidRPr="0076424C" w:rsidRDefault="00314B36">
      <w:pPr>
        <w:pStyle w:val="Indent1"/>
      </w:pPr>
      <w:r w:rsidRPr="0076424C">
        <w:t>(c)</w:t>
      </w:r>
      <w:r w:rsidRPr="0076424C">
        <w:tab/>
        <w:t>Transient, or steady state stability considerations.</w:t>
      </w:r>
    </w:p>
    <w:p w14:paraId="6E861280" w14:textId="3A080763" w:rsidR="00314B36" w:rsidRPr="0076424C" w:rsidRDefault="00314B36">
      <w:pPr>
        <w:pStyle w:val="Indent1"/>
      </w:pPr>
      <w:r w:rsidRPr="0076424C">
        <w:t>(d)</w:t>
      </w:r>
      <w:r w:rsidRPr="0076424C">
        <w:tab/>
        <w:t xml:space="preserve">The development of an existing, or the connection of a new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t>.</w:t>
      </w:r>
    </w:p>
    <w:p w14:paraId="6E861281" w14:textId="77777777" w:rsidR="00314B36" w:rsidRPr="0076424C" w:rsidRDefault="00314B36" w:rsidP="00EC5C82">
      <w:pPr>
        <w:pStyle w:val="Indent1"/>
        <w:spacing w:after="240"/>
      </w:pPr>
      <w:r w:rsidRPr="0076424C">
        <w:t>(e)</w:t>
      </w:r>
      <w:r w:rsidRPr="0076424C">
        <w:tab/>
        <w:t>The cumulative effect of any combination of the above.</w:t>
      </w:r>
    </w:p>
    <w:p w14:paraId="6E861282" w14:textId="16744F50" w:rsidR="00314B36" w:rsidRPr="0076424C" w:rsidRDefault="00314B36">
      <w:r w:rsidRPr="0076424C">
        <w:t>DPC1.4</w:t>
      </w:r>
      <w:r w:rsidRPr="0076424C">
        <w:tab/>
        <w:t>Accordingly, the reinforcement or extension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or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45266C" w:rsidRPr="0076424C">
        <w:rPr>
          <w:b/>
        </w:rPr>
        <w:t xml:space="preserve"> </w:t>
      </w:r>
      <w:r w:rsidRPr="0076424C">
        <w:t>may involve work:</w:t>
      </w:r>
    </w:p>
    <w:p w14:paraId="6E861283" w14:textId="2C9F3B4A" w:rsidR="00314B36" w:rsidRPr="0076424C" w:rsidRDefault="00314B36">
      <w:pPr>
        <w:pStyle w:val="Indent1"/>
      </w:pPr>
      <w:r w:rsidRPr="0076424C">
        <w:t>(a)</w:t>
      </w:r>
      <w:r w:rsidRPr="0076424C">
        <w:tab/>
        <w:t xml:space="preserve">At the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rPr>
          <w:b/>
        </w:rPr>
        <w:t xml:space="preserve"> </w:t>
      </w:r>
      <w:r w:rsidRPr="0076424C">
        <w:t xml:space="preserve">between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and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284" w14:textId="71F29B4F" w:rsidR="00314B36" w:rsidRPr="0076424C" w:rsidRDefault="00314B36">
      <w:pPr>
        <w:pStyle w:val="Indent1"/>
      </w:pPr>
      <w:r w:rsidRPr="0076424C">
        <w:t>(b)</w:t>
      </w:r>
      <w:r w:rsidRPr="0076424C">
        <w:tab/>
        <w:t xml:space="preserve">On distribution or transmission lines or substations or other facilities which join the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rPr>
          <w:b/>
        </w:rPr>
        <w:t xml:space="preserve"> </w:t>
      </w:r>
      <w:r w:rsidRPr="0076424C">
        <w:t>to the remainder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p>
    <w:p w14:paraId="6E861285" w14:textId="1B80222C" w:rsidR="00314B36" w:rsidRPr="0076424C" w:rsidRDefault="00314B36">
      <w:pPr>
        <w:pStyle w:val="Indent1"/>
      </w:pPr>
      <w:r w:rsidRPr="0076424C">
        <w:t>(c)</w:t>
      </w:r>
      <w:r w:rsidRPr="0076424C">
        <w:tab/>
        <w:t>At or between points on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remote from the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rPr>
          <w:b/>
        </w:rPr>
        <w:t>.</w:t>
      </w:r>
    </w:p>
    <w:p w14:paraId="6E861286" w14:textId="6EE5E17F" w:rsidR="00314B36" w:rsidRPr="0076424C" w:rsidRDefault="00314B36">
      <w:r w:rsidRPr="0076424C">
        <w:t>DPC1.5</w:t>
      </w:r>
      <w:r w:rsidRPr="0076424C">
        <w:tab/>
        <w:t xml:space="preserve">The time required for the planning and development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any consequential requirement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interface with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45266C" w:rsidRPr="0076424C">
        <w:rPr>
          <w:b/>
        </w:rPr>
        <w:t xml:space="preserve"> </w:t>
      </w:r>
      <w:r w:rsidRPr="0076424C">
        <w:t xml:space="preserve">will depend on the type and extent of the necessary reinforcement and/or extension work, the need or otherwise to obtain statutory or other consents by all parties, the associated possibility for a public inquiry and the degree of complexity in undertaking the new work whilst maintaining satisfactory security and quality of supply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 xml:space="preserve">DNO’s Distribution </w:t>
      </w:r>
      <w:r w:rsidR="005C572C" w:rsidRPr="0076424C">
        <w:rPr>
          <w:b/>
        </w:rPr>
        <w:lastRenderedPageBreak/>
        <w:t>System</w:t>
      </w:r>
      <w:r w:rsidR="008572B5">
        <w:rPr>
          <w:color w:val="2B579A"/>
          <w:shd w:val="clear" w:color="auto" w:fill="E6E6E6"/>
        </w:rPr>
        <w:fldChar w:fldCharType="end"/>
      </w:r>
      <w:r w:rsidRPr="0076424C">
        <w:rPr>
          <w:b/>
        </w:rPr>
        <w:t xml:space="preserve">. </w:t>
      </w:r>
      <w:r w:rsidRPr="0076424C">
        <w:t xml:space="preserve">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b/>
        </w:rPr>
        <w:t xml:space="preserve"> </w:t>
      </w:r>
      <w:r w:rsidRPr="0076424C">
        <w:t xml:space="preserve">imposes appropriate timescales on the exchange of information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p>
    <w:p w14:paraId="6E861287" w14:textId="77777777" w:rsidR="00314B36" w:rsidRPr="0076424C" w:rsidRDefault="00314B36">
      <w:pPr>
        <w:rPr>
          <w:b/>
        </w:rPr>
      </w:pPr>
      <w:r w:rsidRPr="0076424C">
        <w:t xml:space="preserve">DPC1.6 </w:t>
      </w:r>
      <w:r w:rsidRPr="0076424C">
        <w:tab/>
      </w:r>
      <w:r w:rsidRPr="0076424C">
        <w:rPr>
          <w:b/>
        </w:rPr>
        <w:t>Planning Data</w:t>
      </w:r>
    </w:p>
    <w:p w14:paraId="6E861288" w14:textId="28DE1BD7" w:rsidR="00314B36" w:rsidRPr="0076424C" w:rsidRDefault="00314B36">
      <w:pPr>
        <w:rPr>
          <w:b/>
        </w:rPr>
      </w:pPr>
      <w:r w:rsidRPr="0076424C">
        <w:t>DPC1.6.1</w:t>
      </w:r>
      <w:r w:rsidRPr="0076424C">
        <w:tab/>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p>
    <w:p w14:paraId="6E861289" w14:textId="46AD7577" w:rsidR="00314B36" w:rsidRPr="0076424C" w:rsidRDefault="008572B5">
      <w:pPr>
        <w:ind w:left="1425" w:firstLine="0"/>
      </w:pPr>
      <w:r>
        <w:rPr>
          <w:color w:val="2B579A"/>
          <w:shd w:val="clear" w:color="auto" w:fill="E6E6E6"/>
        </w:rPr>
        <w:fldChar w:fldCharType="begin"/>
      </w:r>
      <w:r>
        <w:instrText xml:space="preserve"> REF StandardPlanningData \h  \* MERGEFORMAT </w:instrText>
      </w:r>
      <w:r>
        <w:rPr>
          <w:color w:val="2B579A"/>
          <w:shd w:val="clear" w:color="auto" w:fill="E6E6E6"/>
        </w:rPr>
      </w:r>
      <w:r>
        <w:rPr>
          <w:color w:val="2B579A"/>
          <w:shd w:val="clear" w:color="auto" w:fill="E6E6E6"/>
        </w:rPr>
        <w:fldChar w:fldCharType="separate"/>
      </w:r>
      <w:r w:rsidR="005C572C" w:rsidRPr="0076424C">
        <w:rPr>
          <w:b/>
        </w:rPr>
        <w:t>Standard Planning Data</w:t>
      </w:r>
      <w:r>
        <w:rPr>
          <w:color w:val="2B579A"/>
          <w:shd w:val="clear" w:color="auto" w:fill="E6E6E6"/>
        </w:rPr>
        <w:fldChar w:fldCharType="end"/>
      </w:r>
      <w:r w:rsidR="00314B36" w:rsidRPr="0076424C">
        <w:rPr>
          <w:b/>
        </w:rPr>
        <w:t xml:space="preserve"> </w:t>
      </w:r>
      <w:r w:rsidR="00314B36" w:rsidRPr="0076424C">
        <w:t xml:space="preserve">is that data first to be provided by a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t xml:space="preserve"> at the time of an application for a </w:t>
      </w:r>
      <w:r>
        <w:rPr>
          <w:color w:val="2B579A"/>
          <w:shd w:val="clear" w:color="auto" w:fill="E6E6E6"/>
        </w:rPr>
        <w:fldChar w:fldCharType="begin"/>
      </w:r>
      <w:r>
        <w:instrText xml:space="preserve"> REF ConnectionAgreement \h  \* MERGEFORMAT </w:instrText>
      </w:r>
      <w:r>
        <w:rPr>
          <w:color w:val="2B579A"/>
          <w:shd w:val="clear" w:color="auto" w:fill="E6E6E6"/>
        </w:rPr>
      </w:r>
      <w:r>
        <w:rPr>
          <w:color w:val="2B579A"/>
          <w:shd w:val="clear" w:color="auto" w:fill="E6E6E6"/>
        </w:rPr>
        <w:fldChar w:fldCharType="separate"/>
      </w:r>
      <w:r w:rsidR="005C572C" w:rsidRPr="0076424C">
        <w:rPr>
          <w:b/>
        </w:rPr>
        <w:t>Connection Agreement</w:t>
      </w:r>
      <w:r>
        <w:rPr>
          <w:color w:val="2B579A"/>
          <w:shd w:val="clear" w:color="auto" w:fill="E6E6E6"/>
        </w:rPr>
        <w:fldChar w:fldCharType="end"/>
      </w:r>
      <w:r w:rsidR="00314B36" w:rsidRPr="0076424C">
        <w:t xml:space="preserve">.  It comprises data, which is expected normally to be sufficient for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t xml:space="preserve"> to investigate the impact on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t xml:space="preserve"> of any </w:t>
      </w:r>
      <w:r>
        <w:rPr>
          <w:color w:val="2B579A"/>
          <w:shd w:val="clear" w:color="auto" w:fill="E6E6E6"/>
        </w:rPr>
        <w:fldChar w:fldCharType="begin"/>
      </w:r>
      <w:r>
        <w:instrText xml:space="preserve"> REF UserDevelopment \h  \* MERGEFORMAT </w:instrText>
      </w:r>
      <w:r>
        <w:rPr>
          <w:color w:val="2B579A"/>
          <w:shd w:val="clear" w:color="auto" w:fill="E6E6E6"/>
        </w:rPr>
      </w:r>
      <w:r>
        <w:rPr>
          <w:color w:val="2B579A"/>
          <w:shd w:val="clear" w:color="auto" w:fill="E6E6E6"/>
        </w:rPr>
        <w:fldChar w:fldCharType="separate"/>
      </w:r>
      <w:r w:rsidR="005C572C" w:rsidRPr="0076424C">
        <w:rPr>
          <w:b/>
        </w:rPr>
        <w:t>User Development</w:t>
      </w:r>
      <w:r>
        <w:rPr>
          <w:color w:val="2B579A"/>
          <w:shd w:val="clear" w:color="auto" w:fill="E6E6E6"/>
        </w:rPr>
        <w:fldChar w:fldCharType="end"/>
      </w:r>
      <w:r w:rsidR="00314B36" w:rsidRPr="0076424C">
        <w:t xml:space="preserve"> associated with an application by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t xml:space="preserve"> for a </w:t>
      </w:r>
      <w:r>
        <w:rPr>
          <w:color w:val="2B579A"/>
          <w:shd w:val="clear" w:color="auto" w:fill="E6E6E6"/>
        </w:rPr>
        <w:fldChar w:fldCharType="begin"/>
      </w:r>
      <w:r>
        <w:instrText xml:space="preserve"> REF ConnectionAgreement \h  \* MERGEFORMAT </w:instrText>
      </w:r>
      <w:r>
        <w:rPr>
          <w:color w:val="2B579A"/>
          <w:shd w:val="clear" w:color="auto" w:fill="E6E6E6"/>
        </w:rPr>
      </w:r>
      <w:r>
        <w:rPr>
          <w:color w:val="2B579A"/>
          <w:shd w:val="clear" w:color="auto" w:fill="E6E6E6"/>
        </w:rPr>
        <w:fldChar w:fldCharType="separate"/>
      </w:r>
      <w:r w:rsidR="005C572C" w:rsidRPr="0076424C">
        <w:rPr>
          <w:b/>
        </w:rPr>
        <w:t>Connection Agreement</w:t>
      </w:r>
      <w:r>
        <w:rPr>
          <w:color w:val="2B579A"/>
          <w:shd w:val="clear" w:color="auto" w:fill="E6E6E6"/>
        </w:rPr>
        <w:fldChar w:fldCharType="end"/>
      </w:r>
      <w:r w:rsidR="00314B36" w:rsidRPr="0076424C">
        <w:t xml:space="preserve">.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rPr>
          <w:b/>
        </w:rPr>
        <w:t xml:space="preserve"> </w:t>
      </w:r>
      <w:r w:rsidR="00314B36" w:rsidRPr="0076424C">
        <w:t xml:space="preserve">will inform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rPr>
          <w:b/>
        </w:rPr>
        <w:t xml:space="preserve">s </w:t>
      </w:r>
      <w:r w:rsidR="00314B36" w:rsidRPr="0076424C">
        <w:t>where more detailed information is required.</w:t>
      </w:r>
    </w:p>
    <w:p w14:paraId="6E86128A" w14:textId="54DB8814" w:rsidR="00314B36" w:rsidRPr="0076424C" w:rsidRDefault="00314B36">
      <w:pPr>
        <w:tabs>
          <w:tab w:val="left" w:pos="1425"/>
        </w:tabs>
        <w:ind w:left="0" w:firstLine="0"/>
        <w:rPr>
          <w:b/>
        </w:rPr>
      </w:pPr>
      <w:r w:rsidRPr="0076424C">
        <w:t xml:space="preserve">DPC1.6.2 </w:t>
      </w:r>
      <w:r w:rsidRPr="0076424C">
        <w:tab/>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p>
    <w:p w14:paraId="6E86128B" w14:textId="5FA8CECF" w:rsidR="00314B36" w:rsidRPr="0076424C" w:rsidRDefault="008572B5">
      <w:pPr>
        <w:ind w:left="1425" w:firstLine="0"/>
      </w:pPr>
      <w:r>
        <w:rPr>
          <w:color w:val="2B579A"/>
          <w:shd w:val="clear" w:color="auto" w:fill="E6E6E6"/>
        </w:rPr>
        <w:fldChar w:fldCharType="begin"/>
      </w:r>
      <w:r>
        <w:instrText xml:space="preserve"> REF DPD \h  \* MERGEFORMAT </w:instrText>
      </w:r>
      <w:r>
        <w:rPr>
          <w:color w:val="2B579A"/>
          <w:shd w:val="clear" w:color="auto" w:fill="E6E6E6"/>
        </w:rPr>
      </w:r>
      <w:r>
        <w:rPr>
          <w:color w:val="2B579A"/>
          <w:shd w:val="clear" w:color="auto" w:fill="E6E6E6"/>
        </w:rPr>
        <w:fldChar w:fldCharType="separate"/>
      </w:r>
      <w:r w:rsidR="005C572C" w:rsidRPr="0076424C">
        <w:rPr>
          <w:b/>
        </w:rPr>
        <w:t>Detailed Planning Data</w:t>
      </w:r>
      <w:r>
        <w:rPr>
          <w:color w:val="2B579A"/>
          <w:shd w:val="clear" w:color="auto" w:fill="E6E6E6"/>
        </w:rPr>
        <w:fldChar w:fldCharType="end"/>
      </w:r>
      <w:r w:rsidR="00314B36" w:rsidRPr="0076424C">
        <w:rPr>
          <w:b/>
        </w:rPr>
        <w:t xml:space="preserve"> </w:t>
      </w:r>
      <w:r w:rsidR="00314B36" w:rsidRPr="0076424C">
        <w:t xml:space="preserve">comprises additional, more detailed, data not normally expected to be required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rPr>
          <w:b/>
        </w:rPr>
        <w:t xml:space="preserve"> </w:t>
      </w:r>
      <w:r w:rsidR="00314B36" w:rsidRPr="0076424C">
        <w:t xml:space="preserve">to investigate the impact on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t xml:space="preserve"> of any </w:t>
      </w:r>
      <w:r>
        <w:rPr>
          <w:color w:val="2B579A"/>
          <w:shd w:val="clear" w:color="auto" w:fill="E6E6E6"/>
        </w:rPr>
        <w:fldChar w:fldCharType="begin"/>
      </w:r>
      <w:r>
        <w:instrText xml:space="preserve"> REF UserDevelopment \h  \* MERGEFORMAT </w:instrText>
      </w:r>
      <w:r>
        <w:rPr>
          <w:color w:val="2B579A"/>
          <w:shd w:val="clear" w:color="auto" w:fill="E6E6E6"/>
        </w:rPr>
      </w:r>
      <w:r>
        <w:rPr>
          <w:color w:val="2B579A"/>
          <w:shd w:val="clear" w:color="auto" w:fill="E6E6E6"/>
        </w:rPr>
        <w:fldChar w:fldCharType="separate"/>
      </w:r>
      <w:r w:rsidR="005C572C" w:rsidRPr="0076424C">
        <w:rPr>
          <w:b/>
        </w:rPr>
        <w:t>User Development</w:t>
      </w:r>
      <w:r>
        <w:rPr>
          <w:color w:val="2B579A"/>
          <w:shd w:val="clear" w:color="auto" w:fill="E6E6E6"/>
        </w:rPr>
        <w:fldChar w:fldCharType="end"/>
      </w:r>
      <w:r w:rsidR="00314B36" w:rsidRPr="0076424C">
        <w:t xml:space="preserve"> associated with an application by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t xml:space="preserve"> for a </w:t>
      </w:r>
      <w:r>
        <w:rPr>
          <w:color w:val="2B579A"/>
          <w:shd w:val="clear" w:color="auto" w:fill="E6E6E6"/>
        </w:rPr>
        <w:fldChar w:fldCharType="begin"/>
      </w:r>
      <w:r>
        <w:instrText xml:space="preserve"> REF ConnectionAgreement \h  \* MERGEFORMAT </w:instrText>
      </w:r>
      <w:r>
        <w:rPr>
          <w:color w:val="2B579A"/>
          <w:shd w:val="clear" w:color="auto" w:fill="E6E6E6"/>
        </w:rPr>
      </w:r>
      <w:r>
        <w:rPr>
          <w:color w:val="2B579A"/>
          <w:shd w:val="clear" w:color="auto" w:fill="E6E6E6"/>
        </w:rPr>
        <w:fldChar w:fldCharType="separate"/>
      </w:r>
      <w:r w:rsidR="005C572C" w:rsidRPr="0076424C">
        <w:rPr>
          <w:b/>
        </w:rPr>
        <w:t>Connection Agreement</w:t>
      </w:r>
      <w:r>
        <w:rPr>
          <w:color w:val="2B579A"/>
          <w:shd w:val="clear" w:color="auto" w:fill="E6E6E6"/>
        </w:rPr>
        <w:fldChar w:fldCharType="end"/>
      </w:r>
      <w:r w:rsidR="00314B36" w:rsidRPr="0076424C">
        <w:t xml:space="preserve">. </w:t>
      </w:r>
    </w:p>
    <w:p w14:paraId="6E86128C" w14:textId="6A7D1B06" w:rsidR="00314B36" w:rsidRPr="0076424C" w:rsidRDefault="00314B36">
      <w:pPr>
        <w:ind w:left="1425" w:firstLine="0"/>
      </w:pPr>
      <w:r w:rsidRPr="0076424C">
        <w:t xml:space="preserve">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may, however, be required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provide the </w:t>
      </w:r>
      <w:r w:rsidRPr="0076424C">
        <w:rPr>
          <w:b/>
        </w:rPr>
        <w:t>Detailed Planning Data</w:t>
      </w:r>
      <w:r w:rsidRPr="0076424C">
        <w:t xml:space="preserve"> before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can make an offer for a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rPr>
          <w:b/>
        </w:rPr>
        <w:t xml:space="preserve">.  </w:t>
      </w:r>
      <w:r w:rsidRPr="0076424C">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only request </w:t>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t xml:space="preserve"> where it considers the provision of such data to be necessary and in such cases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specify which elements of </w:t>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rPr>
          <w:b/>
        </w:rPr>
        <w:t xml:space="preserve"> </w:t>
      </w:r>
      <w:r w:rsidRPr="0076424C">
        <w:t>are required.</w:t>
      </w:r>
    </w:p>
    <w:p w14:paraId="6E86128D" w14:textId="7EA5AA4E" w:rsidR="00314B36" w:rsidRPr="0076424C" w:rsidRDefault="00314B36">
      <w:r w:rsidRPr="0076424C">
        <w:t>DPC1.6.3</w:t>
      </w:r>
      <w:r w:rsidRPr="0076424C">
        <w:tab/>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t xml:space="preserve"> requirements are specified for different </w:t>
      </w:r>
      <w:r w:rsidR="008572B5">
        <w:rPr>
          <w:color w:val="2B579A"/>
          <w:shd w:val="clear" w:color="auto" w:fill="E6E6E6"/>
        </w:rPr>
        <w:fldChar w:fldCharType="begin"/>
      </w:r>
      <w:r w:rsidR="008572B5">
        <w:instrText xml:space="preserve"> REF UserDevelopment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 Development</w:t>
      </w:r>
      <w:r w:rsidR="008572B5">
        <w:rPr>
          <w:color w:val="2B579A"/>
          <w:shd w:val="clear" w:color="auto" w:fill="E6E6E6"/>
        </w:rPr>
        <w:fldChar w:fldCharType="end"/>
      </w:r>
      <w:r w:rsidRPr="0076424C">
        <w:rPr>
          <w:b/>
        </w:rPr>
        <w:t xml:space="preserve">s </w:t>
      </w:r>
      <w:r w:rsidRPr="0076424C">
        <w:t>of different types in DPC5 and DPC7</w:t>
      </w:r>
      <w:r w:rsidRPr="0076424C">
        <w:rPr>
          <w:b/>
        </w:rPr>
        <w:t xml:space="preserve"> </w:t>
      </w:r>
      <w:r w:rsidRPr="0076424C">
        <w:t xml:space="preserve">of this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t xml:space="preserve"> and summarised in the </w:t>
      </w:r>
      <w:r w:rsidR="008572B5">
        <w:rPr>
          <w:color w:val="2B579A"/>
          <w:shd w:val="clear" w:color="auto" w:fill="E6E6E6"/>
        </w:rPr>
        <w:fldChar w:fldCharType="begin"/>
      </w:r>
      <w:r w:rsidR="008572B5">
        <w:instrText xml:space="preserve"> REF DDRC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Data Registration Code</w:t>
      </w:r>
      <w:r w:rsidR="008572B5">
        <w:rPr>
          <w:color w:val="2B579A"/>
          <w:shd w:val="clear" w:color="auto" w:fill="E6E6E6"/>
        </w:rPr>
        <w:fldChar w:fldCharType="end"/>
      </w:r>
      <w:r w:rsidRPr="0076424C">
        <w:rPr>
          <w:b/>
        </w:rPr>
        <w:t>.</w:t>
      </w:r>
      <w:r w:rsidRPr="0076424C">
        <w:t xml:space="preserve"> </w:t>
      </w:r>
    </w:p>
    <w:p w14:paraId="6E86128E" w14:textId="77777777" w:rsidR="00314B36" w:rsidRPr="0076424C" w:rsidRDefault="00314B36">
      <w:pPr>
        <w:tabs>
          <w:tab w:val="left" w:pos="1425"/>
        </w:tabs>
        <w:ind w:left="0" w:firstLine="0"/>
        <w:rPr>
          <w:b/>
        </w:rPr>
      </w:pPr>
      <w:r w:rsidRPr="0076424C">
        <w:t>DPC1.6.4</w:t>
      </w:r>
      <w:r w:rsidRPr="0076424C">
        <w:tab/>
      </w:r>
      <w:r w:rsidRPr="0076424C">
        <w:rPr>
          <w:b/>
        </w:rPr>
        <w:t xml:space="preserve">Estimated Data </w:t>
      </w:r>
    </w:p>
    <w:p w14:paraId="6E86128F" w14:textId="27B442E1" w:rsidR="00314B36" w:rsidRPr="0076424C" w:rsidRDefault="00314B36" w:rsidP="00FA4F34">
      <w:pPr>
        <w:autoSpaceDE w:val="0"/>
        <w:autoSpaceDN w:val="0"/>
        <w:adjustRightInd w:val="0"/>
        <w:ind w:firstLine="0"/>
        <w:rPr>
          <w:lang w:val="en-US"/>
        </w:rPr>
      </w:pPr>
      <w:r w:rsidRPr="0076424C">
        <w:rPr>
          <w:lang w:val="en-US"/>
        </w:rPr>
        <w:t xml:space="preserve">Where data is not available at the feasibility stage or preliminary stage of a </w:t>
      </w:r>
      <w:r w:rsidR="008572B5">
        <w:rPr>
          <w:color w:val="2B579A"/>
          <w:shd w:val="clear" w:color="auto" w:fill="E6E6E6"/>
        </w:rPr>
        <w:fldChar w:fldCharType="begin"/>
      </w:r>
      <w:r w:rsidR="008572B5">
        <w:instrText xml:space="preserve"> REF UserDevelopment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 Development</w:t>
      </w:r>
      <w:r w:rsidR="008572B5">
        <w:rPr>
          <w:color w:val="2B579A"/>
          <w:shd w:val="clear" w:color="auto" w:fill="E6E6E6"/>
        </w:rPr>
        <w:fldChar w:fldCharType="end"/>
      </w:r>
      <w:r w:rsidRPr="0076424C">
        <w:rPr>
          <w:lang w:val="en-US"/>
        </w:rPr>
        <w:t xml:space="preserve"> then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 </w:t>
      </w:r>
      <w:r w:rsidRPr="0076424C">
        <w:rPr>
          <w:lang w:val="en-US"/>
        </w:rPr>
        <w:t xml:space="preserve">may provide a reasonable estimate of the data to be requested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lang w:val="en-US"/>
        </w:rPr>
        <w:t xml:space="preserve"> </w:t>
      </w:r>
      <w:r w:rsidRPr="0076424C">
        <w:rPr>
          <w:lang w:val="en-US"/>
        </w:rPr>
        <w:t xml:space="preserve">and in such cases the data shall be identified as estimated data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  </w:t>
      </w:r>
      <w:r w:rsidRPr="0076424C">
        <w:rPr>
          <w:lang w:val="en-US"/>
        </w:rPr>
        <w:t xml:space="preserve">Estimated data supplied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s </w:t>
      </w:r>
      <w:r w:rsidRPr="0076424C">
        <w:rPr>
          <w:lang w:val="en-US"/>
        </w:rPr>
        <w:t xml:space="preserve">in pursuance of this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lang w:val="en-US"/>
        </w:rPr>
        <w:t xml:space="preserve"> </w:t>
      </w:r>
      <w:r w:rsidRPr="0076424C">
        <w:rPr>
          <w:lang w:val="en-US"/>
        </w:rPr>
        <w:t>should, where practicable, be replaced by actual validated values prior to connection.</w:t>
      </w:r>
    </w:p>
    <w:p w14:paraId="6E861290" w14:textId="77777777" w:rsidR="00314B36" w:rsidRPr="0076424C" w:rsidRDefault="00314B36">
      <w:pPr>
        <w:tabs>
          <w:tab w:val="left" w:pos="1425"/>
        </w:tabs>
        <w:autoSpaceDE w:val="0"/>
        <w:autoSpaceDN w:val="0"/>
        <w:adjustRightInd w:val="0"/>
        <w:ind w:left="0" w:firstLine="0"/>
        <w:jc w:val="left"/>
        <w:rPr>
          <w:b/>
          <w:lang w:val="en-US"/>
        </w:rPr>
      </w:pPr>
      <w:r w:rsidRPr="0076424C">
        <w:rPr>
          <w:lang w:val="en-US"/>
        </w:rPr>
        <w:t>DPC1.6.5</w:t>
      </w:r>
      <w:r w:rsidRPr="0076424C">
        <w:rPr>
          <w:lang w:val="en-US"/>
        </w:rPr>
        <w:tab/>
      </w:r>
      <w:r w:rsidRPr="0076424C">
        <w:rPr>
          <w:b/>
          <w:lang w:val="en-US"/>
        </w:rPr>
        <w:t>Assumed Data</w:t>
      </w:r>
    </w:p>
    <w:p w14:paraId="6E861291" w14:textId="0FB3F69E" w:rsidR="00314B36" w:rsidRPr="0076424C" w:rsidRDefault="00314B36" w:rsidP="00FA4F34">
      <w:pPr>
        <w:autoSpaceDE w:val="0"/>
        <w:autoSpaceDN w:val="0"/>
        <w:adjustRightInd w:val="0"/>
        <w:ind w:left="1425" w:firstLine="0"/>
        <w:rPr>
          <w:sz w:val="20"/>
          <w:lang w:val="en-US"/>
        </w:rPr>
      </w:pPr>
      <w:r w:rsidRPr="0076424C">
        <w:rPr>
          <w:lang w:val="en-US"/>
        </w:rPr>
        <w:t xml:space="preserve">Where data is not available or has not been provided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lang w:val="en-US"/>
        </w:rPr>
        <w:t xml:space="preserve"> at the feasibility stage or preliminary stage of a </w:t>
      </w:r>
      <w:r w:rsidR="008572B5">
        <w:rPr>
          <w:color w:val="2B579A"/>
          <w:shd w:val="clear" w:color="auto" w:fill="E6E6E6"/>
        </w:rPr>
        <w:fldChar w:fldCharType="begin"/>
      </w:r>
      <w:r w:rsidR="008572B5">
        <w:instrText xml:space="preserve"> REF UserDevelopment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 Development</w:t>
      </w:r>
      <w:r w:rsidR="008572B5">
        <w:rPr>
          <w:color w:val="2B579A"/>
          <w:shd w:val="clear" w:color="auto" w:fill="E6E6E6"/>
        </w:rPr>
        <w:fldChar w:fldCharType="end"/>
      </w:r>
      <w:r w:rsidRPr="0076424C">
        <w:rPr>
          <w:b/>
        </w:rPr>
        <w:t xml:space="preserve"> </w:t>
      </w:r>
      <w:r w:rsidRPr="0076424C">
        <w:rPr>
          <w:lang w:val="en-US"/>
        </w:rPr>
        <w:t xml:space="preserve">then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lang w:val="en-US"/>
        </w:rPr>
        <w:t xml:space="preserve"> </w:t>
      </w:r>
      <w:r w:rsidRPr="0076424C">
        <w:rPr>
          <w:lang w:val="en-US"/>
        </w:rPr>
        <w:t xml:space="preserve">may make reasonable assumptions of the data required for assessment of the </w:t>
      </w:r>
      <w:r w:rsidR="008572B5">
        <w:rPr>
          <w:color w:val="2B579A"/>
          <w:shd w:val="clear" w:color="auto" w:fill="E6E6E6"/>
        </w:rPr>
        <w:fldChar w:fldCharType="begin"/>
      </w:r>
      <w:r w:rsidR="008572B5">
        <w:instrText xml:space="preserve"> REF UserDevelopment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 Development</w:t>
      </w:r>
      <w:r w:rsidR="008572B5">
        <w:rPr>
          <w:color w:val="2B579A"/>
          <w:shd w:val="clear" w:color="auto" w:fill="E6E6E6"/>
        </w:rPr>
        <w:fldChar w:fldCharType="end"/>
      </w:r>
      <w:r w:rsidRPr="0076424C">
        <w:rPr>
          <w:b/>
          <w:lang w:val="en-US"/>
        </w:rPr>
        <w:t xml:space="preserve"> </w:t>
      </w:r>
      <w:r w:rsidRPr="0076424C">
        <w:rPr>
          <w:lang w:val="en-US"/>
        </w:rPr>
        <w:t xml:space="preserve">and in such cases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 </w:t>
      </w:r>
      <w:r w:rsidRPr="0076424C">
        <w:rPr>
          <w:lang w:val="en-US"/>
        </w:rPr>
        <w:t xml:space="preserve">shall be notified of the assumed values adopted.  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lang w:val="en-US"/>
        </w:rPr>
        <w:t xml:space="preserve"> </w:t>
      </w:r>
      <w:r w:rsidRPr="0076424C">
        <w:rPr>
          <w:lang w:val="en-US"/>
        </w:rPr>
        <w:t xml:space="preserve">has notified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lang w:val="en-US"/>
        </w:rPr>
        <w:t xml:space="preserve"> that assumed data has been adopted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lang w:val="en-US"/>
        </w:rPr>
        <w:t xml:space="preserve"> </w:t>
      </w:r>
      <w:r w:rsidRPr="0076424C">
        <w:rPr>
          <w:lang w:val="en-US"/>
        </w:rPr>
        <w:t xml:space="preserve">in pursuance of this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lang w:val="en-US"/>
        </w:rPr>
        <w:t xml:space="preserve"> then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 </w:t>
      </w:r>
      <w:r w:rsidRPr="0076424C">
        <w:rPr>
          <w:lang w:val="en-US"/>
        </w:rPr>
        <w:t>should, where practicable provide actual validated values to replace the assumed values prior to connection.</w:t>
      </w:r>
    </w:p>
    <w:p w14:paraId="6E861292" w14:textId="77777777" w:rsidR="00314B36" w:rsidRPr="0076424C" w:rsidRDefault="00314B36" w:rsidP="00837136">
      <w:pPr>
        <w:keepNext/>
      </w:pPr>
      <w:r w:rsidRPr="0076424C">
        <w:lastRenderedPageBreak/>
        <w:t>DPC1.7</w:t>
      </w:r>
      <w:r w:rsidRPr="0076424C">
        <w:tab/>
      </w:r>
      <w:r w:rsidRPr="0076424C">
        <w:rPr>
          <w:b/>
        </w:rPr>
        <w:t>Status of Planning Data</w:t>
      </w:r>
    </w:p>
    <w:p w14:paraId="6E861293" w14:textId="0D7467AB" w:rsidR="00314B36" w:rsidRPr="0076424C" w:rsidRDefault="00314B36" w:rsidP="00FA4F34">
      <w:pPr>
        <w:autoSpaceDE w:val="0"/>
        <w:autoSpaceDN w:val="0"/>
        <w:adjustRightInd w:val="0"/>
        <w:ind w:firstLine="0"/>
        <w:rPr>
          <w:lang w:val="en-US"/>
        </w:rPr>
      </w:pPr>
      <w:r w:rsidRPr="0076424C">
        <w:rPr>
          <w:lang w:val="en-US"/>
        </w:rPr>
        <w:t xml:space="preserve">It is in the interests of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s </w:t>
      </w:r>
      <w:r w:rsidRPr="0076424C">
        <w:rPr>
          <w:lang w:val="en-US"/>
        </w:rPr>
        <w:t xml:space="preserve">to initiate early discussion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lang w:val="en-US"/>
        </w:rPr>
        <w:t xml:space="preserve"> </w:t>
      </w:r>
      <w:r w:rsidRPr="0076424C">
        <w:rPr>
          <w:lang w:val="en-US"/>
        </w:rPr>
        <w:t xml:space="preserve">regarding any proposed </w:t>
      </w:r>
      <w:r w:rsidR="008572B5">
        <w:rPr>
          <w:color w:val="2B579A"/>
          <w:shd w:val="clear" w:color="auto" w:fill="E6E6E6"/>
        </w:rPr>
        <w:fldChar w:fldCharType="begin"/>
      </w:r>
      <w:r w:rsidR="008572B5">
        <w:instrText xml:space="preserve"> REF UserDevelopment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 Development</w:t>
      </w:r>
      <w:r w:rsidR="008572B5">
        <w:rPr>
          <w:color w:val="2B579A"/>
          <w:shd w:val="clear" w:color="auto" w:fill="E6E6E6"/>
        </w:rPr>
        <w:fldChar w:fldCharType="end"/>
      </w:r>
      <w:r w:rsidRPr="0076424C">
        <w:rPr>
          <w:b/>
          <w:lang w:val="en-US"/>
        </w:rPr>
        <w:t xml:space="preserve">, </w:t>
      </w:r>
      <w:r w:rsidRPr="0076424C">
        <w:rPr>
          <w:lang w:val="en-US"/>
        </w:rPr>
        <w:t xml:space="preserve">which may have an impact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lang w:val="en-US"/>
        </w:rPr>
        <w:t>.</w:t>
      </w:r>
    </w:p>
    <w:p w14:paraId="6E861294" w14:textId="44A8F7B9" w:rsidR="00314B36" w:rsidRPr="0076424C" w:rsidRDefault="00314B36">
      <w:pPr>
        <w:autoSpaceDE w:val="0"/>
        <w:autoSpaceDN w:val="0"/>
        <w:adjustRightInd w:val="0"/>
        <w:ind w:firstLine="0"/>
        <w:jc w:val="left"/>
        <w:rPr>
          <w:lang w:val="en-US"/>
        </w:rPr>
      </w:pPr>
      <w:r w:rsidRPr="0076424C">
        <w:rPr>
          <w:lang w:val="en-US"/>
        </w:rPr>
        <w:t xml:space="preserve">For the purposes of this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lang w:val="en-US"/>
        </w:rPr>
        <w:t xml:space="preserve"> </w:t>
      </w:r>
      <w:r w:rsidRPr="0076424C">
        <w:rPr>
          <w:lang w:val="en-US"/>
        </w:rPr>
        <w:t>it is considered that development will consist of four stages: -</w:t>
      </w:r>
    </w:p>
    <w:p w14:paraId="6E861295" w14:textId="77777777" w:rsidR="00314B36" w:rsidRPr="0076424C" w:rsidRDefault="00314B36">
      <w:pPr>
        <w:autoSpaceDE w:val="0"/>
        <w:autoSpaceDN w:val="0"/>
        <w:adjustRightInd w:val="0"/>
        <w:ind w:left="851" w:firstLine="851"/>
        <w:jc w:val="left"/>
        <w:rPr>
          <w:lang w:val="en-US"/>
        </w:rPr>
      </w:pPr>
      <w:r w:rsidRPr="0076424C">
        <w:rPr>
          <w:lang w:val="en-US"/>
        </w:rPr>
        <w:t xml:space="preserve">(a) Feasibility Project Stage </w:t>
      </w:r>
    </w:p>
    <w:p w14:paraId="6E861296" w14:textId="104CC419" w:rsidR="00314B36" w:rsidRPr="0076424C" w:rsidRDefault="00314B36" w:rsidP="00FA4F34">
      <w:pPr>
        <w:autoSpaceDE w:val="0"/>
        <w:autoSpaceDN w:val="0"/>
        <w:adjustRightInd w:val="0"/>
        <w:ind w:left="1702" w:firstLine="0"/>
        <w:rPr>
          <w:lang w:val="en-US"/>
        </w:rPr>
      </w:pPr>
      <w:r w:rsidRPr="0076424C">
        <w:rPr>
          <w:lang w:val="en-US"/>
        </w:rPr>
        <w:t xml:space="preserve">At this optional stage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 </w:t>
      </w:r>
      <w:r w:rsidRPr="0076424C">
        <w:rPr>
          <w:lang w:val="en-US"/>
        </w:rPr>
        <w:t xml:space="preserve">will be considering a </w:t>
      </w:r>
      <w:r w:rsidR="008572B5">
        <w:rPr>
          <w:color w:val="2B579A"/>
          <w:shd w:val="clear" w:color="auto" w:fill="E6E6E6"/>
        </w:rPr>
        <w:fldChar w:fldCharType="begin"/>
      </w:r>
      <w:r w:rsidR="008572B5">
        <w:instrText xml:space="preserve"> REF UserDevelopment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 Development</w:t>
      </w:r>
      <w:r w:rsidR="008572B5">
        <w:rPr>
          <w:color w:val="2B579A"/>
          <w:shd w:val="clear" w:color="auto" w:fill="E6E6E6"/>
        </w:rPr>
        <w:fldChar w:fldCharType="end"/>
      </w:r>
      <w:r w:rsidRPr="0076424C">
        <w:rPr>
          <w:lang w:val="en-US"/>
        </w:rPr>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lang w:val="en-US"/>
        </w:rPr>
        <w:t xml:space="preserve"> will be pleased to conduct a short meeting to discuss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’s </w:t>
      </w:r>
      <w:r w:rsidRPr="0076424C">
        <w:rPr>
          <w:lang w:val="en-US"/>
        </w:rPr>
        <w:t xml:space="preserve">requirements and provide guidance on the likely implications for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lang w:val="en-US"/>
        </w:rPr>
        <w:t>.</w:t>
      </w:r>
    </w:p>
    <w:p w14:paraId="6E861297" w14:textId="1B714C14" w:rsidR="00314B36" w:rsidRPr="0076424C" w:rsidRDefault="00314B36" w:rsidP="00FA4F34">
      <w:pPr>
        <w:autoSpaceDE w:val="0"/>
        <w:autoSpaceDN w:val="0"/>
        <w:adjustRightInd w:val="0"/>
        <w:ind w:left="1702" w:firstLine="0"/>
        <w:rPr>
          <w:lang w:val="en-US"/>
        </w:rPr>
      </w:pPr>
      <w:r w:rsidRPr="0076424C">
        <w:rPr>
          <w:lang w:val="en-US"/>
        </w:rPr>
        <w:t xml:space="preserve">If at this stage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 </w:t>
      </w:r>
      <w:r w:rsidRPr="0076424C">
        <w:rPr>
          <w:lang w:val="en-US"/>
        </w:rPr>
        <w:t xml:space="preserve">requires further information then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lang w:val="en-US"/>
        </w:rPr>
        <w:t xml:space="preserve"> will request </w:t>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rPr>
          <w:b/>
          <w:lang w:val="en-US"/>
        </w:rPr>
        <w:t xml:space="preserve"> </w:t>
      </w:r>
      <w:r w:rsidRPr="0076424C">
        <w:rPr>
          <w:lang w:val="en-US"/>
        </w:rPr>
        <w:t xml:space="preserve">from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rPr>
          <w:lang w:val="en-US"/>
        </w:rPr>
        <w:t xml:space="preserve">and provide a feasibility assessment identifying items of significant cost to the extent permitted by the information provided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lang w:val="en-US"/>
        </w:rPr>
        <w:t xml:space="preserve">.  In accordance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lang w:val="en-US"/>
        </w:rPr>
        <w:t xml:space="preserve">’s </w:t>
      </w:r>
      <w:r w:rsidRPr="0076424C">
        <w:rPr>
          <w:lang w:val="en-US"/>
        </w:rPr>
        <w:t xml:space="preserve">Statement of Charges a charge will be payable by any potential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 </w:t>
      </w:r>
      <w:r w:rsidRPr="0076424C">
        <w:rPr>
          <w:lang w:val="en-US"/>
        </w:rPr>
        <w:t>for such an assessment.</w:t>
      </w:r>
    </w:p>
    <w:p w14:paraId="6E861298" w14:textId="2366E2B0" w:rsidR="00314B36" w:rsidRPr="0076424C" w:rsidRDefault="00314B36" w:rsidP="00FA4F34">
      <w:pPr>
        <w:autoSpaceDE w:val="0"/>
        <w:autoSpaceDN w:val="0"/>
        <w:adjustRightInd w:val="0"/>
        <w:ind w:left="1702" w:firstLine="0"/>
        <w:rPr>
          <w:lang w:val="en-US"/>
        </w:rPr>
      </w:pPr>
      <w:r w:rsidRPr="0076424C">
        <w:rPr>
          <w:lang w:val="en-US"/>
        </w:rPr>
        <w:t xml:space="preserve">At the feasibility project stage a number of iterative studies may be carried out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lang w:val="en-US"/>
        </w:rPr>
        <w:t xml:space="preserve"> </w:t>
      </w:r>
      <w:r w:rsidRPr="0076424C">
        <w:rPr>
          <w:lang w:val="en-US"/>
        </w:rPr>
        <w:t xml:space="preserve">at the request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lang w:val="en-US"/>
        </w:rPr>
        <w:t xml:space="preserve"> (or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lang w:val="en-US"/>
        </w:rPr>
        <w:t>)</w:t>
      </w:r>
      <w:r w:rsidRPr="0076424C">
        <w:rPr>
          <w:b/>
          <w:lang w:val="en-US"/>
        </w:rPr>
        <w:t xml:space="preserve"> </w:t>
      </w:r>
      <w:r w:rsidRPr="0076424C">
        <w:rPr>
          <w:lang w:val="en-US"/>
        </w:rPr>
        <w:t xml:space="preserve">to identify opportunities for connection and corresponding costs and technical issues.  The </w:t>
      </w:r>
      <w:r w:rsidRPr="0076424C">
        <w:rPr>
          <w:b/>
          <w:lang w:val="en-US"/>
        </w:rPr>
        <w:t xml:space="preserve">Feasibility Project Data </w:t>
      </w:r>
      <w:r w:rsidRPr="0076424C">
        <w:rPr>
          <w:lang w:val="en-US"/>
        </w:rPr>
        <w:t xml:space="preserve">requested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lang w:val="en-US"/>
        </w:rPr>
        <w:t xml:space="preserve"> </w:t>
      </w:r>
      <w:r w:rsidRPr="0076424C">
        <w:rPr>
          <w:lang w:val="en-US"/>
        </w:rPr>
        <w:t xml:space="preserve">from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 </w:t>
      </w:r>
      <w:r w:rsidRPr="0076424C">
        <w:rPr>
          <w:lang w:val="en-US"/>
        </w:rPr>
        <w:t xml:space="preserve">to carry out these feasibility studies may include both </w:t>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rPr>
          <w:b/>
          <w:lang w:val="en-US"/>
        </w:rPr>
        <w:t xml:space="preserve"> </w:t>
      </w:r>
      <w:r w:rsidRPr="0076424C">
        <w:rPr>
          <w:lang w:val="en-US"/>
        </w:rPr>
        <w:t xml:space="preserve">and </w:t>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rPr>
          <w:b/>
          <w:lang w:val="en-US"/>
        </w:rPr>
        <w:t xml:space="preserve"> </w:t>
      </w:r>
      <w:r w:rsidRPr="0076424C">
        <w:rPr>
          <w:lang w:val="en-US"/>
        </w:rPr>
        <w:t xml:space="preserve">depending on the complexity of the assessment studies required to be carried out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lang w:val="en-US"/>
        </w:rPr>
        <w:t>.</w:t>
      </w:r>
    </w:p>
    <w:p w14:paraId="6E861299" w14:textId="77777777" w:rsidR="00314B36" w:rsidRPr="0076424C" w:rsidRDefault="00314B36">
      <w:pPr>
        <w:autoSpaceDE w:val="0"/>
        <w:autoSpaceDN w:val="0"/>
        <w:adjustRightInd w:val="0"/>
        <w:ind w:left="1702" w:firstLine="0"/>
        <w:jc w:val="left"/>
        <w:rPr>
          <w:lang w:val="en-US"/>
        </w:rPr>
      </w:pPr>
      <w:r w:rsidRPr="0076424C">
        <w:rPr>
          <w:lang w:val="en-US"/>
        </w:rPr>
        <w:t>(b) Preliminary Project Stage</w:t>
      </w:r>
    </w:p>
    <w:p w14:paraId="6E86129A" w14:textId="7EA44452" w:rsidR="00314B36" w:rsidRPr="0076424C" w:rsidRDefault="00314B36" w:rsidP="00FA4F34">
      <w:pPr>
        <w:autoSpaceDE w:val="0"/>
        <w:autoSpaceDN w:val="0"/>
        <w:adjustRightInd w:val="0"/>
        <w:ind w:left="1702" w:firstLine="0"/>
        <w:rPr>
          <w:b/>
          <w:lang w:val="en-US"/>
        </w:rPr>
      </w:pPr>
      <w:r w:rsidRPr="0076424C">
        <w:rPr>
          <w:lang w:val="en-US"/>
        </w:rPr>
        <w:t xml:space="preserve">At this stage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 </w:t>
      </w:r>
      <w:r w:rsidRPr="0076424C">
        <w:rPr>
          <w:lang w:val="en-US"/>
        </w:rPr>
        <w:t xml:space="preserve">will have </w:t>
      </w:r>
      <w:proofErr w:type="gramStart"/>
      <w:r w:rsidRPr="0076424C">
        <w:rPr>
          <w:lang w:val="en-US"/>
        </w:rPr>
        <w:t>submitted an application</w:t>
      </w:r>
      <w:proofErr w:type="gramEnd"/>
      <w:r w:rsidRPr="0076424C">
        <w:rPr>
          <w:lang w:val="en-US"/>
        </w:rPr>
        <w:t xml:space="preserve"> for a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rPr>
          <w:lang w:val="en-US"/>
        </w:rPr>
        <w:t xml:space="preserve">.  The </w:t>
      </w:r>
      <w:r w:rsidR="008572B5">
        <w:rPr>
          <w:color w:val="2B579A"/>
          <w:shd w:val="clear" w:color="auto" w:fill="E6E6E6"/>
        </w:rPr>
        <w:fldChar w:fldCharType="begin"/>
      </w:r>
      <w:r w:rsidR="008572B5">
        <w:instrText xml:space="preserve"> REF PreliminaryProjectPlanningData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Preliminary Project Planning Data</w:t>
      </w:r>
      <w:r w:rsidR="008572B5">
        <w:rPr>
          <w:color w:val="2B579A"/>
          <w:shd w:val="clear" w:color="auto" w:fill="E6E6E6"/>
        </w:rPr>
        <w:fldChar w:fldCharType="end"/>
      </w:r>
      <w:r w:rsidRPr="0076424C">
        <w:rPr>
          <w:b/>
          <w:lang w:val="en-US"/>
        </w:rPr>
        <w:t xml:space="preserve"> </w:t>
      </w:r>
      <w:r w:rsidRPr="0076424C">
        <w:rPr>
          <w:lang w:val="en-US"/>
        </w:rPr>
        <w:t xml:space="preserve">requested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lang w:val="en-US"/>
        </w:rPr>
        <w:t xml:space="preserve"> </w:t>
      </w:r>
      <w:r w:rsidRPr="0076424C">
        <w:rPr>
          <w:lang w:val="en-US"/>
        </w:rPr>
        <w:t xml:space="preserve">from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lang w:val="en-US"/>
        </w:rPr>
        <w:t xml:space="preserve"> </w:t>
      </w:r>
      <w:r w:rsidRPr="0076424C">
        <w:rPr>
          <w:lang w:val="en-US"/>
        </w:rPr>
        <w:t xml:space="preserve">for assessing the connection and costs may include both </w:t>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rPr>
          <w:b/>
          <w:lang w:val="en-US"/>
        </w:rPr>
        <w:t xml:space="preserve"> </w:t>
      </w:r>
      <w:r w:rsidRPr="0076424C">
        <w:rPr>
          <w:lang w:val="en-US"/>
        </w:rPr>
        <w:t xml:space="preserve">and </w:t>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rPr>
          <w:b/>
          <w:lang w:val="en-US"/>
        </w:rPr>
        <w:t>.</w:t>
      </w:r>
    </w:p>
    <w:p w14:paraId="6E86129B" w14:textId="77777777" w:rsidR="00314B36" w:rsidRPr="0076424C" w:rsidRDefault="00314B36">
      <w:pPr>
        <w:autoSpaceDE w:val="0"/>
        <w:autoSpaceDN w:val="0"/>
        <w:adjustRightInd w:val="0"/>
        <w:ind w:left="1702" w:firstLine="0"/>
        <w:jc w:val="left"/>
        <w:rPr>
          <w:lang w:val="en-US"/>
        </w:rPr>
      </w:pPr>
      <w:r w:rsidRPr="0076424C">
        <w:rPr>
          <w:lang w:val="en-US"/>
        </w:rPr>
        <w:t>c) Committed Project Stage</w:t>
      </w:r>
    </w:p>
    <w:p w14:paraId="6E86129C" w14:textId="00FB932F" w:rsidR="00314B36" w:rsidRPr="0076424C" w:rsidRDefault="00314B36" w:rsidP="00FA4F34">
      <w:pPr>
        <w:autoSpaceDE w:val="0"/>
        <w:autoSpaceDN w:val="0"/>
        <w:adjustRightInd w:val="0"/>
        <w:ind w:left="1702" w:firstLine="0"/>
        <w:rPr>
          <w:lang w:val="en-US"/>
        </w:rPr>
      </w:pPr>
      <w:r w:rsidRPr="0076424C">
        <w:rPr>
          <w:lang w:val="en-US"/>
        </w:rPr>
        <w:t xml:space="preserve">At this stage a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rPr>
          <w:b/>
          <w:lang w:val="en-US"/>
        </w:rPr>
        <w:t xml:space="preserve"> </w:t>
      </w:r>
      <w:r w:rsidRPr="0076424C">
        <w:rPr>
          <w:lang w:val="en-US"/>
        </w:rPr>
        <w:t xml:space="preserve">will have been established.  The </w:t>
      </w:r>
      <w:r w:rsidR="008572B5">
        <w:rPr>
          <w:color w:val="2B579A"/>
          <w:shd w:val="clear" w:color="auto" w:fill="E6E6E6"/>
        </w:rPr>
        <w:fldChar w:fldCharType="begin"/>
      </w:r>
      <w:r w:rsidR="008572B5">
        <w:instrText xml:space="preserve"> REF CommittedProjectPlanningData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Committed Project Planning Data</w:t>
      </w:r>
      <w:r w:rsidR="008572B5">
        <w:rPr>
          <w:color w:val="2B579A"/>
          <w:shd w:val="clear" w:color="auto" w:fill="E6E6E6"/>
        </w:rPr>
        <w:fldChar w:fldCharType="end"/>
      </w:r>
      <w:r w:rsidRPr="0076424C">
        <w:rPr>
          <w:b/>
          <w:lang w:val="en-US"/>
        </w:rPr>
        <w:t xml:space="preserve"> </w:t>
      </w:r>
      <w:r w:rsidRPr="0076424C">
        <w:rPr>
          <w:lang w:val="en-US"/>
        </w:rPr>
        <w:t xml:space="preserve">on which the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rPr>
          <w:lang w:val="en-US"/>
        </w:rPr>
        <w:t xml:space="preserve"> is based may include both </w:t>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rPr>
          <w:b/>
        </w:rPr>
        <w:t xml:space="preserve"> </w:t>
      </w:r>
      <w:r w:rsidRPr="0076424C">
        <w:rPr>
          <w:lang w:val="en-US"/>
        </w:rPr>
        <w:t xml:space="preserve">and </w:t>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rPr>
          <w:b/>
          <w:lang w:val="en-US"/>
        </w:rPr>
        <w:t>.</w:t>
      </w:r>
    </w:p>
    <w:p w14:paraId="6E86129D" w14:textId="77777777" w:rsidR="00314B36" w:rsidRPr="0076424C" w:rsidRDefault="00314B36">
      <w:pPr>
        <w:autoSpaceDE w:val="0"/>
        <w:autoSpaceDN w:val="0"/>
        <w:adjustRightInd w:val="0"/>
        <w:ind w:left="1702" w:firstLine="0"/>
        <w:jc w:val="left"/>
        <w:rPr>
          <w:lang w:val="en-US"/>
        </w:rPr>
      </w:pPr>
      <w:r w:rsidRPr="0076424C">
        <w:rPr>
          <w:lang w:val="en-US"/>
        </w:rPr>
        <w:t>(d) Registered Project Stage</w:t>
      </w:r>
    </w:p>
    <w:p w14:paraId="6E86129E" w14:textId="6BC244AC" w:rsidR="00314B36" w:rsidRPr="0076424C" w:rsidRDefault="00314B36" w:rsidP="00FA4F34">
      <w:pPr>
        <w:autoSpaceDE w:val="0"/>
        <w:autoSpaceDN w:val="0"/>
        <w:adjustRightInd w:val="0"/>
        <w:ind w:left="1702" w:firstLine="0"/>
        <w:rPr>
          <w:lang w:val="en-US"/>
        </w:rPr>
      </w:pPr>
      <w:r w:rsidRPr="0076424C">
        <w:rPr>
          <w:lang w:val="en-US"/>
        </w:rPr>
        <w:t xml:space="preserve">At this stage the connection will be physically established.  The </w:t>
      </w:r>
      <w:r w:rsidR="008572B5">
        <w:rPr>
          <w:color w:val="2B579A"/>
          <w:shd w:val="clear" w:color="auto" w:fill="E6E6E6"/>
        </w:rPr>
        <w:fldChar w:fldCharType="begin"/>
      </w:r>
      <w:r w:rsidR="008572B5">
        <w:instrText xml:space="preserve"> REF RegisteredData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Registered Data</w:t>
      </w:r>
      <w:r w:rsidR="008572B5">
        <w:rPr>
          <w:color w:val="2B579A"/>
          <w:shd w:val="clear" w:color="auto" w:fill="E6E6E6"/>
        </w:rPr>
        <w:fldChar w:fldCharType="end"/>
      </w:r>
      <w:r w:rsidRPr="0076424C">
        <w:rPr>
          <w:b/>
          <w:lang w:val="en-US"/>
        </w:rPr>
        <w:t xml:space="preserve"> </w:t>
      </w:r>
      <w:r w:rsidRPr="0076424C">
        <w:rPr>
          <w:lang w:val="en-US"/>
        </w:rPr>
        <w:t xml:space="preserve">for the connection shall </w:t>
      </w:r>
      <w:r w:rsidR="00760804" w:rsidRPr="0076424C">
        <w:rPr>
          <w:lang w:val="en-US"/>
        </w:rPr>
        <w:t>include replacements</w:t>
      </w:r>
      <w:r w:rsidRPr="0076424C">
        <w:rPr>
          <w:lang w:val="en-US"/>
        </w:rPr>
        <w:t xml:space="preserve"> for estimated and assumed values, where practicable, using validated actual values and updated forecasts for future data items.</w:t>
      </w:r>
    </w:p>
    <w:p w14:paraId="6E86129F" w14:textId="1F6782DE" w:rsidR="00314B36" w:rsidRPr="0076424C" w:rsidRDefault="00314B36">
      <w:r w:rsidRPr="0076424C">
        <w:t>DPC1.8</w:t>
      </w:r>
      <w:r w:rsidRPr="0076424C">
        <w:tab/>
        <w:t xml:space="preserve">Reference is made in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t</w:t>
      </w:r>
      <w:r w:rsidRPr="0076424C">
        <w:t xml:space="preserve">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supplying information or advice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For the avoidance of doubt, unless the context otherwise requires, such information or advice will be furnished by the </w:t>
      </w:r>
      <w:r w:rsidR="008572B5">
        <w:rPr>
          <w:color w:val="2B579A"/>
          <w:shd w:val="clear" w:color="auto" w:fill="E6E6E6"/>
        </w:rPr>
        <w:lastRenderedPageBreak/>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upon request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(whether during the application for connection process or otherwise).</w:t>
      </w:r>
    </w:p>
    <w:p w14:paraId="6E8612A0" w14:textId="5E4096A6" w:rsidR="00314B36" w:rsidRPr="0076424C" w:rsidRDefault="00314B36">
      <w:r w:rsidRPr="0076424C">
        <w:t>DPC1.9</w:t>
      </w:r>
      <w:r w:rsidRPr="0076424C">
        <w:tab/>
        <w:t xml:space="preserve">The provisions of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shall, subject to DPC1.8, be applicable to:</w:t>
      </w:r>
    </w:p>
    <w:p w14:paraId="6E8612A1" w14:textId="7706F957" w:rsidR="00314B36" w:rsidRPr="0076424C" w:rsidRDefault="00314B36">
      <w:pPr>
        <w:pStyle w:val="Indent1"/>
      </w:pPr>
      <w:r w:rsidRPr="0076424C">
        <w:t>(a)</w:t>
      </w:r>
      <w:r w:rsidRPr="0076424C">
        <w:tab/>
        <w:t xml:space="preserve">All existing connections as at the date of commencement of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b/>
        </w:rPr>
        <w:t>.</w:t>
      </w:r>
    </w:p>
    <w:p w14:paraId="6E8612A2" w14:textId="77777777" w:rsidR="00314B36" w:rsidRPr="0076424C" w:rsidRDefault="00314B36">
      <w:pPr>
        <w:pStyle w:val="Indent1"/>
        <w:spacing w:after="240"/>
      </w:pPr>
      <w:r w:rsidRPr="0076424C">
        <w:t>(b)</w:t>
      </w:r>
      <w:r w:rsidRPr="0076424C">
        <w:tab/>
        <w:t>All new or modified connections thereafter.</w:t>
      </w:r>
    </w:p>
    <w:p w14:paraId="6E8612A3" w14:textId="7DBF80EF" w:rsidR="00314B36" w:rsidRPr="0076424C" w:rsidRDefault="00314B36">
      <w:r w:rsidRPr="0076424C">
        <w:t>DPC1.10</w:t>
      </w:r>
      <w:r w:rsidRPr="0076424C">
        <w:tab/>
        <w:t xml:space="preserve">In considering the approval of existing connections at the date of commencement of its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b/>
        </w:rPr>
        <w:t>,</w:t>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have regard to the fact that previous changes in technical and design standards have not been applied retrospectively in every case, and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not seek, under the terms of these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 xml:space="preserve">Conditions, to impose retrospective changes where these had not been required in the past, except 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can reasonably demonstrate that significant change has occurred to conditions which existed when the matter was previously considered by </w:t>
      </w:r>
      <w:r w:rsidRPr="0076424C">
        <w:rPr>
          <w:b/>
        </w:rPr>
        <w:t xml:space="preserve"> </w:t>
      </w:r>
      <w:r w:rsidRPr="0076424C">
        <w:t xml:space="preserve">the </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or its predecessors.</w:t>
      </w:r>
    </w:p>
    <w:p w14:paraId="6E8612A4" w14:textId="77777777" w:rsidR="00314B36" w:rsidRPr="0076424C" w:rsidRDefault="00314B36">
      <w:pPr>
        <w:rPr>
          <w:b/>
        </w:rPr>
      </w:pPr>
      <w:r w:rsidRPr="0076424C">
        <w:rPr>
          <w:b/>
        </w:rPr>
        <w:br w:type="page"/>
      </w:r>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2</w:t>
      </w:r>
    </w:p>
    <w:p w14:paraId="6E8612A5" w14:textId="77777777" w:rsidR="00314B36" w:rsidRPr="0076424C" w:rsidRDefault="00314B36">
      <w:pPr>
        <w:pStyle w:val="Heading1"/>
      </w:pPr>
      <w:bookmarkStart w:id="615" w:name="_Toc138331120"/>
      <w:r w:rsidRPr="0076424C">
        <w:t>DPC2</w:t>
      </w:r>
      <w:r w:rsidRPr="0076424C">
        <w:tab/>
        <w:t>OBJECTIVES</w:t>
      </w:r>
      <w:bookmarkEnd w:id="615"/>
    </w:p>
    <w:p w14:paraId="6E8612A6" w14:textId="77777777" w:rsidR="00314B36" w:rsidRPr="0076424C" w:rsidRDefault="00314B36">
      <w:r w:rsidRPr="0076424C">
        <w:tab/>
        <w:t>The objectives of the Distribution Planning and Connection Code are to:-</w:t>
      </w:r>
    </w:p>
    <w:p w14:paraId="6E8612A7" w14:textId="5F30A929" w:rsidR="00314B36" w:rsidRPr="0076424C" w:rsidRDefault="00314B36" w:rsidP="00B77034">
      <w:pPr>
        <w:pStyle w:val="Indent1"/>
        <w:numPr>
          <w:ilvl w:val="0"/>
          <w:numId w:val="22"/>
        </w:numPr>
      </w:pPr>
      <w:r w:rsidRPr="0076424C">
        <w:t xml:space="preserve">Enable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to be planned, </w:t>
      </w:r>
      <w:proofErr w:type="gramStart"/>
      <w:r w:rsidRPr="0076424C">
        <w:t>designed</w:t>
      </w:r>
      <w:proofErr w:type="gramEnd"/>
      <w:r w:rsidRPr="0076424C">
        <w:t xml:space="preserve"> and constructed to operate economically, securely and safely.</w:t>
      </w:r>
    </w:p>
    <w:p w14:paraId="6E8612A8" w14:textId="3157B2C1" w:rsidR="00314B36" w:rsidRPr="0076424C" w:rsidRDefault="00314B36" w:rsidP="00B77034">
      <w:pPr>
        <w:pStyle w:val="Indent1"/>
        <w:numPr>
          <w:ilvl w:val="0"/>
          <w:numId w:val="22"/>
        </w:numPr>
      </w:pPr>
      <w:r w:rsidRPr="0076424C">
        <w:t xml:space="preserve">Facilitate the use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by others and to specify a standard of supply to be provided.</w:t>
      </w:r>
    </w:p>
    <w:p w14:paraId="6E8612A9" w14:textId="1B06754F" w:rsidR="00314B36" w:rsidRPr="0076424C" w:rsidRDefault="00314B36" w:rsidP="00B77034">
      <w:pPr>
        <w:pStyle w:val="Indent1"/>
        <w:numPr>
          <w:ilvl w:val="0"/>
          <w:numId w:val="22"/>
        </w:numPr>
      </w:pPr>
      <w:r w:rsidRPr="0076424C">
        <w:t xml:space="preserve">Establish technical conditions which facilitate the interfacing of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s</w:t>
      </w:r>
      <w:r w:rsidRPr="0076424C">
        <w:t xml:space="preserve"> at points of entry to and exit from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2AA" w14:textId="44D95AAB" w:rsidR="00314B36" w:rsidRPr="0076424C" w:rsidRDefault="00314B36" w:rsidP="00B77034">
      <w:pPr>
        <w:pStyle w:val="Indent1"/>
        <w:numPr>
          <w:ilvl w:val="0"/>
          <w:numId w:val="22"/>
        </w:numPr>
      </w:pPr>
      <w:r w:rsidRPr="0076424C">
        <w:t xml:space="preserve">Formalise the exchange of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planning data.</w:t>
      </w:r>
    </w:p>
    <w:p w14:paraId="6E8612AB" w14:textId="13690FE9" w:rsidR="00314B36" w:rsidRPr="0076424C" w:rsidRDefault="00314B36" w:rsidP="00B77034">
      <w:pPr>
        <w:pStyle w:val="Indent1"/>
        <w:numPr>
          <w:ilvl w:val="0"/>
          <w:numId w:val="22"/>
        </w:numPr>
      </w:pPr>
      <w:r w:rsidRPr="0076424C">
        <w:t xml:space="preserve">Provide sufficient information for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to assess opportunities for connection and to plan and develop his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such as to be compatible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2AC" w14:textId="77777777" w:rsidR="00314B36" w:rsidRPr="0076424C" w:rsidRDefault="00314B36">
      <w:pPr>
        <w:rPr>
          <w:b/>
        </w:rPr>
      </w:pPr>
    </w:p>
    <w:p w14:paraId="6E8612AD" w14:textId="77777777" w:rsidR="00314B36" w:rsidRPr="0076424C" w:rsidRDefault="00314B36">
      <w:r w:rsidRPr="0076424C">
        <w:rPr>
          <w:b/>
        </w:rPr>
        <w:br w:type="page"/>
      </w:r>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3</w:t>
      </w:r>
    </w:p>
    <w:p w14:paraId="6E8612AE" w14:textId="77777777" w:rsidR="00314B36" w:rsidRPr="0076424C" w:rsidRDefault="00314B36">
      <w:pPr>
        <w:pStyle w:val="Heading1"/>
      </w:pPr>
      <w:bookmarkStart w:id="616" w:name="_Toc138331121"/>
      <w:r w:rsidRPr="0076424C">
        <w:t>DPC3</w:t>
      </w:r>
      <w:r w:rsidRPr="0076424C">
        <w:tab/>
        <w:t>SCOPE</w:t>
      </w:r>
      <w:bookmarkEnd w:id="616"/>
    </w:p>
    <w:p w14:paraId="6E8612AF" w14:textId="3E2E7E5C" w:rsidR="00314B36" w:rsidRPr="0076424C" w:rsidRDefault="00314B36">
      <w:r w:rsidRPr="0076424C">
        <w:t>DPC3.1</w:t>
      </w:r>
      <w:r w:rsidRPr="0076424C">
        <w:tab/>
        <w:t xml:space="preserve">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 xml:space="preserve">specifies the planning, design and connection requirements for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rPr>
          <w:b/>
        </w:rPr>
        <w:t>s</w:t>
      </w:r>
      <w:r w:rsidRPr="0076424C">
        <w:t xml:space="preserve"> owned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for connections to those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s</w:t>
      </w:r>
      <w:r w:rsidRPr="0076424C">
        <w:t>.</w:t>
      </w:r>
    </w:p>
    <w:p w14:paraId="6E8612B0" w14:textId="2A162431" w:rsidR="00314B36" w:rsidRPr="0076424C" w:rsidRDefault="00314B36">
      <w:r w:rsidRPr="0076424C">
        <w:t>DPC3.2</w:t>
      </w:r>
      <w:r w:rsidRPr="0076424C">
        <w:tab/>
        <w:t xml:space="preserve">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whom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 xml:space="preserve">applies are those who use or intend to use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comprise the following:-</w:t>
      </w:r>
    </w:p>
    <w:p w14:paraId="6E8612B1" w14:textId="068D40AC" w:rsidR="00314B36" w:rsidRPr="0076424C" w:rsidRDefault="00314B36">
      <w:pPr>
        <w:pStyle w:val="Indent1"/>
        <w:rPr>
          <w:b/>
        </w:rPr>
      </w:pPr>
      <w:r w:rsidRPr="0076424C">
        <w:t>(a)</w:t>
      </w:r>
      <w:r w:rsidRPr="0076424C">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p>
    <w:p w14:paraId="6E8612B2" w14:textId="77680191" w:rsidR="00314B36" w:rsidRPr="0076424C" w:rsidRDefault="00F23177">
      <w:pPr>
        <w:pStyle w:val="Indent1"/>
      </w:pPr>
      <w:r w:rsidRPr="0076424C" w:rsidDel="00F23177">
        <w:rPr>
          <w:b/>
        </w:rPr>
        <w:t xml:space="preserve"> </w:t>
      </w:r>
      <w:r w:rsidR="00314B36" w:rsidRPr="0076424C">
        <w:t>(b)</w:t>
      </w:r>
      <w:r w:rsidR="00314B36" w:rsidRPr="0076424C">
        <w:tab/>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00314B36" w:rsidRPr="0076424C">
        <w:rPr>
          <w:b/>
        </w:rPr>
        <w:t>s</w:t>
      </w:r>
      <w:r w:rsidR="00314B36" w:rsidRPr="0076424C">
        <w:t>.</w:t>
      </w:r>
    </w:p>
    <w:p w14:paraId="6E8612B3" w14:textId="4DA1014F" w:rsidR="00314B36" w:rsidRPr="0076424C" w:rsidRDefault="00314B36">
      <w:pPr>
        <w:pStyle w:val="Indent1"/>
      </w:pPr>
      <w:r w:rsidRPr="0076424C">
        <w:t>(c)</w:t>
      </w:r>
      <w:r w:rsidRPr="0076424C">
        <w:tab/>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rPr>
        <w:t>s</w:t>
      </w:r>
      <w:r w:rsidRPr="0076424C">
        <w:t xml:space="preserve"> including those with </w:t>
      </w:r>
      <w:hyperlink w:anchor="UnmeteredSupply" w:history="1">
        <w:r w:rsidRPr="0076424C">
          <w:rPr>
            <w:rStyle w:val="Hyperlink"/>
            <w:color w:val="auto"/>
            <w:u w:val="none"/>
          </w:rPr>
          <w:t>Un</w:t>
        </w:r>
        <w:bookmarkStart w:id="617" w:name="_Hlt42497572"/>
        <w:r w:rsidRPr="0076424C">
          <w:rPr>
            <w:rStyle w:val="Hyperlink"/>
            <w:color w:val="auto"/>
            <w:u w:val="none"/>
          </w:rPr>
          <w:t>m</w:t>
        </w:r>
        <w:bookmarkEnd w:id="617"/>
        <w:r w:rsidRPr="0076424C">
          <w:rPr>
            <w:rStyle w:val="Hyperlink"/>
            <w:color w:val="auto"/>
            <w:u w:val="none"/>
          </w:rPr>
          <w:t>etered</w:t>
        </w:r>
        <w:bookmarkStart w:id="618" w:name="_Hlt41056054"/>
        <w:r w:rsidRPr="0076424C">
          <w:rPr>
            <w:rStyle w:val="Hyperlink"/>
            <w:color w:val="auto"/>
            <w:u w:val="none"/>
          </w:rPr>
          <w:t xml:space="preserve"> </w:t>
        </w:r>
        <w:bookmarkEnd w:id="618"/>
        <w:r w:rsidRPr="0076424C">
          <w:rPr>
            <w:rStyle w:val="Hyperlink"/>
            <w:color w:val="auto"/>
            <w:u w:val="none"/>
          </w:rPr>
          <w:t>Supplies</w:t>
        </w:r>
      </w:hyperlink>
      <w:r w:rsidRPr="0076424C">
        <w:t xml:space="preserve"> who are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2B4" w14:textId="6DE37BD6" w:rsidR="00314B36" w:rsidRPr="0076424C" w:rsidRDefault="00314B36">
      <w:pPr>
        <w:pStyle w:val="Indent1"/>
      </w:pPr>
      <w:r w:rsidRPr="0076424C">
        <w:t>(d)</w:t>
      </w:r>
      <w:r w:rsidRPr="0076424C">
        <w:tab/>
      </w:r>
      <w:r w:rsidR="008572B5">
        <w:rPr>
          <w:color w:val="2B579A"/>
          <w:shd w:val="clear" w:color="auto" w:fill="E6E6E6"/>
        </w:rPr>
        <w:fldChar w:fldCharType="begin"/>
      </w:r>
      <w:r w:rsidR="008572B5">
        <w:instrText xml:space="preserve"> REF OtherAuthorisedDistributor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Other Authorised Distributor</w:t>
      </w:r>
      <w:r w:rsidR="008572B5">
        <w:rPr>
          <w:color w:val="2B579A"/>
          <w:shd w:val="clear" w:color="auto" w:fill="E6E6E6"/>
        </w:rPr>
        <w:fldChar w:fldCharType="end"/>
      </w:r>
      <w:r w:rsidRPr="0076424C">
        <w:rPr>
          <w:b/>
        </w:rPr>
        <w:t>s</w:t>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2B5" w14:textId="202BC9C8" w:rsidR="00314B36" w:rsidRPr="0076424C" w:rsidRDefault="00314B36">
      <w:pPr>
        <w:pStyle w:val="Indent1"/>
        <w:rPr>
          <w:b/>
        </w:rPr>
      </w:pPr>
      <w:r w:rsidRPr="0076424C">
        <w:t>(e)</w:t>
      </w:r>
      <w:r w:rsidRPr="0076424C">
        <w:tab/>
      </w:r>
      <w:r w:rsidR="008572B5">
        <w:rPr>
          <w:color w:val="2B579A"/>
          <w:shd w:val="clear" w:color="auto" w:fill="E6E6E6"/>
        </w:rPr>
        <w:fldChar w:fldCharType="begin"/>
      </w:r>
      <w:r w:rsidR="008572B5">
        <w:instrText xml:space="preserve"> REF MO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Meter Operator</w:t>
      </w:r>
      <w:r w:rsidR="008572B5">
        <w:rPr>
          <w:color w:val="2B579A"/>
          <w:shd w:val="clear" w:color="auto" w:fill="E6E6E6"/>
        </w:rPr>
        <w:fldChar w:fldCharType="end"/>
      </w:r>
      <w:r w:rsidRPr="0076424C">
        <w:rPr>
          <w:b/>
        </w:rPr>
        <w:t>s</w:t>
      </w:r>
      <w:r w:rsidRPr="0076424C">
        <w:t xml:space="preserve"> which perform services in respect of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2B6" w14:textId="77777777" w:rsidR="00A44EDB" w:rsidRPr="0076424C" w:rsidRDefault="00A44EDB">
      <w:pPr>
        <w:pStyle w:val="Indent1"/>
      </w:pPr>
      <w:r w:rsidRPr="0076424C">
        <w:rPr>
          <w:b/>
        </w:rPr>
        <w:t xml:space="preserve"> </w:t>
      </w:r>
    </w:p>
    <w:p w14:paraId="6E8612B7"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4</w:t>
      </w:r>
    </w:p>
    <w:p w14:paraId="6E8612B8" w14:textId="77777777" w:rsidR="00314B36" w:rsidRPr="0076424C" w:rsidRDefault="00314B36">
      <w:pPr>
        <w:pStyle w:val="Heading1"/>
      </w:pPr>
      <w:bookmarkStart w:id="619" w:name="_Toc138331122"/>
      <w:r w:rsidRPr="0076424C">
        <w:t>DPC4</w:t>
      </w:r>
      <w:r w:rsidRPr="0076424C">
        <w:tab/>
        <w:t xml:space="preserve">DESIGN PRINCIPLES </w:t>
      </w:r>
      <w:smartTag w:uri="urn:schemas-microsoft-com:office:smarttags" w:element="stockticker">
        <w:r w:rsidRPr="0076424C">
          <w:t>AND</w:t>
        </w:r>
      </w:smartTag>
      <w:r w:rsidRPr="0076424C">
        <w:t xml:space="preserve"> STANDARDS</w:t>
      </w:r>
      <w:bookmarkEnd w:id="619"/>
    </w:p>
    <w:p w14:paraId="6E8612B9" w14:textId="77777777" w:rsidR="00314B36" w:rsidRPr="0076424C" w:rsidRDefault="00314B36">
      <w:r w:rsidRPr="0076424C">
        <w:t>DPC4.1</w:t>
      </w:r>
      <w:r w:rsidRPr="0076424C">
        <w:tab/>
      </w:r>
      <w:r w:rsidRPr="0076424C">
        <w:rPr>
          <w:b/>
        </w:rPr>
        <w:t>Introduction</w:t>
      </w:r>
    </w:p>
    <w:p w14:paraId="6E8612BA" w14:textId="663E284F" w:rsidR="00314B36" w:rsidRPr="0076424C" w:rsidRDefault="00314B36">
      <w:r w:rsidRPr="0076424C">
        <w:t>DPC4.1.1</w:t>
      </w:r>
      <w:r w:rsidRPr="0076424C">
        <w:tab/>
        <w:t xml:space="preserve">Planning criteria are based on the requirement to comply with statutory requirements,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 xml:space="preserve"> conditions and other obligations placed on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E8612BB" w14:textId="334C9480" w:rsidR="00314B36" w:rsidRPr="0076424C" w:rsidRDefault="00314B36">
      <w:r w:rsidRPr="0076424C">
        <w:t>DPC4.1.2</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has a duty to develop and maintain an efficient, secure and co-ordinated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electricity supply that is both economical and safe.</w:t>
      </w:r>
    </w:p>
    <w:p w14:paraId="6E8612BC" w14:textId="7C2BE121" w:rsidR="00314B36" w:rsidRPr="0076424C" w:rsidRDefault="00314B36">
      <w:r w:rsidRPr="0076424C">
        <w:t>DPC4.1.3</w:t>
      </w:r>
      <w:r w:rsidRPr="0076424C">
        <w:tab/>
      </w:r>
      <w:r w:rsidRPr="0076424C">
        <w:rPr>
          <w:b/>
        </w:rPr>
        <w:t>DPC4</w:t>
      </w:r>
      <w:r w:rsidRPr="0076424C">
        <w:t xml:space="preserve"> sets out current principles and standards to be applied in the design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any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connections to that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 xml:space="preserve">. </w:t>
      </w:r>
      <w:r w:rsidRPr="0076424C">
        <w:t xml:space="preserve">Each scheme for reinforcement or modification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is individually designed in the light of economic and technical features associated with the particular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limitations under consideration.</w:t>
      </w:r>
    </w:p>
    <w:p w14:paraId="6E8612BD" w14:textId="34C399FE" w:rsidR="00314B36" w:rsidRPr="0076424C" w:rsidRDefault="00314B36">
      <w:r w:rsidRPr="0076424C">
        <w:t>DPC4.1.4</w:t>
      </w:r>
      <w:r w:rsidRPr="0076424C">
        <w:tab/>
        <w:t>Nothing in DPC4 is intended to inhibit design innovation</w:t>
      </w:r>
      <w:r w:rsidRPr="0076424C">
        <w:rPr>
          <w:b/>
        </w:rPr>
        <w:t xml:space="preserve">.  </w:t>
      </w:r>
      <w:r w:rsidRPr="0076424C">
        <w:t>DPC4 is, therefore, based upon the performance requirements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necessary to meet the above criteria.</w:t>
      </w:r>
    </w:p>
    <w:p w14:paraId="6E8612BE" w14:textId="0D7F85FB" w:rsidR="00314B36" w:rsidRPr="0076424C" w:rsidRDefault="00314B36">
      <w:r w:rsidRPr="0076424C">
        <w:t>DPC4.1.5</w:t>
      </w:r>
      <w:r w:rsidRPr="0076424C">
        <w:tab/>
        <w:t xml:space="preserve">The technical and design criteria applied in the planning and development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are listed in Annex 1 to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These standards may be subject to revision from time to time in accordance with the provision of 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w:t>
      </w:r>
      <w:r w:rsidRPr="0076424C">
        <w:tab/>
      </w:r>
    </w:p>
    <w:p w14:paraId="6E8612BF" w14:textId="77777777" w:rsidR="00314B36" w:rsidRPr="0076424C" w:rsidRDefault="00314B36">
      <w:r w:rsidRPr="0076424C">
        <w:t>DPC4.2</w:t>
      </w:r>
      <w:r w:rsidRPr="0076424C">
        <w:tab/>
      </w:r>
      <w:r w:rsidRPr="0076424C">
        <w:rPr>
          <w:b/>
        </w:rPr>
        <w:t>Standard of Supply</w:t>
      </w:r>
    </w:p>
    <w:p w14:paraId="6E8612C0" w14:textId="77777777" w:rsidR="00314B36" w:rsidRPr="0076424C" w:rsidRDefault="00314B36">
      <w:pPr>
        <w:rPr>
          <w:b/>
        </w:rPr>
      </w:pPr>
      <w:bookmarkStart w:id="620" w:name="_Hlk126317819"/>
      <w:r w:rsidRPr="0076424C">
        <w:t>DPC4.2.1</w:t>
      </w:r>
      <w:r w:rsidRPr="0076424C">
        <w:tab/>
      </w:r>
      <w:r w:rsidRPr="0076424C">
        <w:rPr>
          <w:b/>
        </w:rPr>
        <w:t>Security</w:t>
      </w:r>
    </w:p>
    <w:p w14:paraId="6E8612C1" w14:textId="397F955F" w:rsidR="00314B36" w:rsidRPr="00200AD8" w:rsidRDefault="00314B36">
      <w:pPr>
        <w:ind w:firstLine="0"/>
      </w:pPr>
      <w:r w:rsidRPr="0076424C">
        <w:t xml:space="preserve">In accordance with the Condition </w:t>
      </w:r>
      <w:r w:rsidR="0059239F">
        <w:t>24</w:t>
      </w:r>
      <w:r w:rsidR="0059239F" w:rsidRPr="0076424C">
        <w:t xml:space="preserve"> </w:t>
      </w:r>
      <w:r w:rsidRPr="0076424C">
        <w:t xml:space="preserve">of 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b/>
        </w:rPr>
        <w:t>, DNO</w:t>
      </w:r>
      <w:r w:rsidRPr="00554D6A">
        <w:rPr>
          <w:bCs/>
        </w:rPr>
        <w:t>s</w:t>
      </w:r>
      <w:r w:rsidRPr="0076424C">
        <w:rPr>
          <w:b/>
        </w:rPr>
        <w:t xml:space="preserve"> </w:t>
      </w:r>
      <w:r w:rsidRPr="0076424C">
        <w:t xml:space="preserve">shall plan and develop their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554D6A">
        <w:rPr>
          <w:bCs/>
        </w:rPr>
        <w:t>s</w:t>
      </w:r>
      <w:r w:rsidRPr="0076424C">
        <w:t xml:space="preserve"> to a standard not less than that set out in Engineering Recommendation </w:t>
      </w:r>
      <w:r w:rsidR="009E2DFC" w:rsidRPr="0076424C">
        <w:t>P2</w:t>
      </w:r>
      <w:r w:rsidRPr="0076424C">
        <w:t xml:space="preserve"> – “Security of Supply” or such other standard of planning as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554D6A">
        <w:rPr>
          <w:bCs/>
        </w:rPr>
        <w:t>s</w:t>
      </w:r>
      <w:r w:rsidRPr="0076424C">
        <w:rPr>
          <w:b/>
        </w:rPr>
        <w:t xml:space="preserve"> </w:t>
      </w:r>
      <w:r w:rsidRPr="0076424C">
        <w:t xml:space="preserve">may, with the approval of the </w:t>
      </w:r>
      <w:r w:rsidR="008572B5">
        <w:rPr>
          <w:color w:val="2B579A"/>
          <w:shd w:val="clear" w:color="auto" w:fill="E6E6E6"/>
        </w:rPr>
        <w:fldChar w:fldCharType="begin"/>
      </w:r>
      <w:r w:rsidR="008572B5">
        <w:instrText xml:space="preserve"> REF Authority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Authority</w:t>
      </w:r>
      <w:r w:rsidR="008572B5">
        <w:rPr>
          <w:color w:val="2B579A"/>
          <w:shd w:val="clear" w:color="auto" w:fill="E6E6E6"/>
        </w:rPr>
        <w:fldChar w:fldCharType="end"/>
      </w:r>
      <w:r w:rsidRPr="0076424C">
        <w:t>, adopt from time to time</w:t>
      </w:r>
      <w:r w:rsidR="005104B8">
        <w:t>.</w:t>
      </w:r>
      <w:r w:rsidR="006726CC">
        <w:t xml:space="preserve"> The current version of Engineering Recommendation P2</w:t>
      </w:r>
      <w:r w:rsidR="00200AD8">
        <w:t xml:space="preserve"> approved by the </w:t>
      </w:r>
      <w:r w:rsidR="00200AD8">
        <w:rPr>
          <w:b/>
          <w:bCs/>
        </w:rPr>
        <w:t>Authority</w:t>
      </w:r>
      <w:r w:rsidR="00200AD8">
        <w:t xml:space="preserve"> as set out in DGD Annex 1 I</w:t>
      </w:r>
      <w:r w:rsidR="00B656B5">
        <w:t>tem 3.</w:t>
      </w:r>
    </w:p>
    <w:p w14:paraId="6E8612C2" w14:textId="37AD13DC" w:rsidR="00314B36" w:rsidRPr="0076424C" w:rsidRDefault="00314B36">
      <w:pPr>
        <w:rPr>
          <w:spacing w:val="-3"/>
        </w:rPr>
      </w:pPr>
      <w:r w:rsidRPr="0076424C">
        <w:tab/>
        <w:t xml:space="preserve">In accordance with 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b/>
        </w:rPr>
        <w:t xml:space="preserve"> </w:t>
      </w:r>
      <w:r w:rsidRPr="0076424C">
        <w:t>Scottish Hydro Electric Power Distribution Ltd</w:t>
      </w:r>
      <w:r w:rsidRPr="0076424C">
        <w:rPr>
          <w:rFonts w:ascii="CG Times" w:hAnsi="CG Times"/>
        </w:rPr>
        <w:t xml:space="preserve"> </w:t>
      </w:r>
      <w:r w:rsidRPr="0076424C">
        <w:t xml:space="preserve">shall plan and develop its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in Scotland to a standard set out in </w:t>
      </w:r>
      <w:r w:rsidR="00243C94">
        <w:t>PO-PS-037</w:t>
      </w:r>
      <w:r w:rsidRPr="0076424C">
        <w:t xml:space="preserve">.  Engineering Recommendation </w:t>
      </w:r>
      <w:r w:rsidR="009E2DFC" w:rsidRPr="0076424C">
        <w:t>P2/</w:t>
      </w:r>
      <w:r w:rsidR="00243C94">
        <w:t>6</w:t>
      </w:r>
      <w:r w:rsidRPr="0076424C">
        <w:t xml:space="preserve"> – “Security of Supply” has been modified by Scottish Hydro Electric Power Distribution Ltd</w:t>
      </w:r>
      <w:r w:rsidRPr="0076424C">
        <w:rPr>
          <w:rFonts w:ascii="CG Times" w:hAnsi="CG Times"/>
        </w:rPr>
        <w:t xml:space="preserve"> </w:t>
      </w:r>
      <w:r w:rsidRPr="0076424C">
        <w:t xml:space="preserve">as </w:t>
      </w:r>
      <w:r w:rsidR="00243C94">
        <w:t>PO-PS-037</w:t>
      </w:r>
      <w:r w:rsidRPr="0076424C">
        <w:t xml:space="preserve"> and this is accepted by the </w:t>
      </w:r>
      <w:r w:rsidR="008572B5">
        <w:rPr>
          <w:color w:val="2B579A"/>
          <w:shd w:val="clear" w:color="auto" w:fill="E6E6E6"/>
        </w:rPr>
        <w:fldChar w:fldCharType="begin"/>
      </w:r>
      <w:r w:rsidR="008572B5">
        <w:instrText xml:space="preserve"> REF Authority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Authority</w:t>
      </w:r>
      <w:r w:rsidR="008572B5">
        <w:rPr>
          <w:color w:val="2B579A"/>
          <w:shd w:val="clear" w:color="auto" w:fill="E6E6E6"/>
        </w:rPr>
        <w:fldChar w:fldCharType="end"/>
      </w:r>
      <w:r w:rsidRPr="0076424C">
        <w:t xml:space="preserve">.  </w:t>
      </w:r>
    </w:p>
    <w:bookmarkEnd w:id="620"/>
    <w:p w14:paraId="6E8612C3" w14:textId="6348FF92" w:rsidR="00314B36" w:rsidRPr="0076424C" w:rsidRDefault="00314B36">
      <w:pPr>
        <w:jc w:val="left"/>
        <w:rPr>
          <w:i/>
          <w:u w:val="single"/>
        </w:rPr>
      </w:pPr>
      <w:r w:rsidRPr="0076424C">
        <w:t>DPC4.2.2</w:t>
      </w:r>
      <w:r w:rsidRPr="0076424C">
        <w:tab/>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Frequency</w:t>
      </w:r>
      <w:r w:rsidR="008572B5">
        <w:rPr>
          <w:color w:val="2B579A"/>
          <w:shd w:val="clear" w:color="auto" w:fill="E6E6E6"/>
        </w:rPr>
        <w:fldChar w:fldCharType="end"/>
      </w:r>
      <w:r w:rsidRPr="0076424C">
        <w:rPr>
          <w:b/>
        </w:rPr>
        <w:t xml:space="preserve"> and Voltage</w:t>
      </w:r>
    </w:p>
    <w:p w14:paraId="6E8612C4" w14:textId="6F9B35D4" w:rsidR="00314B36" w:rsidRPr="0076424C" w:rsidRDefault="00314B36">
      <w:r w:rsidRPr="0076424C">
        <w:t>DPC4.2.2.1</w:t>
      </w:r>
      <w:r w:rsidRPr="0076424C">
        <w:tab/>
        <w:t xml:space="preserve">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any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connections to that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shall be designed to enable the </w:t>
      </w:r>
      <w:r w:rsidR="008572B5">
        <w:rPr>
          <w:color w:val="2B579A"/>
          <w:shd w:val="clear" w:color="auto" w:fill="E6E6E6"/>
        </w:rPr>
        <w:fldChar w:fldCharType="begin"/>
      </w:r>
      <w:r w:rsidR="008572B5">
        <w:instrText xml:space="preserve"> REF NormalOperatingFrequency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Normal Operating Frequency</w:t>
      </w:r>
      <w:r w:rsidR="008572B5">
        <w:rPr>
          <w:color w:val="2B579A"/>
          <w:shd w:val="clear" w:color="auto" w:fill="E6E6E6"/>
        </w:rPr>
        <w:fldChar w:fldCharType="end"/>
      </w:r>
      <w:r w:rsidRPr="0076424C">
        <w:t xml:space="preserve"> and voltages supplied to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rPr>
        <w:t>s</w:t>
      </w:r>
      <w:r w:rsidRPr="0076424C">
        <w:t xml:space="preserve"> to comply with the </w:t>
      </w:r>
      <w:r w:rsidR="008572B5">
        <w:rPr>
          <w:color w:val="2B579A"/>
          <w:shd w:val="clear" w:color="auto" w:fill="E6E6E6"/>
        </w:rPr>
        <w:fldChar w:fldCharType="begin"/>
      </w:r>
      <w:r w:rsidR="008572B5">
        <w:instrText xml:space="preserve"> REF ESQCR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ESQCR</w:t>
      </w:r>
      <w:r w:rsidR="008572B5">
        <w:rPr>
          <w:color w:val="2B579A"/>
          <w:shd w:val="clear" w:color="auto" w:fill="E6E6E6"/>
        </w:rPr>
        <w:fldChar w:fldCharType="end"/>
      </w:r>
      <w:r w:rsidRPr="0076424C">
        <w:t>.</w:t>
      </w:r>
    </w:p>
    <w:p w14:paraId="6E8612C5" w14:textId="53F9240C" w:rsidR="00314B36" w:rsidRPr="0076424C" w:rsidRDefault="00314B36">
      <w:r w:rsidRPr="0076424C">
        <w:t>DPC4.2.2.2</w:t>
      </w:r>
      <w:r w:rsidRPr="0076424C">
        <w:tab/>
        <w:t xml:space="preserve">The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Frequency</w:t>
      </w:r>
      <w:r w:rsidR="008572B5">
        <w:rPr>
          <w:color w:val="2B579A"/>
          <w:shd w:val="clear" w:color="auto" w:fill="E6E6E6"/>
        </w:rPr>
        <w:fldChar w:fldCharType="end"/>
      </w:r>
      <w:r w:rsidR="00760804" w:rsidRPr="0076424C">
        <w:t xml:space="preserve"> </w:t>
      </w:r>
      <w:r w:rsidRPr="0076424C">
        <w:t xml:space="preserve">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shall be nominally 50 Hz and shall normally be controlled within the limits of 49.5 - 50.5 Hz in accordance with principles outlined in the </w:t>
      </w:r>
      <w:r w:rsidR="008572B5">
        <w:rPr>
          <w:color w:val="2B579A"/>
          <w:shd w:val="clear" w:color="auto" w:fill="E6E6E6"/>
        </w:rPr>
        <w:fldChar w:fldCharType="begin"/>
      </w:r>
      <w:r w:rsidR="008572B5">
        <w:instrText xml:space="preserve"> REF ESQCR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ESQCR</w:t>
      </w:r>
      <w:r w:rsidR="008572B5">
        <w:rPr>
          <w:color w:val="2B579A"/>
          <w:shd w:val="clear" w:color="auto" w:fill="E6E6E6"/>
        </w:rPr>
        <w:fldChar w:fldCharType="end"/>
      </w:r>
      <w:r w:rsidRPr="0076424C">
        <w:t>.</w:t>
      </w:r>
    </w:p>
    <w:p w14:paraId="6E8612C6" w14:textId="26FCCF40" w:rsidR="00314B36" w:rsidRPr="0076424C" w:rsidRDefault="00314B36">
      <w:r w:rsidRPr="0076424C">
        <w:lastRenderedPageBreak/>
        <w:t>DPC4.2.2.3</w:t>
      </w:r>
      <w:r w:rsidRPr="0076424C">
        <w:tab/>
        <w:t xml:space="preserve">In exceptional circumstances,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Frequency</w:t>
      </w:r>
      <w:r w:rsidR="008572B5">
        <w:rPr>
          <w:color w:val="2B579A"/>
          <w:shd w:val="clear" w:color="auto" w:fill="E6E6E6"/>
        </w:rPr>
        <w:fldChar w:fldCharType="end"/>
      </w:r>
      <w:r w:rsidRPr="0076424C">
        <w:t xml:space="preserve"> could rise to values of the order of 52 Hz or fall to values of the order of 47 Hz.  Sustained operation </w:t>
      </w:r>
      <w:proofErr w:type="spellStart"/>
      <w:r w:rsidRPr="0076424C">
        <w:t>outwith</w:t>
      </w:r>
      <w:proofErr w:type="spellEnd"/>
      <w:r w:rsidRPr="0076424C">
        <w:t xml:space="preserve"> the range 47 - 52 Hz is not </w:t>
      </w:r>
      <w:proofErr w:type="gramStart"/>
      <w:r w:rsidRPr="0076424C">
        <w:t>taken into account</w:t>
      </w:r>
      <w:proofErr w:type="gramEnd"/>
      <w:r w:rsidRPr="0076424C">
        <w:t xml:space="preserve"> in the design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rPr>
          <w:b/>
        </w:rPr>
        <w:t xml:space="preserve"> </w:t>
      </w:r>
      <w:r w:rsidRPr="0076424C">
        <w:t>and</w:t>
      </w:r>
      <w:r w:rsidRPr="0076424C">
        <w:rPr>
          <w:b/>
        </w:rPr>
        <w:t xml:space="preserv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rPr>
          <w:b/>
        </w:rPr>
        <w:t>.</w:t>
      </w:r>
    </w:p>
    <w:p w14:paraId="6E8612C7" w14:textId="58F709D7" w:rsidR="00314B36" w:rsidRPr="0076424C" w:rsidRDefault="00314B36">
      <w:pPr>
        <w:rPr>
          <w:b/>
        </w:rPr>
      </w:pPr>
      <w:r w:rsidRPr="0076424C">
        <w:t>DPC4.2.2.4</w:t>
      </w:r>
      <w:r w:rsidRPr="0076424C">
        <w:tab/>
        <w:t>Any extension or connection to</w:t>
      </w:r>
      <w:r w:rsidRPr="0076424C">
        <w:rPr>
          <w:b/>
        </w:rPr>
        <w:t xml:space="preserve"> </w:t>
      </w:r>
      <w:r w:rsidRPr="0076424C">
        <w:t xml:space="preserve">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shall be designed in such a way that it does not adversely affect the voltage control employed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Information on the voltage regulation and control arrangements will be made available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if requested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p>
    <w:p w14:paraId="6E8612C8" w14:textId="77777777" w:rsidR="00314B36" w:rsidRPr="0076424C" w:rsidRDefault="00314B36">
      <w:pPr>
        <w:jc w:val="left"/>
        <w:rPr>
          <w:b/>
        </w:rPr>
      </w:pPr>
      <w:r w:rsidRPr="0076424C">
        <w:t>DPC4.2.3</w:t>
      </w:r>
      <w:r w:rsidRPr="0076424C">
        <w:rPr>
          <w:b/>
        </w:rPr>
        <w:tab/>
        <w:t>Voltage Disturbances and Harmonic Distortion</w:t>
      </w:r>
    </w:p>
    <w:p w14:paraId="6E8612C9" w14:textId="77777777" w:rsidR="00DD799C" w:rsidRPr="0076424C" w:rsidRDefault="00DD799C" w:rsidP="00C623DB">
      <w:pPr>
        <w:spacing w:beforeLines="40" w:before="96" w:afterLines="40" w:after="96"/>
        <w:jc w:val="left"/>
      </w:pPr>
      <w:r w:rsidRPr="0076424C">
        <w:t>DPC4.2.3.1</w:t>
      </w:r>
      <w:r w:rsidRPr="0076424C">
        <w:tab/>
        <w:t>General</w:t>
      </w:r>
    </w:p>
    <w:p w14:paraId="6E8612CA" w14:textId="5448FBC3" w:rsidR="00DD799C" w:rsidRPr="0076424C" w:rsidRDefault="00DD799C" w:rsidP="008572B5">
      <w:pPr>
        <w:spacing w:beforeLines="40" w:before="96" w:afterLines="40" w:after="96"/>
      </w:pPr>
      <w:r w:rsidRPr="0076424C">
        <w:tab/>
        <w:t xml:space="preserve">Under fault and circuit switching conditions the rated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Frequency</w:t>
      </w:r>
      <w:r w:rsidR="008572B5">
        <w:rPr>
          <w:color w:val="2B579A"/>
          <w:shd w:val="clear" w:color="auto" w:fill="E6E6E6"/>
        </w:rPr>
        <w:fldChar w:fldCharType="end"/>
      </w:r>
      <w:r w:rsidRPr="0076424C">
        <w:t xml:space="preserve"> component of voltage may fall or rise transiently.  The fall or rise in voltage will be affected by the method of earthing of the neutral point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voltage may fall transiently to zero at the point of fault.  BS EN 50160:</w:t>
      </w:r>
      <w:r w:rsidR="00E7412A" w:rsidRPr="0076424C">
        <w:t xml:space="preserve">2010 </w:t>
      </w:r>
      <w:r w:rsidRPr="0076424C">
        <w:t>‘Voltage Characteristics of Electricity Supplied by Public Distribution Systems’, as amended from time to time, contain</w:t>
      </w:r>
      <w:r w:rsidR="001656BC" w:rsidRPr="0076424C">
        <w:t>s</w:t>
      </w:r>
      <w:r w:rsidRPr="0076424C">
        <w:t xml:space="preserve"> additional details of the variations and disturbances to the voltage which shall be taken into account in selecting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from an appropriate specification for installation on or connected to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w:t>
      </w:r>
    </w:p>
    <w:p w14:paraId="6E8612CB" w14:textId="77777777" w:rsidR="00DD799C" w:rsidRPr="0076424C" w:rsidRDefault="00DD799C" w:rsidP="00C623DB">
      <w:pPr>
        <w:spacing w:beforeLines="40" w:before="96" w:afterLines="40" w:after="96"/>
        <w:jc w:val="left"/>
      </w:pPr>
      <w:r w:rsidRPr="0076424C">
        <w:t>DPC4.2.3.2</w:t>
      </w:r>
      <w:r w:rsidRPr="0076424C">
        <w:tab/>
        <w:t>Voltage Disturbances</w:t>
      </w:r>
    </w:p>
    <w:p w14:paraId="6E8612CC" w14:textId="3953ABBC" w:rsidR="00314B36" w:rsidRPr="0076424C" w:rsidRDefault="00314B36" w:rsidP="00FA4F34">
      <w:pPr>
        <w:ind w:firstLine="0"/>
      </w:pPr>
      <w:r w:rsidRPr="0076424C">
        <w:t xml:space="preserve">Distortion of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voltage waveform, caused by certain types of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may result in annoyance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damage to connected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In order to limit these </w:t>
      </w:r>
      <w:proofErr w:type="gramStart"/>
      <w:r w:rsidRPr="0076424C">
        <w:t>effects</w:t>
      </w:r>
      <w:proofErr w:type="gramEnd"/>
      <w:r w:rsidRPr="0076424C">
        <w:t xml:space="preserve"> the following shall apply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loads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r w:rsidRPr="0076424C">
        <w:t>-</w:t>
      </w:r>
    </w:p>
    <w:p w14:paraId="6E8612CD" w14:textId="27970348" w:rsidR="00314B36" w:rsidRPr="0076424C" w:rsidRDefault="00314B36" w:rsidP="001D395B">
      <w:pPr>
        <w:pStyle w:val="Indent1"/>
        <w:numPr>
          <w:ilvl w:val="0"/>
          <w:numId w:val="14"/>
        </w:numPr>
        <w:tabs>
          <w:tab w:val="clear" w:pos="1554"/>
          <w:tab w:val="num" w:pos="1985"/>
        </w:tabs>
        <w:ind w:left="1985" w:hanging="567"/>
      </w:pPr>
      <w:r w:rsidRPr="0076424C">
        <w:t xml:space="preserve">Voltage fluctuations shall comply with the limits </w:t>
      </w:r>
      <w:r w:rsidR="00AD2A1B" w:rsidRPr="00AD2A1B">
        <w:t xml:space="preserve">and applicable requirements for assessment and measurement </w:t>
      </w:r>
      <w:r w:rsidRPr="0076424C">
        <w:t xml:space="preserve">set out in DGD </w:t>
      </w:r>
      <w:hyperlink w:anchor="Annex1" w:history="1">
        <w:r w:rsidRPr="001D395B">
          <w:t>Annex 1</w:t>
        </w:r>
      </w:hyperlink>
      <w:r w:rsidRPr="0076424C">
        <w:t xml:space="preserve">, Item </w:t>
      </w:r>
      <w:r w:rsidR="00AA3864">
        <w:t>6</w:t>
      </w:r>
      <w:r w:rsidR="009452DF" w:rsidRPr="001D395B">
        <w:rPr>
          <w:b/>
        </w:rPr>
        <w:t xml:space="preserve"> </w:t>
      </w:r>
      <w:r w:rsidRPr="0076424C">
        <w:t>Engineering Recommendation P28</w:t>
      </w:r>
      <w:r w:rsidR="00AD2A1B">
        <w:t xml:space="preserve"> Issue 2</w:t>
      </w:r>
      <w:r w:rsidRPr="0076424C">
        <w:t>, “</w:t>
      </w:r>
      <w:r w:rsidR="00AD2A1B" w:rsidRPr="00AD2A1B">
        <w:t>Voltage fluctuations and the connection of disturbing equipment to transmission systems and distribution networks in the United Kingdom</w:t>
      </w:r>
      <w:r w:rsidRPr="0076424C">
        <w:t>”.</w:t>
      </w:r>
    </w:p>
    <w:p w14:paraId="6E8612CE" w14:textId="5F142ABA" w:rsidR="00314B36" w:rsidRPr="00A15615" w:rsidRDefault="00314B36" w:rsidP="00FA4F34">
      <w:pPr>
        <w:pStyle w:val="Indent1"/>
        <w:numPr>
          <w:ilvl w:val="0"/>
          <w:numId w:val="14"/>
        </w:numPr>
        <w:tabs>
          <w:tab w:val="clear" w:pos="1554"/>
          <w:tab w:val="num" w:pos="1985"/>
        </w:tabs>
        <w:ind w:left="1985" w:hanging="567"/>
      </w:pPr>
      <w:r w:rsidRPr="00A15615">
        <w:t xml:space="preserve">The harmonic content of a load shall comply with the limits set out in DGD </w:t>
      </w:r>
      <w:hyperlink w:anchor="Annex1" w:history="1">
        <w:hyperlink w:anchor="Annex1" w:history="1">
          <w:r w:rsidRPr="00A15615">
            <w:rPr>
              <w:rStyle w:val="Hyperlink"/>
              <w:b w:val="0"/>
              <w:color w:val="auto"/>
              <w:u w:val="none"/>
            </w:rPr>
            <w:t>Annex 1</w:t>
          </w:r>
        </w:hyperlink>
      </w:hyperlink>
      <w:r w:rsidRPr="00A15615">
        <w:t>, Item 1</w:t>
      </w:r>
      <w:r w:rsidRPr="00A15615">
        <w:rPr>
          <w:b/>
        </w:rPr>
        <w:t xml:space="preserve"> </w:t>
      </w:r>
      <w:r w:rsidRPr="00A15615">
        <w:t xml:space="preserve">Engineering Recommendation </w:t>
      </w:r>
      <w:r w:rsidR="00916787" w:rsidRPr="00A15615">
        <w:t>G5</w:t>
      </w:r>
      <w:r w:rsidR="001D395B">
        <w:t xml:space="preserve"> Issue 5</w:t>
      </w:r>
      <w:r w:rsidRPr="00A15615">
        <w:t>, “</w:t>
      </w:r>
      <w:r w:rsidR="00A15615" w:rsidRPr="0006402B">
        <w:rPr>
          <w:spacing w:val="5"/>
        </w:rPr>
        <w:t>Harmonic voltage distortion and the connection of harmonic sources and/or resonant plant to transmission systems and distribution networks in the United Kingdom</w:t>
      </w:r>
      <w:r w:rsidRPr="00A15615">
        <w:t>”</w:t>
      </w:r>
      <w:r w:rsidR="001D395B">
        <w:t>.</w:t>
      </w:r>
    </w:p>
    <w:p w14:paraId="6E8612CF" w14:textId="1680DFE3" w:rsidR="00314B36" w:rsidRPr="0076424C" w:rsidRDefault="008572B5" w:rsidP="00FA4F34">
      <w:pPr>
        <w:pStyle w:val="Indent1"/>
        <w:numPr>
          <w:ilvl w:val="0"/>
          <w:numId w:val="14"/>
        </w:numPr>
        <w:tabs>
          <w:tab w:val="clear" w:pos="1554"/>
          <w:tab w:val="num" w:pos="1985"/>
        </w:tabs>
        <w:ind w:left="1985" w:hanging="567"/>
      </w:pPr>
      <w:r>
        <w:rPr>
          <w:color w:val="2B579A"/>
          <w:shd w:val="clear" w:color="auto" w:fill="E6E6E6"/>
        </w:rPr>
        <w:fldChar w:fldCharType="begin"/>
      </w:r>
      <w:r>
        <w:instrText xml:space="preserve"> REF PhaseVoltageUnbalance \h  \* MERGEFORMAT </w:instrText>
      </w:r>
      <w:r>
        <w:rPr>
          <w:color w:val="2B579A"/>
          <w:shd w:val="clear" w:color="auto" w:fill="E6E6E6"/>
        </w:rPr>
      </w:r>
      <w:r>
        <w:rPr>
          <w:color w:val="2B579A"/>
          <w:shd w:val="clear" w:color="auto" w:fill="E6E6E6"/>
        </w:rPr>
        <w:fldChar w:fldCharType="separate"/>
      </w:r>
      <w:r w:rsidR="005C572C" w:rsidRPr="0076424C">
        <w:rPr>
          <w:b/>
          <w:spacing w:val="5"/>
        </w:rPr>
        <w:t>Phase (Voltage) Unbalance</w:t>
      </w:r>
      <w:r>
        <w:rPr>
          <w:color w:val="2B579A"/>
          <w:shd w:val="clear" w:color="auto" w:fill="E6E6E6"/>
        </w:rPr>
        <w:fldChar w:fldCharType="end"/>
      </w:r>
      <w:r w:rsidR="0059239F">
        <w:t xml:space="preserve"> </w:t>
      </w:r>
      <w:r w:rsidR="00314B36" w:rsidRPr="0076424C">
        <w:t xml:space="preserve">shall comply with the levels laid down in DGD </w:t>
      </w:r>
      <w:hyperlink w:anchor="Annex1" w:history="1">
        <w:r w:rsidR="00314B36" w:rsidRPr="0076424C">
          <w:rPr>
            <w:rStyle w:val="Hyperlink"/>
            <w:b w:val="0"/>
            <w:color w:val="auto"/>
            <w:u w:val="none"/>
          </w:rPr>
          <w:t>Annex 1</w:t>
        </w:r>
      </w:hyperlink>
      <w:r w:rsidR="00314B36" w:rsidRPr="0076424C">
        <w:t xml:space="preserve">, Item </w:t>
      </w:r>
      <w:r w:rsidR="00AA3864">
        <w:t>7</w:t>
      </w:r>
      <w:r w:rsidR="009452DF" w:rsidRPr="0076424C">
        <w:t xml:space="preserve"> </w:t>
      </w:r>
      <w:r w:rsidR="00314B36" w:rsidRPr="0076424C">
        <w:t>Engineering Recommendation P29, “Planning limits for voltage unbalance in the United Kingdom for 132kV and below”.</w:t>
      </w:r>
    </w:p>
    <w:p w14:paraId="6E8612D0" w14:textId="65E9A928" w:rsidR="00314B36" w:rsidRPr="0076424C" w:rsidRDefault="00314B36" w:rsidP="00FA4F34">
      <w:pPr>
        <w:pStyle w:val="Indent1"/>
        <w:numPr>
          <w:ilvl w:val="0"/>
          <w:numId w:val="14"/>
        </w:numPr>
        <w:tabs>
          <w:tab w:val="clear" w:pos="1554"/>
          <w:tab w:val="num" w:pos="1985"/>
        </w:tabs>
        <w:ind w:left="1985" w:hanging="567"/>
      </w:pPr>
      <w:r w:rsidRPr="0076424C">
        <w:t xml:space="preserve">Traction supplies shall comply as appropriate with the requirements of DGD </w:t>
      </w:r>
      <w:hyperlink w:anchor="Annex1" w:history="1">
        <w:r w:rsidRPr="0076424C">
          <w:rPr>
            <w:rStyle w:val="Hyperlink"/>
            <w:b w:val="0"/>
            <w:color w:val="auto"/>
            <w:u w:val="none"/>
          </w:rPr>
          <w:t>Annex 1</w:t>
        </w:r>
      </w:hyperlink>
      <w:r w:rsidRPr="0076424C">
        <w:t xml:space="preserve">, Item </w:t>
      </w:r>
      <w:r w:rsidR="00AA3864">
        <w:t>5</w:t>
      </w:r>
      <w:r w:rsidRPr="0076424C">
        <w:t>. Engineering Recommendation P24 “A.C. traction supplies to British Rail”.</w:t>
      </w:r>
    </w:p>
    <w:p w14:paraId="6E8612D1" w14:textId="7EB8146C" w:rsidR="00314B36" w:rsidRPr="0076424C" w:rsidRDefault="00314B36">
      <w:pPr>
        <w:ind w:firstLine="0"/>
      </w:pPr>
      <w:r w:rsidRPr="0076424C">
        <w:t xml:space="preserve">Under certain circumstances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agree to other limits or levels.</w:t>
      </w:r>
    </w:p>
    <w:p w14:paraId="6E8612D2" w14:textId="77777777" w:rsidR="00DD563E" w:rsidRPr="0076424C" w:rsidRDefault="00DD563E" w:rsidP="00C623DB">
      <w:pPr>
        <w:keepNext/>
        <w:spacing w:beforeLines="40" w:before="96" w:afterLines="40" w:after="96"/>
        <w:rPr>
          <w:szCs w:val="24"/>
        </w:rPr>
      </w:pPr>
      <w:r w:rsidRPr="0076424C">
        <w:rPr>
          <w:szCs w:val="24"/>
        </w:rPr>
        <w:t>DPC4.2.3.3</w:t>
      </w:r>
      <w:r w:rsidRPr="0076424C">
        <w:rPr>
          <w:szCs w:val="24"/>
        </w:rPr>
        <w:tab/>
        <w:t>Voltage Step Changes</w:t>
      </w:r>
    </w:p>
    <w:p w14:paraId="6E8612D6" w14:textId="623825A6" w:rsidR="00DD563E" w:rsidRPr="0076424C" w:rsidRDefault="00AD2A1B" w:rsidP="00EF140A">
      <w:pPr>
        <w:spacing w:beforeLines="40" w:before="96" w:afterLines="40" w:after="96"/>
        <w:ind w:firstLine="0"/>
        <w:rPr>
          <w:szCs w:val="24"/>
        </w:rPr>
      </w:pPr>
      <w:r>
        <w:rPr>
          <w:szCs w:val="24"/>
        </w:rPr>
        <w:t>For</w:t>
      </w:r>
      <w:r w:rsidR="00DD563E" w:rsidRPr="0076424C">
        <w:rPr>
          <w:szCs w:val="24"/>
        </w:rPr>
        <w:t xml:space="preserve"> voltage step changes caused by the connection and disconnection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00DD563E" w:rsidRPr="0076424C">
        <w:rPr>
          <w:szCs w:val="24"/>
        </w:rPr>
        <w:t xml:space="preserve">’s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00DD563E" w:rsidRPr="0076424C">
        <w:rPr>
          <w:szCs w:val="24"/>
        </w:rPr>
        <w:t xml:space="preserve"> or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00DD563E" w:rsidRPr="0076424C">
        <w:rPr>
          <w:szCs w:val="24"/>
        </w:rPr>
        <w:t xml:space="preserve">’s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00DD563E" w:rsidRPr="0076424C">
        <w:rPr>
          <w:szCs w:val="24"/>
        </w:rPr>
        <w:t xml:space="preserve">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00DD563E" w:rsidRPr="0076424C">
        <w:rPr>
          <w:szCs w:val="24"/>
        </w:rPr>
        <w:t xml:space="preserve">, </w:t>
      </w:r>
      <w:r>
        <w:rPr>
          <w:szCs w:val="24"/>
        </w:rPr>
        <w:t xml:space="preserve"> a general limit of </w:t>
      </w:r>
      <w:r w:rsidR="00DD563E" w:rsidRPr="0076424C">
        <w:rPr>
          <w:szCs w:val="24"/>
        </w:rPr>
        <w:t xml:space="preserve">±3% </w:t>
      </w:r>
      <w:r>
        <w:rPr>
          <w:szCs w:val="24"/>
        </w:rPr>
        <w:t xml:space="preserve">applies </w:t>
      </w:r>
      <w:r w:rsidR="00DD563E" w:rsidRPr="0076424C">
        <w:rPr>
          <w:szCs w:val="24"/>
        </w:rPr>
        <w:t>in accordance with Engineering Recommendation P28</w:t>
      </w:r>
      <w:r>
        <w:rPr>
          <w:szCs w:val="24"/>
        </w:rPr>
        <w:t xml:space="preserve"> Issue 2</w:t>
      </w:r>
      <w:r w:rsidR="00DD563E" w:rsidRPr="0076424C">
        <w:rPr>
          <w:szCs w:val="24"/>
        </w:rPr>
        <w:t xml:space="preserve">.  </w:t>
      </w:r>
    </w:p>
    <w:p w14:paraId="6E8612D7" w14:textId="6013FF5F" w:rsidR="00DD563E" w:rsidRPr="0076424C" w:rsidRDefault="00AD2A1B" w:rsidP="00867E0B">
      <w:pPr>
        <w:spacing w:beforeLines="40" w:before="96" w:afterLines="40" w:after="96"/>
        <w:ind w:firstLine="0"/>
        <w:rPr>
          <w:szCs w:val="24"/>
        </w:rPr>
      </w:pPr>
      <w:r w:rsidRPr="00AD2A1B">
        <w:rPr>
          <w:szCs w:val="24"/>
        </w:rPr>
        <w:lastRenderedPageBreak/>
        <w:t xml:space="preserve">For very infrequent events that result in rapid voltage change type characteristics, such as </w:t>
      </w:r>
      <w:r w:rsidR="00DD563E" w:rsidRPr="0076424C">
        <w:rPr>
          <w:szCs w:val="24"/>
        </w:rPr>
        <w:t xml:space="preserve">when complete sites including a significant presence of transformers are energised as a result of post fault switching, post maintenance switching, </w:t>
      </w:r>
      <w:r w:rsidR="008644B5" w:rsidRPr="0076424C">
        <w:rPr>
          <w:szCs w:val="24"/>
        </w:rPr>
        <w:t xml:space="preserve">or </w:t>
      </w:r>
      <w:r w:rsidR="00DD563E" w:rsidRPr="0076424C">
        <w:rPr>
          <w:szCs w:val="24"/>
        </w:rPr>
        <w:t xml:space="preserve">carrying out commissioning tests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00DD563E" w:rsidRPr="0076424C">
        <w:rPr>
          <w:szCs w:val="24"/>
        </w:rPr>
        <w:t xml:space="preserve"> or on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00DD563E" w:rsidRPr="0076424C">
        <w:rPr>
          <w:szCs w:val="24"/>
        </w:rPr>
        <w:t>s’ Systems</w:t>
      </w:r>
      <w:r>
        <w:rPr>
          <w:szCs w:val="24"/>
        </w:rPr>
        <w:t>,</w:t>
      </w:r>
      <w:r w:rsidR="00DD563E" w:rsidRPr="0076424C">
        <w:rPr>
          <w:szCs w:val="24"/>
        </w:rPr>
        <w:t xml:space="preserve"> it will generally be acceptable to design to an expected depression of around ±10%, recognizing that a worst case energization might </w:t>
      </w:r>
      <w:r w:rsidR="008644B5" w:rsidRPr="0076424C">
        <w:rPr>
          <w:szCs w:val="24"/>
        </w:rPr>
        <w:t>cause</w:t>
      </w:r>
      <w:r w:rsidR="00DD563E" w:rsidRPr="0076424C">
        <w:rPr>
          <w:szCs w:val="24"/>
        </w:rPr>
        <w:t xml:space="preserve"> a larger depression, on the basis that such events are considered to be rare and it is difficult to predict the exact depression because of the point on wave switching uncertainty.  </w:t>
      </w:r>
    </w:p>
    <w:p w14:paraId="6E8612D8" w14:textId="192A379B" w:rsidR="00314B36" w:rsidRPr="0076424C" w:rsidRDefault="00314B36">
      <w:r w:rsidRPr="0076424C">
        <w:t>DPC4.2.4</w:t>
      </w:r>
      <w:r w:rsidRPr="0076424C">
        <w:tab/>
      </w:r>
      <w:proofErr w:type="gramStart"/>
      <w:r w:rsidRPr="0076424C">
        <w:rPr>
          <w:b/>
        </w:rPr>
        <w:t>Auto-reclosing</w:t>
      </w:r>
      <w:proofErr w:type="gramEnd"/>
      <w:r w:rsidRPr="0076424C">
        <w:rPr>
          <w:b/>
        </w:rPr>
        <w:t xml:space="preserve"> and Single Phase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p>
    <w:p w14:paraId="6E8612D9" w14:textId="15114B96" w:rsidR="00314B36" w:rsidRPr="0076424C" w:rsidRDefault="00314B36">
      <w:pPr>
        <w:ind w:firstLine="0"/>
      </w:pPr>
      <w:r w:rsidRPr="0076424C">
        <w:t>In connecting to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should be aware that auto-reclosing or sequential switching features may be in use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will on request provide details of the auto-reclosing or sequential switching features in order that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may take this into account in the design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including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rPr>
          <w:b/>
        </w:rPr>
        <w:t xml:space="preserve"> </w:t>
      </w:r>
      <w:r w:rsidRPr="0076424C">
        <w:t>arrangements.</w:t>
      </w:r>
    </w:p>
    <w:p w14:paraId="6E8612DA" w14:textId="21A19A7C" w:rsidR="00314B36" w:rsidRPr="0076424C" w:rsidRDefault="008572B5">
      <w:pPr>
        <w:ind w:firstLine="0"/>
      </w:pP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rPr>
          <w:b/>
        </w:rPr>
        <w:t xml:space="preserve">s </w:t>
      </w:r>
      <w:r w:rsidR="00314B36" w:rsidRPr="0076424C">
        <w:t xml:space="preserve">should be aware that the </w:t>
      </w:r>
      <w:r>
        <w:rPr>
          <w:color w:val="2B579A"/>
          <w:shd w:val="clear" w:color="auto" w:fill="E6E6E6"/>
        </w:rPr>
        <w:fldChar w:fldCharType="begin"/>
      </w:r>
      <w:r>
        <w:instrText xml:space="preserve"> REF Protection \h  \* MERGEFORMAT </w:instrText>
      </w:r>
      <w:r>
        <w:rPr>
          <w:color w:val="2B579A"/>
          <w:shd w:val="clear" w:color="auto" w:fill="E6E6E6"/>
        </w:rPr>
      </w:r>
      <w:r>
        <w:rPr>
          <w:color w:val="2B579A"/>
          <w:shd w:val="clear" w:color="auto" w:fill="E6E6E6"/>
        </w:rPr>
        <w:fldChar w:fldCharType="separate"/>
      </w:r>
      <w:r w:rsidR="005C572C" w:rsidRPr="0076424C">
        <w:rPr>
          <w:b/>
        </w:rPr>
        <w:t>Protection</w:t>
      </w:r>
      <w:r>
        <w:rPr>
          <w:color w:val="2B579A"/>
          <w:shd w:val="clear" w:color="auto" w:fill="E6E6E6"/>
        </w:rPr>
        <w:fldChar w:fldCharType="end"/>
      </w:r>
      <w:r w:rsidR="00314B36" w:rsidRPr="0076424C">
        <w:t xml:space="preserve"> arrangements on some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00314B36" w:rsidRPr="0076424C">
        <w:rPr>
          <w:b/>
        </w:rPr>
        <w:t>s</w:t>
      </w:r>
      <w:r w:rsidR="00314B36" w:rsidRPr="0076424C">
        <w:t xml:space="preserve"> may cause disconnection of one phase or two phases only of a three phase supply for certain types of fault.</w:t>
      </w:r>
    </w:p>
    <w:p w14:paraId="6E8612DB" w14:textId="77777777" w:rsidR="00314B36" w:rsidRPr="0076424C" w:rsidRDefault="00314B36">
      <w:pPr>
        <w:rPr>
          <w:b/>
        </w:rPr>
      </w:pPr>
      <w:r w:rsidRPr="0076424C">
        <w:t>DPC4.3</w:t>
      </w:r>
      <w:r w:rsidRPr="0076424C">
        <w:tab/>
      </w:r>
      <w:r w:rsidRPr="0076424C">
        <w:rPr>
          <w:b/>
        </w:rPr>
        <w:t>Design Principles</w:t>
      </w:r>
    </w:p>
    <w:p w14:paraId="6E8612DC" w14:textId="2F764703" w:rsidR="00314B36" w:rsidRPr="0076424C" w:rsidRDefault="00314B36">
      <w:pPr>
        <w:ind w:firstLine="0"/>
      </w:pPr>
      <w:r w:rsidRPr="0076424C">
        <w:t xml:space="preserve">This section sets out design principles for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(excluding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rPr>
        <w:t>s</w:t>
      </w:r>
      <w:r w:rsidR="00953869" w:rsidRPr="0076424C">
        <w:rPr>
          <w:b/>
        </w:rPr>
        <w:t xml:space="preserve">, </w:t>
      </w:r>
      <w:r w:rsidR="007550D3" w:rsidRPr="0076424C">
        <w:t xml:space="preserve">the </w:t>
      </w:r>
      <w:r w:rsidR="008572B5">
        <w:rPr>
          <w:color w:val="2B579A"/>
          <w:shd w:val="clear" w:color="auto" w:fill="E6E6E6"/>
        </w:rPr>
        <w:fldChar w:fldCharType="begin"/>
      </w:r>
      <w:r w:rsidR="008572B5">
        <w:instrText xml:space="preserve"> REF OTSO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OTSO</w:t>
      </w:r>
      <w:r w:rsidR="008572B5">
        <w:rPr>
          <w:color w:val="2B579A"/>
          <w:shd w:val="clear" w:color="auto" w:fill="E6E6E6"/>
        </w:rPr>
        <w:fldChar w:fldCharType="end"/>
      </w:r>
      <w:r w:rsidRPr="0076424C">
        <w:rPr>
          <w:b/>
        </w:rPr>
        <w:t xml:space="preserve"> </w:t>
      </w:r>
      <w:r w:rsidRPr="0076424C">
        <w:t>and</w:t>
      </w:r>
      <w:r w:rsidRPr="0076424C">
        <w:rPr>
          <w:b/>
        </w:rPr>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with </w:t>
      </w:r>
      <w:r w:rsidR="008572B5">
        <w:rPr>
          <w:color w:val="2B579A"/>
          <w:shd w:val="clear" w:color="auto" w:fill="E6E6E6"/>
        </w:rPr>
        <w:fldChar w:fldCharType="begin"/>
      </w:r>
      <w:r w:rsidR="008572B5">
        <w:instrText xml:space="preserve"> REF UnmeteredSupply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Unmetered Supply</w:t>
      </w:r>
      <w:r w:rsidR="008572B5">
        <w:rPr>
          <w:color w:val="2B579A"/>
          <w:shd w:val="clear" w:color="auto" w:fill="E6E6E6"/>
        </w:rPr>
        <w:fldChar w:fldCharType="end"/>
      </w:r>
      <w:r w:rsidRPr="0076424C">
        <w:t xml:space="preserve">), connected 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and having single phase or three phase supplies protected by fuse(s) or other device(s) rated at 100 amps or less.</w:t>
      </w:r>
    </w:p>
    <w:p w14:paraId="6E8612DD" w14:textId="160F8EFE" w:rsidR="00314B36" w:rsidRPr="0076424C" w:rsidRDefault="00314B36">
      <w:r w:rsidRPr="0076424C">
        <w:t>DPC4.3.1</w:t>
      </w:r>
      <w:r w:rsidRPr="0076424C">
        <w:tab/>
        <w:t xml:space="preserve">Any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installation which complies with the provisions of the Requirements of Electrical Installations BS 7671 as amended from time to time, shall be deemed to comply with the requirements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as regards design and safety.</w:t>
      </w:r>
    </w:p>
    <w:p w14:paraId="6E8612DE" w14:textId="57C7C092" w:rsidR="00314B36" w:rsidRPr="0076424C" w:rsidRDefault="00314B36">
      <w:r w:rsidRPr="0076424C">
        <w:t>DPC4.3.2</w:t>
      </w:r>
      <w:r w:rsidRPr="0076424C">
        <w:tab/>
        <w:t xml:space="preserve">On the request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provide such information, as may be reasonably required, on the design and other characteristics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t>
      </w:r>
    </w:p>
    <w:p w14:paraId="106973E0" w14:textId="0EBF50FB" w:rsidR="009452DF" w:rsidRDefault="00314B36" w:rsidP="009452DF">
      <w:pPr>
        <w:rPr>
          <w:color w:val="FF0000"/>
          <w:szCs w:val="24"/>
          <w:lang w:eastAsia="en-GB"/>
        </w:rPr>
      </w:pPr>
      <w:r w:rsidRPr="0076424C">
        <w:tab/>
      </w:r>
      <w:r w:rsidR="009452DF" w:rsidRPr="006B7F84">
        <w:rPr>
          <w:szCs w:val="24"/>
          <w:lang w:eastAsia="en-GB"/>
        </w:rPr>
        <w:t xml:space="preserve">Guidance on the short circuit characteristics of the </w:t>
      </w:r>
      <w:r w:rsidR="009452DF">
        <w:rPr>
          <w:b/>
          <w:color w:val="2B579A"/>
          <w:szCs w:val="24"/>
          <w:shd w:val="clear" w:color="auto" w:fill="E6E6E6"/>
          <w:lang w:eastAsia="en-GB"/>
        </w:rPr>
        <w:fldChar w:fldCharType="begin"/>
      </w:r>
      <w:r w:rsidR="009452DF">
        <w:rPr>
          <w:szCs w:val="24"/>
          <w:lang w:eastAsia="en-GB"/>
        </w:rPr>
        <w:instrText xml:space="preserve"> REF LV \h </w:instrText>
      </w:r>
      <w:r w:rsidR="009452DF">
        <w:rPr>
          <w:b/>
          <w:color w:val="2B579A"/>
          <w:szCs w:val="24"/>
          <w:shd w:val="clear" w:color="auto" w:fill="E6E6E6"/>
          <w:lang w:eastAsia="en-GB"/>
        </w:rPr>
      </w:r>
      <w:r w:rsidR="009452DF">
        <w:rPr>
          <w:b/>
          <w:color w:val="2B579A"/>
          <w:szCs w:val="24"/>
          <w:shd w:val="clear" w:color="auto" w:fill="E6E6E6"/>
          <w:lang w:eastAsia="en-GB"/>
        </w:rPr>
        <w:fldChar w:fldCharType="separate"/>
      </w:r>
      <w:r w:rsidR="005C572C" w:rsidRPr="0076424C">
        <w:rPr>
          <w:b/>
        </w:rPr>
        <w:t>Low Voltage</w:t>
      </w:r>
      <w:r w:rsidR="009452DF">
        <w:rPr>
          <w:b/>
          <w:color w:val="2B579A"/>
          <w:szCs w:val="24"/>
          <w:shd w:val="clear" w:color="auto" w:fill="E6E6E6"/>
          <w:lang w:eastAsia="en-GB"/>
        </w:rPr>
        <w:fldChar w:fldCharType="end"/>
      </w:r>
      <w:r w:rsidR="009452DF" w:rsidRPr="006B7F84">
        <w:rPr>
          <w:b/>
          <w:szCs w:val="24"/>
          <w:lang w:eastAsia="en-GB"/>
        </w:rPr>
        <w:t xml:space="preserve"> </w:t>
      </w:r>
      <w:r w:rsidR="009452DF">
        <w:rPr>
          <w:b/>
          <w:color w:val="2B579A"/>
          <w:szCs w:val="24"/>
          <w:shd w:val="clear" w:color="auto" w:fill="E6E6E6"/>
          <w:lang w:eastAsia="en-GB"/>
        </w:rPr>
        <w:fldChar w:fldCharType="begin"/>
      </w:r>
      <w:r w:rsidR="009452DF">
        <w:rPr>
          <w:b/>
          <w:szCs w:val="24"/>
          <w:lang w:eastAsia="en-GB"/>
        </w:rPr>
        <w:instrText xml:space="preserve"> REF System \h </w:instrText>
      </w:r>
      <w:r w:rsidR="009452DF">
        <w:rPr>
          <w:b/>
          <w:color w:val="2B579A"/>
          <w:szCs w:val="24"/>
          <w:shd w:val="clear" w:color="auto" w:fill="E6E6E6"/>
          <w:lang w:eastAsia="en-GB"/>
        </w:rPr>
      </w:r>
      <w:r w:rsidR="009452DF">
        <w:rPr>
          <w:b/>
          <w:color w:val="2B579A"/>
          <w:szCs w:val="24"/>
          <w:shd w:val="clear" w:color="auto" w:fill="E6E6E6"/>
          <w:lang w:eastAsia="en-GB"/>
        </w:rPr>
        <w:fldChar w:fldCharType="separate"/>
      </w:r>
      <w:r w:rsidR="005C572C" w:rsidRPr="0076424C">
        <w:rPr>
          <w:b/>
        </w:rPr>
        <w:t>System</w:t>
      </w:r>
      <w:r w:rsidR="009452DF">
        <w:rPr>
          <w:b/>
          <w:color w:val="2B579A"/>
          <w:szCs w:val="24"/>
          <w:shd w:val="clear" w:color="auto" w:fill="E6E6E6"/>
          <w:lang w:eastAsia="en-GB"/>
        </w:rPr>
        <w:fldChar w:fldCharType="end"/>
      </w:r>
      <w:r w:rsidR="009452DF">
        <w:rPr>
          <w:b/>
          <w:szCs w:val="24"/>
          <w:lang w:eastAsia="en-GB"/>
        </w:rPr>
        <w:t xml:space="preserve"> </w:t>
      </w:r>
      <w:r w:rsidR="009452DF" w:rsidRPr="006B7F84">
        <w:rPr>
          <w:szCs w:val="24"/>
          <w:lang w:eastAsia="en-GB"/>
        </w:rPr>
        <w:t xml:space="preserve">and associated supplies is provided in </w:t>
      </w:r>
      <w:r w:rsidR="009452DF">
        <w:rPr>
          <w:b/>
          <w:color w:val="2B579A"/>
          <w:szCs w:val="24"/>
          <w:shd w:val="clear" w:color="auto" w:fill="E6E6E6"/>
          <w:lang w:eastAsia="en-GB"/>
        </w:rPr>
        <w:fldChar w:fldCharType="begin"/>
      </w:r>
      <w:r w:rsidR="009452DF">
        <w:rPr>
          <w:szCs w:val="24"/>
          <w:lang w:eastAsia="en-GB"/>
        </w:rPr>
        <w:instrText xml:space="preserve"> REF ESI \h </w:instrText>
      </w:r>
      <w:r w:rsidR="009452DF">
        <w:rPr>
          <w:b/>
          <w:color w:val="2B579A"/>
          <w:szCs w:val="24"/>
          <w:shd w:val="clear" w:color="auto" w:fill="E6E6E6"/>
          <w:lang w:eastAsia="en-GB"/>
        </w:rPr>
      </w:r>
      <w:r w:rsidR="009452DF">
        <w:rPr>
          <w:b/>
          <w:color w:val="2B579A"/>
          <w:szCs w:val="24"/>
          <w:shd w:val="clear" w:color="auto" w:fill="E6E6E6"/>
          <w:lang w:eastAsia="en-GB"/>
        </w:rPr>
        <w:fldChar w:fldCharType="separate"/>
      </w:r>
      <w:r w:rsidR="005C572C" w:rsidRPr="0076424C">
        <w:rPr>
          <w:b/>
        </w:rPr>
        <w:t>Electricity Supply Industry (ESI)</w:t>
      </w:r>
      <w:r w:rsidR="009452DF">
        <w:rPr>
          <w:b/>
          <w:color w:val="2B579A"/>
          <w:szCs w:val="24"/>
          <w:shd w:val="clear" w:color="auto" w:fill="E6E6E6"/>
          <w:lang w:eastAsia="en-GB"/>
        </w:rPr>
        <w:fldChar w:fldCharType="end"/>
      </w:r>
      <w:r w:rsidR="009452DF" w:rsidRPr="006B7F84">
        <w:rPr>
          <w:szCs w:val="24"/>
          <w:lang w:eastAsia="en-GB"/>
        </w:rPr>
        <w:t xml:space="preserve"> engineering</w:t>
      </w:r>
      <w:r w:rsidR="009452DF">
        <w:rPr>
          <w:szCs w:val="24"/>
          <w:lang w:eastAsia="en-GB"/>
        </w:rPr>
        <w:t xml:space="preserve"> publications, including Item</w:t>
      </w:r>
      <w:r w:rsidR="009452DF" w:rsidRPr="00AA4DA3">
        <w:rPr>
          <w:szCs w:val="24"/>
          <w:lang w:eastAsia="en-GB"/>
        </w:rPr>
        <w:t xml:space="preserve"> </w:t>
      </w:r>
      <w:r w:rsidR="00AA3864">
        <w:rPr>
          <w:szCs w:val="24"/>
          <w:lang w:eastAsia="en-GB"/>
        </w:rPr>
        <w:t>5</w:t>
      </w:r>
      <w:r w:rsidR="009452DF" w:rsidRPr="006B7F84">
        <w:rPr>
          <w:szCs w:val="24"/>
          <w:lang w:eastAsia="en-GB"/>
        </w:rPr>
        <w:t xml:space="preserve"> in Annex </w:t>
      </w:r>
      <w:r w:rsidR="00AA3864">
        <w:rPr>
          <w:szCs w:val="24"/>
          <w:lang w:eastAsia="en-GB"/>
        </w:rPr>
        <w:t>2</w:t>
      </w:r>
      <w:r w:rsidR="009452DF" w:rsidRPr="006B7F84">
        <w:rPr>
          <w:szCs w:val="24"/>
          <w:lang w:eastAsia="en-GB"/>
        </w:rPr>
        <w:t xml:space="preserve"> - Engineering Recommendation P25, </w:t>
      </w:r>
      <w:r w:rsidR="009452DF" w:rsidRPr="009452DF">
        <w:rPr>
          <w:szCs w:val="24"/>
          <w:lang w:eastAsia="en-GB"/>
        </w:rPr>
        <w:t>“The short-circuit characteristics of single-phase and three-phase low voltage distribution networks”.</w:t>
      </w:r>
    </w:p>
    <w:p w14:paraId="6E8612E0" w14:textId="15CC46AB" w:rsidR="00314B36" w:rsidRPr="0076424C" w:rsidRDefault="00314B36">
      <w:pPr>
        <w:ind w:firstLine="0"/>
        <w:rPr>
          <w:u w:val="single"/>
        </w:rPr>
      </w:pPr>
      <w:r w:rsidRPr="0076424C">
        <w:t xml:space="preserve">Design practice for protective multiple earthing is detailed in the </w:t>
      </w:r>
      <w:r w:rsidR="008572B5">
        <w:rPr>
          <w:color w:val="2B579A"/>
          <w:shd w:val="clear" w:color="auto" w:fill="E6E6E6"/>
        </w:rPr>
        <w:fldChar w:fldCharType="begin"/>
      </w:r>
      <w:r w:rsidR="008572B5">
        <w:instrText xml:space="preserve"> REF ElectricitySupplyIndustry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Electricity Supply Industry</w:t>
      </w:r>
      <w:r w:rsidR="008572B5">
        <w:rPr>
          <w:color w:val="2B579A"/>
          <w:shd w:val="clear" w:color="auto" w:fill="E6E6E6"/>
        </w:rPr>
        <w:fldChar w:fldCharType="end"/>
      </w:r>
      <w:r w:rsidRPr="0076424C">
        <w:t xml:space="preserve"> engineering publications (including Item </w:t>
      </w:r>
      <w:r w:rsidR="00AA3864">
        <w:t>4</w:t>
      </w:r>
      <w:r w:rsidRPr="0076424C">
        <w:t xml:space="preserve"> in </w:t>
      </w:r>
      <w:hyperlink w:anchor="Annex1" w:history="1">
        <w:r w:rsidR="00AA3864" w:rsidRPr="0076424C">
          <w:rPr>
            <w:rStyle w:val="Hyperlink"/>
            <w:b w:val="0"/>
            <w:color w:val="auto"/>
            <w:u w:val="none"/>
          </w:rPr>
          <w:t xml:space="preserve">Annex </w:t>
        </w:r>
        <w:r w:rsidR="00AA3864">
          <w:rPr>
            <w:rStyle w:val="Hyperlink"/>
            <w:b w:val="0"/>
            <w:color w:val="auto"/>
            <w:u w:val="none"/>
          </w:rPr>
          <w:t>2</w:t>
        </w:r>
      </w:hyperlink>
      <w:r w:rsidR="00AA3864" w:rsidRPr="0076424C">
        <w:t xml:space="preserve"> </w:t>
      </w:r>
      <w:r w:rsidRPr="0076424C">
        <w:t xml:space="preserve">Engineering Recommendation </w:t>
      </w:r>
      <w:r w:rsidR="00F6289F">
        <w:t>G12/4</w:t>
      </w:r>
      <w:r w:rsidRPr="0076424C">
        <w:t>, “Application of protective multiple earthing to low voltage networks”) and in the references contained in those publications.</w:t>
      </w:r>
    </w:p>
    <w:p w14:paraId="6E8612E1" w14:textId="243EF417" w:rsidR="00314B36" w:rsidRPr="0076424C" w:rsidRDefault="00314B36">
      <w:pPr>
        <w:ind w:firstLine="0"/>
      </w:pPr>
      <w:r w:rsidRPr="0076424C">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Pr="0076424C">
        <w:t>information requirements are detailed in DPC5.2.1.</w:t>
      </w:r>
    </w:p>
    <w:p w14:paraId="6E8612E2" w14:textId="42A547CD" w:rsidR="00314B36" w:rsidRPr="0076424C" w:rsidRDefault="00314B36" w:rsidP="00E67C8B">
      <w:pPr>
        <w:keepNext/>
      </w:pPr>
      <w:r w:rsidRPr="0076424C">
        <w:lastRenderedPageBreak/>
        <w:t>DPC4.4</w:t>
      </w:r>
      <w:r w:rsidRPr="0076424C">
        <w:tab/>
      </w:r>
      <w:r w:rsidRPr="0076424C">
        <w:rPr>
          <w:b/>
        </w:rPr>
        <w:t xml:space="preserve">Design Principles for all other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 not included in DPC4.3</w:t>
      </w:r>
      <w:r w:rsidR="002C418C" w:rsidRPr="0076424C">
        <w:rPr>
          <w:b/>
        </w:rPr>
        <w:t xml:space="preserve"> </w:t>
      </w:r>
    </w:p>
    <w:p w14:paraId="6E8612E3" w14:textId="38D298BA" w:rsidR="00314B36" w:rsidRPr="0076424C" w:rsidRDefault="00314B36" w:rsidP="00E67C8B">
      <w:pPr>
        <w:keepNext/>
      </w:pPr>
      <w:r w:rsidRPr="0076424C">
        <w:t>DPC4.4.1</w:t>
      </w:r>
      <w:r w:rsidRPr="0076424C">
        <w:tab/>
      </w:r>
      <w:r w:rsidRPr="0076424C">
        <w:rPr>
          <w:b/>
        </w:rPr>
        <w:t xml:space="preserve">Specification of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rPr>
          <w:b/>
        </w:rPr>
        <w:t>, Overhead Lines and Underground Cables</w:t>
      </w:r>
    </w:p>
    <w:p w14:paraId="6E8612E4" w14:textId="0F32DE2E" w:rsidR="00314B36" w:rsidRPr="0076424C" w:rsidRDefault="00314B36" w:rsidP="00314B36">
      <w:pPr>
        <w:pStyle w:val="Indent1"/>
        <w:numPr>
          <w:ilvl w:val="0"/>
          <w:numId w:val="15"/>
        </w:numPr>
        <w:tabs>
          <w:tab w:val="clear" w:pos="1554"/>
          <w:tab w:val="num" w:pos="1843"/>
        </w:tabs>
        <w:ind w:left="1843" w:hanging="425"/>
      </w:pPr>
      <w:r w:rsidRPr="0076424C">
        <w:t xml:space="preserve">The principles of design, manufacture, testing and installation of distribution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overhead lines and underground cables, including quality requirements, shall conform to applicable statutory obligations and shall comply with relevant </w:t>
      </w:r>
      <w:hyperlink w:anchor="CENELEC" w:history="1">
        <w:r w:rsidR="008572B5">
          <w:rPr>
            <w:color w:val="2B579A"/>
            <w:shd w:val="clear" w:color="auto" w:fill="E6E6E6"/>
          </w:rPr>
          <w:fldChar w:fldCharType="begin"/>
        </w:r>
        <w:r w:rsidR="008572B5">
          <w:instrText xml:space="preserve"> REF CENELEC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CENELEC</w:t>
        </w:r>
        <w:r w:rsidR="008572B5">
          <w:rPr>
            <w:color w:val="2B579A"/>
            <w:shd w:val="clear" w:color="auto" w:fill="E6E6E6"/>
          </w:rPr>
          <w:fldChar w:fldCharType="end"/>
        </w:r>
      </w:hyperlink>
      <w:r w:rsidRPr="0076424C">
        <w:t xml:space="preserve"> standards, </w:t>
      </w:r>
      <w:r w:rsidR="008572B5">
        <w:rPr>
          <w:color w:val="2B579A"/>
          <w:shd w:val="clear" w:color="auto" w:fill="E6E6E6"/>
        </w:rPr>
        <w:fldChar w:fldCharType="begin"/>
      </w:r>
      <w:r w:rsidR="008572B5">
        <w:instrText xml:space="preserve"> REF IEC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IEC</w:t>
      </w:r>
      <w:r w:rsidR="008572B5">
        <w:rPr>
          <w:color w:val="2B579A"/>
          <w:shd w:val="clear" w:color="auto" w:fill="E6E6E6"/>
        </w:rPr>
        <w:fldChar w:fldCharType="end"/>
      </w:r>
      <w:r w:rsidRPr="0076424C">
        <w:t xml:space="preserve"> publications, European and British Standards.  Further advice will be made available upon request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2E5" w14:textId="0E7E59FF" w:rsidR="00314B36" w:rsidRPr="0076424C" w:rsidRDefault="00314B36" w:rsidP="00314B36">
      <w:pPr>
        <w:pStyle w:val="Indent1"/>
        <w:numPr>
          <w:ilvl w:val="0"/>
          <w:numId w:val="15"/>
        </w:numPr>
        <w:tabs>
          <w:tab w:val="clear" w:pos="1554"/>
          <w:tab w:val="num" w:pos="1843"/>
        </w:tabs>
        <w:ind w:left="1843" w:hanging="425"/>
      </w:pPr>
      <w:r w:rsidRPr="0076424C">
        <w:t xml:space="preserve">The documents specified in paragraph (a) contain options for purchaser selection which together with other requirements that are necessary to meet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design needs, shall be specified so as to provide performances and ratings in line with </w:t>
      </w:r>
      <w:r w:rsidR="008572B5">
        <w:rPr>
          <w:color w:val="2B579A"/>
          <w:shd w:val="clear" w:color="auto" w:fill="E6E6E6"/>
        </w:rPr>
        <w:fldChar w:fldCharType="begin"/>
      </w:r>
      <w:r w:rsidR="008572B5">
        <w:instrText xml:space="preserve"> REF ESI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Electricity Supply Industry (ESI)</w:t>
      </w:r>
      <w:r w:rsidR="008572B5">
        <w:rPr>
          <w:color w:val="2B579A"/>
          <w:shd w:val="clear" w:color="auto" w:fill="E6E6E6"/>
        </w:rPr>
        <w:fldChar w:fldCharType="end"/>
      </w:r>
      <w:r w:rsidRPr="0076424C">
        <w:t xml:space="preserve"> Technical Specifications (some of which are published as </w:t>
      </w:r>
      <w:r w:rsidR="008572B5">
        <w:rPr>
          <w:color w:val="2B579A"/>
          <w:shd w:val="clear" w:color="auto" w:fill="E6E6E6"/>
        </w:rPr>
        <w:fldChar w:fldCharType="begin"/>
      </w:r>
      <w:r w:rsidR="008572B5">
        <w:instrText xml:space="preserve"> REF ESI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Electricity Supply Industry (ESI)</w:t>
      </w:r>
      <w:r w:rsidR="008572B5">
        <w:rPr>
          <w:color w:val="2B579A"/>
          <w:shd w:val="clear" w:color="auto" w:fill="E6E6E6"/>
        </w:rPr>
        <w:fldChar w:fldCharType="end"/>
      </w:r>
      <w:r w:rsidRPr="0076424C">
        <w:t xml:space="preserve"> Standards),</w:t>
      </w:r>
      <w:r w:rsidRPr="0076424C">
        <w:rPr>
          <w:b/>
        </w:rPr>
        <w:t xml:space="preserve"> </w:t>
      </w:r>
      <w:r w:rsidRPr="0076424C">
        <w:t>British Electricity Board Specifications, Engineering Recommendations and Area Chief Engineers (ACE) Reports and Engineering Technical Reports and</w:t>
      </w:r>
      <w:r w:rsidRPr="0076424C">
        <w:rPr>
          <w:b/>
        </w:rPr>
        <w:t xml:space="preserve"> </w:t>
      </w:r>
      <w:r w:rsidR="008572B5">
        <w:rPr>
          <w:color w:val="2B579A"/>
          <w:shd w:val="clear" w:color="auto" w:fill="E6E6E6"/>
        </w:rPr>
        <w:fldChar w:fldCharType="begin"/>
      </w:r>
      <w:r w:rsidR="008572B5">
        <w:instrText xml:space="preserve"> REF ESI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Electricity Supply Industry (ESI)</w:t>
      </w:r>
      <w:r w:rsidR="008572B5">
        <w:rPr>
          <w:color w:val="2B579A"/>
          <w:shd w:val="clear" w:color="auto" w:fill="E6E6E6"/>
        </w:rPr>
        <w:fldChar w:fldCharType="end"/>
      </w:r>
      <w:r w:rsidRPr="0076424C">
        <w:t xml:space="preserve"> documents as listed in </w:t>
      </w:r>
      <w:hyperlink w:anchor="Annex1" w:history="1">
        <w:r w:rsidRPr="0076424C">
          <w:rPr>
            <w:rStyle w:val="Hyperlink"/>
            <w:b w:val="0"/>
            <w:color w:val="auto"/>
            <w:u w:val="none"/>
          </w:rPr>
          <w:t xml:space="preserve">Annex 1 </w:t>
        </w:r>
      </w:hyperlink>
      <w:r w:rsidRPr="0076424C">
        <w:t xml:space="preserve">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or such other specifications as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may adopt from time to time by agreement with the</w:t>
      </w:r>
      <w:r w:rsidRPr="0076424C">
        <w:rPr>
          <w:b/>
        </w:rPr>
        <w:t xml:space="preserve"> </w:t>
      </w:r>
      <w:r w:rsidR="008572B5">
        <w:rPr>
          <w:color w:val="2B579A"/>
          <w:shd w:val="clear" w:color="auto" w:fill="E6E6E6"/>
        </w:rPr>
        <w:fldChar w:fldCharType="begin"/>
      </w:r>
      <w:r w:rsidR="008572B5">
        <w:instrText xml:space="preserve"> REF Authority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Authority</w:t>
      </w:r>
      <w:r w:rsidR="008572B5">
        <w:rPr>
          <w:color w:val="2B579A"/>
          <w:shd w:val="clear" w:color="auto" w:fill="E6E6E6"/>
        </w:rPr>
        <w:fldChar w:fldCharType="end"/>
      </w:r>
      <w:r w:rsidRPr="0076424C">
        <w:t>.</w:t>
      </w:r>
    </w:p>
    <w:p w14:paraId="6E8612E6" w14:textId="7A494A69" w:rsidR="00314B36" w:rsidRPr="0076424C" w:rsidRDefault="00314B36" w:rsidP="00314B36">
      <w:pPr>
        <w:pStyle w:val="Indent1"/>
        <w:numPr>
          <w:ilvl w:val="0"/>
          <w:numId w:val="15"/>
        </w:numPr>
        <w:tabs>
          <w:tab w:val="clear" w:pos="1554"/>
          <w:tab w:val="num" w:pos="1843"/>
        </w:tabs>
        <w:ind w:left="1843" w:hanging="425"/>
      </w:pPr>
      <w:r w:rsidRPr="0076424C">
        <w:t xml:space="preserve">The specifications of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overhead lines and cables shall be such as to permit</w:t>
      </w:r>
      <w:r w:rsidRPr="0076424C">
        <w:rPr>
          <w:b/>
        </w:rPr>
        <w:t xml:space="preserv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within the </w:t>
      </w:r>
      <w:r w:rsidR="008572B5">
        <w:rPr>
          <w:color w:val="2B579A"/>
          <w:shd w:val="clear" w:color="auto" w:fill="E6E6E6"/>
        </w:rPr>
        <w:fldChar w:fldCharType="begin"/>
      </w:r>
      <w:r w:rsidR="008572B5">
        <w:instrText xml:space="preserve"> REF SafetySystemManagement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Management System</w:t>
      </w:r>
      <w:r w:rsidR="008572B5">
        <w:rPr>
          <w:color w:val="2B579A"/>
          <w:shd w:val="clear" w:color="auto" w:fill="E6E6E6"/>
        </w:rPr>
        <w:fldChar w:fldCharType="end"/>
      </w:r>
      <w:r w:rsidRPr="0076424C">
        <w:t xml:space="preserve">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details of which will be made available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upon request.</w:t>
      </w:r>
    </w:p>
    <w:p w14:paraId="6E8612E7" w14:textId="29D6CCA2" w:rsidR="00314B36" w:rsidRPr="0076424C" w:rsidRDefault="008572B5" w:rsidP="00314B36">
      <w:pPr>
        <w:pStyle w:val="Indent1"/>
        <w:numPr>
          <w:ilvl w:val="0"/>
          <w:numId w:val="15"/>
        </w:numPr>
        <w:tabs>
          <w:tab w:val="clear" w:pos="1554"/>
          <w:tab w:val="num" w:pos="1843"/>
        </w:tabs>
        <w:ind w:left="1843" w:hanging="425"/>
      </w:pPr>
      <w:r>
        <w:rPr>
          <w:color w:val="2B579A"/>
          <w:shd w:val="clear" w:color="auto" w:fill="E6E6E6"/>
        </w:rPr>
        <w:fldChar w:fldCharType="begin"/>
      </w:r>
      <w:r>
        <w:instrText xml:space="preserve"> REF Equipment \h  \* MERGEFORMAT </w:instrText>
      </w:r>
      <w:r>
        <w:rPr>
          <w:color w:val="2B579A"/>
          <w:shd w:val="clear" w:color="auto" w:fill="E6E6E6"/>
        </w:rPr>
      </w:r>
      <w:r>
        <w:rPr>
          <w:color w:val="2B579A"/>
          <w:shd w:val="clear" w:color="auto" w:fill="E6E6E6"/>
        </w:rPr>
        <w:fldChar w:fldCharType="separate"/>
      </w:r>
      <w:r w:rsidR="005C572C" w:rsidRPr="0076424C">
        <w:rPr>
          <w:b/>
        </w:rPr>
        <w:t>Equipment</w:t>
      </w:r>
      <w:r>
        <w:rPr>
          <w:color w:val="2B579A"/>
          <w:shd w:val="clear" w:color="auto" w:fill="E6E6E6"/>
        </w:rPr>
        <w:fldChar w:fldCharType="end"/>
      </w:r>
      <w:r w:rsidR="00314B36" w:rsidRPr="0076424C">
        <w:t xml:space="preserve"> shall be suitable for use at the operating</w:t>
      </w:r>
      <w:r w:rsidR="00760804" w:rsidRPr="0076424C">
        <w:t xml:space="preserve"> </w:t>
      </w:r>
      <w:r>
        <w:rPr>
          <w:color w:val="2B579A"/>
          <w:shd w:val="clear" w:color="auto" w:fill="E6E6E6"/>
        </w:rPr>
        <w:fldChar w:fldCharType="begin"/>
      </w:r>
      <w:r>
        <w:instrText xml:space="preserve"> REF Frequency \h  \* MERGEFORMAT </w:instrText>
      </w:r>
      <w:r>
        <w:rPr>
          <w:color w:val="2B579A"/>
          <w:shd w:val="clear" w:color="auto" w:fill="E6E6E6"/>
        </w:rPr>
      </w:r>
      <w:r>
        <w:rPr>
          <w:color w:val="2B579A"/>
          <w:shd w:val="clear" w:color="auto" w:fill="E6E6E6"/>
        </w:rPr>
        <w:fldChar w:fldCharType="separate"/>
      </w:r>
      <w:r w:rsidR="005C572C" w:rsidRPr="0076424C">
        <w:rPr>
          <w:b/>
        </w:rPr>
        <w:t>Frequency</w:t>
      </w:r>
      <w:r>
        <w:rPr>
          <w:color w:val="2B579A"/>
          <w:shd w:val="clear" w:color="auto" w:fill="E6E6E6"/>
        </w:rPr>
        <w:fldChar w:fldCharType="end"/>
      </w:r>
      <w:r w:rsidR="00314B36" w:rsidRPr="0076424C">
        <w:t>, within the intended operating voltage range and at the design short-circuit rating of the</w:t>
      </w:r>
      <w:r w:rsidR="00314B36" w:rsidRPr="0076424C">
        <w:rPr>
          <w:b/>
        </w:rPr>
        <w:t xml:space="preserv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t xml:space="preserve"> to which it is connected having due regard to fault carrying capabilities and making and breaking duties.  </w:t>
      </w:r>
      <w:r w:rsidR="009452DF" w:rsidRPr="00AA4DA3">
        <w:t xml:space="preserve">In appropriate circumstances, details of the </w:t>
      </w:r>
      <w:r w:rsidR="009452DF">
        <w:rPr>
          <w:b/>
          <w:color w:val="2B579A"/>
          <w:shd w:val="clear" w:color="auto" w:fill="E6E6E6"/>
        </w:rPr>
        <w:fldChar w:fldCharType="begin"/>
      </w:r>
      <w:r w:rsidR="009452DF">
        <w:instrText xml:space="preserve"> REF System \h </w:instrText>
      </w:r>
      <w:r w:rsidR="009452DF">
        <w:rPr>
          <w:b/>
          <w:color w:val="2B579A"/>
          <w:shd w:val="clear" w:color="auto" w:fill="E6E6E6"/>
        </w:rPr>
      </w:r>
      <w:r w:rsidR="009452DF">
        <w:rPr>
          <w:b/>
          <w:color w:val="2B579A"/>
          <w:shd w:val="clear" w:color="auto" w:fill="E6E6E6"/>
        </w:rPr>
        <w:fldChar w:fldCharType="separate"/>
      </w:r>
      <w:r w:rsidR="005C572C" w:rsidRPr="0076424C">
        <w:rPr>
          <w:b/>
        </w:rPr>
        <w:t>System</w:t>
      </w:r>
      <w:r w:rsidR="009452DF">
        <w:rPr>
          <w:b/>
          <w:color w:val="2B579A"/>
          <w:shd w:val="clear" w:color="auto" w:fill="E6E6E6"/>
        </w:rPr>
        <w:fldChar w:fldCharType="end"/>
      </w:r>
      <w:r w:rsidR="009452DF" w:rsidRPr="00AA4DA3">
        <w:t xml:space="preserve"> to which connection is to be made will be provided by the </w:t>
      </w:r>
      <w:r w:rsidR="009452DF" w:rsidRPr="006B7F84">
        <w:rPr>
          <w:b/>
        </w:rPr>
        <w:t>DNO</w:t>
      </w:r>
      <w:r w:rsidR="009452DF" w:rsidRPr="00AA4DA3">
        <w:t xml:space="preserve">. Guidance on the short circuit characteristics of the three phase </w:t>
      </w:r>
      <w:r w:rsidR="009452DF">
        <w:rPr>
          <w:b/>
          <w:color w:val="2B579A"/>
          <w:shd w:val="clear" w:color="auto" w:fill="E6E6E6"/>
        </w:rPr>
        <w:fldChar w:fldCharType="begin"/>
      </w:r>
      <w:r w:rsidR="009452DF">
        <w:instrText xml:space="preserve"> REF LV \h </w:instrText>
      </w:r>
      <w:r w:rsidR="009452DF">
        <w:rPr>
          <w:b/>
          <w:color w:val="2B579A"/>
          <w:shd w:val="clear" w:color="auto" w:fill="E6E6E6"/>
        </w:rPr>
      </w:r>
      <w:r w:rsidR="009452DF">
        <w:rPr>
          <w:b/>
          <w:color w:val="2B579A"/>
          <w:shd w:val="clear" w:color="auto" w:fill="E6E6E6"/>
        </w:rPr>
        <w:fldChar w:fldCharType="separate"/>
      </w:r>
      <w:r w:rsidR="005C572C" w:rsidRPr="0076424C">
        <w:rPr>
          <w:b/>
        </w:rPr>
        <w:t>Low Voltage</w:t>
      </w:r>
      <w:r w:rsidR="009452DF">
        <w:rPr>
          <w:b/>
          <w:color w:val="2B579A"/>
          <w:shd w:val="clear" w:color="auto" w:fill="E6E6E6"/>
        </w:rPr>
        <w:fldChar w:fldCharType="end"/>
      </w:r>
      <w:r w:rsidR="009452DF">
        <w:t xml:space="preserve"> </w:t>
      </w:r>
      <w:r w:rsidR="009452DF">
        <w:rPr>
          <w:b/>
          <w:color w:val="2B579A"/>
          <w:shd w:val="clear" w:color="auto" w:fill="E6E6E6"/>
        </w:rPr>
        <w:fldChar w:fldCharType="begin"/>
      </w:r>
      <w:r w:rsidR="009452DF">
        <w:instrText xml:space="preserve"> REF System \h </w:instrText>
      </w:r>
      <w:r w:rsidR="009452DF">
        <w:rPr>
          <w:b/>
          <w:color w:val="2B579A"/>
          <w:shd w:val="clear" w:color="auto" w:fill="E6E6E6"/>
        </w:rPr>
      </w:r>
      <w:r w:rsidR="009452DF">
        <w:rPr>
          <w:b/>
          <w:color w:val="2B579A"/>
          <w:shd w:val="clear" w:color="auto" w:fill="E6E6E6"/>
        </w:rPr>
        <w:fldChar w:fldCharType="separate"/>
      </w:r>
      <w:r w:rsidR="005C572C" w:rsidRPr="0076424C">
        <w:rPr>
          <w:b/>
        </w:rPr>
        <w:t>System</w:t>
      </w:r>
      <w:r w:rsidR="009452DF">
        <w:rPr>
          <w:b/>
          <w:color w:val="2B579A"/>
          <w:shd w:val="clear" w:color="auto" w:fill="E6E6E6"/>
        </w:rPr>
        <w:fldChar w:fldCharType="end"/>
      </w:r>
      <w:r w:rsidR="009452DF">
        <w:rPr>
          <w:b/>
        </w:rPr>
        <w:t xml:space="preserve"> </w:t>
      </w:r>
      <w:r w:rsidR="009452DF" w:rsidRPr="00AA4DA3">
        <w:t xml:space="preserve">and associated supplies is provided in </w:t>
      </w:r>
      <w:r w:rsidR="009452DF">
        <w:rPr>
          <w:b/>
          <w:color w:val="2B579A"/>
          <w:shd w:val="clear" w:color="auto" w:fill="E6E6E6"/>
        </w:rPr>
        <w:fldChar w:fldCharType="begin"/>
      </w:r>
      <w:r w:rsidR="009452DF">
        <w:instrText xml:space="preserve"> REF ESI \h </w:instrText>
      </w:r>
      <w:r w:rsidR="009452DF">
        <w:rPr>
          <w:b/>
          <w:color w:val="2B579A"/>
          <w:shd w:val="clear" w:color="auto" w:fill="E6E6E6"/>
        </w:rPr>
      </w:r>
      <w:r w:rsidR="009452DF">
        <w:rPr>
          <w:b/>
          <w:color w:val="2B579A"/>
          <w:shd w:val="clear" w:color="auto" w:fill="E6E6E6"/>
        </w:rPr>
        <w:fldChar w:fldCharType="separate"/>
      </w:r>
      <w:r w:rsidR="005C572C" w:rsidRPr="0076424C">
        <w:rPr>
          <w:b/>
        </w:rPr>
        <w:t>Electricity Supply Industry (ESI)</w:t>
      </w:r>
      <w:r w:rsidR="009452DF">
        <w:rPr>
          <w:b/>
          <w:color w:val="2B579A"/>
          <w:shd w:val="clear" w:color="auto" w:fill="E6E6E6"/>
        </w:rPr>
        <w:fldChar w:fldCharType="end"/>
      </w:r>
      <w:r w:rsidR="009452DF">
        <w:rPr>
          <w:b/>
        </w:rPr>
        <w:t xml:space="preserve"> </w:t>
      </w:r>
      <w:r w:rsidR="009452DF" w:rsidRPr="00AA4DA3">
        <w:t>engineerin</w:t>
      </w:r>
      <w:r w:rsidR="009452DF">
        <w:t xml:space="preserve">g publications, including Item </w:t>
      </w:r>
      <w:r w:rsidR="00CA136D">
        <w:t>5</w:t>
      </w:r>
      <w:r w:rsidR="00CA136D" w:rsidRPr="00AA4DA3">
        <w:t xml:space="preserve"> </w:t>
      </w:r>
      <w:r w:rsidR="009452DF" w:rsidRPr="00AA4DA3">
        <w:t xml:space="preserve">in DGD Annex </w:t>
      </w:r>
      <w:r w:rsidR="00CA136D">
        <w:t>2</w:t>
      </w:r>
      <w:r w:rsidR="009452DF" w:rsidRPr="00AA4DA3">
        <w:t xml:space="preserve"> Engineering Recommendation P25 “The short-circuit characteristics of single-phase and three-phase low voltage distribution networks”.</w:t>
      </w:r>
    </w:p>
    <w:p w14:paraId="6E8612E8" w14:textId="1EC6426A" w:rsidR="00DD563E" w:rsidRPr="0076424C" w:rsidRDefault="00DD563E" w:rsidP="00C623DB">
      <w:pPr>
        <w:pStyle w:val="Indent1"/>
        <w:numPr>
          <w:ilvl w:val="0"/>
          <w:numId w:val="15"/>
        </w:numPr>
        <w:tabs>
          <w:tab w:val="clear" w:pos="1554"/>
          <w:tab w:val="num" w:pos="1843"/>
        </w:tabs>
        <w:spacing w:beforeLines="40" w:before="96" w:afterLines="40" w:after="96"/>
        <w:ind w:left="1843" w:hanging="425"/>
        <w:rPr>
          <w:szCs w:val="24"/>
        </w:rPr>
      </w:pPr>
      <w:r w:rsidRPr="0076424C">
        <w:rPr>
          <w:szCs w:val="24"/>
        </w:rPr>
        <w:t xml:space="preserve">Connections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szCs w:val="24"/>
        </w:rPr>
        <w:t xml:space="preserve"> </w:t>
      </w:r>
      <w:r w:rsidR="00181BDA">
        <w:rPr>
          <w:szCs w:val="24"/>
        </w:rPr>
        <w:t xml:space="preserve">operating </w:t>
      </w:r>
      <w:r w:rsidRPr="0076424C">
        <w:rPr>
          <w:szCs w:val="24"/>
        </w:rPr>
        <w:t xml:space="preserve">at </w:t>
      </w:r>
      <w:r w:rsidR="00181BDA">
        <w:rPr>
          <w:szCs w:val="24"/>
        </w:rPr>
        <w:t xml:space="preserve">22kV or above will </w:t>
      </w:r>
      <w:r w:rsidRPr="0076424C">
        <w:rPr>
          <w:szCs w:val="24"/>
        </w:rPr>
        <w:t xml:space="preserve">be subject to the requirements of </w:t>
      </w:r>
      <w:r w:rsidR="00A104A4">
        <w:rPr>
          <w:szCs w:val="24"/>
        </w:rPr>
        <w:t>Annex 2</w:t>
      </w:r>
      <w:r w:rsidR="00770684" w:rsidRPr="0076424C">
        <w:rPr>
          <w:szCs w:val="24"/>
        </w:rPr>
        <w:t xml:space="preserve"> item </w:t>
      </w:r>
      <w:r w:rsidR="00AA3864">
        <w:rPr>
          <w:szCs w:val="24"/>
        </w:rPr>
        <w:t>6</w:t>
      </w:r>
      <w:r w:rsidRPr="0076424C">
        <w:rPr>
          <w:szCs w:val="24"/>
        </w:rPr>
        <w:t xml:space="preserve"> (ER</w:t>
      </w:r>
      <w:r w:rsidR="00181BDA">
        <w:rPr>
          <w:szCs w:val="24"/>
        </w:rPr>
        <w:t>EC</w:t>
      </w:r>
      <w:r w:rsidRPr="0076424C">
        <w:rPr>
          <w:szCs w:val="24"/>
        </w:rPr>
        <w:t xml:space="preserve"> P18).</w:t>
      </w:r>
    </w:p>
    <w:p w14:paraId="6E8612E9" w14:textId="0E691BC9" w:rsidR="00314B36" w:rsidRPr="0076424C" w:rsidRDefault="00314B36" w:rsidP="00314B36">
      <w:pPr>
        <w:pStyle w:val="Indent1"/>
        <w:numPr>
          <w:ilvl w:val="0"/>
          <w:numId w:val="15"/>
        </w:numPr>
        <w:tabs>
          <w:tab w:val="clear" w:pos="1554"/>
          <w:tab w:val="num" w:pos="1843"/>
        </w:tabs>
        <w:ind w:left="1843" w:hanging="425"/>
      </w:pPr>
      <w:r w:rsidRPr="0076424C">
        <w:t>Cables</w:t>
      </w:r>
      <w:r w:rsidRPr="0076424C">
        <w:rPr>
          <w:b/>
        </w:rPr>
        <w:t>,</w:t>
      </w:r>
      <w:r w:rsidRPr="0076424C">
        <w:t xml:space="preserve"> overhead lines transformers and other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rPr>
          <w:b/>
        </w:rPr>
        <w:t xml:space="preserve"> </w:t>
      </w:r>
      <w:r w:rsidRPr="0076424C">
        <w:t xml:space="preserve">shall be operated within the thermal rating conditions contained in the appropriate standards, specifications, and other relevant publications, </w:t>
      </w:r>
      <w:proofErr w:type="gramStart"/>
      <w:r w:rsidRPr="0076424C">
        <w:t>taking into account</w:t>
      </w:r>
      <w:proofErr w:type="gramEnd"/>
      <w:r w:rsidRPr="0076424C">
        <w:t xml:space="preserve"> the intended use.  Such information will be made available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upon request.</w:t>
      </w:r>
    </w:p>
    <w:p w14:paraId="6E8612EA" w14:textId="5556127E" w:rsidR="00314B36" w:rsidRPr="0076424C" w:rsidRDefault="00314B36" w:rsidP="00314B36">
      <w:pPr>
        <w:pStyle w:val="Indent1"/>
        <w:numPr>
          <w:ilvl w:val="0"/>
          <w:numId w:val="15"/>
        </w:numPr>
        <w:tabs>
          <w:tab w:val="clear" w:pos="1554"/>
          <w:tab w:val="num" w:pos="1843"/>
        </w:tabs>
        <w:ind w:left="1843" w:hanging="425"/>
      </w:pPr>
      <w:r w:rsidRPr="0076424C">
        <w:t>The standards, publications and specifications referred to in paragraphs (a) to (</w:t>
      </w:r>
      <w:r w:rsidR="00DD563E" w:rsidRPr="0076424C">
        <w:t>f</w:t>
      </w:r>
      <w:r w:rsidRPr="0076424C">
        <w:t xml:space="preserve">) above are such standards, publications and specifications current at the time that the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was manufactured (and not commissioned) in the case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or awaiting use or re-use.  If any such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rPr>
          <w:b/>
        </w:rPr>
        <w:t>/</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is subsequently moved to a new location or used in a different way, or for a different purpose, or is otherwise modified then such standards, publications and specifications current at the time that the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was manufactured (and not commissioned) will apply provided that in applying such standards, publications and specifications the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is reasonably fit for its intended purpose having due </w:t>
      </w:r>
      <w:r w:rsidRPr="0076424C">
        <w:lastRenderedPageBreak/>
        <w:t>regard to the obligations of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under their respective licences. </w:t>
      </w:r>
    </w:p>
    <w:p w14:paraId="6E8612EB" w14:textId="77777777" w:rsidR="00314B36" w:rsidRPr="0076424C" w:rsidRDefault="00314B36">
      <w:pPr>
        <w:keepNext/>
        <w:spacing w:after="120"/>
        <w:rPr>
          <w:b/>
        </w:rPr>
      </w:pPr>
      <w:r w:rsidRPr="0076424C">
        <w:t>DPC4.4.2</w:t>
      </w:r>
      <w:r w:rsidRPr="0076424C">
        <w:tab/>
      </w:r>
      <w:r w:rsidRPr="0076424C">
        <w:rPr>
          <w:b/>
        </w:rPr>
        <w:t>Earthing</w:t>
      </w:r>
    </w:p>
    <w:p w14:paraId="6E8612EC" w14:textId="6586A8BE" w:rsidR="00314B36" w:rsidRPr="0076424C" w:rsidRDefault="00314B36">
      <w:pPr>
        <w:pStyle w:val="Indent1"/>
      </w:pPr>
      <w:r w:rsidRPr="0076424C">
        <w:t>(a)</w:t>
      </w:r>
      <w:r w:rsidRPr="0076424C">
        <w:tab/>
        <w:t xml:space="preserve">The arrangements for connecting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with earth shall be designed to comply with the requirements of the </w:t>
      </w:r>
      <w:r w:rsidR="008572B5">
        <w:rPr>
          <w:color w:val="2B579A"/>
          <w:shd w:val="clear" w:color="auto" w:fill="E6E6E6"/>
        </w:rPr>
        <w:fldChar w:fldCharType="begin"/>
      </w:r>
      <w:r w:rsidR="008572B5">
        <w:instrText xml:space="preserve"> REF ESQCR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ESQCR</w:t>
      </w:r>
      <w:r w:rsidR="008572B5">
        <w:rPr>
          <w:color w:val="2B579A"/>
          <w:shd w:val="clear" w:color="auto" w:fill="E6E6E6"/>
        </w:rPr>
        <w:fldChar w:fldCharType="end"/>
      </w:r>
      <w:r w:rsidRPr="0076424C">
        <w:rPr>
          <w:b/>
        </w:rPr>
        <w:t xml:space="preserve"> </w:t>
      </w:r>
      <w:r w:rsidRPr="0076424C">
        <w:t>and relevant European and British</w:t>
      </w:r>
      <w:r w:rsidRPr="0076424C">
        <w:rPr>
          <w:u w:val="single"/>
        </w:rPr>
        <w:t xml:space="preserve"> </w:t>
      </w:r>
      <w:r w:rsidRPr="0076424C">
        <w:t>Standards.  Guidance as to the design of earthing systems is contained in</w:t>
      </w:r>
      <w:r w:rsidRPr="0076424C">
        <w:rPr>
          <w:b/>
        </w:rPr>
        <w:t xml:space="preserve"> </w:t>
      </w:r>
      <w:r w:rsidR="008572B5">
        <w:rPr>
          <w:color w:val="2B579A"/>
          <w:shd w:val="clear" w:color="auto" w:fill="E6E6E6"/>
        </w:rPr>
        <w:fldChar w:fldCharType="begin"/>
      </w:r>
      <w:r w:rsidR="008572B5">
        <w:instrText xml:space="preserve"> REF ESI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Electricity Supply Industry (ESI)</w:t>
      </w:r>
      <w:r w:rsidR="008572B5">
        <w:rPr>
          <w:color w:val="2B579A"/>
          <w:shd w:val="clear" w:color="auto" w:fill="E6E6E6"/>
        </w:rPr>
        <w:fldChar w:fldCharType="end"/>
      </w:r>
      <w:r w:rsidRPr="0076424C">
        <w:rPr>
          <w:b/>
        </w:rPr>
        <w:t xml:space="preserve"> </w:t>
      </w:r>
      <w:r w:rsidRPr="0076424C">
        <w:t xml:space="preserve">engineering publications, including Items </w:t>
      </w:r>
      <w:r w:rsidR="00AA3864">
        <w:t>8</w:t>
      </w:r>
      <w:r w:rsidRPr="0076424C">
        <w:t xml:space="preserve">, and </w:t>
      </w:r>
      <w:r w:rsidR="00AA3864">
        <w:t>9</w:t>
      </w:r>
      <w:r w:rsidRPr="0076424C">
        <w:t xml:space="preserve"> in DGD Annex </w:t>
      </w:r>
      <w:r w:rsidR="00AA3864">
        <w:t>2</w:t>
      </w:r>
      <w:r w:rsidRPr="0076424C">
        <w:t xml:space="preserve"> Technical Specification 41-24</w:t>
      </w:r>
      <w:r w:rsidRPr="0076424C">
        <w:rPr>
          <w:b/>
        </w:rPr>
        <w:t>,</w:t>
      </w:r>
      <w:r w:rsidRPr="0076424C">
        <w:t xml:space="preserve"> “Guidance for the design, installation, testing and maintenance of main earthing systems in substations” and Engineering Recommendation S34, “A guide for assessing the rise of earth potential at substation sites”.</w:t>
      </w:r>
      <w:r w:rsidR="00DD563E" w:rsidRPr="0076424C">
        <w:t xml:space="preserve">  Additional requirements associated with </w:t>
      </w:r>
      <w:r w:rsidR="0059239F">
        <w:rPr>
          <w:color w:val="2B579A"/>
          <w:shd w:val="clear" w:color="auto" w:fill="E6E6E6"/>
        </w:rPr>
        <w:fldChar w:fldCharType="begin"/>
      </w:r>
      <w:r w:rsidR="0059239F">
        <w:instrText xml:space="preserve"> REF pgm \h </w:instrText>
      </w:r>
      <w:r w:rsidR="0059239F">
        <w:rPr>
          <w:color w:val="2B579A"/>
          <w:shd w:val="clear" w:color="auto" w:fill="E6E6E6"/>
        </w:rPr>
      </w:r>
      <w:r w:rsidR="0059239F">
        <w:rPr>
          <w:color w:val="2B579A"/>
          <w:shd w:val="clear" w:color="auto" w:fill="E6E6E6"/>
        </w:rPr>
        <w:fldChar w:fldCharType="separate"/>
      </w:r>
      <w:r w:rsidR="005C572C">
        <w:rPr>
          <w:b/>
        </w:rPr>
        <w:t>Power Generating Module</w:t>
      </w:r>
      <w:r w:rsidR="0059239F">
        <w:rPr>
          <w:color w:val="2B579A"/>
          <w:shd w:val="clear" w:color="auto" w:fill="E6E6E6"/>
        </w:rPr>
        <w:fldChar w:fldCharType="end"/>
      </w:r>
      <w:r w:rsidR="0059239F">
        <w:t>s</w:t>
      </w:r>
      <w:r w:rsidR="00F74D15">
        <w:t xml:space="preserve"> </w:t>
      </w:r>
      <w:proofErr w:type="gramStart"/>
      <w:r w:rsidR="008F7F85" w:rsidRPr="0076424C">
        <w:t>are</w:t>
      </w:r>
      <w:proofErr w:type="gramEnd"/>
      <w:r w:rsidR="00DD563E" w:rsidRPr="0076424C">
        <w:t xml:space="preserve"> given in DPC7</w:t>
      </w:r>
      <w:r w:rsidR="00EF1477">
        <w:t xml:space="preserve"> for generation connected before </w:t>
      </w:r>
      <w:r w:rsidR="006D288A">
        <w:rPr>
          <w:rFonts w:eastAsia="Batang"/>
          <w:szCs w:val="22"/>
          <w:lang w:eastAsia="en-GB"/>
        </w:rPr>
        <w:t>27 April 2019</w:t>
      </w:r>
      <w:r w:rsidR="00EF1477">
        <w:t xml:space="preserve"> and in EREC G99 for generation connected on or after </w:t>
      </w:r>
      <w:r w:rsidR="006D288A">
        <w:rPr>
          <w:rFonts w:eastAsia="Batang"/>
          <w:szCs w:val="22"/>
          <w:lang w:eastAsia="en-GB"/>
        </w:rPr>
        <w:t>27 April 2019</w:t>
      </w:r>
      <w:r w:rsidR="00DD563E" w:rsidRPr="0076424C">
        <w:t>.</w:t>
      </w:r>
    </w:p>
    <w:p w14:paraId="6E8612ED" w14:textId="25450376" w:rsidR="00314B36" w:rsidRPr="0076424C" w:rsidRDefault="00314B36">
      <w:pPr>
        <w:pStyle w:val="Indent1"/>
      </w:pPr>
      <w:r w:rsidRPr="0076424C">
        <w:t>(b)</w:t>
      </w:r>
      <w:r w:rsidRPr="0076424C">
        <w:tab/>
        <w:t xml:space="preserve">The method of earthing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for example, whether it is connected solidly to earth or through an impedance, shall be advised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The specification of associated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shall meet the voltages which will be imposed on the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as a result of the method of earthing.</w:t>
      </w:r>
    </w:p>
    <w:p w14:paraId="6E8612EE" w14:textId="0F4824FA" w:rsidR="00314B36" w:rsidRPr="0076424C" w:rsidRDefault="00314B36">
      <w:pPr>
        <w:pStyle w:val="Indent1"/>
      </w:pPr>
      <w:r w:rsidRPr="0076424C">
        <w:t>(c)</w:t>
      </w:r>
      <w:r w:rsidRPr="0076424C">
        <w:tab/>
        <w:t xml:space="preserve">Design practice for protective multiple earthing is detailed in the </w:t>
      </w:r>
      <w:r w:rsidR="00786E2C">
        <w:rPr>
          <w:color w:val="2B579A"/>
          <w:shd w:val="clear" w:color="auto" w:fill="E6E6E6"/>
        </w:rPr>
        <w:fldChar w:fldCharType="begin"/>
      </w:r>
      <w:r w:rsidR="00F60EFA">
        <w:instrText xml:space="preserve"> REF ESI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Electricity Supply Industry (ESI)</w:t>
      </w:r>
      <w:r w:rsidR="00786E2C">
        <w:rPr>
          <w:color w:val="2B579A"/>
          <w:shd w:val="clear" w:color="auto" w:fill="E6E6E6"/>
        </w:rPr>
        <w:fldChar w:fldCharType="end"/>
      </w:r>
      <w:r w:rsidRPr="0076424C">
        <w:t xml:space="preserve">engineering publications including Item </w:t>
      </w:r>
      <w:r w:rsidR="00AA3864">
        <w:t>4</w:t>
      </w:r>
      <w:r w:rsidRPr="0076424C">
        <w:t xml:space="preserve"> DGD Annex </w:t>
      </w:r>
      <w:r w:rsidR="00AA3864">
        <w:t>2</w:t>
      </w:r>
      <w:r w:rsidRPr="0076424C">
        <w:t xml:space="preserve"> Engineering Recommendation </w:t>
      </w:r>
      <w:r w:rsidR="00F6289F">
        <w:t>G12/4</w:t>
      </w:r>
      <w:r w:rsidRPr="0076424C">
        <w:t>, “Application of protective multiple earthing to low voltage networks”, and in the references contained in those publications.</w:t>
      </w:r>
    </w:p>
    <w:p w14:paraId="6E8612EF" w14:textId="0732FAD9" w:rsidR="00314B36" w:rsidRPr="0076424C" w:rsidRDefault="00314B36">
      <w:pPr>
        <w:pStyle w:val="Indent1"/>
      </w:pPr>
      <w:r w:rsidRPr="0076424C">
        <w:t>(d)</w:t>
      </w:r>
      <w:r w:rsidRPr="0076424C">
        <w:rPr>
          <w:b/>
        </w:rPr>
        <w:tab/>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shall take precautions to limit the occurrence and effects of circulating currents in respect of the neutral points of any interconnected </w:t>
      </w:r>
      <w:proofErr w:type="gramStart"/>
      <w:r w:rsidRPr="0076424C">
        <w:t>system  (</w:t>
      </w:r>
      <w:proofErr w:type="spellStart"/>
      <w:proofErr w:type="gramEnd"/>
      <w:r w:rsidRPr="0076424C">
        <w:t>eg</w:t>
      </w:r>
      <w:proofErr w:type="spellEnd"/>
      <w:r w:rsidRPr="0076424C">
        <w:t xml:space="preserve"> where there is more than one source of energy.)</w:t>
      </w:r>
    </w:p>
    <w:p w14:paraId="6E8612F0" w14:textId="77777777" w:rsidR="00314B36" w:rsidRPr="0076424C" w:rsidRDefault="00314B36">
      <w:r w:rsidRPr="0076424C">
        <w:t>DPC4.4.3</w:t>
      </w:r>
      <w:r w:rsidRPr="0076424C">
        <w:tab/>
      </w:r>
      <w:r w:rsidRPr="0076424C">
        <w:rPr>
          <w:b/>
        </w:rPr>
        <w:t>Voltage Regulation and Control</w:t>
      </w:r>
    </w:p>
    <w:p w14:paraId="6E8612F1" w14:textId="0CDF9201" w:rsidR="00314B36" w:rsidRPr="0076424C" w:rsidRDefault="00314B36">
      <w:pPr>
        <w:ind w:firstLine="0"/>
        <w:rPr>
          <w:u w:val="single"/>
        </w:rPr>
      </w:pPr>
      <w:r w:rsidRPr="0076424C">
        <w:t xml:space="preserve">Any extension or connection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shall be designed in such a way that it does not adversely affect the voltage control employed by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Information on the voltage regulation and control arrangements will be made available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if requested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p>
    <w:p w14:paraId="6E8612F2" w14:textId="3C38DF06" w:rsidR="00314B36" w:rsidRPr="0076424C" w:rsidRDefault="00314B36">
      <w:r w:rsidRPr="0076424C">
        <w:t>DPC4.4.4</w:t>
      </w:r>
      <w:r w:rsidRPr="0076424C">
        <w:tab/>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p>
    <w:p w14:paraId="6E8612F3" w14:textId="7FAEA250" w:rsidR="00314B36" w:rsidRPr="0076424C" w:rsidRDefault="00314B36">
      <w:pPr>
        <w:pStyle w:val="Indent1"/>
      </w:pPr>
      <w:r w:rsidRPr="0076424C">
        <w:t>(a)</w:t>
      </w:r>
      <w:r w:rsidRPr="0076424C">
        <w:tab/>
        <w:t>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any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shall incorporate protective devices in accordance with the requirements of the </w:t>
      </w:r>
      <w:r w:rsidR="008572B5">
        <w:rPr>
          <w:color w:val="2B579A"/>
          <w:shd w:val="clear" w:color="auto" w:fill="E6E6E6"/>
        </w:rPr>
        <w:fldChar w:fldCharType="begin"/>
      </w:r>
      <w:r w:rsidR="008572B5">
        <w:instrText xml:space="preserve"> REF ESQCR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ESQCR</w:t>
      </w:r>
      <w:r w:rsidR="008572B5">
        <w:rPr>
          <w:color w:val="2B579A"/>
          <w:shd w:val="clear" w:color="auto" w:fill="E6E6E6"/>
        </w:rPr>
        <w:fldChar w:fldCharType="end"/>
      </w:r>
      <w:r w:rsidRPr="0076424C">
        <w:t>.</w:t>
      </w:r>
    </w:p>
    <w:p w14:paraId="6E8612F4" w14:textId="67B93259" w:rsidR="00314B36" w:rsidRPr="0076424C" w:rsidRDefault="00314B36">
      <w:pPr>
        <w:pStyle w:val="Indent1"/>
      </w:pPr>
      <w:r w:rsidRPr="0076424C">
        <w:t>(b)</w:t>
      </w:r>
      <w:r w:rsidRPr="0076424C">
        <w:tab/>
        <w:t>In order to ensure satisfactory operation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systems, operating times, discrimination, and sensitivity </w:t>
      </w:r>
      <w:r w:rsidR="00FF5874" w:rsidRPr="0076424C">
        <w:t xml:space="preserve">across </w:t>
      </w:r>
      <w:r w:rsidRPr="0076424C">
        <w:t xml:space="preserve">the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r w:rsidR="00FF5874" w:rsidRPr="0076424C">
        <w:t>, as well as testing and maintenance regimes,</w:t>
      </w:r>
      <w:r w:rsidRPr="0076424C">
        <w:t xml:space="preserve"> shall be agreed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during the application for connection process, and may be reviewed from time to time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the concurrence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p>
    <w:p w14:paraId="6E8612F5" w14:textId="2D421BE4" w:rsidR="00314B36" w:rsidRPr="0076424C" w:rsidRDefault="00314B36">
      <w:pPr>
        <w:pStyle w:val="Indent1"/>
      </w:pPr>
      <w:r w:rsidRPr="0076424C">
        <w:t>(c)</w:t>
      </w:r>
      <w:r w:rsidRPr="0076424C">
        <w:tab/>
        <w:t xml:space="preserve">In order to cover a circuit breaker, or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having a similar function, failing to operate correctly to interrupt fault current on a</w:t>
      </w:r>
      <w:r w:rsidRPr="0076424C">
        <w:rPr>
          <w:b/>
        </w:rPr>
        <w:t xml:space="preserve">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 xml:space="preserve">, </w:t>
      </w:r>
      <w:r w:rsidRPr="0076424C">
        <w:t xml:space="preserve">back-up protection by operation of other circuit breakers or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having a similar function must normally be provided.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advise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if the </w:t>
      </w:r>
      <w:r w:rsidRPr="0076424C">
        <w:lastRenderedPageBreak/>
        <w:t>same is not required.  If the</w:t>
      </w:r>
      <w:r w:rsidRPr="0076424C">
        <w:rPr>
          <w:b/>
        </w:rPr>
        <w:t xml:space="preserve">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providing the back-up protection is owned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then this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may be limited to that needed to meet statutory requirements in respect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2F9" w14:textId="7AE330C1" w:rsidR="008572B5" w:rsidRDefault="00314B36" w:rsidP="00835638">
      <w:pPr>
        <w:pStyle w:val="Indent1"/>
      </w:pPr>
      <w:r w:rsidRPr="0076424C">
        <w:t>(d)</w:t>
      </w:r>
      <w:r w:rsidRPr="0076424C">
        <w:tab/>
        <w:t xml:space="preserve">Unless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should advise otherwise, it is not acceptable for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limit the fault current infeed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by the use of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and associated</w:t>
      </w:r>
      <w:r w:rsidRPr="0076424C">
        <w:rPr>
          <w:b/>
        </w:rPr>
        <w:t xml:space="preserve">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if the failure of that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and associated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to operate as intended in the event of a fault, could cause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owned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operate outside its short-circuit rating.</w:t>
      </w:r>
    </w:p>
    <w:p w14:paraId="3684A325" w14:textId="77777777" w:rsidR="00835638" w:rsidRPr="0076424C" w:rsidRDefault="00835638" w:rsidP="00835638">
      <w:pPr>
        <w:pStyle w:val="Indent1"/>
      </w:pPr>
    </w:p>
    <w:p w14:paraId="6E8612FA" w14:textId="413D51FC" w:rsidR="00314B36" w:rsidRPr="0076424C" w:rsidRDefault="00314B36">
      <w:r w:rsidRPr="0076424C">
        <w:t>DPC4.4.5</w:t>
      </w:r>
      <w:r w:rsidRPr="0076424C">
        <w:tab/>
      </w:r>
      <w:r w:rsidR="008572B5">
        <w:rPr>
          <w:color w:val="2B579A"/>
          <w:shd w:val="clear" w:color="auto" w:fill="E6E6E6"/>
        </w:rPr>
        <w:fldChar w:fldCharType="begin"/>
      </w:r>
      <w:r w:rsidR="008572B5">
        <w:instrText xml:space="preserve"> REF SuperimposedSignals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Superimposed Signals</w:t>
      </w:r>
      <w:r w:rsidR="008572B5">
        <w:rPr>
          <w:color w:val="2B579A"/>
          <w:shd w:val="clear" w:color="auto" w:fill="E6E6E6"/>
        </w:rPr>
        <w:fldChar w:fldCharType="end"/>
      </w:r>
    </w:p>
    <w:p w14:paraId="6E8612FB" w14:textId="3111B8E5" w:rsidR="00314B36" w:rsidRPr="0076424C" w:rsidRDefault="00314B36">
      <w:pPr>
        <w:ind w:firstLine="0"/>
        <w:rPr>
          <w:u w:val="single"/>
        </w:rPr>
      </w:pPr>
      <w:r w:rsidRPr="0076424C">
        <w:t xml:space="preserve">Where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install mains borne signalling equipment it shall comply with </w:t>
      </w:r>
      <w:r w:rsidR="00FF5874" w:rsidRPr="0076424C">
        <w:t>BS</w:t>
      </w:r>
      <w:r w:rsidRPr="0076424C">
        <w:t xml:space="preserve"> EN50065 as amended from time to time.  Where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proposes to use such equipment to superimpose signals on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the prior agreement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is required.</w:t>
      </w:r>
    </w:p>
    <w:p w14:paraId="6E8612FC" w14:textId="4CDB08E7" w:rsidR="00E137BB" w:rsidRPr="0076424C" w:rsidRDefault="00E137BB" w:rsidP="00835638">
      <w:pPr>
        <w:ind w:left="0" w:firstLine="0"/>
      </w:pPr>
      <w:r w:rsidRPr="0076424C">
        <w:tab/>
      </w:r>
    </w:p>
    <w:p w14:paraId="6E8612FD" w14:textId="77777777" w:rsidR="00314B36" w:rsidRPr="0076424C" w:rsidRDefault="00314B36">
      <w:r w:rsidRPr="0076424C">
        <w:t>DPC4.5</w:t>
      </w:r>
      <w:r w:rsidRPr="0076424C">
        <w:tab/>
      </w:r>
      <w:r w:rsidRPr="0076424C">
        <w:rPr>
          <w:b/>
        </w:rPr>
        <w:t>Network Statements</w:t>
      </w:r>
    </w:p>
    <w:p w14:paraId="6E8612FE" w14:textId="2C9CE8C5" w:rsidR="00314B36" w:rsidRPr="0076424C" w:rsidRDefault="00314B36">
      <w:pPr>
        <w:ind w:left="1425" w:hanging="1425"/>
      </w:pPr>
      <w:r w:rsidRPr="0076424C">
        <w:t>DPC4.5.1</w:t>
      </w:r>
      <w:r w:rsidRPr="0076424C">
        <w:tab/>
        <w:t xml:space="preserve">In accordance with Condition 4 of its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on the request of a </w:t>
      </w:r>
      <w:bookmarkStart w:id="621" w:name="_Hlt40958621"/>
      <w:r w:rsidR="00786E2C" w:rsidRPr="0076424C">
        <w:rPr>
          <w:b/>
          <w:color w:val="2B579A"/>
          <w:shd w:val="clear" w:color="auto" w:fill="E6E6E6"/>
        </w:rPr>
        <w:fldChar w:fldCharType="begin"/>
      </w:r>
      <w:r w:rsidRPr="0076424C">
        <w:instrText xml:space="preserve"> REF User \h </w:instrText>
      </w:r>
      <w:r w:rsidR="00287BD3" w:rsidRPr="0076424C">
        <w:rPr>
          <w:b/>
        </w:rPr>
        <w:instrText xml:space="preserve"> \* MERGEFORMAT </w:instrText>
      </w:r>
      <w:r w:rsidR="00786E2C" w:rsidRPr="0076424C">
        <w:rPr>
          <w:b/>
          <w:color w:val="2B579A"/>
          <w:shd w:val="clear" w:color="auto" w:fill="E6E6E6"/>
        </w:rPr>
      </w:r>
      <w:r w:rsidR="00786E2C" w:rsidRPr="0076424C">
        <w:rPr>
          <w:b/>
          <w:color w:val="2B579A"/>
          <w:shd w:val="clear" w:color="auto" w:fill="E6E6E6"/>
        </w:rPr>
        <w:fldChar w:fldCharType="separate"/>
      </w:r>
      <w:r w:rsidR="005C572C" w:rsidRPr="0076424C">
        <w:rPr>
          <w:b/>
        </w:rPr>
        <w:t>User</w:t>
      </w:r>
      <w:r w:rsidR="00786E2C" w:rsidRPr="0076424C">
        <w:rPr>
          <w:b/>
          <w:color w:val="2B579A"/>
          <w:shd w:val="clear" w:color="auto" w:fill="E6E6E6"/>
        </w:rPr>
        <w:fldChar w:fldCharType="end"/>
      </w:r>
      <w:bookmarkEnd w:id="621"/>
      <w:r w:rsidRPr="0076424C">
        <w:rPr>
          <w:b/>
        </w:rPr>
        <w:t>,</w:t>
      </w:r>
      <w:r w:rsidRPr="0076424C">
        <w:t xml:space="preserve"> will prepare a statement showing present and future circuit capacity, forecast power flows and loading on the part or parts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specified in the request and </w:t>
      </w:r>
      <w:r w:rsidR="008572B5">
        <w:rPr>
          <w:color w:val="2B579A"/>
          <w:shd w:val="clear" w:color="auto" w:fill="E6E6E6"/>
        </w:rPr>
        <w:fldChar w:fldCharType="begin"/>
      </w:r>
      <w:r w:rsidR="008572B5">
        <w:instrText xml:space="preserve"> REF FaultLevel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Fault Level</w:t>
      </w:r>
      <w:r w:rsidR="008572B5">
        <w:rPr>
          <w:color w:val="2B579A"/>
          <w:shd w:val="clear" w:color="auto" w:fill="E6E6E6"/>
        </w:rPr>
        <w:fldChar w:fldCharType="end"/>
      </w:r>
      <w:r w:rsidRPr="0076424C">
        <w:rPr>
          <w:b/>
        </w:rPr>
        <w:t>s</w:t>
      </w:r>
      <w:r w:rsidRPr="0076424C">
        <w:t xml:space="preserve"> at each distribution node covered by the request and containing:</w:t>
      </w:r>
    </w:p>
    <w:p w14:paraId="6E8612FF" w14:textId="77777777" w:rsidR="00314B36" w:rsidRPr="0076424C" w:rsidRDefault="00314B36" w:rsidP="00B77034">
      <w:pPr>
        <w:numPr>
          <w:ilvl w:val="0"/>
          <w:numId w:val="36"/>
        </w:numPr>
        <w:tabs>
          <w:tab w:val="clear" w:pos="360"/>
          <w:tab w:val="left" w:pos="1875"/>
        </w:tabs>
        <w:autoSpaceDE w:val="0"/>
        <w:autoSpaceDN w:val="0"/>
        <w:adjustRightInd w:val="0"/>
        <w:ind w:left="1877" w:hanging="437"/>
        <w:jc w:val="left"/>
        <w:rPr>
          <w:lang w:val="en-US"/>
        </w:rPr>
      </w:pPr>
      <w:r w:rsidRPr="0076424C">
        <w:rPr>
          <w:lang w:val="en-US"/>
        </w:rPr>
        <w:t>such further information as shall be reasonably necessary to enable such person to identify and evaluate the opportunities available when connecting to and making use of the part or parts of the licensee’s distribution system specified in the request ;and</w:t>
      </w:r>
    </w:p>
    <w:p w14:paraId="6E861300" w14:textId="204DE366" w:rsidR="00314B36" w:rsidRPr="0076424C" w:rsidRDefault="00314B36" w:rsidP="00B77034">
      <w:pPr>
        <w:numPr>
          <w:ilvl w:val="0"/>
          <w:numId w:val="36"/>
        </w:numPr>
        <w:tabs>
          <w:tab w:val="clear" w:pos="360"/>
        </w:tabs>
        <w:ind w:left="1875" w:hanging="435"/>
      </w:pPr>
      <w:r w:rsidRPr="0076424C">
        <w:rPr>
          <w:lang w:val="en-US"/>
        </w:rPr>
        <w:t>if so requested, a commentary prepared by the licensee indicating the licensee’s views as to the suitability of the part or parts of the licensee’s distribution system specified in the request for new connections and the distribution of further quantities of electricity.</w:t>
      </w:r>
      <w:r w:rsidRPr="0076424C">
        <w:t xml:space="preserve">. </w:t>
      </w:r>
    </w:p>
    <w:p w14:paraId="6E861301" w14:textId="3393D345" w:rsidR="00314B36" w:rsidRPr="0076424C" w:rsidRDefault="00314B36">
      <w:pPr>
        <w:ind w:firstLine="0"/>
      </w:pPr>
      <w:r w:rsidRPr="0076424C">
        <w:t xml:space="preserve">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 xml:space="preserve"> sets out conditions on the time scales and charges associated with providing such a </w:t>
      </w:r>
      <w:proofErr w:type="gramStart"/>
      <w:r w:rsidRPr="0076424C">
        <w:t>statement</w:t>
      </w:r>
      <w:proofErr w:type="gramEnd"/>
    </w:p>
    <w:p w14:paraId="6E861302" w14:textId="6B0E3AA4" w:rsidR="00314B36" w:rsidRPr="0076424C" w:rsidRDefault="00314B36">
      <w:pPr>
        <w:rPr>
          <w:snapToGrid w:val="0"/>
          <w:lang w:val="en-US"/>
        </w:rPr>
      </w:pPr>
      <w:r w:rsidRPr="0076424C">
        <w:t>DPC4.5.2</w:t>
      </w:r>
      <w:r w:rsidRPr="0076424C">
        <w:tab/>
        <w:t xml:space="preserve">In accordance with Condition 25 of its Distribution Licence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prepare on the request of the </w:t>
      </w:r>
      <w:r w:rsidR="008572B5">
        <w:rPr>
          <w:color w:val="2B579A"/>
          <w:shd w:val="clear" w:color="auto" w:fill="E6E6E6"/>
        </w:rPr>
        <w:fldChar w:fldCharType="begin"/>
      </w:r>
      <w:r w:rsidR="008572B5">
        <w:instrText xml:space="preserve"> REF Authority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Authority</w:t>
      </w:r>
      <w:r w:rsidR="008572B5">
        <w:rPr>
          <w:color w:val="2B579A"/>
          <w:shd w:val="clear" w:color="auto" w:fill="E6E6E6"/>
        </w:rPr>
        <w:fldChar w:fldCharType="end"/>
      </w:r>
      <w:r w:rsidRPr="0076424C">
        <w:t xml:space="preserve"> a statement, also known as the Long Term Development Statement. </w:t>
      </w:r>
      <w:r w:rsidRPr="0076424C">
        <w:rPr>
          <w:snapToGrid w:val="0"/>
          <w:lang w:val="en-US"/>
        </w:rPr>
        <w:t xml:space="preserve">The form and content of this statement will be specified by the </w:t>
      </w:r>
      <w:r w:rsidR="008572B5">
        <w:rPr>
          <w:color w:val="2B579A"/>
          <w:shd w:val="clear" w:color="auto" w:fill="E6E6E6"/>
        </w:rPr>
        <w:fldChar w:fldCharType="begin"/>
      </w:r>
      <w:r w:rsidR="008572B5">
        <w:instrText xml:space="preserve"> REF Authority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Authority</w:t>
      </w:r>
      <w:r w:rsidR="008572B5">
        <w:rPr>
          <w:color w:val="2B579A"/>
          <w:shd w:val="clear" w:color="auto" w:fill="E6E6E6"/>
        </w:rPr>
        <w:fldChar w:fldCharType="end"/>
      </w:r>
      <w:r w:rsidRPr="0076424C">
        <w:rPr>
          <w:snapToGrid w:val="0"/>
          <w:lang w:val="en-US"/>
        </w:rPr>
        <w:t xml:space="preserve"> and will cover future years on a rolling basis.  This statement gives information to assist any person who contemplates </w:t>
      </w:r>
      <w:proofErr w:type="gramStart"/>
      <w:r w:rsidRPr="0076424C">
        <w:rPr>
          <w:snapToGrid w:val="0"/>
          <w:lang w:val="en-US"/>
        </w:rPr>
        <w:t>entering into</w:t>
      </w:r>
      <w:proofErr w:type="gramEnd"/>
      <w:r w:rsidRPr="0076424C">
        <w:rPr>
          <w:snapToGrid w:val="0"/>
          <w:lang w:val="en-US"/>
        </w:rPr>
        <w:t xml:space="preserve"> distribution arrangements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lang w:val="en-US"/>
        </w:rPr>
        <w:t xml:space="preserve"> to identify and evaluate the opportunities for doing so.</w:t>
      </w:r>
    </w:p>
    <w:p w14:paraId="6E861303"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5</w:t>
      </w:r>
    </w:p>
    <w:p w14:paraId="6E861304" w14:textId="77777777" w:rsidR="00314B36" w:rsidRPr="0076424C" w:rsidRDefault="00314B36">
      <w:pPr>
        <w:pStyle w:val="Heading1"/>
      </w:pPr>
      <w:bookmarkStart w:id="622" w:name="_Toc138331123"/>
      <w:r w:rsidRPr="0076424C">
        <w:t>DPC5</w:t>
      </w:r>
      <w:r w:rsidRPr="0076424C">
        <w:tab/>
        <w:t>GENERAL REQUIREMENTS FOR CONNECTION</w:t>
      </w:r>
      <w:bookmarkEnd w:id="622"/>
    </w:p>
    <w:p w14:paraId="6E861305" w14:textId="77777777" w:rsidR="00314B36" w:rsidRPr="0076424C" w:rsidRDefault="00314B36">
      <w:r w:rsidRPr="0076424C">
        <w:t>DPC5.1</w:t>
      </w:r>
      <w:r w:rsidRPr="0076424C">
        <w:tab/>
      </w:r>
      <w:r w:rsidRPr="0076424C">
        <w:rPr>
          <w:b/>
        </w:rPr>
        <w:t>Introduction</w:t>
      </w:r>
    </w:p>
    <w:p w14:paraId="6E861306" w14:textId="2A95EC04" w:rsidR="00314B36" w:rsidRPr="0076424C" w:rsidRDefault="00314B36">
      <w:r w:rsidRPr="0076424C">
        <w:t>DPC5.1.1</w:t>
      </w:r>
      <w:r w:rsidRPr="0076424C">
        <w:tab/>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 xml:space="preserve">(DPC5) ensures that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are subject to the same requirements for connection.</w:t>
      </w:r>
    </w:p>
    <w:p w14:paraId="6E861307" w14:textId="0B81A469" w:rsidR="00314B36" w:rsidRPr="0076424C" w:rsidRDefault="00314B36">
      <w:pPr>
        <w:rPr>
          <w:b/>
        </w:rPr>
      </w:pPr>
      <w:r w:rsidRPr="0076424C">
        <w:t>DPC5.1.2</w:t>
      </w:r>
      <w:r w:rsidRPr="0076424C">
        <w:tab/>
        <w:t xml:space="preserve">Data exchange requirements specified in this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 xml:space="preserve">apply to any </w:t>
      </w:r>
      <w:r w:rsidR="008572B5">
        <w:rPr>
          <w:color w:val="2B579A"/>
          <w:shd w:val="clear" w:color="auto" w:fill="E6E6E6"/>
        </w:rPr>
        <w:fldChar w:fldCharType="begin"/>
      </w:r>
      <w:r w:rsidR="008572B5">
        <w:instrText xml:space="preserve"> REF UserDevelopment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 Development</w:t>
      </w:r>
      <w:r w:rsidR="008572B5">
        <w:rPr>
          <w:color w:val="2B579A"/>
          <w:shd w:val="clear" w:color="auto" w:fill="E6E6E6"/>
        </w:rPr>
        <w:fldChar w:fldCharType="end"/>
      </w:r>
      <w:r w:rsidRPr="0076424C">
        <w:t>, which has an impact on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308" w14:textId="190650C3" w:rsidR="00314B36" w:rsidRPr="0076424C" w:rsidRDefault="00314B36">
      <w:r w:rsidRPr="0076424C">
        <w:t>DPC5.1.3</w:t>
      </w:r>
      <w:r w:rsidRPr="0076424C">
        <w:tab/>
        <w:t xml:space="preserve">DPC5.2.2 specifies the information required from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order to ensure that adequate technical provision is made for new supplies or increases in existing load; DPC5.2.2 also applies to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who operate in parallel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where a supply is required from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under normal or emergency conditions.  Information required from </w:t>
      </w:r>
      <w:r w:rsidR="00786E2C">
        <w:rPr>
          <w:color w:val="2B579A"/>
          <w:shd w:val="clear" w:color="auto" w:fill="E6E6E6"/>
        </w:rPr>
        <w:fldChar w:fldCharType="begin"/>
      </w:r>
      <w:r w:rsidR="00F60EFA">
        <w:instrText xml:space="preserve"> REF EmbeddedGenerator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Embedded Generator</w:t>
      </w:r>
      <w:r w:rsidR="00786E2C">
        <w:rPr>
          <w:color w:val="2B579A"/>
          <w:shd w:val="clear" w:color="auto" w:fill="E6E6E6"/>
        </w:rPr>
        <w:fldChar w:fldCharType="end"/>
      </w:r>
      <w:r w:rsidRPr="0076424C">
        <w:rPr>
          <w:b/>
        </w:rPr>
        <w:t>s</w:t>
      </w:r>
      <w:r w:rsidRPr="0076424C">
        <w:t xml:space="preserve">, with connections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rPr>
          <w:b/>
        </w:rPr>
        <w:t xml:space="preserve"> </w:t>
      </w:r>
      <w:r w:rsidRPr="0076424C">
        <w:t xml:space="preserve">or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in respect of the import of energy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is covered in DPC7</w:t>
      </w:r>
      <w:r w:rsidR="00EF1477">
        <w:t xml:space="preserve"> for generation connected before </w:t>
      </w:r>
      <w:r w:rsidR="006D288A">
        <w:rPr>
          <w:rFonts w:eastAsia="Batang"/>
          <w:szCs w:val="22"/>
          <w:lang w:eastAsia="en-GB"/>
        </w:rPr>
        <w:t>27 April 2019</w:t>
      </w:r>
      <w:r w:rsidR="00EF1477">
        <w:t xml:space="preserve"> and in EREC G99 for generation connected on or after </w:t>
      </w:r>
      <w:r w:rsidR="006D288A">
        <w:rPr>
          <w:rFonts w:eastAsia="Batang"/>
          <w:szCs w:val="22"/>
          <w:lang w:eastAsia="en-GB"/>
        </w:rPr>
        <w:t>27 April 2019</w:t>
      </w:r>
      <w:r w:rsidRPr="0076424C">
        <w:t xml:space="preserve">.  Transfer of Planning Data for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connected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rPr>
          <w:b/>
        </w:rPr>
        <w:t xml:space="preserve"> </w:t>
      </w:r>
      <w:r w:rsidRPr="0076424C">
        <w:t>is set out in DPC 8.</w:t>
      </w:r>
    </w:p>
    <w:p w14:paraId="6E861309" w14:textId="77777777" w:rsidR="00314B36" w:rsidRPr="0076424C" w:rsidRDefault="00314B36">
      <w:r w:rsidRPr="0076424C">
        <w:t>DPC5.2</w:t>
      </w:r>
      <w:r w:rsidRPr="0076424C">
        <w:tab/>
      </w:r>
      <w:r w:rsidRPr="0076424C">
        <w:rPr>
          <w:b/>
        </w:rPr>
        <w:t>Declaration of Load Characteristics</w:t>
      </w:r>
    </w:p>
    <w:p w14:paraId="6E86130A" w14:textId="247AE030" w:rsidR="00314B36" w:rsidRPr="0076424C" w:rsidRDefault="00314B36">
      <w:r w:rsidRPr="0076424C">
        <w:t>DPC5.2.1</w:t>
      </w:r>
      <w:r w:rsidRPr="0076424C">
        <w:tab/>
        <w:t xml:space="preserve">For supplies 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under terms in the </w:t>
      </w:r>
      <w:r w:rsidR="008572B5">
        <w:rPr>
          <w:color w:val="2B579A"/>
          <w:shd w:val="clear" w:color="auto" w:fill="E6E6E6"/>
        </w:rPr>
        <w:fldChar w:fldCharType="begin"/>
      </w:r>
      <w:r w:rsidR="008572B5">
        <w:instrText xml:space="preserve"> REF SupplyAgreement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Supply Agreement</w:t>
      </w:r>
      <w:r w:rsidR="008572B5">
        <w:rPr>
          <w:color w:val="2B579A"/>
          <w:shd w:val="clear" w:color="auto" w:fill="E6E6E6"/>
        </w:rPr>
        <w:fldChar w:fldCharType="end"/>
      </w:r>
      <w:r w:rsidRPr="0076424C">
        <w:rPr>
          <w:b/>
        </w:rPr>
        <w:t xml:space="preserve"> </w:t>
      </w:r>
      <w:r w:rsidRPr="0076424C">
        <w:t>it is possible in most cases to assess whether a proposed connection is acceptable, and to determine the necessary supply arrangements, from analysis of the following limited data:-</w:t>
      </w:r>
    </w:p>
    <w:p w14:paraId="6E86130B" w14:textId="77777777" w:rsidR="00314B36" w:rsidRPr="0076424C" w:rsidRDefault="00314B36">
      <w:pPr>
        <w:pStyle w:val="Indent1"/>
      </w:pPr>
      <w:r w:rsidRPr="0076424C">
        <w:t>(a)</w:t>
      </w:r>
      <w:r w:rsidRPr="0076424C">
        <w:tab/>
        <w:t>Maximum power requirements (kVA or kW);</w:t>
      </w:r>
    </w:p>
    <w:p w14:paraId="6E86130C" w14:textId="18631487" w:rsidR="00314B36" w:rsidRPr="0076424C" w:rsidRDefault="00314B36">
      <w:pPr>
        <w:pStyle w:val="Indent1"/>
      </w:pPr>
      <w:r w:rsidRPr="0076424C">
        <w:t>(b)</w:t>
      </w:r>
      <w:r w:rsidRPr="0076424C">
        <w:tab/>
        <w:t xml:space="preserve">Type and electrical loading of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to be connected, </w:t>
      </w:r>
      <w:proofErr w:type="spellStart"/>
      <w:r w:rsidRPr="0076424C">
        <w:t>eg</w:t>
      </w:r>
      <w:proofErr w:type="spellEnd"/>
      <w:r w:rsidRPr="0076424C">
        <w:t xml:space="preserve"> number and size of motors, cookers, showers, space and water electrical heating arrangements, including details of equipment which is subject to switching by the </w:t>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76424C">
        <w:t>; and</w:t>
      </w:r>
    </w:p>
    <w:p w14:paraId="6E86130D" w14:textId="77777777" w:rsidR="00314B36" w:rsidRPr="0076424C" w:rsidRDefault="00314B36">
      <w:pPr>
        <w:pStyle w:val="Indent1"/>
      </w:pPr>
      <w:r w:rsidRPr="0076424C">
        <w:t>(c)</w:t>
      </w:r>
      <w:r w:rsidRPr="0076424C">
        <w:tab/>
        <w:t>The date when the connection is required.</w:t>
      </w:r>
    </w:p>
    <w:p w14:paraId="6E86130E" w14:textId="3398C7EC" w:rsidR="00314B36" w:rsidRPr="0076424C" w:rsidRDefault="00314B36">
      <w:pPr>
        <w:ind w:firstLine="0"/>
      </w:pPr>
      <w:r w:rsidRPr="0076424C">
        <w:t xml:space="preserve">These requirements will be specified on the appropriate application for a connection form obtainable from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30F" w14:textId="7E186551" w:rsidR="00314B36" w:rsidRPr="0076424C" w:rsidRDefault="00314B36">
      <w:pPr>
        <w:ind w:firstLine="0"/>
      </w:pPr>
      <w:r w:rsidRPr="0076424C">
        <w:t xml:space="preserve">Should a preliminary examination of this data indicate that more detailed information is required then it shall be provided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upon request if reasonably required.</w:t>
      </w:r>
    </w:p>
    <w:p w14:paraId="6E861310" w14:textId="303CF782" w:rsidR="00314B36" w:rsidRPr="0076424C" w:rsidRDefault="008572B5">
      <w:pPr>
        <w:ind w:firstLine="0"/>
        <w:rPr>
          <w:u w:val="single"/>
        </w:rPr>
      </w:pP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rPr>
          <w:b/>
        </w:rPr>
        <w:t>s</w:t>
      </w:r>
      <w:r w:rsidR="00314B36" w:rsidRPr="0076424C">
        <w:t xml:space="preserve">, shall contact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rPr>
          <w:b/>
        </w:rPr>
        <w:t xml:space="preserve"> </w:t>
      </w:r>
      <w:r w:rsidR="00314B36" w:rsidRPr="0076424C">
        <w:t xml:space="preserve">in advance if it is proposed to make any significant change to the connection, electric lines or electrical </w:t>
      </w:r>
      <w:r>
        <w:rPr>
          <w:color w:val="2B579A"/>
          <w:shd w:val="clear" w:color="auto" w:fill="E6E6E6"/>
        </w:rPr>
        <w:fldChar w:fldCharType="begin"/>
      </w:r>
      <w:r>
        <w:instrText xml:space="preserve"> REF Equipment \h  \* MERGEFORMAT </w:instrText>
      </w:r>
      <w:r>
        <w:rPr>
          <w:color w:val="2B579A"/>
          <w:shd w:val="clear" w:color="auto" w:fill="E6E6E6"/>
        </w:rPr>
      </w:r>
      <w:r>
        <w:rPr>
          <w:color w:val="2B579A"/>
          <w:shd w:val="clear" w:color="auto" w:fill="E6E6E6"/>
        </w:rPr>
        <w:fldChar w:fldCharType="separate"/>
      </w:r>
      <w:r w:rsidR="005C572C" w:rsidRPr="0076424C">
        <w:rPr>
          <w:b/>
        </w:rPr>
        <w:t>Equipment</w:t>
      </w:r>
      <w:r>
        <w:rPr>
          <w:color w:val="2B579A"/>
          <w:shd w:val="clear" w:color="auto" w:fill="E6E6E6"/>
        </w:rPr>
        <w:fldChar w:fldCharType="end"/>
      </w:r>
      <w:r w:rsidR="00314B36" w:rsidRPr="0076424C">
        <w:t xml:space="preserve">, install or operate any generating equipment or do anything else that could affect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rPr>
          <w:b/>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00314B36" w:rsidRPr="0076424C">
        <w:t xml:space="preserve"> or require alterations to the connection.</w:t>
      </w:r>
    </w:p>
    <w:p w14:paraId="6E861311" w14:textId="15888233" w:rsidR="00314B36" w:rsidRPr="0076424C" w:rsidRDefault="008572B5">
      <w:pPr>
        <w:ind w:firstLine="0"/>
      </w:pP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rPr>
          <w:b/>
        </w:rPr>
        <w:t>s</w:t>
      </w:r>
      <w:r w:rsidR="00314B36" w:rsidRPr="0076424C">
        <w:t xml:space="preserve"> shall provide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rPr>
          <w:b/>
        </w:rPr>
        <w:t xml:space="preserve"> </w:t>
      </w:r>
      <w:r w:rsidR="00314B36" w:rsidRPr="0076424C">
        <w:t xml:space="preserve">with any information it asks for about the nature, or use by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t xml:space="preserve">, of electrical equipment on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rPr>
          <w:b/>
        </w:rPr>
        <w:t>’s</w:t>
      </w:r>
      <w:r w:rsidR="00314B36" w:rsidRPr="0076424C">
        <w:t xml:space="preserve"> premises (including that specified in DPC5.2.1 (a), (b), and (c) above).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rPr>
          <w:b/>
        </w:rPr>
        <w:t xml:space="preserve"> </w:t>
      </w:r>
      <w:r w:rsidR="00314B36" w:rsidRPr="0076424C">
        <w:t xml:space="preserve">will only ask for </w:t>
      </w:r>
      <w:r w:rsidR="00314B36" w:rsidRPr="0076424C">
        <w:lastRenderedPageBreak/>
        <w:t xml:space="preserve">information that is needed by it in relation to its </w:t>
      </w:r>
      <w:r>
        <w:rPr>
          <w:color w:val="2B579A"/>
          <w:shd w:val="clear" w:color="auto" w:fill="E6E6E6"/>
        </w:rPr>
        <w:fldChar w:fldCharType="begin"/>
      </w:r>
      <w:r>
        <w:instrText xml:space="preserve"> REF DistributionLicence \h  \* MERGEFORMAT </w:instrText>
      </w:r>
      <w:r>
        <w:rPr>
          <w:color w:val="2B579A"/>
          <w:shd w:val="clear" w:color="auto" w:fill="E6E6E6"/>
        </w:rPr>
      </w:r>
      <w:r>
        <w:rPr>
          <w:color w:val="2B579A"/>
          <w:shd w:val="clear" w:color="auto" w:fill="E6E6E6"/>
        </w:rPr>
        <w:fldChar w:fldCharType="separate"/>
      </w:r>
      <w:r w:rsidR="005C572C" w:rsidRPr="0076424C">
        <w:rPr>
          <w:b/>
        </w:rPr>
        <w:t>Distribution Licence</w:t>
      </w:r>
      <w:r>
        <w:rPr>
          <w:color w:val="2B579A"/>
          <w:shd w:val="clear" w:color="auto" w:fill="E6E6E6"/>
        </w:rPr>
        <w:fldChar w:fldCharType="end"/>
      </w:r>
      <w:r w:rsidR="00314B36" w:rsidRPr="0076424C">
        <w:rPr>
          <w:b/>
        </w:rPr>
        <w:t xml:space="preserve"> </w:t>
      </w:r>
      <w:r w:rsidR="00314B36" w:rsidRPr="0076424C">
        <w:t xml:space="preserve">or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00314B36" w:rsidRPr="0076424C">
        <w:t xml:space="preserve"> or to comply with the</w:t>
      </w:r>
      <w:r w:rsidR="00314B36" w:rsidRPr="0076424C">
        <w:rPr>
          <w:b/>
        </w:rPr>
        <w:t xml:space="preserve"> </w:t>
      </w:r>
      <w:r>
        <w:rPr>
          <w:color w:val="2B579A"/>
          <w:shd w:val="clear" w:color="auto" w:fill="E6E6E6"/>
        </w:rPr>
        <w:fldChar w:fldCharType="begin"/>
      </w:r>
      <w:r>
        <w:instrText xml:space="preserve"> REF ESQCR \h  \* MERGEFORMAT </w:instrText>
      </w:r>
      <w:r>
        <w:rPr>
          <w:color w:val="2B579A"/>
          <w:shd w:val="clear" w:color="auto" w:fill="E6E6E6"/>
        </w:rPr>
      </w:r>
      <w:r>
        <w:rPr>
          <w:color w:val="2B579A"/>
          <w:shd w:val="clear" w:color="auto" w:fill="E6E6E6"/>
        </w:rPr>
        <w:fldChar w:fldCharType="separate"/>
      </w:r>
      <w:r w:rsidR="005C572C" w:rsidRPr="0076424C">
        <w:rPr>
          <w:b/>
        </w:rPr>
        <w:t>ESQCR</w:t>
      </w:r>
      <w:r>
        <w:rPr>
          <w:color w:val="2B579A"/>
          <w:shd w:val="clear" w:color="auto" w:fill="E6E6E6"/>
        </w:rPr>
        <w:fldChar w:fldCharType="end"/>
      </w:r>
      <w:r w:rsidR="00314B36" w:rsidRPr="0076424C">
        <w:rPr>
          <w:b/>
        </w:rPr>
        <w:t xml:space="preserve"> </w:t>
      </w:r>
      <w:r w:rsidR="00314B36" w:rsidRPr="0076424C">
        <w:t>or the</w:t>
      </w:r>
      <w:r w:rsidR="00314B36" w:rsidRPr="0076424C">
        <w:rPr>
          <w:b/>
        </w:rPr>
        <w:t xml:space="preserve"> </w:t>
      </w:r>
      <w:bookmarkStart w:id="623" w:name="_Hlk2483013"/>
      <w:r w:rsidR="00786E2C" w:rsidRPr="0076424C">
        <w:rPr>
          <w:color w:val="2B579A"/>
          <w:shd w:val="clear" w:color="auto" w:fill="E6E6E6"/>
        </w:rPr>
        <w:fldChar w:fldCharType="begin"/>
      </w:r>
      <w:r w:rsidR="00314B36" w:rsidRPr="0076424C">
        <w:instrText xml:space="preserve"> HYPERLINK  \l "Act" </w:instrText>
      </w:r>
      <w:r w:rsidR="00786E2C" w:rsidRPr="0076424C">
        <w:rPr>
          <w:color w:val="2B579A"/>
          <w:shd w:val="clear" w:color="auto" w:fill="E6E6E6"/>
        </w:rPr>
      </w:r>
      <w:r w:rsidR="00786E2C" w:rsidRPr="0076424C">
        <w:rPr>
          <w:color w:val="2B579A"/>
          <w:shd w:val="clear" w:color="auto" w:fill="E6E6E6"/>
        </w:rPr>
        <w:fldChar w:fldCharType="separate"/>
      </w:r>
      <w:r>
        <w:rPr>
          <w:color w:val="2B579A"/>
          <w:shd w:val="clear" w:color="auto" w:fill="E6E6E6"/>
        </w:rPr>
        <w:fldChar w:fldCharType="begin"/>
      </w:r>
      <w:r>
        <w:instrText xml:space="preserve"> REF Act \h  \* MERGEFORMAT </w:instrText>
      </w:r>
      <w:r>
        <w:rPr>
          <w:color w:val="2B579A"/>
          <w:shd w:val="clear" w:color="auto" w:fill="E6E6E6"/>
        </w:rPr>
      </w:r>
      <w:r>
        <w:rPr>
          <w:color w:val="2B579A"/>
          <w:shd w:val="clear" w:color="auto" w:fill="E6E6E6"/>
        </w:rPr>
        <w:fldChar w:fldCharType="separate"/>
      </w:r>
      <w:r w:rsidR="005C572C" w:rsidRPr="0076424C">
        <w:rPr>
          <w:b/>
        </w:rPr>
        <w:t>Act</w:t>
      </w:r>
      <w:r>
        <w:rPr>
          <w:color w:val="2B579A"/>
          <w:shd w:val="clear" w:color="auto" w:fill="E6E6E6"/>
        </w:rPr>
        <w:fldChar w:fldCharType="end"/>
      </w:r>
      <w:r w:rsidR="00786E2C" w:rsidRPr="0076424C">
        <w:rPr>
          <w:color w:val="2B579A"/>
          <w:shd w:val="clear" w:color="auto" w:fill="E6E6E6"/>
        </w:rPr>
        <w:fldChar w:fldCharType="end"/>
      </w:r>
      <w:bookmarkEnd w:id="623"/>
      <w:r w:rsidR="00314B36" w:rsidRPr="0076424C">
        <w:rPr>
          <w:b/>
        </w:rPr>
        <w:t>.</w:t>
      </w:r>
    </w:p>
    <w:p w14:paraId="6E861312" w14:textId="45E0014D" w:rsidR="00314B36" w:rsidRPr="0076424C" w:rsidRDefault="00314B36">
      <w:r w:rsidRPr="0076424C">
        <w:t>DPC5.2.2</w:t>
      </w:r>
      <w:r w:rsidRPr="0076424C">
        <w:tab/>
        <w:t xml:space="preserve">The provisions of DPC5.2.1 also apply to supplies other than those 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rPr>
          <w:b/>
        </w:rPr>
        <w:t xml:space="preserve">.  </w:t>
      </w:r>
      <w:r w:rsidRPr="0076424C">
        <w:t>It may be necessary for the following more comprehensive information, in addition to that detailed in DPC5.2.1, to be provided on request:-</w:t>
      </w:r>
    </w:p>
    <w:p w14:paraId="6E861313" w14:textId="5CB469C8" w:rsidR="00314B36" w:rsidRPr="0076424C" w:rsidRDefault="00314B36">
      <w:r w:rsidRPr="0076424C">
        <w:t>DPC5.2.2.1</w:t>
      </w:r>
      <w:r w:rsidRPr="0076424C">
        <w:tab/>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p>
    <w:p w14:paraId="6E861314" w14:textId="1CAF97B3" w:rsidR="00314B36" w:rsidRPr="0076424C" w:rsidRDefault="00314B36">
      <w:pPr>
        <w:ind w:firstLine="0"/>
      </w:pPr>
      <w:r w:rsidRPr="0076424C">
        <w:t xml:space="preserve">It is possible in most cases to assess whether a proposed connection is acceptable, and to determine the necessary supply arrangements, from analysis of the following limited </w:t>
      </w:r>
      <w:r w:rsidRPr="0076424C">
        <w:rPr>
          <w:b/>
        </w:rPr>
        <w:t>Planning Data</w:t>
      </w:r>
      <w:r w:rsidRPr="0076424C">
        <w:t xml:space="preserve"> which will be specified on the appropriate standard application form obtainable from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t>
      </w:r>
    </w:p>
    <w:p w14:paraId="6E861315" w14:textId="2F35AB37" w:rsidR="00314B36" w:rsidRPr="0076424C" w:rsidRDefault="00314B36">
      <w:pPr>
        <w:pStyle w:val="Indent1"/>
      </w:pPr>
      <w:r w:rsidRPr="0076424C">
        <w:t>(a)</w:t>
      </w:r>
      <w:r w:rsidRPr="0076424C">
        <w:tab/>
        <w:t>Point of Connection to</w:t>
      </w:r>
      <w:r w:rsidRPr="0076424C">
        <w:rPr>
          <w:b/>
        </w:rPr>
        <w:t xml:space="preserve"> </w:t>
      </w:r>
      <w:r w:rsidRPr="0076424C">
        <w:t xml:space="preserve">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(geographical and electrical).</w:t>
      </w:r>
    </w:p>
    <w:p w14:paraId="6E861316" w14:textId="77777777" w:rsidR="00314B36" w:rsidRPr="0076424C" w:rsidRDefault="00314B36">
      <w:pPr>
        <w:pStyle w:val="Indent1"/>
      </w:pPr>
      <w:r w:rsidRPr="0076424C">
        <w:t>(b)</w:t>
      </w:r>
      <w:r w:rsidRPr="0076424C">
        <w:tab/>
        <w:t>The date when connection is required.</w:t>
      </w:r>
    </w:p>
    <w:p w14:paraId="6E861317" w14:textId="6D65A650" w:rsidR="00314B36" w:rsidRPr="0076424C" w:rsidRDefault="00314B36">
      <w:pPr>
        <w:pStyle w:val="Indent1"/>
      </w:pPr>
      <w:r w:rsidRPr="0076424C">
        <w:t>(c)</w:t>
      </w:r>
      <w:r w:rsidRPr="0076424C">
        <w:tab/>
        <w:t xml:space="preserve">Single line diagrams of existing and proposed arrangements of main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showing equipment rating.</w:t>
      </w:r>
    </w:p>
    <w:p w14:paraId="6E861318" w14:textId="77777777" w:rsidR="00314B36" w:rsidRPr="0076424C" w:rsidRDefault="00314B36">
      <w:pPr>
        <w:pStyle w:val="Indent1"/>
      </w:pPr>
      <w:r w:rsidRPr="0076424C">
        <w:t>(d)</w:t>
      </w:r>
      <w:r w:rsidRPr="0076424C">
        <w:tab/>
        <w:t xml:space="preserve">Type and electrical loading of equipment to be connected, </w:t>
      </w:r>
      <w:proofErr w:type="spellStart"/>
      <w:r w:rsidRPr="0076424C">
        <w:t>eg</w:t>
      </w:r>
      <w:proofErr w:type="spellEnd"/>
      <w:r w:rsidRPr="0076424C">
        <w:t xml:space="preserve"> number and size of motors, electrical heating arrangements, etc.</w:t>
      </w:r>
    </w:p>
    <w:p w14:paraId="6E861319" w14:textId="77777777" w:rsidR="00314B36" w:rsidRPr="0076424C" w:rsidRDefault="00314B36">
      <w:pPr>
        <w:pStyle w:val="Indent1"/>
      </w:pPr>
      <w:r w:rsidRPr="0076424C">
        <w:t>(e)</w:t>
      </w:r>
      <w:r w:rsidRPr="0076424C">
        <w:tab/>
        <w:t>Maximum power requirements MVA.</w:t>
      </w:r>
    </w:p>
    <w:p w14:paraId="6E86131A" w14:textId="0A175DB2" w:rsidR="00314B36" w:rsidRPr="0076424C" w:rsidRDefault="00314B36">
      <w:pPr>
        <w:pStyle w:val="Indent1"/>
      </w:pPr>
      <w:r w:rsidRPr="0076424C">
        <w:t>(f)</w:t>
      </w:r>
      <w:r w:rsidRPr="0076424C">
        <w:tab/>
        <w:t xml:space="preserve">Maximum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(MW).</w:t>
      </w:r>
    </w:p>
    <w:p w14:paraId="6E86131B" w14:textId="534D6074" w:rsidR="00314B36" w:rsidRPr="0076424C" w:rsidRDefault="00314B36">
      <w:pPr>
        <w:pStyle w:val="Indent1"/>
      </w:pPr>
      <w:r w:rsidRPr="0076424C">
        <w:t>(g)</w:t>
      </w:r>
      <w:r w:rsidRPr="0076424C">
        <w:tab/>
        <w:t xml:space="preserve">Maximum and minimum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requirements (MVAr).</w:t>
      </w:r>
    </w:p>
    <w:p w14:paraId="6E86131C" w14:textId="5F0C5550" w:rsidR="00314B36" w:rsidRPr="0076424C" w:rsidRDefault="00314B36">
      <w:pPr>
        <w:pStyle w:val="Indent1"/>
      </w:pPr>
      <w:r w:rsidRPr="0076424C">
        <w:t>(h)</w:t>
      </w:r>
      <w:r w:rsidRPr="0076424C">
        <w:tab/>
        <w:t xml:space="preserve">The maximum </w:t>
      </w:r>
      <w:r w:rsidRPr="0076424C">
        <w:rPr>
          <w:b/>
          <w:bCs/>
        </w:rPr>
        <w:t>Phase (Voltage) Unbalance</w:t>
      </w:r>
      <w:r w:rsidRPr="0076424C">
        <w:t xml:space="preserve"> which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would expect the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r w:rsidRPr="0076424C">
        <w:t xml:space="preserve">to impose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p>
    <w:p w14:paraId="6E86131D" w14:textId="5180E1C9" w:rsidR="00314B36" w:rsidRPr="0076424C" w:rsidRDefault="00314B36">
      <w:pPr>
        <w:pStyle w:val="Indent1"/>
      </w:pPr>
      <w:r w:rsidRPr="0076424C">
        <w:t xml:space="preserve"> (</w:t>
      </w:r>
      <w:proofErr w:type="spellStart"/>
      <w:r w:rsidRPr="0076424C">
        <w:t>i</w:t>
      </w:r>
      <w:proofErr w:type="spellEnd"/>
      <w:r w:rsidRPr="0076424C">
        <w:t>)</w:t>
      </w:r>
      <w:r w:rsidRPr="0076424C">
        <w:tab/>
        <w:t xml:space="preserve">The maximum harmonic content which will be imposed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31E" w14:textId="75E66A08" w:rsidR="00314B36" w:rsidRPr="0076424C" w:rsidRDefault="00314B36">
      <w:pPr>
        <w:pStyle w:val="Indent1"/>
      </w:pPr>
      <w:r w:rsidRPr="0076424C">
        <w:t>(j)</w:t>
      </w:r>
      <w:r w:rsidRPr="0076424C">
        <w:tab/>
        <w:t xml:space="preserve">Details of change of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Pr="0076424C">
        <w:rPr>
          <w:b/>
        </w:rPr>
        <w:t>Reactive</w:t>
      </w:r>
      <w:r w:rsidRPr="0076424C">
        <w:t xml:space="preserve"> </w:t>
      </w:r>
      <w:r w:rsidRPr="0076424C">
        <w:rPr>
          <w:b/>
        </w:rPr>
        <w:t>Power).</w:t>
      </w:r>
    </w:p>
    <w:p w14:paraId="6E86131F" w14:textId="1C88AFC5" w:rsidR="00314B36" w:rsidRPr="0076424C" w:rsidRDefault="00314B36">
      <w:pPr>
        <w:pStyle w:val="Indent1"/>
      </w:pPr>
      <w:r w:rsidRPr="0076424C">
        <w:t>(k)</w:t>
      </w:r>
      <w:r w:rsidRPr="0076424C">
        <w:tab/>
        <w:t xml:space="preserve">Details of any load management scheme to be applied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w:t>
      </w:r>
    </w:p>
    <w:p w14:paraId="6E861320" w14:textId="5AA664E6" w:rsidR="00314B36" w:rsidRPr="0076424C" w:rsidRDefault="00314B36">
      <w:pPr>
        <w:pStyle w:val="Indent1"/>
      </w:pPr>
      <w:r w:rsidRPr="0076424C">
        <w:t>(l)</w:t>
      </w:r>
      <w:r w:rsidRPr="0076424C">
        <w:rPr>
          <w:b/>
        </w:rPr>
        <w:tab/>
      </w:r>
      <w:r w:rsidR="008572B5">
        <w:rPr>
          <w:color w:val="2B579A"/>
          <w:shd w:val="clear" w:color="auto" w:fill="E6E6E6"/>
        </w:rPr>
        <w:fldChar w:fldCharType="begin"/>
      </w:r>
      <w:r w:rsidR="008572B5">
        <w:instrText xml:space="preserve"> REF PeakDemand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spacing w:val="5"/>
        </w:rPr>
        <w:t>Peak Demand</w:t>
      </w:r>
      <w:r w:rsidR="008572B5">
        <w:rPr>
          <w:color w:val="2B579A"/>
          <w:shd w:val="clear" w:color="auto" w:fill="E6E6E6"/>
        </w:rPr>
        <w:fldChar w:fldCharType="end"/>
      </w:r>
      <w:r w:rsidRPr="0076424C">
        <w:t xml:space="preserve"> profiles at the </w:t>
      </w:r>
      <w:r w:rsidR="008572B5">
        <w:rPr>
          <w:color w:val="2B579A"/>
          <w:shd w:val="clear" w:color="auto" w:fill="E6E6E6"/>
        </w:rPr>
        <w:fldChar w:fldCharType="begin"/>
      </w:r>
      <w:r w:rsidR="008572B5">
        <w:instrText xml:space="preserve"> REF ExitPoint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Exit Point</w:t>
      </w:r>
      <w:r w:rsidR="008572B5">
        <w:rPr>
          <w:color w:val="2B579A"/>
          <w:shd w:val="clear" w:color="auto" w:fill="E6E6E6"/>
        </w:rPr>
        <w:fldChar w:fldCharType="end"/>
      </w:r>
      <w:r w:rsidRPr="0076424C">
        <w:t xml:space="preserve">, both 2 hourly on day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PeakDemand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spacing w:val="5"/>
        </w:rPr>
        <w:t>Peak Demand</w:t>
      </w:r>
      <w:r w:rsidR="008572B5">
        <w:rPr>
          <w:color w:val="2B579A"/>
          <w:shd w:val="clear" w:color="auto" w:fill="E6E6E6"/>
        </w:rPr>
        <w:fldChar w:fldCharType="end"/>
      </w:r>
      <w:r w:rsidRPr="0076424C">
        <w:t xml:space="preserve"> and monthly </w:t>
      </w:r>
      <w:r w:rsidR="008572B5">
        <w:rPr>
          <w:color w:val="2B579A"/>
          <w:shd w:val="clear" w:color="auto" w:fill="E6E6E6"/>
        </w:rPr>
        <w:fldChar w:fldCharType="begin"/>
      </w:r>
      <w:r w:rsidR="008572B5">
        <w:instrText xml:space="preserve"> REF PeakDemand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spacing w:val="5"/>
        </w:rPr>
        <w:t>Peak Demand</w:t>
      </w:r>
      <w:r w:rsidR="008572B5">
        <w:rPr>
          <w:color w:val="2B579A"/>
          <w:shd w:val="clear" w:color="auto" w:fill="E6E6E6"/>
        </w:rPr>
        <w:fldChar w:fldCharType="end"/>
      </w:r>
      <w:r w:rsidRPr="0076424C">
        <w:t xml:space="preserve"> variations.</w:t>
      </w:r>
    </w:p>
    <w:p w14:paraId="6E861321" w14:textId="072F6B53" w:rsidR="00314B36" w:rsidRPr="0076424C" w:rsidRDefault="00314B36">
      <w:pPr>
        <w:pStyle w:val="Indent1"/>
        <w:rPr>
          <w:spacing w:val="-3"/>
        </w:rPr>
      </w:pPr>
      <w:r w:rsidRPr="0076424C">
        <w:t>(m)</w:t>
      </w:r>
      <w:r w:rsidRPr="0076424C">
        <w:tab/>
        <w:t xml:space="preserve">Three phase short circuit infeed from all sources within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based on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BE3D8A">
        <w:t xml:space="preserve"> </w:t>
      </w:r>
      <w:r w:rsidRPr="0076424C">
        <w:t>sub</w:t>
      </w:r>
      <w:r w:rsidRPr="0076424C">
        <w:noBreakHyphen/>
        <w:t xml:space="preserve">transient reactance and the minimum zero phase sequence impedance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w:t>
      </w:r>
    </w:p>
    <w:p w14:paraId="6E861322" w14:textId="77777777" w:rsidR="00314B36" w:rsidRPr="0076424C" w:rsidRDefault="00314B36">
      <w:pPr>
        <w:pStyle w:val="Indent1"/>
      </w:pPr>
      <w:r w:rsidRPr="0076424C">
        <w:t>(n)</w:t>
      </w:r>
      <w:r w:rsidRPr="0076424C">
        <w:tab/>
        <w:t>Standard load profiles</w:t>
      </w:r>
    </w:p>
    <w:p w14:paraId="6E861323" w14:textId="609E4B11" w:rsidR="00314B36" w:rsidRPr="0076424C" w:rsidRDefault="00314B36">
      <w:pPr>
        <w:ind w:firstLine="0"/>
      </w:pPr>
      <w:r w:rsidRPr="0076424C">
        <w:t xml:space="preserve">Should a preliminary examination of this data indicate that more detailed information is required then it shall be provided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on request.</w:t>
      </w:r>
    </w:p>
    <w:p w14:paraId="6E861324" w14:textId="72E229C3" w:rsidR="00314B36" w:rsidRPr="0076424C" w:rsidRDefault="00314B36">
      <w:r w:rsidRPr="0076424C">
        <w:t>DPC5.2.2.2</w:t>
      </w:r>
      <w:r w:rsidRPr="0076424C">
        <w:tab/>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p>
    <w:p w14:paraId="6E861325" w14:textId="12B7711B" w:rsidR="00314B36" w:rsidRPr="0076424C" w:rsidRDefault="00314B36">
      <w:r w:rsidRPr="0076424C">
        <w:tab/>
        <w:t xml:space="preserve">It may be necessary for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 addition to that in DPC5.2.2.1, to provide the following more comprehensive</w:t>
      </w:r>
      <w:r w:rsidRPr="0076424C">
        <w:rPr>
          <w:b/>
        </w:rPr>
        <w:t xml:space="preserve"> </w:t>
      </w:r>
      <w:r w:rsidR="00786E2C">
        <w:rPr>
          <w:color w:val="2B579A"/>
          <w:shd w:val="clear" w:color="auto" w:fill="E6E6E6"/>
        </w:rPr>
        <w:fldChar w:fldCharType="begin"/>
      </w:r>
      <w:r w:rsidR="00F60EFA">
        <w:instrText xml:space="preserve"> REF DPD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Detailed Planning Data</w:t>
      </w:r>
      <w:r w:rsidR="00786E2C">
        <w:rPr>
          <w:color w:val="2B579A"/>
          <w:shd w:val="clear" w:color="auto" w:fill="E6E6E6"/>
        </w:rPr>
        <w:fldChar w:fldCharType="end"/>
      </w:r>
      <w:r w:rsidRPr="0076424C">
        <w:rPr>
          <w:b/>
        </w:rPr>
        <w:t xml:space="preserve"> </w:t>
      </w:r>
      <w:r w:rsidRPr="0076424C">
        <w:t>on request.</w:t>
      </w:r>
    </w:p>
    <w:p w14:paraId="6E861326" w14:textId="3652F824" w:rsidR="00314B36" w:rsidRPr="0076424C" w:rsidRDefault="00314B36" w:rsidP="00B80730">
      <w:pPr>
        <w:keepNext/>
      </w:pPr>
      <w:r w:rsidRPr="0076424C">
        <w:lastRenderedPageBreak/>
        <w:tab/>
        <w:t xml:space="preserve">In relation to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w:t>
      </w:r>
    </w:p>
    <w:p w14:paraId="6E861327" w14:textId="77777777" w:rsidR="00314B36" w:rsidRPr="0076424C" w:rsidRDefault="00314B36" w:rsidP="00314B36">
      <w:pPr>
        <w:pStyle w:val="Indent1"/>
        <w:numPr>
          <w:ilvl w:val="0"/>
          <w:numId w:val="16"/>
        </w:numPr>
        <w:tabs>
          <w:tab w:val="clear" w:pos="1554"/>
          <w:tab w:val="left" w:pos="1843"/>
          <w:tab w:val="num" w:pos="1985"/>
        </w:tabs>
        <w:ind w:left="1843"/>
      </w:pPr>
      <w:r w:rsidRPr="0076424C">
        <w:t>Type of load and control arrangements (</w:t>
      </w:r>
      <w:proofErr w:type="spellStart"/>
      <w:r w:rsidRPr="0076424C">
        <w:t>eg</w:t>
      </w:r>
      <w:proofErr w:type="spellEnd"/>
      <w:r w:rsidRPr="0076424C">
        <w:t xml:space="preserve"> controlled rectifier or large motor drives and type of starter employed).</w:t>
      </w:r>
    </w:p>
    <w:p w14:paraId="6E861328" w14:textId="558877A0" w:rsidR="00314B36" w:rsidRPr="0076424C" w:rsidRDefault="00314B36" w:rsidP="00314B36">
      <w:pPr>
        <w:pStyle w:val="Indent1"/>
        <w:numPr>
          <w:ilvl w:val="0"/>
          <w:numId w:val="16"/>
        </w:numPr>
        <w:tabs>
          <w:tab w:val="clear" w:pos="1554"/>
          <w:tab w:val="left" w:pos="1843"/>
          <w:tab w:val="num" w:pos="1985"/>
        </w:tabs>
        <w:ind w:left="1843"/>
      </w:pPr>
      <w:r w:rsidRPr="0076424C">
        <w:t xml:space="preserve">Maximum load on each phase at the time of </w:t>
      </w:r>
      <w:r w:rsidR="008572B5">
        <w:rPr>
          <w:color w:val="2B579A"/>
          <w:shd w:val="clear" w:color="auto" w:fill="E6E6E6"/>
        </w:rPr>
        <w:fldChar w:fldCharType="begin"/>
      </w:r>
      <w:r w:rsidR="008572B5">
        <w:instrText xml:space="preserve"> REF PeakDemand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spacing w:val="5"/>
        </w:rPr>
        <w:t>Peak Demand</w:t>
      </w:r>
      <w:r w:rsidR="008572B5">
        <w:rPr>
          <w:color w:val="2B579A"/>
          <w:shd w:val="clear" w:color="auto" w:fill="E6E6E6"/>
        </w:rPr>
        <w:fldChar w:fldCharType="end"/>
      </w:r>
    </w:p>
    <w:p w14:paraId="6E861329" w14:textId="70E79E53" w:rsidR="00314B36" w:rsidRPr="0076424C" w:rsidRDefault="008572B5" w:rsidP="00314B36">
      <w:pPr>
        <w:pStyle w:val="Indent1"/>
        <w:numPr>
          <w:ilvl w:val="0"/>
          <w:numId w:val="16"/>
        </w:numPr>
        <w:tabs>
          <w:tab w:val="clear" w:pos="1554"/>
          <w:tab w:val="left" w:pos="1843"/>
          <w:tab w:val="num" w:pos="1985"/>
        </w:tabs>
        <w:ind w:left="1843"/>
      </w:pP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00314B36" w:rsidRPr="0076424C">
        <w:rPr>
          <w:spacing w:val="-3"/>
        </w:rPr>
        <w:t xml:space="preserve"> profiles (48 x half hour average estimates) for </w:t>
      </w:r>
      <w:r w:rsidR="00314B36" w:rsidRPr="0076424C">
        <w:rPr>
          <w:b/>
          <w:spacing w:val="-3"/>
        </w:rPr>
        <w:t>Active</w:t>
      </w:r>
      <w:r w:rsidR="00314B36" w:rsidRPr="0076424C">
        <w:rPr>
          <w:spacing w:val="-3"/>
        </w:rPr>
        <w:t xml:space="preserve"> and </w:t>
      </w:r>
      <w:r>
        <w:rPr>
          <w:color w:val="2B579A"/>
          <w:shd w:val="clear" w:color="auto" w:fill="E6E6E6"/>
        </w:rPr>
        <w:fldChar w:fldCharType="begin"/>
      </w:r>
      <w:r>
        <w:instrText xml:space="preserve"> REF ReactivePower \h  \* MERGEFORMAT </w:instrText>
      </w:r>
      <w:r>
        <w:rPr>
          <w:color w:val="2B579A"/>
          <w:shd w:val="clear" w:color="auto" w:fill="E6E6E6"/>
        </w:rPr>
      </w:r>
      <w:r>
        <w:rPr>
          <w:color w:val="2B579A"/>
          <w:shd w:val="clear" w:color="auto" w:fill="E6E6E6"/>
        </w:rPr>
        <w:fldChar w:fldCharType="separate"/>
      </w:r>
      <w:r w:rsidR="005C572C" w:rsidRPr="0076424C">
        <w:rPr>
          <w:b/>
        </w:rPr>
        <w:t>Reactive Power</w:t>
      </w:r>
      <w:r>
        <w:rPr>
          <w:color w:val="2B579A"/>
          <w:shd w:val="clear" w:color="auto" w:fill="E6E6E6"/>
        </w:rPr>
        <w:fldChar w:fldCharType="end"/>
      </w:r>
      <w:r w:rsidR="00314B36" w:rsidRPr="0076424C">
        <w:rPr>
          <w:b/>
          <w:spacing w:val="-3"/>
        </w:rPr>
        <w:t xml:space="preserve">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00314B36" w:rsidRPr="0076424C">
        <w:rPr>
          <w:spacing w:val="-3"/>
        </w:rPr>
        <w:t xml:space="preserve"> for the day of the </w:t>
      </w:r>
      <w:r>
        <w:rPr>
          <w:color w:val="2B579A"/>
          <w:shd w:val="clear" w:color="auto" w:fill="E6E6E6"/>
        </w:rPr>
        <w:fldChar w:fldCharType="begin"/>
      </w:r>
      <w:r>
        <w:instrText xml:space="preserve"> REF ExitPoint \h  \* MERGEFORMAT </w:instrText>
      </w:r>
      <w:r>
        <w:rPr>
          <w:color w:val="2B579A"/>
          <w:shd w:val="clear" w:color="auto" w:fill="E6E6E6"/>
        </w:rPr>
      </w:r>
      <w:r>
        <w:rPr>
          <w:color w:val="2B579A"/>
          <w:shd w:val="clear" w:color="auto" w:fill="E6E6E6"/>
        </w:rPr>
        <w:fldChar w:fldCharType="separate"/>
      </w:r>
      <w:r w:rsidR="005C572C" w:rsidRPr="0076424C">
        <w:rPr>
          <w:b/>
        </w:rPr>
        <w:t>Exit Point</w:t>
      </w:r>
      <w:r>
        <w:rPr>
          <w:color w:val="2B579A"/>
          <w:shd w:val="clear" w:color="auto" w:fill="E6E6E6"/>
        </w:rPr>
        <w:fldChar w:fldCharType="end"/>
      </w:r>
      <w:r w:rsidR="00314B36" w:rsidRPr="0076424C">
        <w:rPr>
          <w:spacing w:val="-3"/>
        </w:rPr>
        <w:t xml:space="preserve"> </w:t>
      </w:r>
      <w:r>
        <w:rPr>
          <w:color w:val="2B579A"/>
          <w:shd w:val="clear" w:color="auto" w:fill="E6E6E6"/>
        </w:rPr>
        <w:fldChar w:fldCharType="begin"/>
      </w:r>
      <w:r>
        <w:instrText xml:space="preserve"> REF PeakDemand \h  \* MERGEFORMAT </w:instrText>
      </w:r>
      <w:r>
        <w:rPr>
          <w:color w:val="2B579A"/>
          <w:shd w:val="clear" w:color="auto" w:fill="E6E6E6"/>
        </w:rPr>
      </w:r>
      <w:r>
        <w:rPr>
          <w:color w:val="2B579A"/>
          <w:shd w:val="clear" w:color="auto" w:fill="E6E6E6"/>
        </w:rPr>
        <w:fldChar w:fldCharType="separate"/>
      </w:r>
      <w:r w:rsidR="005C572C" w:rsidRPr="0076424C">
        <w:rPr>
          <w:b/>
          <w:spacing w:val="5"/>
        </w:rPr>
        <w:t>Peak Demand</w:t>
      </w:r>
      <w:r>
        <w:rPr>
          <w:color w:val="2B579A"/>
          <w:shd w:val="clear" w:color="auto" w:fill="E6E6E6"/>
        </w:rPr>
        <w:fldChar w:fldCharType="end"/>
      </w:r>
      <w:r w:rsidR="00314B36" w:rsidRPr="0076424C">
        <w:rPr>
          <w:b/>
          <w:spacing w:val="-3"/>
        </w:rPr>
        <w:t xml:space="preserve"> </w:t>
      </w:r>
      <w:r w:rsidR="00314B36" w:rsidRPr="0076424C">
        <w:rPr>
          <w:spacing w:val="-3"/>
        </w:rPr>
        <w:t xml:space="preserve">and for the day of the </w:t>
      </w:r>
      <w:r>
        <w:rPr>
          <w:color w:val="2B579A"/>
          <w:shd w:val="clear" w:color="auto" w:fill="E6E6E6"/>
        </w:rPr>
        <w:fldChar w:fldCharType="begin"/>
      </w:r>
      <w:r>
        <w:instrText xml:space="preserve"> REF NETS \h  \* MERGEFORMAT </w:instrText>
      </w:r>
      <w:r>
        <w:rPr>
          <w:color w:val="2B579A"/>
          <w:shd w:val="clear" w:color="auto" w:fill="E6E6E6"/>
        </w:rPr>
      </w:r>
      <w:r>
        <w:rPr>
          <w:color w:val="2B579A"/>
          <w:shd w:val="clear" w:color="auto" w:fill="E6E6E6"/>
        </w:rPr>
        <w:fldChar w:fldCharType="separate"/>
      </w:r>
      <w:r w:rsidR="005C572C" w:rsidRPr="0076424C">
        <w:rPr>
          <w:b/>
        </w:rPr>
        <w:t>National Electricity Transmission System</w:t>
      </w:r>
      <w:r>
        <w:rPr>
          <w:color w:val="2B579A"/>
          <w:shd w:val="clear" w:color="auto" w:fill="E6E6E6"/>
        </w:rPr>
        <w:fldChar w:fldCharType="end"/>
      </w:r>
      <w:r w:rsidR="0045266C" w:rsidRPr="0076424C">
        <w:rPr>
          <w:b/>
        </w:rPr>
        <w:t xml:space="preserve"> </w:t>
      </w:r>
      <w:r w:rsidR="00314B36" w:rsidRPr="0076424C">
        <w:rPr>
          <w:b/>
          <w:spacing w:val="-3"/>
        </w:rPr>
        <w:t>Peak</w:t>
      </w:r>
      <w:r w:rsidR="00314B36" w:rsidRPr="0076424C">
        <w:rPr>
          <w:spacing w:val="-3"/>
        </w:rPr>
        <w:t xml:space="preserve">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00314B36" w:rsidRPr="0076424C">
        <w:rPr>
          <w:spacing w:val="-3"/>
        </w:rPr>
        <w:t xml:space="preserve"> at </w:t>
      </w:r>
      <w:r w:rsidR="00314B36" w:rsidRPr="0076424C">
        <w:rPr>
          <w:b/>
        </w:rPr>
        <w:t>Annual Avera</w:t>
      </w:r>
      <w:bookmarkStart w:id="624" w:name="_Hlt15279411"/>
      <w:bookmarkStart w:id="625" w:name="_Hlt15279406"/>
      <w:bookmarkEnd w:id="624"/>
      <w:r w:rsidR="00314B36" w:rsidRPr="0076424C">
        <w:rPr>
          <w:b/>
        </w:rPr>
        <w:t>g</w:t>
      </w:r>
      <w:bookmarkEnd w:id="625"/>
      <w:r w:rsidR="00314B36" w:rsidRPr="0076424C">
        <w:rPr>
          <w:b/>
        </w:rPr>
        <w:t>e Cold Spell (</w:t>
      </w:r>
      <w:r>
        <w:rPr>
          <w:color w:val="2B579A"/>
          <w:shd w:val="clear" w:color="auto" w:fill="E6E6E6"/>
        </w:rPr>
        <w:fldChar w:fldCharType="begin"/>
      </w:r>
      <w:r>
        <w:instrText xml:space="preserve"> REF ACS \h  \* MERGEFORMAT </w:instrText>
      </w:r>
      <w:r>
        <w:rPr>
          <w:color w:val="2B579A"/>
          <w:shd w:val="clear" w:color="auto" w:fill="E6E6E6"/>
        </w:rPr>
      </w:r>
      <w:r>
        <w:rPr>
          <w:color w:val="2B579A"/>
          <w:shd w:val="clear" w:color="auto" w:fill="E6E6E6"/>
        </w:rPr>
        <w:fldChar w:fldCharType="separate"/>
      </w:r>
      <w:r w:rsidR="005C572C" w:rsidRPr="0076424C">
        <w:rPr>
          <w:b/>
        </w:rPr>
        <w:t>ACS</w:t>
      </w:r>
      <w:r>
        <w:rPr>
          <w:color w:val="2B579A"/>
          <w:shd w:val="clear" w:color="auto" w:fill="E6E6E6"/>
        </w:rPr>
        <w:fldChar w:fldCharType="end"/>
      </w:r>
      <w:r w:rsidR="00314B36" w:rsidRPr="0076424C">
        <w:rPr>
          <w:b/>
        </w:rPr>
        <w:t>) Conditions</w:t>
      </w:r>
      <w:r w:rsidR="00314B36" w:rsidRPr="0076424C">
        <w:rPr>
          <w:b/>
          <w:spacing w:val="-3"/>
        </w:rPr>
        <w:t>.</w:t>
      </w:r>
    </w:p>
    <w:p w14:paraId="6E86132A" w14:textId="77777777" w:rsidR="00314B36" w:rsidRPr="0076424C" w:rsidRDefault="00314B36">
      <w:pPr>
        <w:tabs>
          <w:tab w:val="left" w:pos="1843"/>
          <w:tab w:val="num" w:pos="1985"/>
        </w:tabs>
        <w:ind w:left="1843" w:firstLine="0"/>
      </w:pPr>
      <w:r w:rsidRPr="0076424C">
        <w:t>In relation to fluctuating loads:-</w:t>
      </w:r>
    </w:p>
    <w:p w14:paraId="6E86132B" w14:textId="57485A65" w:rsidR="00314B36" w:rsidRPr="0076424C" w:rsidRDefault="00314B36" w:rsidP="00314B36">
      <w:pPr>
        <w:pStyle w:val="Indent1"/>
        <w:numPr>
          <w:ilvl w:val="0"/>
          <w:numId w:val="17"/>
        </w:numPr>
        <w:tabs>
          <w:tab w:val="clear" w:pos="1554"/>
          <w:tab w:val="left" w:pos="1843"/>
          <w:tab w:val="num" w:pos="1985"/>
        </w:tabs>
        <w:ind w:left="1843"/>
      </w:pPr>
      <w:r w:rsidRPr="0076424C">
        <w:t xml:space="preserve">The rates of change of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rPr>
          <w:b/>
        </w:rPr>
        <w:t>)</w:t>
      </w:r>
      <w:r w:rsidRPr="0076424C">
        <w:t xml:space="preserve"> both increasing and decreasing.</w:t>
      </w:r>
    </w:p>
    <w:p w14:paraId="6E86132C" w14:textId="25854FF7" w:rsidR="00314B36" w:rsidRPr="0076424C" w:rsidRDefault="00314B36" w:rsidP="00314B36">
      <w:pPr>
        <w:pStyle w:val="Indent1"/>
        <w:numPr>
          <w:ilvl w:val="0"/>
          <w:numId w:val="17"/>
        </w:numPr>
        <w:tabs>
          <w:tab w:val="clear" w:pos="1554"/>
          <w:tab w:val="left" w:pos="1843"/>
          <w:tab w:val="num" w:pos="1985"/>
        </w:tabs>
        <w:ind w:left="1843"/>
      </w:pPr>
      <w:r w:rsidRPr="0076424C">
        <w:t xml:space="preserve">The shortest repetitive time interval between fluctuations in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rPr>
          <w:b/>
        </w:rPr>
        <w:t>)</w:t>
      </w:r>
      <w:r w:rsidRPr="0076424C">
        <w:t>.</w:t>
      </w:r>
    </w:p>
    <w:p w14:paraId="6E86132D" w14:textId="2B5445F8" w:rsidR="00314B36" w:rsidRPr="0076424C" w:rsidRDefault="00314B36" w:rsidP="00314B36">
      <w:pPr>
        <w:pStyle w:val="Indent1"/>
        <w:numPr>
          <w:ilvl w:val="0"/>
          <w:numId w:val="17"/>
        </w:numPr>
        <w:tabs>
          <w:tab w:val="clear" w:pos="1554"/>
          <w:tab w:val="left" w:pos="1843"/>
          <w:tab w:val="num" w:pos="1985"/>
        </w:tabs>
        <w:ind w:left="1843"/>
      </w:pPr>
      <w:r w:rsidRPr="0076424C">
        <w:t xml:space="preserve">The magnitude of the largest step changes in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both increasing and decreasing.</w:t>
      </w:r>
    </w:p>
    <w:p w14:paraId="6E86132E" w14:textId="2AB88A49" w:rsidR="00314B36" w:rsidRPr="0076424C" w:rsidRDefault="00314B36">
      <w:pPr>
        <w:ind w:firstLine="0"/>
      </w:pPr>
      <w:r w:rsidRPr="0076424C">
        <w:t>In some cases, more detailed information may need to be provided to permit a full assessment of the effect of the</w:t>
      </w:r>
      <w:r w:rsidRPr="0076424C">
        <w:rPr>
          <w:b/>
        </w:rPr>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load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Such information may include an indication of the pattern of </w:t>
      </w:r>
      <w:proofErr w:type="spellStart"/>
      <w:r w:rsidRPr="0076424C">
        <w:t>build up</w:t>
      </w:r>
      <w:proofErr w:type="spellEnd"/>
      <w:r w:rsidRPr="0076424C">
        <w:t xml:space="preserve"> of load and a proposed commissioning programme.  This information will be specifically requested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when necessary.</w:t>
      </w:r>
    </w:p>
    <w:p w14:paraId="6E86132F" w14:textId="332BBB98" w:rsidR="00314B36" w:rsidRPr="0076424C" w:rsidRDefault="00314B36">
      <w:r w:rsidRPr="0076424C">
        <w:t>DPC5.2.3</w:t>
      </w:r>
      <w:r w:rsidRPr="0076424C">
        <w:tab/>
        <w:t xml:space="preserve">A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is only entitled to use any information provided by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under this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Pr="0076424C">
        <w:t xml:space="preserve">for the purpose of fulfilling its obligations in respect of its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required by 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b/>
        </w:rPr>
        <w:t xml:space="preserve"> </w:t>
      </w:r>
      <w:r w:rsidRPr="0076424C">
        <w:t xml:space="preserve">or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w:t>
      </w:r>
      <w:r w:rsidRPr="0076424C">
        <w:rPr>
          <w:b/>
        </w:rPr>
        <w:t xml:space="preserve"> </w:t>
      </w:r>
      <w:r w:rsidRPr="0076424C">
        <w:t xml:space="preserve">including operating the procedures for </w:t>
      </w:r>
      <w:r w:rsidR="008572B5">
        <w:rPr>
          <w:color w:val="2B579A"/>
          <w:shd w:val="clear" w:color="auto" w:fill="E6E6E6"/>
        </w:rPr>
        <w:fldChar w:fldCharType="begin"/>
      </w:r>
      <w:r w:rsidR="008572B5">
        <w:instrText xml:space="preserve"> REF LoadManagedArea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Load Managed Area</w:t>
      </w:r>
      <w:r w:rsidR="008572B5">
        <w:rPr>
          <w:color w:val="2B579A"/>
          <w:shd w:val="clear" w:color="auto" w:fill="E6E6E6"/>
        </w:rPr>
        <w:fldChar w:fldCharType="end"/>
      </w:r>
      <w:r w:rsidRPr="0076424C">
        <w:rPr>
          <w:b/>
        </w:rPr>
        <w:t xml:space="preserve">s </w:t>
      </w:r>
      <w:r w:rsidRPr="0076424C">
        <w:t xml:space="preserve">and associated Security Restriction Notices specified in the </w:t>
      </w:r>
      <w:r w:rsidR="008572B5">
        <w:rPr>
          <w:color w:val="2B579A"/>
          <w:shd w:val="clear" w:color="auto" w:fill="E6E6E6"/>
        </w:rPr>
        <w:fldChar w:fldCharType="begin"/>
      </w:r>
      <w:r w:rsidR="008572B5">
        <w:instrText xml:space="preserve"> REF DUoSA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Use of System Agreement</w:t>
      </w:r>
      <w:r w:rsidR="008572B5">
        <w:rPr>
          <w:color w:val="2B579A"/>
          <w:shd w:val="clear" w:color="auto" w:fill="E6E6E6"/>
        </w:rPr>
        <w:fldChar w:fldCharType="end"/>
      </w:r>
      <w:r w:rsidRPr="0076424C">
        <w:rPr>
          <w:b/>
        </w:rPr>
        <w:t>.</w:t>
      </w:r>
    </w:p>
    <w:p w14:paraId="6E861330" w14:textId="77777777" w:rsidR="00314B36" w:rsidRPr="0076424C" w:rsidRDefault="00314B36">
      <w:r w:rsidRPr="0076424C">
        <w:t>DPC5.3</w:t>
      </w:r>
      <w:r w:rsidRPr="0076424C">
        <w:tab/>
      </w:r>
      <w:r w:rsidRPr="0076424C">
        <w:rPr>
          <w:b/>
        </w:rPr>
        <w:t>Connection Arrangements</w:t>
      </w:r>
    </w:p>
    <w:p w14:paraId="6E861331" w14:textId="385B9397" w:rsidR="00314B36" w:rsidRPr="0076424C" w:rsidRDefault="00314B36">
      <w:r w:rsidRPr="0076424C">
        <w:t>DPC5.3.1</w:t>
      </w:r>
      <w:r w:rsidRPr="0076424C">
        <w:tab/>
        <w:t xml:space="preserve">The design of connections between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shall be in accordance with the principles set out in DPC4, subject to any modification to which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reasonably consent.</w:t>
      </w:r>
    </w:p>
    <w:p w14:paraId="6E861332" w14:textId="3126A34E" w:rsidR="00314B36" w:rsidRPr="0076424C" w:rsidRDefault="00314B36">
      <w:r w:rsidRPr="0076424C">
        <w:t>DPC5.3.2</w:t>
      </w:r>
      <w:r w:rsidRPr="0076424C">
        <w:tab/>
        <w:t xml:space="preserve">During the application for connection process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agree with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the voltage level to which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will be connected in accordance with its normal practice for the type of load to be supplied.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on occasion specify a different connection voltage from normal in order to avoid potential disturbance caused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to other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for other technical reasons or may agree alternative methods for minimising the effects of disturbing loads.</w:t>
      </w:r>
    </w:p>
    <w:p w14:paraId="6E861333" w14:textId="776B2289" w:rsidR="00314B36" w:rsidRPr="0076424C" w:rsidRDefault="00314B36">
      <w:r w:rsidRPr="0076424C">
        <w:t>DPC5.3.3</w:t>
      </w:r>
      <w:r w:rsidRPr="0076424C">
        <w:tab/>
        <w:t xml:space="preserve">Before entering into a </w:t>
      </w:r>
      <w:hyperlink w:anchor="ConnectionAgreement" w:history="1">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hyperlink>
      <w:r w:rsidRPr="0076424C">
        <w:t xml:space="preserve"> and before making a connection to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at a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t xml:space="preserve">, it will be necessary for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be reasonably satisfied that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at the boundary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will comply with all appropriate requirements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w:t>
      </w:r>
    </w:p>
    <w:p w14:paraId="6E861334" w14:textId="11B857D4" w:rsidR="00314B36" w:rsidRPr="0076424C" w:rsidRDefault="00314B36">
      <w:r w:rsidRPr="0076424C">
        <w:t>DPC5.3.4</w:t>
      </w:r>
      <w:r w:rsidRPr="0076424C">
        <w:tab/>
        <w:t xml:space="preserve">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installation shall comply with the principles expected in Regulation 25(2)(a) of the </w:t>
      </w:r>
      <w:r w:rsidR="008572B5">
        <w:rPr>
          <w:color w:val="2B579A"/>
          <w:shd w:val="clear" w:color="auto" w:fill="E6E6E6"/>
        </w:rPr>
        <w:fldChar w:fldCharType="begin"/>
      </w:r>
      <w:r w:rsidR="008572B5">
        <w:instrText xml:space="preserve"> REF ESQCR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ESQCR</w:t>
      </w:r>
      <w:r w:rsidR="008572B5">
        <w:rPr>
          <w:color w:val="2B579A"/>
          <w:shd w:val="clear" w:color="auto" w:fill="E6E6E6"/>
        </w:rPr>
        <w:fldChar w:fldCharType="end"/>
      </w:r>
      <w:r w:rsidRPr="0076424C">
        <w:rPr>
          <w:b/>
        </w:rPr>
        <w:t>,</w:t>
      </w:r>
      <w:r w:rsidRPr="0076424C">
        <w:t xml:space="preserve"> or relevant European and British Standard as appropriate.</w:t>
      </w:r>
    </w:p>
    <w:p w14:paraId="6E861335" w14:textId="77777777" w:rsidR="00314B36" w:rsidRPr="0076424C" w:rsidRDefault="00314B36">
      <w:pPr>
        <w:keepNext/>
      </w:pPr>
      <w:r w:rsidRPr="0076424C">
        <w:lastRenderedPageBreak/>
        <w:t>DPC5.4</w:t>
      </w:r>
      <w:r w:rsidRPr="0076424C">
        <w:tab/>
      </w:r>
      <w:r w:rsidRPr="0076424C">
        <w:rPr>
          <w:b/>
        </w:rPr>
        <w:t>Ownership Boundaries</w:t>
      </w:r>
    </w:p>
    <w:p w14:paraId="6E861336" w14:textId="74022C05" w:rsidR="00314B36" w:rsidRPr="0076424C" w:rsidRDefault="00314B36">
      <w:r w:rsidRPr="0076424C">
        <w:t>DPC5.4.1</w:t>
      </w:r>
      <w:r w:rsidRPr="0076424C">
        <w:tab/>
        <w:t xml:space="preserve">The point or points at which supply is given or taken between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will be agreed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as required.  For supplies 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the general rule is that the point of supply will be at the outgoing (</w:t>
      </w:r>
      <w:proofErr w:type="spellStart"/>
      <w:r w:rsidRPr="0076424C">
        <w:t>ie</w:t>
      </w:r>
      <w:proofErr w:type="spellEnd"/>
      <w:r w:rsidRPr="0076424C">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’s side) terminals of the item of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MO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Meter Operator</w:t>
      </w:r>
      <w:r w:rsidR="008572B5">
        <w:rPr>
          <w:color w:val="2B579A"/>
          <w:shd w:val="clear" w:color="auto" w:fill="E6E6E6"/>
        </w:rPr>
        <w:fldChar w:fldCharType="end"/>
      </w:r>
      <w:r w:rsidRPr="0076424C">
        <w:t xml:space="preserve"> owned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where the transition is made to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’s tails or other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owned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For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 xml:space="preserve"> supplies, including connections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and where necessary busbar connected supplies 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the points of supply will be subject to specific agreement between the parties in each case.</w:t>
      </w:r>
    </w:p>
    <w:p w14:paraId="6E861337" w14:textId="073AF4FE" w:rsidR="00314B36" w:rsidRPr="0076424C" w:rsidRDefault="00314B36">
      <w:r w:rsidRPr="0076424C">
        <w:t>DPC5.4.2</w:t>
      </w:r>
      <w:r w:rsidRPr="0076424C">
        <w:tab/>
        <w:t xml:space="preserve">The respective ownership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will be recorded in a written agreement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as required.  In the absence of a separate agreement between the parties to the contrary, construction, commissioning, control, operation and maintenance responsibilities follow ownership.</w:t>
      </w:r>
    </w:p>
    <w:p w14:paraId="6E861338" w14:textId="4C177303" w:rsidR="00314B36" w:rsidRPr="0076424C" w:rsidRDefault="00314B36">
      <w:r w:rsidRPr="0076424C">
        <w:t>DPC5.4.3</w:t>
      </w:r>
      <w:r w:rsidRPr="0076424C">
        <w:tab/>
        <w:t xml:space="preserve">For supplies to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s who operate in parallel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all supplies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with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agreement prepare a </w:t>
      </w:r>
      <w:r w:rsidR="008572B5">
        <w:rPr>
          <w:color w:val="2B579A"/>
          <w:shd w:val="clear" w:color="auto" w:fill="E6E6E6"/>
        </w:rPr>
        <w:fldChar w:fldCharType="begin"/>
      </w:r>
      <w:r w:rsidR="008572B5">
        <w:instrText xml:space="preserve"> REF SiteResponsibilitySchedule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Site Responsibility Schedule</w:t>
      </w:r>
      <w:r w:rsidR="008572B5">
        <w:rPr>
          <w:color w:val="2B579A"/>
          <w:shd w:val="clear" w:color="auto" w:fill="E6E6E6"/>
        </w:rPr>
        <w:fldChar w:fldCharType="end"/>
      </w:r>
      <w:r w:rsidRPr="0076424C">
        <w:t xml:space="preserve"> and, where determined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during the application for connection process, </w:t>
      </w:r>
      <w:r w:rsidR="008572B5">
        <w:rPr>
          <w:color w:val="2B579A"/>
          <w:shd w:val="clear" w:color="auto" w:fill="E6E6E6"/>
        </w:rPr>
        <w:fldChar w:fldCharType="begin"/>
      </w:r>
      <w:r w:rsidR="008572B5">
        <w:instrText xml:space="preserve"> REF OperationDiagrams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 Diagrams</w:t>
      </w:r>
      <w:r w:rsidR="008572B5">
        <w:rPr>
          <w:color w:val="2B579A"/>
          <w:shd w:val="clear" w:color="auto" w:fill="E6E6E6"/>
        </w:rPr>
        <w:fldChar w:fldCharType="end"/>
      </w:r>
      <w:r w:rsidRPr="0076424C">
        <w:t xml:space="preserve"> showing the agreed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r w:rsidRPr="0076424C">
        <w:t>.</w:t>
      </w:r>
    </w:p>
    <w:p w14:paraId="6E861339" w14:textId="742B7A19" w:rsidR="00314B36" w:rsidRPr="0076424C" w:rsidRDefault="00314B36">
      <w:r w:rsidRPr="0076424C">
        <w:tab/>
      </w:r>
      <w:r w:rsidRPr="0076424C">
        <w:rPr>
          <w:spacing w:val="-3"/>
        </w:rPr>
        <w:t xml:space="preserve">The </w:t>
      </w:r>
      <w:r w:rsidR="008572B5">
        <w:rPr>
          <w:color w:val="2B579A"/>
          <w:shd w:val="clear" w:color="auto" w:fill="E6E6E6"/>
        </w:rPr>
        <w:fldChar w:fldCharType="begin"/>
      </w:r>
      <w:r w:rsidR="008572B5">
        <w:instrText xml:space="preserve"> REF SiteResponsibilitySchedule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Site Responsibility Schedule</w:t>
      </w:r>
      <w:r w:rsidR="008572B5">
        <w:rPr>
          <w:color w:val="2B579A"/>
          <w:shd w:val="clear" w:color="auto" w:fill="E6E6E6"/>
        </w:rPr>
        <w:fldChar w:fldCharType="end"/>
      </w:r>
      <w:r w:rsidRPr="0076424C">
        <w:rPr>
          <w:spacing w:val="-3"/>
        </w:rPr>
        <w:t xml:space="preserve"> shall detail the demarcation of responsibility for safety of persons carrying out work or testing at sites having a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rPr>
          <w:b/>
          <w:spacing w:val="-3"/>
        </w:rPr>
        <w:t xml:space="preserve"> </w:t>
      </w:r>
      <w:r w:rsidRPr="0076424C">
        <w:rPr>
          <w:spacing w:val="-3"/>
        </w:rPr>
        <w:t xml:space="preserve">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spacing w:val="-3"/>
        </w:rPr>
        <w:t xml:space="preserve"> </w:t>
      </w:r>
      <w:r w:rsidRPr="0076424C">
        <w:rPr>
          <w:spacing w:val="-3"/>
        </w:rPr>
        <w:t xml:space="preserve">and/or circuits which cross an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r w:rsidRPr="0076424C">
        <w:rPr>
          <w:spacing w:val="-3"/>
        </w:rPr>
        <w:t xml:space="preserve"> at any point.</w:t>
      </w:r>
    </w:p>
    <w:p w14:paraId="6E86133A" w14:textId="40C3305D" w:rsidR="00314B36" w:rsidRPr="0076424C" w:rsidRDefault="00314B36">
      <w:r w:rsidRPr="0076424C">
        <w:tab/>
        <w:t xml:space="preserve">More detailed information on procedures and responsibilities involved in the provision of safety at interfaces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and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is set out in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8.</w:t>
      </w:r>
    </w:p>
    <w:p w14:paraId="6E86133B" w14:textId="206059BB" w:rsidR="00314B36" w:rsidRPr="0076424C" w:rsidRDefault="00314B36">
      <w:pPr>
        <w:ind w:firstLine="0"/>
      </w:pPr>
      <w:r w:rsidRPr="0076424C">
        <w:t xml:space="preserve">Copies of these documents will be retained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r w:rsidRPr="0076424C">
        <w:t xml:space="preserve">  Changes in the boundary arrangements proposed by either party must be agreed in advance and will be recorded on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OperationDiagrams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 Diagrams</w:t>
      </w:r>
      <w:r w:rsidR="008572B5">
        <w:rPr>
          <w:color w:val="2B579A"/>
          <w:shd w:val="clear" w:color="auto" w:fill="E6E6E6"/>
        </w:rPr>
        <w:fldChar w:fldCharType="end"/>
      </w:r>
      <w:r w:rsidRPr="0076424C">
        <w:t>.</w:t>
      </w:r>
    </w:p>
    <w:p w14:paraId="6E86133C" w14:textId="77777777" w:rsidR="00314B36" w:rsidRPr="0076424C" w:rsidRDefault="00314B36">
      <w:pPr>
        <w:ind w:left="0" w:firstLine="0"/>
      </w:pPr>
      <w:r w:rsidRPr="0076424C">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6</w:t>
      </w:r>
    </w:p>
    <w:p w14:paraId="6E86133D" w14:textId="77777777" w:rsidR="00566BB3" w:rsidRPr="0076424C" w:rsidRDefault="00314B36" w:rsidP="00566BB3">
      <w:pPr>
        <w:pStyle w:val="Heading1"/>
      </w:pPr>
      <w:bookmarkStart w:id="626" w:name="_Toc138331124"/>
      <w:r w:rsidRPr="0076424C">
        <w:t>DPC6</w:t>
      </w:r>
      <w:r w:rsidRPr="0076424C">
        <w:tab/>
        <w:t>TECHNICAL REQUIREMENTS FOR CONNECTIONS</w:t>
      </w:r>
      <w:bookmarkEnd w:id="626"/>
    </w:p>
    <w:p w14:paraId="6E86133E" w14:textId="77777777" w:rsidR="00314B36" w:rsidRPr="0076424C" w:rsidRDefault="00314B36">
      <w:r w:rsidRPr="0076424C">
        <w:t>DPC6.1</w:t>
      </w:r>
      <w:r w:rsidRPr="0076424C">
        <w:tab/>
      </w:r>
      <w:r w:rsidRPr="0076424C">
        <w:rPr>
          <w:b/>
        </w:rPr>
        <w:t>Introduction</w:t>
      </w:r>
    </w:p>
    <w:p w14:paraId="6E86133F" w14:textId="575C64D0" w:rsidR="00314B36" w:rsidRPr="0076424C" w:rsidRDefault="008572B5">
      <w:pPr>
        <w:ind w:firstLine="0"/>
        <w:rPr>
          <w:u w:val="single"/>
        </w:rPr>
      </w:pPr>
      <w:r>
        <w:rPr>
          <w:color w:val="2B579A"/>
          <w:shd w:val="clear" w:color="auto" w:fill="E6E6E6"/>
        </w:rPr>
        <w:fldChar w:fldCharType="begin"/>
      </w:r>
      <w:r>
        <w:instrText xml:space="preserve"> REF DPC \h  \* MERGEFORMAT </w:instrText>
      </w:r>
      <w:r>
        <w:rPr>
          <w:color w:val="2B579A"/>
          <w:shd w:val="clear" w:color="auto" w:fill="E6E6E6"/>
        </w:rPr>
      </w:r>
      <w:r>
        <w:rPr>
          <w:color w:val="2B579A"/>
          <w:shd w:val="clear" w:color="auto" w:fill="E6E6E6"/>
        </w:rPr>
        <w:fldChar w:fldCharType="separate"/>
      </w:r>
      <w:r w:rsidR="005C572C" w:rsidRPr="0076424C">
        <w:rPr>
          <w:b/>
        </w:rPr>
        <w:t>Distribution Planning and Connection Code</w:t>
      </w:r>
      <w:r>
        <w:rPr>
          <w:color w:val="2B579A"/>
          <w:shd w:val="clear" w:color="auto" w:fill="E6E6E6"/>
        </w:rPr>
        <w:fldChar w:fldCharType="end"/>
      </w:r>
      <w:r w:rsidR="00314B36" w:rsidRPr="0076424C">
        <w:rPr>
          <w:b/>
        </w:rPr>
        <w:t xml:space="preserve"> </w:t>
      </w:r>
      <w:r w:rsidR="00314B36" w:rsidRPr="0076424C">
        <w:t xml:space="preserve">DPC6 specifies the technical arrangements required at the </w:t>
      </w:r>
      <w:r>
        <w:rPr>
          <w:color w:val="2B579A"/>
          <w:shd w:val="clear" w:color="auto" w:fill="E6E6E6"/>
        </w:rPr>
        <w:fldChar w:fldCharType="begin"/>
      </w:r>
      <w:r>
        <w:instrText xml:space="preserve"> REF OwnershipBoundary \h  \* MERGEFORMAT </w:instrText>
      </w:r>
      <w:r>
        <w:rPr>
          <w:color w:val="2B579A"/>
          <w:shd w:val="clear" w:color="auto" w:fill="E6E6E6"/>
        </w:rPr>
      </w:r>
      <w:r>
        <w:rPr>
          <w:color w:val="2B579A"/>
          <w:shd w:val="clear" w:color="auto" w:fill="E6E6E6"/>
        </w:rPr>
        <w:fldChar w:fldCharType="separate"/>
      </w:r>
      <w:r w:rsidR="005C572C" w:rsidRPr="0076424C">
        <w:rPr>
          <w:b/>
        </w:rPr>
        <w:t>Ownership Boundary</w:t>
      </w:r>
      <w:r>
        <w:rPr>
          <w:color w:val="2B579A"/>
          <w:shd w:val="clear" w:color="auto" w:fill="E6E6E6"/>
        </w:rPr>
        <w:fldChar w:fldCharType="end"/>
      </w:r>
      <w:r w:rsidR="00314B36" w:rsidRPr="0076424C">
        <w:t xml:space="preserve"> between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t xml:space="preserve"> and the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00314B36" w:rsidRPr="0076424C">
        <w:t xml:space="preserve"> of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rPr>
          <w:b/>
        </w:rPr>
        <w:t xml:space="preserve"> </w:t>
      </w:r>
      <w:r w:rsidR="00314B36" w:rsidRPr="0076424C">
        <w:t xml:space="preserve">and is applicable at all voltage levels, but excludes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rPr>
          <w:b/>
        </w:rPr>
        <w:t>s</w:t>
      </w:r>
      <w:r w:rsidR="00314B36" w:rsidRPr="0076424C">
        <w:t xml:space="preserve"> (including those with </w:t>
      </w:r>
      <w:r w:rsidR="00314B36" w:rsidRPr="0076424C">
        <w:rPr>
          <w:b/>
        </w:rPr>
        <w:t>Unmetered Supplies)</w:t>
      </w:r>
      <w:r w:rsidR="00314B36" w:rsidRPr="0076424C">
        <w:t xml:space="preserve"> connected at</w:t>
      </w:r>
      <w:r w:rsidR="00314B36" w:rsidRPr="0076424C">
        <w:rPr>
          <w:b/>
        </w:rPr>
        <w:t xml:space="preserve"> </w:t>
      </w:r>
      <w:r>
        <w:rPr>
          <w:color w:val="2B579A"/>
          <w:shd w:val="clear" w:color="auto" w:fill="E6E6E6"/>
        </w:rPr>
        <w:fldChar w:fldCharType="begin"/>
      </w:r>
      <w:r>
        <w:instrText xml:space="preserve"> REF LV \h  \* MERGEFORMAT </w:instrText>
      </w:r>
      <w:r>
        <w:rPr>
          <w:color w:val="2B579A"/>
          <w:shd w:val="clear" w:color="auto" w:fill="E6E6E6"/>
        </w:rPr>
      </w:r>
      <w:r>
        <w:rPr>
          <w:color w:val="2B579A"/>
          <w:shd w:val="clear" w:color="auto" w:fill="E6E6E6"/>
        </w:rPr>
        <w:fldChar w:fldCharType="separate"/>
      </w:r>
      <w:r w:rsidR="005C572C" w:rsidRPr="0076424C">
        <w:rPr>
          <w:b/>
        </w:rPr>
        <w:t>Low Voltage</w:t>
      </w:r>
      <w:r>
        <w:rPr>
          <w:color w:val="2B579A"/>
          <w:shd w:val="clear" w:color="auto" w:fill="E6E6E6"/>
        </w:rPr>
        <w:fldChar w:fldCharType="end"/>
      </w:r>
      <w:r w:rsidR="00314B36" w:rsidRPr="0076424C">
        <w:t>, without Generation, and protected by fuse(s) or other device(s) rated at 100 amps or less.</w:t>
      </w:r>
      <w:r w:rsidR="00225E9B" w:rsidRPr="0076424C">
        <w:t xml:space="preserve"> </w:t>
      </w:r>
    </w:p>
    <w:p w14:paraId="6E861340" w14:textId="644FC7C0" w:rsidR="00314B36" w:rsidRPr="0076424C" w:rsidRDefault="00314B36">
      <w:pPr>
        <w:rPr>
          <w:b/>
        </w:rPr>
      </w:pPr>
      <w:r w:rsidRPr="0076424C">
        <w:t>DPC6.2</w:t>
      </w:r>
      <w:r w:rsidRPr="0076424C">
        <w:tab/>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rPr>
          <w:b/>
        </w:rPr>
        <w:t xml:space="preserve"> at the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p>
    <w:p w14:paraId="6E861341" w14:textId="77777777" w:rsidR="00CF0750" w:rsidRDefault="00CF0750">
      <w:pPr>
        <w:ind w:firstLine="0"/>
      </w:pPr>
      <w:r w:rsidRPr="00CF0750">
        <w:t xml:space="preserve">All </w:t>
      </w:r>
      <w:r w:rsidRPr="00CF0750">
        <w:rPr>
          <w:b/>
        </w:rPr>
        <w:t xml:space="preserve">Equipment </w:t>
      </w:r>
      <w:r w:rsidRPr="00CF0750">
        <w:t xml:space="preserve">at the </w:t>
      </w:r>
      <w:r w:rsidRPr="00CF0750">
        <w:rPr>
          <w:b/>
        </w:rPr>
        <w:t>Ownership Boundary</w:t>
      </w:r>
      <w:r w:rsidRPr="00CF0750">
        <w:t xml:space="preserve"> shall meet the design principles contained within DPC4.4.1. Except in the case of the boundary between the </w:t>
      </w:r>
      <w:r w:rsidRPr="00CF0750">
        <w:rPr>
          <w:b/>
        </w:rPr>
        <w:t>DNO</w:t>
      </w:r>
      <w:r w:rsidRPr="00CF0750">
        <w:t xml:space="preserve"> and an </w:t>
      </w:r>
      <w:r w:rsidRPr="00CF0750">
        <w:rPr>
          <w:b/>
        </w:rPr>
        <w:t>Other Authorised Distributor</w:t>
      </w:r>
      <w:r w:rsidRPr="00CF0750">
        <w:t xml:space="preserve">, connections for entry to and exit from the </w:t>
      </w:r>
      <w:r w:rsidRPr="00CF0750">
        <w:rPr>
          <w:b/>
        </w:rPr>
        <w:t>DNO’s Distribution System</w:t>
      </w:r>
      <w:r w:rsidRPr="00CF0750">
        <w:t xml:space="preserve"> shall incorporate a means of disconnection of the </w:t>
      </w:r>
      <w:r w:rsidRPr="00CF0750">
        <w:rPr>
          <w:b/>
        </w:rPr>
        <w:t>User’s</w:t>
      </w:r>
      <w:r w:rsidRPr="00CF0750">
        <w:t xml:space="preserve"> installation by the </w:t>
      </w:r>
      <w:r w:rsidRPr="00CF0750">
        <w:rPr>
          <w:b/>
        </w:rPr>
        <w:t>DNO</w:t>
      </w:r>
      <w:r w:rsidRPr="00CF0750">
        <w:t xml:space="preserve">.  For the avoidance of doubt, this exemption does not apply at the interface between </w:t>
      </w:r>
      <w:r w:rsidRPr="00CF0750">
        <w:rPr>
          <w:b/>
        </w:rPr>
        <w:t>DNO’s Distribution System</w:t>
      </w:r>
      <w:r w:rsidRPr="00CF0750">
        <w:t xml:space="preserve"> and a multiple occupancy</w:t>
      </w:r>
      <w:r w:rsidRPr="00CF0750">
        <w:rPr>
          <w:b/>
        </w:rPr>
        <w:t xml:space="preserve"> Customer</w:t>
      </w:r>
      <w:r w:rsidRPr="00CF0750">
        <w:t xml:space="preserve"> premise.</w:t>
      </w:r>
    </w:p>
    <w:p w14:paraId="6E861342" w14:textId="4CDE8E4D" w:rsidR="00314B36" w:rsidRPr="0076424C" w:rsidRDefault="00314B36">
      <w:r w:rsidRPr="0076424C">
        <w:t>DPC6.3</w:t>
      </w:r>
      <w:r w:rsidRPr="0076424C">
        <w:tab/>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rPr>
          <w:b/>
        </w:rPr>
        <w:t xml:space="preserve"> Requirements</w:t>
      </w:r>
    </w:p>
    <w:p w14:paraId="6E861343" w14:textId="4DF52D8F" w:rsidR="00314B36" w:rsidRPr="0076424C" w:rsidRDefault="008572B5">
      <w:pPr>
        <w:ind w:firstLine="0"/>
      </w:pPr>
      <w:r>
        <w:rPr>
          <w:color w:val="2B579A"/>
          <w:shd w:val="clear" w:color="auto" w:fill="E6E6E6"/>
        </w:rPr>
        <w:fldChar w:fldCharType="begin"/>
      </w:r>
      <w:r>
        <w:instrText xml:space="preserve"> REF Protection \h  \* MERGEFORMAT </w:instrText>
      </w:r>
      <w:r>
        <w:rPr>
          <w:color w:val="2B579A"/>
          <w:shd w:val="clear" w:color="auto" w:fill="E6E6E6"/>
        </w:rPr>
      </w:r>
      <w:r>
        <w:rPr>
          <w:color w:val="2B579A"/>
          <w:shd w:val="clear" w:color="auto" w:fill="E6E6E6"/>
        </w:rPr>
        <w:fldChar w:fldCharType="separate"/>
      </w:r>
      <w:r w:rsidR="005C572C" w:rsidRPr="0076424C">
        <w:rPr>
          <w:b/>
        </w:rPr>
        <w:t>Protection</w:t>
      </w:r>
      <w:r>
        <w:rPr>
          <w:color w:val="2B579A"/>
          <w:shd w:val="clear" w:color="auto" w:fill="E6E6E6"/>
        </w:rPr>
        <w:fldChar w:fldCharType="end"/>
      </w:r>
      <w:r w:rsidR="00314B36" w:rsidRPr="0076424C">
        <w:t xml:space="preserve"> requirements vary widely depending on established practices and the needs of the particular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t xml:space="preserve">.  The basic requirement in all cases is that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rPr>
          <w:b/>
        </w:rPr>
        <w:t>s’</w:t>
      </w:r>
      <w:r w:rsidR="00314B36" w:rsidRPr="0076424C">
        <w:t xml:space="preserve"> arrangements for </w:t>
      </w:r>
      <w:r>
        <w:rPr>
          <w:color w:val="2B579A"/>
          <w:shd w:val="clear" w:color="auto" w:fill="E6E6E6"/>
        </w:rPr>
        <w:fldChar w:fldCharType="begin"/>
      </w:r>
      <w:r>
        <w:instrText xml:space="preserve"> REF Protection \h  \* MERGEFORMAT </w:instrText>
      </w:r>
      <w:r>
        <w:rPr>
          <w:color w:val="2B579A"/>
          <w:shd w:val="clear" w:color="auto" w:fill="E6E6E6"/>
        </w:rPr>
      </w:r>
      <w:r>
        <w:rPr>
          <w:color w:val="2B579A"/>
          <w:shd w:val="clear" w:color="auto" w:fill="E6E6E6"/>
        </w:rPr>
        <w:fldChar w:fldCharType="separate"/>
      </w:r>
      <w:r w:rsidR="005C572C" w:rsidRPr="0076424C">
        <w:rPr>
          <w:b/>
        </w:rPr>
        <w:t>Protection</w:t>
      </w:r>
      <w:r>
        <w:rPr>
          <w:color w:val="2B579A"/>
          <w:shd w:val="clear" w:color="auto" w:fill="E6E6E6"/>
        </w:rPr>
        <w:fldChar w:fldCharType="end"/>
      </w:r>
      <w:r w:rsidR="00314B36" w:rsidRPr="0076424C">
        <w:t xml:space="preserve"> at the </w:t>
      </w:r>
      <w:r>
        <w:rPr>
          <w:color w:val="2B579A"/>
          <w:shd w:val="clear" w:color="auto" w:fill="E6E6E6"/>
        </w:rPr>
        <w:fldChar w:fldCharType="begin"/>
      </w:r>
      <w:r>
        <w:instrText xml:space="preserve"> REF OwnershipBoundary \h  \* MERGEFORMAT </w:instrText>
      </w:r>
      <w:r>
        <w:rPr>
          <w:color w:val="2B579A"/>
          <w:shd w:val="clear" w:color="auto" w:fill="E6E6E6"/>
        </w:rPr>
      </w:r>
      <w:r>
        <w:rPr>
          <w:color w:val="2B579A"/>
          <w:shd w:val="clear" w:color="auto" w:fill="E6E6E6"/>
        </w:rPr>
        <w:fldChar w:fldCharType="separate"/>
      </w:r>
      <w:r w:rsidR="005C572C" w:rsidRPr="0076424C">
        <w:rPr>
          <w:b/>
        </w:rPr>
        <w:t>Ownership Boundary</w:t>
      </w:r>
      <w:r>
        <w:rPr>
          <w:color w:val="2B579A"/>
          <w:shd w:val="clear" w:color="auto" w:fill="E6E6E6"/>
        </w:rPr>
        <w:fldChar w:fldCharType="end"/>
      </w:r>
      <w:r w:rsidR="00314B36" w:rsidRPr="0076424C">
        <w:t xml:space="preserve">, including types of </w:t>
      </w:r>
      <w:r>
        <w:rPr>
          <w:color w:val="2B579A"/>
          <w:shd w:val="clear" w:color="auto" w:fill="E6E6E6"/>
        </w:rPr>
        <w:fldChar w:fldCharType="begin"/>
      </w:r>
      <w:r>
        <w:instrText xml:space="preserve"> REF Equipment \h  \* MERGEFORMAT </w:instrText>
      </w:r>
      <w:r>
        <w:rPr>
          <w:color w:val="2B579A"/>
          <w:shd w:val="clear" w:color="auto" w:fill="E6E6E6"/>
        </w:rPr>
      </w:r>
      <w:r>
        <w:rPr>
          <w:color w:val="2B579A"/>
          <w:shd w:val="clear" w:color="auto" w:fill="E6E6E6"/>
        </w:rPr>
        <w:fldChar w:fldCharType="separate"/>
      </w:r>
      <w:r w:rsidR="005C572C" w:rsidRPr="0076424C">
        <w:rPr>
          <w:b/>
        </w:rPr>
        <w:t>Equipment</w:t>
      </w:r>
      <w:r>
        <w:rPr>
          <w:color w:val="2B579A"/>
          <w:shd w:val="clear" w:color="auto" w:fill="E6E6E6"/>
        </w:rPr>
        <w:fldChar w:fldCharType="end"/>
      </w:r>
      <w:r w:rsidR="00314B36" w:rsidRPr="0076424C">
        <w:t xml:space="preserve"> and </w:t>
      </w:r>
      <w:r>
        <w:rPr>
          <w:color w:val="2B579A"/>
          <w:shd w:val="clear" w:color="auto" w:fill="E6E6E6"/>
        </w:rPr>
        <w:fldChar w:fldCharType="begin"/>
      </w:r>
      <w:r>
        <w:instrText xml:space="preserve"> REF Protection \h  \* MERGEFORMAT </w:instrText>
      </w:r>
      <w:r>
        <w:rPr>
          <w:color w:val="2B579A"/>
          <w:shd w:val="clear" w:color="auto" w:fill="E6E6E6"/>
        </w:rPr>
      </w:r>
      <w:r>
        <w:rPr>
          <w:color w:val="2B579A"/>
          <w:shd w:val="clear" w:color="auto" w:fill="E6E6E6"/>
        </w:rPr>
        <w:fldChar w:fldCharType="separate"/>
      </w:r>
      <w:r w:rsidR="005C572C" w:rsidRPr="0076424C">
        <w:rPr>
          <w:b/>
        </w:rPr>
        <w:t>Protection</w:t>
      </w:r>
      <w:r>
        <w:rPr>
          <w:color w:val="2B579A"/>
          <w:shd w:val="clear" w:color="auto" w:fill="E6E6E6"/>
        </w:rPr>
        <w:fldChar w:fldCharType="end"/>
      </w:r>
      <w:r w:rsidR="00314B36" w:rsidRPr="0076424C">
        <w:t xml:space="preserve"> settings, must be compatible with standards and practices on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t xml:space="preserve">, maintaining necessary operating times, sensitivity, discrimination and co-ordination, as specified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rPr>
          <w:b/>
        </w:rPr>
        <w:t xml:space="preserve"> </w:t>
      </w:r>
      <w:r w:rsidR="00314B36" w:rsidRPr="0076424C">
        <w:t xml:space="preserve">during the application for connection process and which may be reviewed from time to time and complied with by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t>.</w:t>
      </w:r>
    </w:p>
    <w:p w14:paraId="6E861344" w14:textId="77777777" w:rsidR="00314B36" w:rsidRPr="0076424C" w:rsidRDefault="00314B36">
      <w:pPr>
        <w:ind w:firstLine="0"/>
      </w:pPr>
      <w:r w:rsidRPr="0076424C">
        <w:t>In particular:-</w:t>
      </w:r>
    </w:p>
    <w:p w14:paraId="6E861345" w14:textId="4BF5DE0C" w:rsidR="00314B36" w:rsidRPr="0076424C" w:rsidRDefault="00314B36">
      <w:pPr>
        <w:pStyle w:val="Indent1"/>
      </w:pPr>
      <w:r w:rsidRPr="0076424C">
        <w:t>(a)</w:t>
      </w:r>
      <w:r w:rsidRPr="0076424C">
        <w:tab/>
        <w:t xml:space="preserve">Maximum fault clearance times (from fault current inception to arc extinction) must be within the limits established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accordance with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short circuit rating policy adopted for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346" w14:textId="13CAC67B" w:rsidR="00314B36" w:rsidRPr="0076424C" w:rsidRDefault="00314B36">
      <w:pPr>
        <w:pStyle w:val="Indent1"/>
        <w:rPr>
          <w:u w:val="single"/>
        </w:rPr>
      </w:pPr>
      <w:r w:rsidRPr="0076424C">
        <w:t>(b)</w:t>
      </w:r>
      <w:r w:rsidRPr="0076424C">
        <w:tab/>
        <w:t xml:space="preserve">In connecting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should be aware that auto-reclosing or sequential switching features may be in use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on request provide details of the auto-reclosing or sequential switching features in order that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may take this into account in the design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including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arrangements.</w:t>
      </w:r>
    </w:p>
    <w:p w14:paraId="6E861347" w14:textId="3C7F46C4" w:rsidR="00314B36" w:rsidRPr="0076424C" w:rsidRDefault="00314B36">
      <w:pPr>
        <w:pStyle w:val="Indent1"/>
      </w:pPr>
      <w:r w:rsidRPr="0076424C">
        <w:t>(c)</w:t>
      </w:r>
      <w:r w:rsidRPr="0076424C">
        <w:rPr>
          <w:b/>
        </w:rPr>
        <w:tab/>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should also be aware that the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arrangements on some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s</w:t>
      </w:r>
      <w:r w:rsidRPr="0076424C">
        <w:t xml:space="preserve"> may cause disconnection of one phase or two phases only of a three phase supply for certain types of fault.</w:t>
      </w:r>
    </w:p>
    <w:p w14:paraId="6E861348" w14:textId="77777777" w:rsidR="00314B36" w:rsidRPr="0076424C" w:rsidRDefault="00314B36" w:rsidP="00DB6858">
      <w:pPr>
        <w:keepNext/>
        <w:rPr>
          <w:b/>
        </w:rPr>
      </w:pPr>
      <w:r w:rsidRPr="0076424C">
        <w:t>DPC6.4</w:t>
      </w:r>
      <w:r w:rsidRPr="0076424C">
        <w:tab/>
      </w:r>
      <w:r w:rsidRPr="0076424C">
        <w:rPr>
          <w:b/>
        </w:rPr>
        <w:t>Earthing</w:t>
      </w:r>
    </w:p>
    <w:p w14:paraId="6E861349" w14:textId="7861BC66" w:rsidR="00314B36" w:rsidRPr="0076424C" w:rsidRDefault="00314B36">
      <w:pPr>
        <w:ind w:firstLine="0"/>
      </w:pPr>
      <w:r w:rsidRPr="0076424C">
        <w:t xml:space="preserve">Earthing of that part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that is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shall comply with the arrangements specified in </w:t>
      </w:r>
      <w:r w:rsidRPr="0076424C">
        <w:rPr>
          <w:b/>
        </w:rPr>
        <w:t>DPC4</w:t>
      </w:r>
      <w:r w:rsidRPr="0076424C">
        <w:t>.</w:t>
      </w:r>
    </w:p>
    <w:p w14:paraId="6E86134A" w14:textId="405B29B4" w:rsidR="00314B36" w:rsidRPr="0076424C" w:rsidRDefault="00314B36">
      <w:pPr>
        <w:keepNext/>
      </w:pPr>
      <w:r w:rsidRPr="0076424C">
        <w:lastRenderedPageBreak/>
        <w:t>DPC6.5</w:t>
      </w:r>
      <w:r w:rsidRPr="0076424C">
        <w:tab/>
      </w:r>
      <w:r w:rsidR="008572B5">
        <w:rPr>
          <w:color w:val="2B579A"/>
          <w:shd w:val="clear" w:color="auto" w:fill="E6E6E6"/>
        </w:rPr>
        <w:fldChar w:fldCharType="begin"/>
      </w:r>
      <w:r w:rsidR="008572B5">
        <w:instrText xml:space="preserve"> REF FaultLevel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Fault Level</w:t>
      </w:r>
      <w:r w:rsidR="008572B5">
        <w:rPr>
          <w:color w:val="2B579A"/>
          <w:shd w:val="clear" w:color="auto" w:fill="E6E6E6"/>
        </w:rPr>
        <w:fldChar w:fldCharType="end"/>
      </w:r>
      <w:r w:rsidRPr="0076424C">
        <w:rPr>
          <w:b/>
        </w:rPr>
        <w:t xml:space="preserve"> Considerations</w:t>
      </w:r>
    </w:p>
    <w:p w14:paraId="6E86134B" w14:textId="111950C2" w:rsidR="00314B36" w:rsidRPr="0076424C" w:rsidRDefault="00314B36" w:rsidP="0081296C">
      <w:r w:rsidRPr="0076424C">
        <w:t>DPC6.5.1</w:t>
      </w:r>
      <w:r w:rsidRPr="0076424C">
        <w:tab/>
      </w:r>
      <w:r w:rsidR="009452DF" w:rsidRPr="00AA4DA3">
        <w:t xml:space="preserve">The short circuit rating of </w:t>
      </w:r>
      <w:bookmarkStart w:id="627" w:name="_Hlk503017837"/>
      <w:r w:rsidR="009452DF">
        <w:rPr>
          <w:b/>
          <w:color w:val="2B579A"/>
          <w:shd w:val="clear" w:color="auto" w:fill="E6E6E6"/>
        </w:rPr>
        <w:fldChar w:fldCharType="begin"/>
      </w:r>
      <w:r w:rsidR="009452DF">
        <w:instrText xml:space="preserve"> REF User \h </w:instrText>
      </w:r>
      <w:r w:rsidR="009452DF">
        <w:rPr>
          <w:b/>
          <w:color w:val="2B579A"/>
          <w:shd w:val="clear" w:color="auto" w:fill="E6E6E6"/>
        </w:rPr>
      </w:r>
      <w:r w:rsidR="009452DF">
        <w:rPr>
          <w:b/>
          <w:color w:val="2B579A"/>
          <w:shd w:val="clear" w:color="auto" w:fill="E6E6E6"/>
        </w:rPr>
        <w:fldChar w:fldCharType="separate"/>
      </w:r>
      <w:r w:rsidR="005C572C" w:rsidRPr="0076424C">
        <w:rPr>
          <w:b/>
        </w:rPr>
        <w:t>User</w:t>
      </w:r>
      <w:r w:rsidR="009452DF">
        <w:rPr>
          <w:b/>
          <w:color w:val="2B579A"/>
          <w:shd w:val="clear" w:color="auto" w:fill="E6E6E6"/>
        </w:rPr>
        <w:fldChar w:fldCharType="end"/>
      </w:r>
      <w:r w:rsidR="009452DF" w:rsidRPr="006B7F84">
        <w:rPr>
          <w:b/>
        </w:rPr>
        <w:t xml:space="preserve">’s </w:t>
      </w:r>
      <w:r w:rsidR="009452DF">
        <w:rPr>
          <w:b/>
          <w:color w:val="2B579A"/>
          <w:shd w:val="clear" w:color="auto" w:fill="E6E6E6"/>
        </w:rPr>
        <w:fldChar w:fldCharType="begin"/>
      </w:r>
      <w:r w:rsidR="009452DF">
        <w:rPr>
          <w:b/>
        </w:rPr>
        <w:instrText xml:space="preserve"> REF Equipment \h </w:instrText>
      </w:r>
      <w:r w:rsidR="009452DF">
        <w:rPr>
          <w:b/>
          <w:color w:val="2B579A"/>
          <w:shd w:val="clear" w:color="auto" w:fill="E6E6E6"/>
        </w:rPr>
      </w:r>
      <w:r w:rsidR="009452DF">
        <w:rPr>
          <w:b/>
          <w:color w:val="2B579A"/>
          <w:shd w:val="clear" w:color="auto" w:fill="E6E6E6"/>
        </w:rPr>
        <w:fldChar w:fldCharType="separate"/>
      </w:r>
      <w:r w:rsidR="005C572C" w:rsidRPr="0076424C">
        <w:rPr>
          <w:b/>
        </w:rPr>
        <w:t>Equipment</w:t>
      </w:r>
      <w:r w:rsidR="009452DF">
        <w:rPr>
          <w:b/>
          <w:color w:val="2B579A"/>
          <w:shd w:val="clear" w:color="auto" w:fill="E6E6E6"/>
        </w:rPr>
        <w:fldChar w:fldCharType="end"/>
      </w:r>
      <w:bookmarkEnd w:id="627"/>
      <w:r w:rsidR="009452DF" w:rsidRPr="00AA4DA3">
        <w:t xml:space="preserve"> at the </w:t>
      </w:r>
      <w:r w:rsidR="009452DF">
        <w:rPr>
          <w:b/>
          <w:color w:val="2B579A"/>
          <w:shd w:val="clear" w:color="auto" w:fill="E6E6E6"/>
        </w:rPr>
        <w:fldChar w:fldCharType="begin"/>
      </w:r>
      <w:r w:rsidR="009452DF">
        <w:instrText xml:space="preserve"> REF ConnectionPoint \h </w:instrText>
      </w:r>
      <w:r w:rsidR="009452DF">
        <w:rPr>
          <w:b/>
          <w:color w:val="2B579A"/>
          <w:shd w:val="clear" w:color="auto" w:fill="E6E6E6"/>
        </w:rPr>
      </w:r>
      <w:r w:rsidR="009452DF">
        <w:rPr>
          <w:b/>
          <w:color w:val="2B579A"/>
          <w:shd w:val="clear" w:color="auto" w:fill="E6E6E6"/>
        </w:rPr>
        <w:fldChar w:fldCharType="separate"/>
      </w:r>
      <w:r w:rsidR="005C572C" w:rsidRPr="0076424C">
        <w:rPr>
          <w:b/>
        </w:rPr>
        <w:t>Connection Point</w:t>
      </w:r>
      <w:r w:rsidR="009452DF">
        <w:rPr>
          <w:b/>
          <w:color w:val="2B579A"/>
          <w:shd w:val="clear" w:color="auto" w:fill="E6E6E6"/>
        </w:rPr>
        <w:fldChar w:fldCharType="end"/>
      </w:r>
      <w:r w:rsidR="009452DF" w:rsidRPr="00AA4DA3">
        <w:t xml:space="preserve"> should be not less than the design </w:t>
      </w:r>
      <w:r w:rsidR="009452DF">
        <w:rPr>
          <w:b/>
          <w:color w:val="2B579A"/>
          <w:shd w:val="clear" w:color="auto" w:fill="E6E6E6"/>
        </w:rPr>
        <w:fldChar w:fldCharType="begin"/>
      </w:r>
      <w:r w:rsidR="009452DF">
        <w:instrText xml:space="preserve"> REF FaultLevel \h </w:instrText>
      </w:r>
      <w:r w:rsidR="009452DF">
        <w:rPr>
          <w:b/>
          <w:color w:val="2B579A"/>
          <w:shd w:val="clear" w:color="auto" w:fill="E6E6E6"/>
        </w:rPr>
      </w:r>
      <w:r w:rsidR="009452DF">
        <w:rPr>
          <w:b/>
          <w:color w:val="2B579A"/>
          <w:shd w:val="clear" w:color="auto" w:fill="E6E6E6"/>
        </w:rPr>
        <w:fldChar w:fldCharType="separate"/>
      </w:r>
      <w:r w:rsidR="005C572C" w:rsidRPr="0076424C">
        <w:rPr>
          <w:b/>
        </w:rPr>
        <w:t>Fault Level</w:t>
      </w:r>
      <w:r w:rsidR="009452DF">
        <w:rPr>
          <w:b/>
          <w:color w:val="2B579A"/>
          <w:shd w:val="clear" w:color="auto" w:fill="E6E6E6"/>
        </w:rPr>
        <w:fldChar w:fldCharType="end"/>
      </w:r>
      <w:r w:rsidR="009452DF" w:rsidRPr="00AA4DA3">
        <w:t xml:space="preserve"> of the </w:t>
      </w:r>
      <w:r w:rsidR="009452DF">
        <w:rPr>
          <w:b/>
          <w:color w:val="2B579A"/>
          <w:shd w:val="clear" w:color="auto" w:fill="E6E6E6"/>
        </w:rPr>
        <w:fldChar w:fldCharType="begin"/>
      </w:r>
      <w:r w:rsidR="009452DF">
        <w:instrText xml:space="preserve"> REF DNOsSystem \h </w:instrText>
      </w:r>
      <w:r w:rsidR="009452DF">
        <w:rPr>
          <w:b/>
          <w:color w:val="2B579A"/>
          <w:shd w:val="clear" w:color="auto" w:fill="E6E6E6"/>
        </w:rPr>
      </w:r>
      <w:r w:rsidR="009452DF">
        <w:rPr>
          <w:b/>
          <w:color w:val="2B579A"/>
          <w:shd w:val="clear" w:color="auto" w:fill="E6E6E6"/>
        </w:rPr>
        <w:fldChar w:fldCharType="separate"/>
      </w:r>
      <w:r w:rsidR="005C572C" w:rsidRPr="0076424C">
        <w:rPr>
          <w:b/>
        </w:rPr>
        <w:t>DNO’s Distribution System</w:t>
      </w:r>
      <w:r w:rsidR="009452DF">
        <w:rPr>
          <w:b/>
          <w:color w:val="2B579A"/>
          <w:shd w:val="clear" w:color="auto" w:fill="E6E6E6"/>
        </w:rPr>
        <w:fldChar w:fldCharType="end"/>
      </w:r>
      <w:r w:rsidR="009452DF" w:rsidRPr="00AA4DA3">
        <w:t xml:space="preserve"> to which it is connected. The choice of </w:t>
      </w:r>
      <w:r w:rsidR="009452DF">
        <w:rPr>
          <w:b/>
          <w:color w:val="2B579A"/>
          <w:shd w:val="clear" w:color="auto" w:fill="E6E6E6"/>
        </w:rPr>
        <w:fldChar w:fldCharType="begin"/>
      </w:r>
      <w:r w:rsidR="009452DF">
        <w:instrText xml:space="preserve"> REF Equipment \h </w:instrText>
      </w:r>
      <w:r w:rsidR="009452DF">
        <w:rPr>
          <w:b/>
          <w:color w:val="2B579A"/>
          <w:shd w:val="clear" w:color="auto" w:fill="E6E6E6"/>
        </w:rPr>
      </w:r>
      <w:r w:rsidR="009452DF">
        <w:rPr>
          <w:b/>
          <w:color w:val="2B579A"/>
          <w:shd w:val="clear" w:color="auto" w:fill="E6E6E6"/>
        </w:rPr>
        <w:fldChar w:fldCharType="separate"/>
      </w:r>
      <w:proofErr w:type="spellStart"/>
      <w:r w:rsidR="005C572C" w:rsidRPr="0076424C">
        <w:rPr>
          <w:b/>
        </w:rPr>
        <w:t>Equipment</w:t>
      </w:r>
      <w:r w:rsidR="009452DF">
        <w:rPr>
          <w:b/>
          <w:color w:val="2B579A"/>
          <w:shd w:val="clear" w:color="auto" w:fill="E6E6E6"/>
        </w:rPr>
        <w:fldChar w:fldCharType="end"/>
      </w:r>
      <w:r w:rsidR="009452DF" w:rsidRPr="00AA4DA3">
        <w:t>for</w:t>
      </w:r>
      <w:proofErr w:type="spellEnd"/>
      <w:r w:rsidR="009452DF" w:rsidRPr="00AA4DA3">
        <w:t xml:space="preserve"> connection at </w:t>
      </w:r>
      <w:r w:rsidR="009452DF">
        <w:rPr>
          <w:b/>
          <w:color w:val="2B579A"/>
          <w:shd w:val="clear" w:color="auto" w:fill="E6E6E6"/>
        </w:rPr>
        <w:fldChar w:fldCharType="begin"/>
      </w:r>
      <w:r w:rsidR="009452DF">
        <w:instrText xml:space="preserve"> REF LV \h </w:instrText>
      </w:r>
      <w:r w:rsidR="009452DF">
        <w:rPr>
          <w:b/>
          <w:color w:val="2B579A"/>
          <w:shd w:val="clear" w:color="auto" w:fill="E6E6E6"/>
        </w:rPr>
      </w:r>
      <w:r w:rsidR="009452DF">
        <w:rPr>
          <w:b/>
          <w:color w:val="2B579A"/>
          <w:shd w:val="clear" w:color="auto" w:fill="E6E6E6"/>
        </w:rPr>
        <w:fldChar w:fldCharType="separate"/>
      </w:r>
      <w:r w:rsidR="005C572C" w:rsidRPr="0076424C">
        <w:rPr>
          <w:b/>
        </w:rPr>
        <w:t>Low Voltage</w:t>
      </w:r>
      <w:r w:rsidR="009452DF">
        <w:rPr>
          <w:b/>
          <w:color w:val="2B579A"/>
          <w:shd w:val="clear" w:color="auto" w:fill="E6E6E6"/>
        </w:rPr>
        <w:fldChar w:fldCharType="end"/>
      </w:r>
      <w:r w:rsidR="009452DF" w:rsidRPr="00AA4DA3">
        <w:t xml:space="preserve"> may </w:t>
      </w:r>
      <w:proofErr w:type="gramStart"/>
      <w:r w:rsidR="009452DF" w:rsidRPr="00AA4DA3">
        <w:t>take into account</w:t>
      </w:r>
      <w:proofErr w:type="gramEnd"/>
      <w:r w:rsidR="009452DF" w:rsidRPr="00AA4DA3">
        <w:t xml:space="preserve"> attenuation in the service lines as </w:t>
      </w:r>
      <w:r w:rsidR="009452DF">
        <w:t xml:space="preserve">specified in DGD Annex </w:t>
      </w:r>
      <w:r w:rsidR="00AA3864">
        <w:t>2</w:t>
      </w:r>
      <w:r w:rsidR="009452DF">
        <w:t xml:space="preserve">, Item </w:t>
      </w:r>
      <w:r w:rsidR="00AA3864">
        <w:t>5</w:t>
      </w:r>
      <w:r w:rsidR="009452DF" w:rsidRPr="00AA4DA3">
        <w:t xml:space="preserve">, Engineering Recommendation P25, “The short-circuit characteristics of single-phase and three-phase low voltage distribution networks”. The </w:t>
      </w:r>
      <w:r w:rsidR="009452DF">
        <w:rPr>
          <w:b/>
          <w:color w:val="2B579A"/>
          <w:shd w:val="clear" w:color="auto" w:fill="E6E6E6"/>
        </w:rPr>
        <w:fldChar w:fldCharType="begin"/>
      </w:r>
      <w:r w:rsidR="009452DF">
        <w:instrText xml:space="preserve"> REF DNO \h </w:instrText>
      </w:r>
      <w:r w:rsidR="009452DF">
        <w:rPr>
          <w:b/>
          <w:color w:val="2B579A"/>
          <w:shd w:val="clear" w:color="auto" w:fill="E6E6E6"/>
        </w:rPr>
      </w:r>
      <w:r w:rsidR="009452DF">
        <w:rPr>
          <w:b/>
          <w:color w:val="2B579A"/>
          <w:shd w:val="clear" w:color="auto" w:fill="E6E6E6"/>
        </w:rPr>
        <w:fldChar w:fldCharType="separate"/>
      </w:r>
      <w:proofErr w:type="spellStart"/>
      <w:r w:rsidR="005C572C" w:rsidRPr="0076424C">
        <w:rPr>
          <w:b/>
        </w:rPr>
        <w:t>DNO</w:t>
      </w:r>
      <w:r w:rsidR="009452DF">
        <w:rPr>
          <w:b/>
          <w:color w:val="2B579A"/>
          <w:shd w:val="clear" w:color="auto" w:fill="E6E6E6"/>
        </w:rPr>
        <w:fldChar w:fldCharType="end"/>
      </w:r>
      <w:r w:rsidR="009452DF" w:rsidRPr="00AA4DA3">
        <w:t>in</w:t>
      </w:r>
      <w:proofErr w:type="spellEnd"/>
      <w:r w:rsidR="009452DF" w:rsidRPr="00AA4DA3">
        <w:t xml:space="preserve"> the design of its </w:t>
      </w:r>
      <w:r w:rsidR="009452DF" w:rsidRPr="006B7F84">
        <w:rPr>
          <w:b/>
        </w:rPr>
        <w:t>System</w:t>
      </w:r>
      <w:r w:rsidR="009452DF" w:rsidRPr="00AA4DA3">
        <w:t xml:space="preserve"> will take into account the contribution to </w:t>
      </w:r>
      <w:r w:rsidR="009452DF">
        <w:rPr>
          <w:b/>
          <w:color w:val="2B579A"/>
          <w:shd w:val="clear" w:color="auto" w:fill="E6E6E6"/>
        </w:rPr>
        <w:fldChar w:fldCharType="begin"/>
      </w:r>
      <w:r w:rsidR="009452DF">
        <w:instrText xml:space="preserve"> REF FaultLevel \h </w:instrText>
      </w:r>
      <w:r w:rsidR="009452DF">
        <w:rPr>
          <w:b/>
          <w:color w:val="2B579A"/>
          <w:shd w:val="clear" w:color="auto" w:fill="E6E6E6"/>
        </w:rPr>
      </w:r>
      <w:r w:rsidR="009452DF">
        <w:rPr>
          <w:b/>
          <w:color w:val="2B579A"/>
          <w:shd w:val="clear" w:color="auto" w:fill="E6E6E6"/>
        </w:rPr>
        <w:fldChar w:fldCharType="separate"/>
      </w:r>
      <w:r w:rsidR="005C572C" w:rsidRPr="0076424C">
        <w:rPr>
          <w:b/>
        </w:rPr>
        <w:t>Fault Level</w:t>
      </w:r>
      <w:r w:rsidR="009452DF">
        <w:rPr>
          <w:b/>
          <w:color w:val="2B579A"/>
          <w:shd w:val="clear" w:color="auto" w:fill="E6E6E6"/>
        </w:rPr>
        <w:fldChar w:fldCharType="end"/>
      </w:r>
      <w:r w:rsidR="009452DF" w:rsidRPr="00AA4DA3">
        <w:t xml:space="preserve"> of the </w:t>
      </w:r>
      <w:r w:rsidR="009452DF">
        <w:rPr>
          <w:b/>
          <w:color w:val="2B579A"/>
          <w:shd w:val="clear" w:color="auto" w:fill="E6E6E6"/>
        </w:rPr>
        <w:fldChar w:fldCharType="begin"/>
      </w:r>
      <w:r w:rsidR="009452DF">
        <w:instrText xml:space="preserve"> REF User \h </w:instrText>
      </w:r>
      <w:r w:rsidR="009452DF">
        <w:rPr>
          <w:b/>
          <w:color w:val="2B579A"/>
          <w:shd w:val="clear" w:color="auto" w:fill="E6E6E6"/>
        </w:rPr>
      </w:r>
      <w:r w:rsidR="009452DF">
        <w:rPr>
          <w:b/>
          <w:color w:val="2B579A"/>
          <w:shd w:val="clear" w:color="auto" w:fill="E6E6E6"/>
        </w:rPr>
        <w:fldChar w:fldCharType="separate"/>
      </w:r>
      <w:r w:rsidR="005C572C" w:rsidRPr="0076424C">
        <w:rPr>
          <w:b/>
        </w:rPr>
        <w:t>User</w:t>
      </w:r>
      <w:r w:rsidR="009452DF">
        <w:rPr>
          <w:b/>
          <w:color w:val="2B579A"/>
          <w:shd w:val="clear" w:color="auto" w:fill="E6E6E6"/>
        </w:rPr>
        <w:fldChar w:fldCharType="end"/>
      </w:r>
      <w:r w:rsidR="009452DF" w:rsidRPr="006B7F84">
        <w:rPr>
          <w:b/>
        </w:rPr>
        <w:t>’s</w:t>
      </w:r>
      <w:r w:rsidR="009452DF" w:rsidRPr="00AA4DA3">
        <w:t xml:space="preserve"> connected </w:t>
      </w:r>
      <w:r w:rsidR="009452DF">
        <w:rPr>
          <w:b/>
          <w:color w:val="2B579A"/>
          <w:shd w:val="clear" w:color="auto" w:fill="E6E6E6"/>
        </w:rPr>
        <w:fldChar w:fldCharType="begin"/>
      </w:r>
      <w:r w:rsidR="009452DF">
        <w:instrText xml:space="preserve"> REF System \h </w:instrText>
      </w:r>
      <w:r w:rsidR="009452DF">
        <w:rPr>
          <w:b/>
          <w:color w:val="2B579A"/>
          <w:shd w:val="clear" w:color="auto" w:fill="E6E6E6"/>
        </w:rPr>
      </w:r>
      <w:r w:rsidR="009452DF">
        <w:rPr>
          <w:b/>
          <w:color w:val="2B579A"/>
          <w:shd w:val="clear" w:color="auto" w:fill="E6E6E6"/>
        </w:rPr>
        <w:fldChar w:fldCharType="separate"/>
      </w:r>
      <w:r w:rsidR="005C572C" w:rsidRPr="0076424C">
        <w:rPr>
          <w:b/>
        </w:rPr>
        <w:t>System</w:t>
      </w:r>
      <w:r w:rsidR="009452DF">
        <w:rPr>
          <w:b/>
          <w:color w:val="2B579A"/>
          <w:shd w:val="clear" w:color="auto" w:fill="E6E6E6"/>
        </w:rPr>
        <w:fldChar w:fldCharType="end"/>
      </w:r>
      <w:r w:rsidR="009452DF" w:rsidRPr="00AA4DA3">
        <w:t xml:space="preserve"> and </w:t>
      </w:r>
      <w:r w:rsidR="009452DF">
        <w:rPr>
          <w:b/>
          <w:color w:val="2B579A"/>
          <w:shd w:val="clear" w:color="auto" w:fill="E6E6E6"/>
        </w:rPr>
        <w:fldChar w:fldCharType="begin"/>
      </w:r>
      <w:r w:rsidR="009452DF">
        <w:instrText xml:space="preserve"> REF Apparatus \h </w:instrText>
      </w:r>
      <w:r w:rsidR="009452DF">
        <w:rPr>
          <w:b/>
          <w:color w:val="2B579A"/>
          <w:shd w:val="clear" w:color="auto" w:fill="E6E6E6"/>
        </w:rPr>
      </w:r>
      <w:r w:rsidR="009452DF">
        <w:rPr>
          <w:b/>
          <w:color w:val="2B579A"/>
          <w:shd w:val="clear" w:color="auto" w:fill="E6E6E6"/>
        </w:rPr>
        <w:fldChar w:fldCharType="separate"/>
      </w:r>
      <w:r w:rsidR="005C572C" w:rsidRPr="0076424C">
        <w:rPr>
          <w:b/>
        </w:rPr>
        <w:t>Apparatus</w:t>
      </w:r>
      <w:r w:rsidR="009452DF">
        <w:rPr>
          <w:b/>
          <w:color w:val="2B579A"/>
          <w:shd w:val="clear" w:color="auto" w:fill="E6E6E6"/>
        </w:rPr>
        <w:fldChar w:fldCharType="end"/>
      </w:r>
      <w:r w:rsidR="009452DF" w:rsidRPr="00AA4DA3">
        <w:t>.</w:t>
      </w:r>
    </w:p>
    <w:p w14:paraId="6E86134C" w14:textId="16074703" w:rsidR="00314B36" w:rsidRPr="0076424C" w:rsidRDefault="00314B36">
      <w:r w:rsidRPr="0076424C">
        <w:t>DPC6.5.2</w:t>
      </w:r>
      <w:r w:rsidRPr="0076424C">
        <w:tab/>
        <w:t xml:space="preserve">In order to permit these assessments to be carried out information should be exchanged on prospective fault power infeed and X/R ratios where appropriate at points of entry to and exit from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34D" w14:textId="77777777" w:rsidR="00314B36" w:rsidRPr="0076424C" w:rsidRDefault="00314B36">
      <w:pPr>
        <w:rPr>
          <w:b/>
        </w:rPr>
      </w:pPr>
      <w:r w:rsidRPr="0076424C">
        <w:t>DPC6.6</w:t>
      </w:r>
      <w:r w:rsidRPr="0076424C">
        <w:tab/>
      </w:r>
      <w:r w:rsidRPr="0076424C">
        <w:rPr>
          <w:b/>
        </w:rPr>
        <w:t>Capacitive and Inductive Effects</w:t>
      </w:r>
    </w:p>
    <w:p w14:paraId="6E86134E" w14:textId="3C74B900" w:rsidR="00314B36" w:rsidRPr="0076424C" w:rsidRDefault="00314B36">
      <w:pPr>
        <w:ind w:firstLine="0"/>
      </w:pPr>
      <w:r w:rsidRPr="0076424C">
        <w:t xml:space="preserve">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shall, when applying to make a connection,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information as detailed in DPC8.  Details will be required of capacitor banks and reactors connected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 xml:space="preserve"> which could affect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which it is proposed to connect if agreed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When requested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details shall also be provided of distributed circuit capacitance and inductance.  Sufficient detail is required for the following:-</w:t>
      </w:r>
    </w:p>
    <w:p w14:paraId="6E86134F" w14:textId="3E14DEB9" w:rsidR="00314B36" w:rsidRPr="0076424C" w:rsidRDefault="00314B36">
      <w:pPr>
        <w:pStyle w:val="Indent1"/>
      </w:pPr>
      <w:r w:rsidRPr="0076424C">
        <w:t>(a)</w:t>
      </w:r>
      <w:r w:rsidRPr="0076424C">
        <w:tab/>
        <w:t xml:space="preserve">To verify that controlling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is suitably rated.</w:t>
      </w:r>
    </w:p>
    <w:p w14:paraId="6E861350" w14:textId="65823CDF" w:rsidR="00314B36" w:rsidRPr="0076424C" w:rsidRDefault="00314B36">
      <w:pPr>
        <w:pStyle w:val="Indent1"/>
      </w:pPr>
      <w:r w:rsidRPr="0076424C">
        <w:t>(b)</w:t>
      </w:r>
      <w:r w:rsidRPr="0076424C">
        <w:tab/>
        <w:t xml:space="preserve">To show that the performance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will not be impaired.</w:t>
      </w:r>
    </w:p>
    <w:p w14:paraId="6E861351" w14:textId="2A4F470D" w:rsidR="00314B36" w:rsidRPr="0076424C" w:rsidRDefault="00314B36">
      <w:pPr>
        <w:pStyle w:val="Indent1"/>
      </w:pPr>
      <w:r w:rsidRPr="0076424C">
        <w:t>(c)</w:t>
      </w:r>
      <w:r w:rsidRPr="0076424C">
        <w:tab/>
        <w:t xml:space="preserve">To ensure that arc suppression coils when used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for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earthing purposes are correctly installed and operated.</w:t>
      </w:r>
    </w:p>
    <w:p w14:paraId="6E861352" w14:textId="78B237DC" w:rsidR="00314B36" w:rsidRPr="0076424C" w:rsidRDefault="00314B36">
      <w:r w:rsidRPr="0076424C">
        <w:t>DPC6.7</w:t>
      </w:r>
      <w:r w:rsidRPr="0076424C">
        <w:tab/>
      </w:r>
      <w:r w:rsidRPr="0076424C">
        <w:rPr>
          <w:b/>
        </w:rPr>
        <w:t xml:space="preserve">Communications and Telemetry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p>
    <w:p w14:paraId="6E861353" w14:textId="22002487" w:rsidR="00314B36" w:rsidRPr="0076424C" w:rsidRDefault="00314B36">
      <w:r w:rsidRPr="0076424C">
        <w:t>DPC6.7.1</w:t>
      </w:r>
      <w:r w:rsidRPr="0076424C">
        <w:tab/>
        <w:t>Where required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order to ensure control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r w:rsidRPr="0076424C">
        <w:t xml:space="preserve"> communications between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and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be established in accordance with the following.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shall provide and maintain those parts of the communications equipment within their </w:t>
      </w:r>
      <w:r w:rsidR="00162605">
        <w:t>installation</w:t>
      </w:r>
      <w:r w:rsidR="00026344">
        <w:t>s</w:t>
      </w:r>
      <w:r w:rsidRPr="0076424C">
        <w:t xml:space="preserve">.  Provision of any necessary communications requirements shall be in accordance with the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t xml:space="preserve"> for a specific connection.</w:t>
      </w:r>
    </w:p>
    <w:p w14:paraId="685736ED" w14:textId="44CBFAFA" w:rsidR="001D01A6" w:rsidRDefault="001D01A6" w:rsidP="00C1464D">
      <w:pPr>
        <w:rPr>
          <w:bCs/>
        </w:rPr>
      </w:pPr>
      <w:r>
        <w:t>DPC6.7.2</w:t>
      </w:r>
      <w:r w:rsidRPr="00544900">
        <w:tab/>
        <w:t xml:space="preserve">Where </w:t>
      </w:r>
      <w:r w:rsidR="009A22BB">
        <w:rPr>
          <w:b/>
          <w:color w:val="2B579A"/>
          <w:shd w:val="clear" w:color="auto" w:fill="E6E6E6"/>
        </w:rPr>
        <w:fldChar w:fldCharType="begin"/>
      </w:r>
      <w:r w:rsidR="009A22BB">
        <w:instrText xml:space="preserve"> REF User \h </w:instrText>
      </w:r>
      <w:r w:rsidR="009A22BB">
        <w:rPr>
          <w:b/>
          <w:color w:val="2B579A"/>
          <w:shd w:val="clear" w:color="auto" w:fill="E6E6E6"/>
        </w:rPr>
      </w:r>
      <w:r w:rsidR="009A22BB">
        <w:rPr>
          <w:b/>
          <w:color w:val="2B579A"/>
          <w:shd w:val="clear" w:color="auto" w:fill="E6E6E6"/>
        </w:rPr>
        <w:fldChar w:fldCharType="separate"/>
      </w:r>
      <w:r w:rsidR="005C572C" w:rsidRPr="0076424C">
        <w:rPr>
          <w:b/>
        </w:rPr>
        <w:t>User</w:t>
      </w:r>
      <w:r w:rsidR="009A22BB">
        <w:rPr>
          <w:b/>
          <w:color w:val="2B579A"/>
          <w:shd w:val="clear" w:color="auto" w:fill="E6E6E6"/>
        </w:rPr>
        <w:fldChar w:fldCharType="end"/>
      </w:r>
      <w:r w:rsidRPr="00441997">
        <w:rPr>
          <w:b/>
          <w:bCs/>
        </w:rPr>
        <w:t>s</w:t>
      </w:r>
      <w:r w:rsidRPr="00544900">
        <w:t xml:space="preserve"> are </w:t>
      </w:r>
      <w:r w:rsidR="0076703B">
        <w:rPr>
          <w:b/>
          <w:color w:val="2B579A"/>
          <w:shd w:val="clear" w:color="auto" w:fill="E6E6E6"/>
        </w:rPr>
        <w:fldChar w:fldCharType="begin"/>
      </w:r>
      <w:r w:rsidR="0076703B">
        <w:instrText xml:space="preserve"> REF restorationcontractor \h </w:instrText>
      </w:r>
      <w:r w:rsidR="0076703B">
        <w:rPr>
          <w:b/>
          <w:color w:val="2B579A"/>
          <w:shd w:val="clear" w:color="auto" w:fill="E6E6E6"/>
        </w:rPr>
      </w:r>
      <w:r w:rsidR="0076703B">
        <w:rPr>
          <w:b/>
          <w:color w:val="2B579A"/>
          <w:shd w:val="clear" w:color="auto" w:fill="E6E6E6"/>
        </w:rPr>
        <w:fldChar w:fldCharType="separate"/>
      </w:r>
      <w:r w:rsidR="005C572C">
        <w:rPr>
          <w:b/>
        </w:rPr>
        <w:t>Restoration Contractor</w:t>
      </w:r>
      <w:r w:rsidR="0076703B">
        <w:rPr>
          <w:b/>
          <w:color w:val="2B579A"/>
          <w:shd w:val="clear" w:color="auto" w:fill="E6E6E6"/>
        </w:rPr>
        <w:fldChar w:fldCharType="end"/>
      </w:r>
      <w:r w:rsidR="0076703B">
        <w:rPr>
          <w:b/>
          <w:bCs/>
        </w:rPr>
        <w:t>s</w:t>
      </w:r>
      <w:r w:rsidRPr="00544900">
        <w:t xml:space="preserve">, the </w:t>
      </w:r>
      <w:r w:rsidR="007F607C">
        <w:rPr>
          <w:b/>
          <w:color w:val="2B579A"/>
          <w:shd w:val="clear" w:color="auto" w:fill="E6E6E6"/>
        </w:rPr>
        <w:fldChar w:fldCharType="begin"/>
      </w:r>
      <w:r w:rsidR="007F607C">
        <w:instrText xml:space="preserve"> REF User \h </w:instrText>
      </w:r>
      <w:r w:rsidR="007F607C">
        <w:rPr>
          <w:b/>
          <w:color w:val="2B579A"/>
          <w:shd w:val="clear" w:color="auto" w:fill="E6E6E6"/>
        </w:rPr>
      </w:r>
      <w:r w:rsidR="007F607C">
        <w:rPr>
          <w:b/>
          <w:color w:val="2B579A"/>
          <w:shd w:val="clear" w:color="auto" w:fill="E6E6E6"/>
        </w:rPr>
        <w:fldChar w:fldCharType="separate"/>
      </w:r>
      <w:r w:rsidR="005C572C" w:rsidRPr="0076424C">
        <w:rPr>
          <w:b/>
        </w:rPr>
        <w:t>User</w:t>
      </w:r>
      <w:r w:rsidR="007F607C">
        <w:rPr>
          <w:b/>
          <w:color w:val="2B579A"/>
          <w:shd w:val="clear" w:color="auto" w:fill="E6E6E6"/>
        </w:rPr>
        <w:fldChar w:fldCharType="end"/>
      </w:r>
      <w:r w:rsidRPr="00441997">
        <w:rPr>
          <w:b/>
          <w:bCs/>
        </w:rPr>
        <w:t>’s</w:t>
      </w:r>
      <w:r w:rsidRPr="00544900">
        <w:t xml:space="preserve"> facilities </w:t>
      </w:r>
      <w:r>
        <w:t xml:space="preserve">referred to in this DPC6.7 shall be </w:t>
      </w:r>
      <w:r>
        <w:rPr>
          <w:bCs/>
        </w:rPr>
        <w:t xml:space="preserve">provided by the </w:t>
      </w:r>
      <w:r w:rsidR="007F607C">
        <w:rPr>
          <w:b/>
          <w:color w:val="2B579A"/>
          <w:shd w:val="clear" w:color="auto" w:fill="E6E6E6"/>
        </w:rPr>
        <w:fldChar w:fldCharType="begin"/>
      </w:r>
      <w:r w:rsidR="007F607C">
        <w:instrText xml:space="preserve"> REF User \h </w:instrText>
      </w:r>
      <w:r w:rsidR="007F607C">
        <w:rPr>
          <w:b/>
          <w:color w:val="2B579A"/>
          <w:shd w:val="clear" w:color="auto" w:fill="E6E6E6"/>
        </w:rPr>
      </w:r>
      <w:r w:rsidR="007F607C">
        <w:rPr>
          <w:b/>
          <w:color w:val="2B579A"/>
          <w:shd w:val="clear" w:color="auto" w:fill="E6E6E6"/>
        </w:rPr>
        <w:fldChar w:fldCharType="separate"/>
      </w:r>
      <w:r w:rsidR="005C572C" w:rsidRPr="0076424C">
        <w:rPr>
          <w:b/>
        </w:rPr>
        <w:t>User</w:t>
      </w:r>
      <w:r w:rsidR="007F607C">
        <w:rPr>
          <w:b/>
          <w:color w:val="2B579A"/>
          <w:shd w:val="clear" w:color="auto" w:fill="E6E6E6"/>
        </w:rPr>
        <w:fldChar w:fldCharType="end"/>
      </w:r>
      <w:r>
        <w:rPr>
          <w:bCs/>
        </w:rPr>
        <w:t xml:space="preserve"> with resilient back up power sources that will allow all communication and telemetry </w:t>
      </w:r>
      <w:r w:rsidR="0076703B">
        <w:rPr>
          <w:b/>
          <w:color w:val="2B579A"/>
          <w:shd w:val="clear" w:color="auto" w:fill="E6E6E6"/>
        </w:rPr>
        <w:fldChar w:fldCharType="begin"/>
      </w:r>
      <w:r w:rsidR="0076703B">
        <w:rPr>
          <w:bCs/>
        </w:rPr>
        <w:instrText xml:space="preserve"> REF Equipment \h </w:instrText>
      </w:r>
      <w:r w:rsidR="0076703B">
        <w:rPr>
          <w:b/>
          <w:color w:val="2B579A"/>
          <w:shd w:val="clear" w:color="auto" w:fill="E6E6E6"/>
        </w:rPr>
      </w:r>
      <w:r w:rsidR="0076703B">
        <w:rPr>
          <w:b/>
          <w:color w:val="2B579A"/>
          <w:shd w:val="clear" w:color="auto" w:fill="E6E6E6"/>
        </w:rPr>
        <w:fldChar w:fldCharType="separate"/>
      </w:r>
      <w:r w:rsidR="005C572C" w:rsidRPr="0076424C">
        <w:rPr>
          <w:b/>
        </w:rPr>
        <w:t>Equipment</w:t>
      </w:r>
      <w:r w:rsidR="0076703B">
        <w:rPr>
          <w:b/>
          <w:color w:val="2B579A"/>
          <w:shd w:val="clear" w:color="auto" w:fill="E6E6E6"/>
        </w:rPr>
        <w:fldChar w:fldCharType="end"/>
      </w:r>
      <w:r>
        <w:rPr>
          <w:bCs/>
        </w:rPr>
        <w:t xml:space="preserve"> that is required to discharge the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rPr>
          <w:bCs/>
        </w:rPr>
        <w:t xml:space="preserve"> to operate for at least 72 hours following the start of a </w:t>
      </w:r>
      <w:r w:rsidR="002F2DC3">
        <w:rPr>
          <w:b/>
          <w:color w:val="2B579A"/>
          <w:shd w:val="clear" w:color="auto" w:fill="E6E6E6"/>
        </w:rPr>
        <w:fldChar w:fldCharType="begin"/>
      </w:r>
      <w:r w:rsidR="002F2DC3">
        <w:rPr>
          <w:bCs/>
        </w:rPr>
        <w:instrText xml:space="preserve"> REF TotalShutdown \h </w:instrText>
      </w:r>
      <w:r w:rsidR="002F2DC3">
        <w:rPr>
          <w:b/>
          <w:color w:val="2B579A"/>
          <w:shd w:val="clear" w:color="auto" w:fill="E6E6E6"/>
        </w:rPr>
      </w:r>
      <w:r w:rsidR="002F2DC3">
        <w:rPr>
          <w:b/>
          <w:color w:val="2B579A"/>
          <w:shd w:val="clear" w:color="auto" w:fill="E6E6E6"/>
        </w:rPr>
        <w:fldChar w:fldCharType="separate"/>
      </w:r>
      <w:r w:rsidR="005C572C" w:rsidRPr="0076424C">
        <w:rPr>
          <w:b/>
        </w:rPr>
        <w:t>Total Shutdown</w:t>
      </w:r>
      <w:r w:rsidR="002F2DC3">
        <w:rPr>
          <w:b/>
          <w:color w:val="2B579A"/>
          <w:shd w:val="clear" w:color="auto" w:fill="E6E6E6"/>
        </w:rPr>
        <w:fldChar w:fldCharType="end"/>
      </w:r>
      <w:r>
        <w:rPr>
          <w:bCs/>
        </w:rPr>
        <w:t xml:space="preserve"> or </w:t>
      </w:r>
      <w:r w:rsidR="00D4164F">
        <w:rPr>
          <w:b/>
          <w:color w:val="2B579A"/>
          <w:shd w:val="clear" w:color="auto" w:fill="E6E6E6"/>
        </w:rPr>
        <w:fldChar w:fldCharType="begin"/>
      </w:r>
      <w:r w:rsidR="00D4164F">
        <w:rPr>
          <w:bCs/>
        </w:rPr>
        <w:instrText xml:space="preserve"> REF PartialShutdown \h </w:instrText>
      </w:r>
      <w:r w:rsidR="00D4164F">
        <w:rPr>
          <w:b/>
          <w:color w:val="2B579A"/>
          <w:shd w:val="clear" w:color="auto" w:fill="E6E6E6"/>
        </w:rPr>
      </w:r>
      <w:r w:rsidR="00D4164F">
        <w:rPr>
          <w:b/>
          <w:color w:val="2B579A"/>
          <w:shd w:val="clear" w:color="auto" w:fill="E6E6E6"/>
        </w:rPr>
        <w:fldChar w:fldCharType="separate"/>
      </w:r>
      <w:r w:rsidR="005C572C" w:rsidRPr="0076424C">
        <w:rPr>
          <w:b/>
        </w:rPr>
        <w:t>Partial Shutdown</w:t>
      </w:r>
      <w:r w:rsidR="00D4164F">
        <w:rPr>
          <w:b/>
          <w:color w:val="2B579A"/>
          <w:shd w:val="clear" w:color="auto" w:fill="E6E6E6"/>
        </w:rPr>
        <w:fldChar w:fldCharType="end"/>
      </w:r>
      <w:r>
        <w:rPr>
          <w:bCs/>
        </w:rPr>
        <w:t xml:space="preserve">.  </w:t>
      </w:r>
    </w:p>
    <w:p w14:paraId="74E31842" w14:textId="78BCEB8E" w:rsidR="001D01A6" w:rsidRPr="0076424C" w:rsidRDefault="001D01A6" w:rsidP="001D01A6">
      <w:r>
        <w:t>DPC6.7.3</w:t>
      </w:r>
      <w:r>
        <w:tab/>
        <w:t xml:space="preserve">All </w:t>
      </w:r>
      <w:r w:rsidR="007F607C">
        <w:rPr>
          <w:b/>
          <w:color w:val="2B579A"/>
          <w:shd w:val="clear" w:color="auto" w:fill="E6E6E6"/>
        </w:rPr>
        <w:fldChar w:fldCharType="begin"/>
      </w:r>
      <w:r w:rsidR="007F607C">
        <w:instrText xml:space="preserve"> REF User \h </w:instrText>
      </w:r>
      <w:r w:rsidR="007F607C">
        <w:rPr>
          <w:b/>
          <w:color w:val="2B579A"/>
          <w:shd w:val="clear" w:color="auto" w:fill="E6E6E6"/>
        </w:rPr>
      </w:r>
      <w:r w:rsidR="007F607C">
        <w:rPr>
          <w:b/>
          <w:color w:val="2B579A"/>
          <w:shd w:val="clear" w:color="auto" w:fill="E6E6E6"/>
        </w:rPr>
        <w:fldChar w:fldCharType="separate"/>
      </w:r>
      <w:r w:rsidR="005C572C" w:rsidRPr="0076424C">
        <w:rPr>
          <w:b/>
        </w:rPr>
        <w:t>User</w:t>
      </w:r>
      <w:r w:rsidR="007F607C">
        <w:rPr>
          <w:b/>
          <w:color w:val="2B579A"/>
          <w:shd w:val="clear" w:color="auto" w:fill="E6E6E6"/>
        </w:rPr>
        <w:fldChar w:fldCharType="end"/>
      </w:r>
      <w:r>
        <w:rPr>
          <w:b/>
          <w:bCs/>
        </w:rPr>
        <w:t>s</w:t>
      </w:r>
      <w:r>
        <w:t xml:space="preserve"> who </w:t>
      </w:r>
      <w:r w:rsidRPr="00544900">
        <w:t xml:space="preserve">are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441997">
        <w:rPr>
          <w:b/>
          <w:bCs/>
        </w:rPr>
        <w:t>s</w:t>
      </w:r>
      <w:r>
        <w:t xml:space="preserve"> shall ensure that all their communication and telemetry </w:t>
      </w:r>
      <w:r w:rsidR="00F31455">
        <w:rPr>
          <w:b/>
          <w:color w:val="2B579A"/>
          <w:shd w:val="clear" w:color="auto" w:fill="E6E6E6"/>
        </w:rPr>
        <w:fldChar w:fldCharType="begin"/>
      </w:r>
      <w:r w:rsidR="00F31455">
        <w:instrText xml:space="preserve"> REF Apparatus \h </w:instrText>
      </w:r>
      <w:r w:rsidR="00F31455">
        <w:rPr>
          <w:b/>
          <w:color w:val="2B579A"/>
          <w:shd w:val="clear" w:color="auto" w:fill="E6E6E6"/>
        </w:rPr>
      </w:r>
      <w:r w:rsidR="00F31455">
        <w:rPr>
          <w:b/>
          <w:color w:val="2B579A"/>
          <w:shd w:val="clear" w:color="auto" w:fill="E6E6E6"/>
        </w:rPr>
        <w:fldChar w:fldCharType="separate"/>
      </w:r>
      <w:r w:rsidR="005C572C" w:rsidRPr="0076424C">
        <w:rPr>
          <w:b/>
        </w:rPr>
        <w:t>Apparatus</w:t>
      </w:r>
      <w:r w:rsidR="00F31455">
        <w:rPr>
          <w:b/>
          <w:color w:val="2B579A"/>
          <w:shd w:val="clear" w:color="auto" w:fill="E6E6E6"/>
        </w:rPr>
        <w:fldChar w:fldCharType="end"/>
      </w:r>
      <w:r>
        <w:t xml:space="preserve"> is cyber secure.</w:t>
      </w:r>
      <w:r w:rsidRPr="00701EA2">
        <w:rPr>
          <w:bCs/>
        </w:rPr>
        <w:t xml:space="preserve"> </w:t>
      </w:r>
      <w:r>
        <w:rPr>
          <w:bCs/>
        </w:rPr>
        <w:t xml:space="preserve"> In particular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rPr>
        <w:t xml:space="preserve">s </w:t>
      </w:r>
      <w:r>
        <w:rPr>
          <w:bCs/>
        </w:rPr>
        <w:t xml:space="preserve">must ensure that all the communications between the </w:t>
      </w:r>
      <w:r>
        <w:rPr>
          <w:b/>
        </w:rPr>
        <w:t>DNO’s</w:t>
      </w:r>
      <w:r>
        <w:rPr>
          <w:bCs/>
        </w:rPr>
        <w:t xml:space="preserve"> telemetry outstation, or the </w:t>
      </w:r>
      <w:r>
        <w:rPr>
          <w:b/>
        </w:rPr>
        <w:t xml:space="preserve">DNO’s </w:t>
      </w:r>
      <w:r>
        <w:rPr>
          <w:bCs/>
        </w:rPr>
        <w:t xml:space="preserve">other terminal </w:t>
      </w:r>
      <w:r w:rsidR="00F31455">
        <w:rPr>
          <w:color w:val="2B579A"/>
          <w:shd w:val="clear" w:color="auto" w:fill="E6E6E6"/>
        </w:rPr>
        <w:fldChar w:fldCharType="begin"/>
      </w:r>
      <w:r w:rsidR="00F31455">
        <w:rPr>
          <w:bCs/>
        </w:rPr>
        <w:instrText xml:space="preserve"> REF Apparatus \h </w:instrText>
      </w:r>
      <w:r w:rsidR="00F31455">
        <w:rPr>
          <w:color w:val="2B579A"/>
          <w:shd w:val="clear" w:color="auto" w:fill="E6E6E6"/>
        </w:rPr>
      </w:r>
      <w:r w:rsidR="00F31455">
        <w:rPr>
          <w:color w:val="2B579A"/>
          <w:shd w:val="clear" w:color="auto" w:fill="E6E6E6"/>
        </w:rPr>
        <w:fldChar w:fldCharType="separate"/>
      </w:r>
      <w:r w:rsidR="005C572C" w:rsidRPr="0076424C">
        <w:rPr>
          <w:b/>
        </w:rPr>
        <w:t>Apparatus</w:t>
      </w:r>
      <w:r w:rsidR="00F31455">
        <w:rPr>
          <w:color w:val="2B579A"/>
          <w:shd w:val="clear" w:color="auto" w:fill="E6E6E6"/>
        </w:rPr>
        <w:fldChar w:fldCharType="end"/>
      </w:r>
      <w:r>
        <w:rPr>
          <w:bCs/>
        </w:rPr>
        <w:t xml:space="preserve">, and the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rPr>
        <w:t xml:space="preserve">’s </w:t>
      </w:r>
      <w:r w:rsidR="00C004AE">
        <w:rPr>
          <w:color w:val="2B579A"/>
          <w:shd w:val="clear" w:color="auto" w:fill="E6E6E6"/>
        </w:rPr>
        <w:fldChar w:fldCharType="begin"/>
      </w:r>
      <w:r w:rsidR="00C004AE">
        <w:rPr>
          <w:bCs/>
        </w:rPr>
        <w:instrText xml:space="preserve"> REF Apparatus \h </w:instrText>
      </w:r>
      <w:r w:rsidR="00C004AE">
        <w:rPr>
          <w:color w:val="2B579A"/>
          <w:shd w:val="clear" w:color="auto" w:fill="E6E6E6"/>
        </w:rPr>
      </w:r>
      <w:r w:rsidR="00C004AE">
        <w:rPr>
          <w:color w:val="2B579A"/>
          <w:shd w:val="clear" w:color="auto" w:fill="E6E6E6"/>
        </w:rPr>
        <w:fldChar w:fldCharType="separate"/>
      </w:r>
      <w:r w:rsidR="005C572C" w:rsidRPr="0076424C">
        <w:rPr>
          <w:b/>
        </w:rPr>
        <w:t>Apparatus</w:t>
      </w:r>
      <w:r w:rsidR="00C004AE">
        <w:rPr>
          <w:color w:val="2B579A"/>
          <w:shd w:val="clear" w:color="auto" w:fill="E6E6E6"/>
        </w:rPr>
        <w:fldChar w:fldCharType="end"/>
      </w:r>
      <w:r w:rsidR="00C004AE">
        <w:rPr>
          <w:bCs/>
        </w:rPr>
        <w:t xml:space="preserve"> </w:t>
      </w:r>
      <w:r>
        <w:rPr>
          <w:bCs/>
        </w:rPr>
        <w:t xml:space="preserve">are also resilient to mains power loss for at least 72 hours.  The communication </w:t>
      </w:r>
      <w:r w:rsidR="00F31455">
        <w:rPr>
          <w:color w:val="2B579A"/>
          <w:shd w:val="clear" w:color="auto" w:fill="E6E6E6"/>
        </w:rPr>
        <w:fldChar w:fldCharType="begin"/>
      </w:r>
      <w:r w:rsidR="00F31455">
        <w:rPr>
          <w:bCs/>
        </w:rPr>
        <w:instrText xml:space="preserve"> REF Apparatus \h </w:instrText>
      </w:r>
      <w:r w:rsidR="00F31455">
        <w:rPr>
          <w:color w:val="2B579A"/>
          <w:shd w:val="clear" w:color="auto" w:fill="E6E6E6"/>
        </w:rPr>
      </w:r>
      <w:r w:rsidR="00F31455">
        <w:rPr>
          <w:color w:val="2B579A"/>
          <w:shd w:val="clear" w:color="auto" w:fill="E6E6E6"/>
        </w:rPr>
        <w:fldChar w:fldCharType="separate"/>
      </w:r>
      <w:r w:rsidR="005C572C" w:rsidRPr="0076424C">
        <w:rPr>
          <w:b/>
        </w:rPr>
        <w:t>Apparatus</w:t>
      </w:r>
      <w:r w:rsidR="00F31455">
        <w:rPr>
          <w:color w:val="2B579A"/>
          <w:shd w:val="clear" w:color="auto" w:fill="E6E6E6"/>
        </w:rPr>
        <w:fldChar w:fldCharType="end"/>
      </w:r>
      <w:r w:rsidR="00054D0E">
        <w:rPr>
          <w:bCs/>
        </w:rPr>
        <w:t xml:space="preserve"> </w:t>
      </w:r>
      <w:r>
        <w:rPr>
          <w:bCs/>
        </w:rPr>
        <w:t>shall always include the facility for resilient voice communication.</w:t>
      </w:r>
    </w:p>
    <w:p w14:paraId="6E861354" w14:textId="56B673E4" w:rsidR="00314B36" w:rsidRPr="0076424C" w:rsidRDefault="00314B36">
      <w:r w:rsidRPr="0076424C">
        <w:lastRenderedPageBreak/>
        <w:t>DPC6.7.</w:t>
      </w:r>
      <w:r w:rsidR="00D8541F">
        <w:t>4</w:t>
      </w:r>
      <w:r w:rsidRPr="0076424C">
        <w:tab/>
      </w:r>
      <w:r w:rsidRPr="0076424C">
        <w:rPr>
          <w:b/>
        </w:rPr>
        <w:t>Primary Speech Facility</w:t>
      </w:r>
    </w:p>
    <w:p w14:paraId="6E861355" w14:textId="68A4D482" w:rsidR="00314B36" w:rsidRPr="0076424C" w:rsidRDefault="00314B36">
      <w:r w:rsidRPr="0076424C">
        <w:rPr>
          <w:b/>
        </w:rPr>
        <w:tab/>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at their own cost shall provide and maintain </w:t>
      </w:r>
      <w:r w:rsidR="00F31455">
        <w:rPr>
          <w:color w:val="2B579A"/>
          <w:shd w:val="clear" w:color="auto" w:fill="E6E6E6"/>
        </w:rPr>
        <w:fldChar w:fldCharType="begin"/>
      </w:r>
      <w:r w:rsidR="00F31455">
        <w:instrText xml:space="preserve"> REF Apparatus \h </w:instrText>
      </w:r>
      <w:r w:rsidR="00F31455">
        <w:rPr>
          <w:color w:val="2B579A"/>
          <w:shd w:val="clear" w:color="auto" w:fill="E6E6E6"/>
        </w:rPr>
      </w:r>
      <w:r w:rsidR="00F31455">
        <w:rPr>
          <w:color w:val="2B579A"/>
          <w:shd w:val="clear" w:color="auto" w:fill="E6E6E6"/>
        </w:rPr>
        <w:fldChar w:fldCharType="separate"/>
      </w:r>
      <w:r w:rsidR="005C572C" w:rsidRPr="0076424C">
        <w:rPr>
          <w:b/>
        </w:rPr>
        <w:t>Apparatus</w:t>
      </w:r>
      <w:r w:rsidR="00F31455">
        <w:rPr>
          <w:color w:val="2B579A"/>
          <w:shd w:val="clear" w:color="auto" w:fill="E6E6E6"/>
        </w:rPr>
        <w:fldChar w:fldCharType="end"/>
      </w:r>
      <w:r w:rsidR="00F31455" w:rsidRPr="0076424C">
        <w:t xml:space="preserve"> </w:t>
      </w:r>
      <w:r w:rsidRPr="0076424C">
        <w:t>approved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by means of which routine and emergency communications may be established between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356" w14:textId="4B1967BB" w:rsidR="00314B36" w:rsidRPr="0076424C" w:rsidRDefault="00314B36">
      <w:r w:rsidRPr="0076424C">
        <w:tab/>
        <w:t>Connection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corporate telephone network and any circuit or circuits required to connect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with the point of connections shall be provided in accordance with the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rPr>
          <w:b/>
        </w:rPr>
        <w:t>.</w:t>
      </w:r>
    </w:p>
    <w:p w14:paraId="6E861357" w14:textId="2F8E072A" w:rsidR="00314B36" w:rsidRPr="0076424C" w:rsidRDefault="00314B36">
      <w:r w:rsidRPr="0076424C">
        <w:rPr>
          <w:b/>
        </w:rPr>
        <w:tab/>
      </w:r>
      <w:r w:rsidRPr="0076424C">
        <w:t xml:space="preserve">The facilities to be provided by the connection and the signalling and logical requirements for the interface between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00E42682">
        <w:t>’</w:t>
      </w:r>
      <w:r w:rsidRPr="0076424C">
        <w:rPr>
          <w:b/>
        </w:rPr>
        <w:t>s</w:t>
      </w:r>
      <w:r w:rsidRPr="0076424C">
        <w:t xml:space="preserve"> </w:t>
      </w:r>
      <w:r w:rsidR="00F31455">
        <w:rPr>
          <w:color w:val="2B579A"/>
          <w:shd w:val="clear" w:color="auto" w:fill="E6E6E6"/>
        </w:rPr>
        <w:fldChar w:fldCharType="begin"/>
      </w:r>
      <w:r w:rsidR="00F31455">
        <w:instrText xml:space="preserve"> REF Apparatus \h </w:instrText>
      </w:r>
      <w:r w:rsidR="00F31455">
        <w:rPr>
          <w:color w:val="2B579A"/>
          <w:shd w:val="clear" w:color="auto" w:fill="E6E6E6"/>
        </w:rPr>
      </w:r>
      <w:r w:rsidR="00F31455">
        <w:rPr>
          <w:color w:val="2B579A"/>
          <w:shd w:val="clear" w:color="auto" w:fill="E6E6E6"/>
        </w:rPr>
        <w:fldChar w:fldCharType="separate"/>
      </w:r>
      <w:r w:rsidR="005C572C" w:rsidRPr="0076424C">
        <w:rPr>
          <w:b/>
        </w:rPr>
        <w:t>Apparatus</w:t>
      </w:r>
      <w:r w:rsidR="00F31455">
        <w:rPr>
          <w:color w:val="2B579A"/>
          <w:shd w:val="clear" w:color="auto" w:fill="E6E6E6"/>
        </w:rPr>
        <w:fldChar w:fldCharType="end"/>
      </w:r>
      <w:r w:rsidR="00E42682">
        <w:t xml:space="preserve"> </w:t>
      </w:r>
      <w:r w:rsidRPr="0076424C">
        <w:t>and the connection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corporate telephone network will be specified in the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rPr>
          <w:b/>
        </w:rPr>
        <w:t>.</w:t>
      </w:r>
    </w:p>
    <w:p w14:paraId="6E861358" w14:textId="351CB1A0" w:rsidR="00314B36" w:rsidRPr="0076424C" w:rsidRDefault="00314B36">
      <w:r w:rsidRPr="0076424C">
        <w:t>DPC6.7.</w:t>
      </w:r>
      <w:r w:rsidR="00162605">
        <w:t>5</w:t>
      </w:r>
      <w:r w:rsidRPr="0076424C">
        <w:tab/>
      </w:r>
      <w:r w:rsidRPr="0076424C">
        <w:rPr>
          <w:b/>
        </w:rPr>
        <w:t>Telemetry</w:t>
      </w:r>
    </w:p>
    <w:p w14:paraId="6E861359" w14:textId="693CF126" w:rsidR="00314B36" w:rsidRPr="0076424C" w:rsidRDefault="00314B36">
      <w:pPr>
        <w:ind w:firstLine="0"/>
      </w:pPr>
      <w:r w:rsidRPr="0076424C">
        <w:t xml:space="preserve">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shall provide such voltage, current, frequency,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pulses and outputs and status points from his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as are considered reasonable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ensure adequate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monitoring.  The telemetry outstation in such a situation will be provided, </w:t>
      </w:r>
      <w:proofErr w:type="gramStart"/>
      <w:r w:rsidRPr="0076424C">
        <w:t>installed</w:t>
      </w:r>
      <w:proofErr w:type="gramEnd"/>
      <w:r w:rsidRPr="0076424C">
        <w:t xml:space="preserve"> and maintained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t>
      </w:r>
      <w:r w:rsidR="00D962E2">
        <w:t xml:space="preserv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00D962E2" w:rsidRPr="002A4799">
        <w:rPr>
          <w:b/>
          <w:bCs/>
        </w:rPr>
        <w:t>s</w:t>
      </w:r>
      <w:r w:rsidR="00D962E2">
        <w:t xml:space="preserve"> shall provide additional telemetry information as required by their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rsidR="00D962E2" w:rsidRPr="00D962E2">
        <w:t>.</w:t>
      </w:r>
    </w:p>
    <w:p w14:paraId="6E86135A" w14:textId="28D70F95" w:rsidR="00314B36" w:rsidRPr="0076424C" w:rsidRDefault="00314B36">
      <w:r w:rsidRPr="0076424C">
        <w:t>DPC6.7.</w:t>
      </w:r>
      <w:r w:rsidR="00162605">
        <w:t>6</w:t>
      </w:r>
      <w:r w:rsidRPr="0076424C">
        <w:tab/>
      </w:r>
      <w:r w:rsidRPr="0076424C">
        <w:rPr>
          <w:b/>
        </w:rPr>
        <w:t>Telecontrol Outstation</w:t>
      </w:r>
    </w:p>
    <w:p w14:paraId="6E86135B" w14:textId="7847CE3D" w:rsidR="00314B36" w:rsidRPr="0076424C" w:rsidRDefault="00314B36">
      <w:pPr>
        <w:ind w:firstLine="0"/>
      </w:pPr>
      <w:r w:rsidRPr="0076424C">
        <w:t xml:space="preserve">If it is agreed between the parties that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control the switchgear on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install the necessary telecontrol outstation.  Notwithstanding the above, it shall be the responsibility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to provide the necessary control interface for the switchgear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which is to be controlled.</w:t>
      </w:r>
    </w:p>
    <w:p w14:paraId="6E86135C" w14:textId="5D7D9368" w:rsidR="00314B36" w:rsidRPr="0076424C" w:rsidRDefault="00314B36">
      <w:r w:rsidRPr="0076424C">
        <w:t>DPC6.7.</w:t>
      </w:r>
      <w:r w:rsidR="00162605">
        <w:t>7</w:t>
      </w:r>
      <w:r w:rsidRPr="0076424C">
        <w:tab/>
      </w:r>
      <w:r w:rsidRPr="0076424C">
        <w:rPr>
          <w:b/>
        </w:rPr>
        <w:t>Instructor Facilities</w:t>
      </w:r>
    </w:p>
    <w:p w14:paraId="6E86135D" w14:textId="6CB1ABA6" w:rsidR="00314B36" w:rsidRPr="0076424C" w:rsidRDefault="00314B36">
      <w:r w:rsidRPr="0076424C">
        <w:tab/>
        <w:t xml:space="preserve">Where required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shall provide accommodation for special instructor facilities specified by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for the receipt of operational messages.</w:t>
      </w:r>
    </w:p>
    <w:p w14:paraId="6E86135E" w14:textId="358CD32D" w:rsidR="00314B36" w:rsidRPr="0076424C" w:rsidRDefault="00314B36">
      <w:r w:rsidRPr="0076424C">
        <w:t>DPC6.7.</w:t>
      </w:r>
      <w:r w:rsidR="00162605">
        <w:t>8</w:t>
      </w:r>
      <w:r w:rsidRPr="0076424C">
        <w:tab/>
      </w:r>
      <w:r w:rsidRPr="0076424C">
        <w:rPr>
          <w:b/>
        </w:rPr>
        <w:t>Data Entry Terminals</w:t>
      </w:r>
    </w:p>
    <w:p w14:paraId="6E86135F" w14:textId="2FB8CB0E" w:rsidR="00314B36" w:rsidRPr="0076424C" w:rsidRDefault="00314B36">
      <w:r w:rsidRPr="0076424C">
        <w:rPr>
          <w:b/>
        </w:rPr>
        <w:tab/>
      </w:r>
      <w:r w:rsidRPr="0076424C">
        <w:t xml:space="preserve">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shall accommodate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Pr="0076424C">
        <w:t>data entry terminals for the purpose of information exchange.</w:t>
      </w:r>
    </w:p>
    <w:p w14:paraId="6E861360" w14:textId="317470A9" w:rsidR="00314B36" w:rsidRPr="0076424C" w:rsidRDefault="00314B36" w:rsidP="00897A74">
      <w:pPr>
        <w:keepNext/>
      </w:pPr>
      <w:r w:rsidRPr="0076424C">
        <w:t>DPC6.7.</w:t>
      </w:r>
      <w:r w:rsidR="00162605">
        <w:t>9</w:t>
      </w:r>
      <w:r w:rsidRPr="0076424C">
        <w:tab/>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 xml:space="preserve"> Monitoring</w:t>
      </w:r>
    </w:p>
    <w:p w14:paraId="6E861361" w14:textId="2A766D8B" w:rsidR="00314B36" w:rsidRPr="0076424C" w:rsidRDefault="00314B36">
      <w:pPr>
        <w:rPr>
          <w:b/>
        </w:rPr>
      </w:pPr>
      <w:r w:rsidRPr="0076424C">
        <w:rPr>
          <w:b/>
        </w:rPr>
        <w:tab/>
      </w:r>
      <w:r w:rsidRPr="0076424C">
        <w:t xml:space="preserve">Monitoring </w:t>
      </w:r>
      <w:r w:rsidR="00264A23">
        <w:rPr>
          <w:color w:val="2B579A"/>
          <w:shd w:val="clear" w:color="auto" w:fill="E6E6E6"/>
        </w:rPr>
        <w:fldChar w:fldCharType="begin"/>
      </w:r>
      <w:r w:rsidR="00264A23">
        <w:instrText xml:space="preserve"> REF Apparatus \h </w:instrText>
      </w:r>
      <w:r w:rsidR="00264A23">
        <w:rPr>
          <w:color w:val="2B579A"/>
          <w:shd w:val="clear" w:color="auto" w:fill="E6E6E6"/>
        </w:rPr>
      </w:r>
      <w:r w:rsidR="00264A23">
        <w:rPr>
          <w:color w:val="2B579A"/>
          <w:shd w:val="clear" w:color="auto" w:fill="E6E6E6"/>
        </w:rPr>
        <w:fldChar w:fldCharType="separate"/>
      </w:r>
      <w:r w:rsidR="005C572C" w:rsidRPr="0076424C">
        <w:rPr>
          <w:b/>
        </w:rPr>
        <w:t>Apparatus</w:t>
      </w:r>
      <w:r w:rsidR="00264A23">
        <w:rPr>
          <w:color w:val="2B579A"/>
          <w:shd w:val="clear" w:color="auto" w:fill="E6E6E6"/>
        </w:rPr>
        <w:fldChar w:fldCharType="end"/>
      </w:r>
      <w:r w:rsidR="00D21F7A">
        <w:t xml:space="preserve"> </w:t>
      </w:r>
      <w:r w:rsidRPr="0076424C">
        <w:t xml:space="preserve">is provided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to enable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to monitor dynamic performance conditions.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DC0459">
        <w:t>s</w:t>
      </w:r>
      <w:r w:rsidRPr="0076424C">
        <w:t xml:space="preserve"> and </w:t>
      </w:r>
      <w:r w:rsidR="00DD01D1">
        <w:rPr>
          <w:b/>
          <w:color w:val="2B579A"/>
          <w:shd w:val="clear" w:color="auto" w:fill="E6E6E6"/>
        </w:rPr>
        <w:fldChar w:fldCharType="begin"/>
      </w:r>
      <w:r w:rsidR="00DD01D1">
        <w:rPr>
          <w:b/>
        </w:rPr>
        <w:instrText xml:space="preserve"> REF PGF \h </w:instrText>
      </w:r>
      <w:r w:rsidR="00DD01D1">
        <w:rPr>
          <w:b/>
          <w:color w:val="2B579A"/>
          <w:shd w:val="clear" w:color="auto" w:fill="E6E6E6"/>
        </w:rPr>
      </w:r>
      <w:r w:rsidR="00DD01D1">
        <w:rPr>
          <w:b/>
          <w:color w:val="2B579A"/>
          <w:shd w:val="clear" w:color="auto" w:fill="E6E6E6"/>
        </w:rPr>
        <w:fldChar w:fldCharType="separate"/>
      </w:r>
      <w:r w:rsidR="005C572C">
        <w:rPr>
          <w:b/>
        </w:rPr>
        <w:t>Power Generating Facilit</w:t>
      </w:r>
      <w:r w:rsidR="00DD01D1">
        <w:rPr>
          <w:b/>
          <w:color w:val="2B579A"/>
          <w:shd w:val="clear" w:color="auto" w:fill="E6E6E6"/>
        </w:rPr>
        <w:fldChar w:fldCharType="end"/>
      </w:r>
      <w:r w:rsidR="00DD01D1">
        <w:rPr>
          <w:b/>
        </w:rPr>
        <w:t>ies</w:t>
      </w:r>
      <w:r w:rsidRPr="0076424C">
        <w:t xml:space="preserve"> will need to provide signals for monitoring purposes.  Where this monitoring </w:t>
      </w:r>
      <w:r w:rsidR="00264A23">
        <w:rPr>
          <w:color w:val="2B579A"/>
          <w:shd w:val="clear" w:color="auto" w:fill="E6E6E6"/>
        </w:rPr>
        <w:fldChar w:fldCharType="begin"/>
      </w:r>
      <w:r w:rsidR="00264A23">
        <w:instrText xml:space="preserve"> REF Apparatus \h </w:instrText>
      </w:r>
      <w:r w:rsidR="00264A23">
        <w:rPr>
          <w:color w:val="2B579A"/>
          <w:shd w:val="clear" w:color="auto" w:fill="E6E6E6"/>
        </w:rPr>
      </w:r>
      <w:r w:rsidR="00264A23">
        <w:rPr>
          <w:color w:val="2B579A"/>
          <w:shd w:val="clear" w:color="auto" w:fill="E6E6E6"/>
        </w:rPr>
        <w:fldChar w:fldCharType="separate"/>
      </w:r>
      <w:r w:rsidR="005C572C" w:rsidRPr="0076424C">
        <w:rPr>
          <w:b/>
        </w:rPr>
        <w:t>Apparatus</w:t>
      </w:r>
      <w:r w:rsidR="00264A23">
        <w:rPr>
          <w:color w:val="2B579A"/>
          <w:shd w:val="clear" w:color="auto" w:fill="E6E6E6"/>
        </w:rPr>
        <w:fldChar w:fldCharType="end"/>
      </w:r>
      <w:r w:rsidR="00D21F7A">
        <w:t xml:space="preserve"> </w:t>
      </w:r>
      <w:r w:rsidRPr="0076424C">
        <w:t xml:space="preserve">requires input signals from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side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r w:rsidRPr="0076424C">
        <w:t>,</w:t>
      </w:r>
      <w:r w:rsidRPr="0076424C">
        <w:rPr>
          <w:b/>
        </w:rPr>
        <w:t xml:space="preserve"> </w:t>
      </w:r>
      <w:r w:rsidRPr="0076424C">
        <w:t xml:space="preserve">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shall be responsible for the provision of suitable signals in accordance with the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rPr>
          <w:b/>
        </w:rPr>
        <w:t>.</w:t>
      </w:r>
    </w:p>
    <w:p w14:paraId="4CBC191A" w14:textId="5D41761C" w:rsidR="0059239F" w:rsidRDefault="0059239F" w:rsidP="0059239F">
      <w:pPr>
        <w:ind w:firstLine="0"/>
      </w:pPr>
      <w:r w:rsidRPr="004E7707">
        <w:t xml:space="preserve">For </w:t>
      </w:r>
      <w:r w:rsidRPr="00F67C0E">
        <w:rPr>
          <w:b/>
        </w:rPr>
        <w:t>Power Generating Modules</w:t>
      </w:r>
      <w:r w:rsidRPr="004E7707">
        <w:t xml:space="preserve"> commissioned </w:t>
      </w:r>
      <w:r>
        <w:t xml:space="preserve">on or </w:t>
      </w:r>
      <w:r w:rsidRPr="004E7707">
        <w:t xml:space="preserve">after </w:t>
      </w:r>
      <w:r w:rsidR="006D288A">
        <w:rPr>
          <w:rFonts w:eastAsia="Batang"/>
          <w:szCs w:val="22"/>
          <w:lang w:eastAsia="en-GB"/>
        </w:rPr>
        <w:t>27 April 2019</w:t>
      </w:r>
      <w:r w:rsidRPr="004E7707">
        <w:t xml:space="preserve">, </w:t>
      </w:r>
      <w:r>
        <w:t xml:space="preserve">additional </w:t>
      </w:r>
      <w:proofErr w:type="spellStart"/>
      <w:r w:rsidRPr="004E7707">
        <w:t>monitoing</w:t>
      </w:r>
      <w:proofErr w:type="spellEnd"/>
      <w:r w:rsidRPr="004E7707">
        <w:t xml:space="preserve"> </w:t>
      </w:r>
      <w:r w:rsidR="00264A23">
        <w:rPr>
          <w:color w:val="2B579A"/>
          <w:shd w:val="clear" w:color="auto" w:fill="E6E6E6"/>
        </w:rPr>
        <w:fldChar w:fldCharType="begin"/>
      </w:r>
      <w:r w:rsidR="00264A23">
        <w:instrText xml:space="preserve"> REF Apparatus \h </w:instrText>
      </w:r>
      <w:r w:rsidR="00264A23">
        <w:rPr>
          <w:color w:val="2B579A"/>
          <w:shd w:val="clear" w:color="auto" w:fill="E6E6E6"/>
        </w:rPr>
      </w:r>
      <w:r w:rsidR="00264A23">
        <w:rPr>
          <w:color w:val="2B579A"/>
          <w:shd w:val="clear" w:color="auto" w:fill="E6E6E6"/>
        </w:rPr>
        <w:fldChar w:fldCharType="separate"/>
      </w:r>
      <w:r w:rsidR="005C572C" w:rsidRPr="0076424C">
        <w:rPr>
          <w:b/>
        </w:rPr>
        <w:t>Apparatus</w:t>
      </w:r>
      <w:r w:rsidR="00264A23">
        <w:rPr>
          <w:color w:val="2B579A"/>
          <w:shd w:val="clear" w:color="auto" w:fill="E6E6E6"/>
        </w:rPr>
        <w:fldChar w:fldCharType="end"/>
      </w:r>
      <w:r w:rsidR="00E42682">
        <w:t xml:space="preserve"> </w:t>
      </w:r>
      <w:r w:rsidRPr="003A6DE8">
        <w:t>in acco</w:t>
      </w:r>
      <w:r>
        <w:t>r</w:t>
      </w:r>
      <w:r w:rsidRPr="004E7707">
        <w:t xml:space="preserve">dance with </w:t>
      </w:r>
      <w:r>
        <w:t>Engineering Recommendation G99, as applicable,</w:t>
      </w:r>
      <w:r w:rsidRPr="004E7707">
        <w:t xml:space="preserve"> shall be provided by the </w:t>
      </w:r>
      <w:r w:rsidRPr="00F67C0E">
        <w:rPr>
          <w:b/>
        </w:rPr>
        <w:t>Generator</w:t>
      </w:r>
      <w:r w:rsidRPr="004E7707">
        <w:t>.</w:t>
      </w:r>
    </w:p>
    <w:p w14:paraId="58044F3C" w14:textId="57E46EAD" w:rsidR="00A933FB" w:rsidRPr="0076424C" w:rsidRDefault="00A933FB" w:rsidP="00A933FB">
      <w:pPr>
        <w:keepNext/>
      </w:pPr>
      <w:r w:rsidRPr="0076424C">
        <w:lastRenderedPageBreak/>
        <w:t>DPC</w:t>
      </w:r>
      <w:r>
        <w:t>6</w:t>
      </w:r>
      <w:r w:rsidRPr="0076424C">
        <w:t>.8</w:t>
      </w:r>
      <w:r w:rsidR="00FC6574">
        <w:tab/>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r w:rsidRPr="0076424C">
        <w:rPr>
          <w:b/>
        </w:rPr>
        <w:t xml:space="preserve"> Capability</w:t>
      </w:r>
    </w:p>
    <w:p w14:paraId="73E09EA1" w14:textId="7227C9E7" w:rsidR="00BC11C2" w:rsidRDefault="00BC11C2" w:rsidP="00BC11C2">
      <w:pPr>
        <w:rPr>
          <w:sz w:val="22"/>
        </w:rPr>
      </w:pPr>
      <w:r>
        <w:t>DPC6.8.1</w:t>
      </w:r>
      <w:r>
        <w:tab/>
        <w:t xml:space="preserve">Two principal recovery routes from a </w:t>
      </w:r>
      <w:r w:rsidR="002F2DC3">
        <w:rPr>
          <w:b/>
          <w:color w:val="2B579A"/>
          <w:shd w:val="clear" w:color="auto" w:fill="E6E6E6"/>
        </w:rPr>
        <w:fldChar w:fldCharType="begin"/>
      </w:r>
      <w:r w:rsidR="002F2DC3">
        <w:rPr>
          <w:bCs/>
        </w:rPr>
        <w:instrText xml:space="preserve"> REF TotalShutdown \h </w:instrText>
      </w:r>
      <w:r w:rsidR="002F2DC3">
        <w:rPr>
          <w:b/>
          <w:color w:val="2B579A"/>
          <w:shd w:val="clear" w:color="auto" w:fill="E6E6E6"/>
        </w:rPr>
      </w:r>
      <w:r w:rsidR="002F2DC3">
        <w:rPr>
          <w:b/>
          <w:color w:val="2B579A"/>
          <w:shd w:val="clear" w:color="auto" w:fill="E6E6E6"/>
        </w:rPr>
        <w:fldChar w:fldCharType="separate"/>
      </w:r>
      <w:r w:rsidR="005C572C" w:rsidRPr="0076424C">
        <w:rPr>
          <w:b/>
        </w:rPr>
        <w:t>Total Shutdown</w:t>
      </w:r>
      <w:r w:rsidR="002F2DC3">
        <w:rPr>
          <w:b/>
          <w:color w:val="2B579A"/>
          <w:shd w:val="clear" w:color="auto" w:fill="E6E6E6"/>
        </w:rPr>
        <w:fldChar w:fldCharType="end"/>
      </w:r>
      <w:r>
        <w:rPr>
          <w:b/>
          <w:bCs/>
        </w:rPr>
        <w:t xml:space="preserve"> </w:t>
      </w:r>
      <w:r>
        <w:t xml:space="preserve">or </w:t>
      </w:r>
      <w:r w:rsidR="00D4164F">
        <w:rPr>
          <w:b/>
          <w:color w:val="2B579A"/>
          <w:shd w:val="clear" w:color="auto" w:fill="E6E6E6"/>
        </w:rPr>
        <w:fldChar w:fldCharType="begin"/>
      </w:r>
      <w:r w:rsidR="00D4164F">
        <w:rPr>
          <w:bCs/>
        </w:rPr>
        <w:instrText xml:space="preserve"> REF PartialShutdown \h </w:instrText>
      </w:r>
      <w:r w:rsidR="00D4164F">
        <w:rPr>
          <w:b/>
          <w:color w:val="2B579A"/>
          <w:shd w:val="clear" w:color="auto" w:fill="E6E6E6"/>
        </w:rPr>
      </w:r>
      <w:r w:rsidR="00D4164F">
        <w:rPr>
          <w:b/>
          <w:color w:val="2B579A"/>
          <w:shd w:val="clear" w:color="auto" w:fill="E6E6E6"/>
        </w:rPr>
        <w:fldChar w:fldCharType="separate"/>
      </w:r>
      <w:r w:rsidR="005C572C" w:rsidRPr="0076424C">
        <w:rPr>
          <w:b/>
        </w:rPr>
        <w:t>Partial Shutdown</w:t>
      </w:r>
      <w:r w:rsidR="00D4164F">
        <w:rPr>
          <w:b/>
          <w:color w:val="2B579A"/>
          <w:shd w:val="clear" w:color="auto" w:fill="E6E6E6"/>
        </w:rPr>
        <w:fldChar w:fldCharType="end"/>
      </w:r>
      <w:r>
        <w:rPr>
          <w:b/>
          <w:bCs/>
        </w:rPr>
        <w:t xml:space="preserve"> </w:t>
      </w:r>
      <w:r>
        <w:t xml:space="preserve">exist, via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Pr>
          <w:b/>
          <w:bCs/>
        </w:rPr>
        <w:t>s</w:t>
      </w:r>
      <w:r>
        <w:t xml:space="preserve">, and via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b/>
          <w:bCs/>
        </w:rPr>
        <w:t>s</w:t>
      </w:r>
      <w:r>
        <w:t>.  Their requirements are described in detail in DOC9.</w:t>
      </w:r>
    </w:p>
    <w:p w14:paraId="386083AB" w14:textId="47A38A32" w:rsidR="00A933FB" w:rsidRPr="0076424C" w:rsidRDefault="00BC11C2" w:rsidP="00BC11C2">
      <w:pPr>
        <w:rPr>
          <w:b/>
        </w:rPr>
      </w:pPr>
      <w:r>
        <w:t>DPC6.8.2</w:t>
      </w:r>
      <w:r>
        <w:tab/>
        <w:t>E</w:t>
      </w:r>
      <w:r w:rsidR="00A933FB" w:rsidRPr="0076424C">
        <w:t xml:space="preserve">ach </w:t>
      </w:r>
      <w:r w:rsidR="00A933FB">
        <w:rPr>
          <w:color w:val="2B579A"/>
          <w:shd w:val="clear" w:color="auto" w:fill="E6E6E6"/>
        </w:rPr>
        <w:fldChar w:fldCharType="begin"/>
      </w:r>
      <w:r w:rsidR="00A933FB">
        <w:instrText xml:space="preserve"> REF EmbeddedGenerator \h  \* MERGEFORMAT </w:instrText>
      </w:r>
      <w:r w:rsidR="00A933FB">
        <w:rPr>
          <w:color w:val="2B579A"/>
          <w:shd w:val="clear" w:color="auto" w:fill="E6E6E6"/>
        </w:rPr>
      </w:r>
      <w:r w:rsidR="00A933FB">
        <w:rPr>
          <w:color w:val="2B579A"/>
          <w:shd w:val="clear" w:color="auto" w:fill="E6E6E6"/>
        </w:rPr>
        <w:fldChar w:fldCharType="separate"/>
      </w:r>
      <w:r w:rsidR="005C572C" w:rsidRPr="0076424C">
        <w:rPr>
          <w:b/>
        </w:rPr>
        <w:t>Embedded Generator</w:t>
      </w:r>
      <w:r w:rsidR="00A933FB">
        <w:rPr>
          <w:color w:val="2B579A"/>
          <w:shd w:val="clear" w:color="auto" w:fill="E6E6E6"/>
        </w:rPr>
        <w:fldChar w:fldCharType="end"/>
      </w:r>
      <w:r w:rsidR="00A933FB" w:rsidRPr="0076424C">
        <w:rPr>
          <w:b/>
        </w:rPr>
        <w:t xml:space="preserve"> </w:t>
      </w:r>
      <w:r w:rsidR="001D0EA6">
        <w:t>shall</w:t>
      </w:r>
      <w:r w:rsidR="00A933FB" w:rsidRPr="0076424C">
        <w:t xml:space="preserve"> notify the </w:t>
      </w:r>
      <w:r w:rsidR="00A933FB">
        <w:rPr>
          <w:color w:val="2B579A"/>
          <w:shd w:val="clear" w:color="auto" w:fill="E6E6E6"/>
        </w:rPr>
        <w:fldChar w:fldCharType="begin"/>
      </w:r>
      <w:r w:rsidR="00A933FB">
        <w:instrText xml:space="preserve"> REF DNO \h  \* MERGEFORMAT </w:instrText>
      </w:r>
      <w:r w:rsidR="00A933FB">
        <w:rPr>
          <w:color w:val="2B579A"/>
          <w:shd w:val="clear" w:color="auto" w:fill="E6E6E6"/>
        </w:rPr>
      </w:r>
      <w:r w:rsidR="00A933FB">
        <w:rPr>
          <w:color w:val="2B579A"/>
          <w:shd w:val="clear" w:color="auto" w:fill="E6E6E6"/>
        </w:rPr>
        <w:fldChar w:fldCharType="separate"/>
      </w:r>
      <w:r w:rsidR="005C572C" w:rsidRPr="0076424C">
        <w:rPr>
          <w:b/>
        </w:rPr>
        <w:t>DNO</w:t>
      </w:r>
      <w:r w:rsidR="00A933FB">
        <w:rPr>
          <w:color w:val="2B579A"/>
          <w:shd w:val="clear" w:color="auto" w:fill="E6E6E6"/>
        </w:rPr>
        <w:fldChar w:fldCharType="end"/>
      </w:r>
      <w:r w:rsidR="00A933FB" w:rsidRPr="0076424C">
        <w:t xml:space="preserve"> if its </w:t>
      </w:r>
      <w:r w:rsidR="00A933FB">
        <w:rPr>
          <w:color w:val="2B579A"/>
          <w:shd w:val="clear" w:color="auto" w:fill="E6E6E6"/>
        </w:rPr>
        <w:fldChar w:fldCharType="begin"/>
      </w:r>
      <w:r w:rsidR="00A933FB">
        <w:instrText xml:space="preserve"> REF pgm \h </w:instrText>
      </w:r>
      <w:r w:rsidR="00A933FB">
        <w:rPr>
          <w:color w:val="2B579A"/>
          <w:shd w:val="clear" w:color="auto" w:fill="E6E6E6"/>
        </w:rPr>
      </w:r>
      <w:r w:rsidR="00A933FB">
        <w:rPr>
          <w:color w:val="2B579A"/>
          <w:shd w:val="clear" w:color="auto" w:fill="E6E6E6"/>
        </w:rPr>
        <w:fldChar w:fldCharType="separate"/>
      </w:r>
      <w:r w:rsidR="005C572C">
        <w:rPr>
          <w:b/>
        </w:rPr>
        <w:t>Power Generating Module</w:t>
      </w:r>
      <w:r w:rsidR="00A933FB">
        <w:rPr>
          <w:color w:val="2B579A"/>
          <w:shd w:val="clear" w:color="auto" w:fill="E6E6E6"/>
        </w:rPr>
        <w:fldChar w:fldCharType="end"/>
      </w:r>
      <w:r w:rsidR="00A933FB">
        <w:t xml:space="preserve"> </w:t>
      </w:r>
      <w:r w:rsidR="00A933FB" w:rsidRPr="0076424C">
        <w:t xml:space="preserve">has a restart capability without connection to an external power supply, unless the </w:t>
      </w:r>
      <w:r w:rsidR="00A933FB">
        <w:rPr>
          <w:color w:val="2B579A"/>
          <w:shd w:val="clear" w:color="auto" w:fill="E6E6E6"/>
        </w:rPr>
        <w:fldChar w:fldCharType="begin"/>
      </w:r>
      <w:r w:rsidR="00A933FB">
        <w:instrText xml:space="preserve"> REF EmbeddedGenerator \h  \* MERGEFORMAT </w:instrText>
      </w:r>
      <w:r w:rsidR="00A933FB">
        <w:rPr>
          <w:color w:val="2B579A"/>
          <w:shd w:val="clear" w:color="auto" w:fill="E6E6E6"/>
        </w:rPr>
      </w:r>
      <w:r w:rsidR="00A933FB">
        <w:rPr>
          <w:color w:val="2B579A"/>
          <w:shd w:val="clear" w:color="auto" w:fill="E6E6E6"/>
        </w:rPr>
        <w:fldChar w:fldCharType="separate"/>
      </w:r>
      <w:r w:rsidR="005C572C" w:rsidRPr="0076424C">
        <w:rPr>
          <w:b/>
        </w:rPr>
        <w:t>Embedded Generator</w:t>
      </w:r>
      <w:r w:rsidR="00A933FB">
        <w:rPr>
          <w:color w:val="2B579A"/>
          <w:shd w:val="clear" w:color="auto" w:fill="E6E6E6"/>
        </w:rPr>
        <w:fldChar w:fldCharType="end"/>
      </w:r>
      <w:r w:rsidR="00A933FB" w:rsidRPr="0076424C">
        <w:t xml:space="preserve"> </w:t>
      </w:r>
      <w:r w:rsidR="00D73F6C">
        <w:t>has</w:t>
      </w:r>
      <w:r w:rsidR="00A933FB" w:rsidRPr="0076424C">
        <w:t xml:space="preserve"> previously notified </w:t>
      </w:r>
      <w:del w:id="628" w:author="Shaheeni Vekaria" w:date="2024-04-17T13:13:00Z">
        <w:r w:rsidR="00A933FB" w:rsidDel="00E64AB1">
          <w:rPr>
            <w:color w:val="2B579A"/>
            <w:szCs w:val="24"/>
            <w:shd w:val="clear" w:color="auto" w:fill="E6E6E6"/>
          </w:rPr>
          <w:fldChar w:fldCharType="begin"/>
        </w:r>
        <w:r w:rsidR="00A933FB" w:rsidDel="00E64AB1">
          <w:rPr>
            <w:szCs w:val="24"/>
          </w:rPr>
          <w:delInstrText xml:space="preserve"> REF NGESO \h </w:delInstrText>
        </w:r>
        <w:r w:rsidR="00A933FB" w:rsidDel="00E64AB1">
          <w:rPr>
            <w:color w:val="2B579A"/>
            <w:szCs w:val="24"/>
            <w:shd w:val="clear" w:color="auto" w:fill="E6E6E6"/>
          </w:rPr>
        </w:r>
        <w:r w:rsidR="00A933FB" w:rsidDel="00E64AB1">
          <w:rPr>
            <w:color w:val="2B579A"/>
            <w:szCs w:val="24"/>
            <w:shd w:val="clear" w:color="auto" w:fill="E6E6E6"/>
          </w:rPr>
          <w:fldChar w:fldCharType="separate"/>
        </w:r>
        <w:r w:rsidR="005C572C" w:rsidDel="00E64AB1">
          <w:rPr>
            <w:b/>
          </w:rPr>
          <w:delText>NGESO</w:delText>
        </w:r>
        <w:r w:rsidR="00A933FB" w:rsidDel="00E64AB1">
          <w:rPr>
            <w:color w:val="2B579A"/>
            <w:szCs w:val="24"/>
            <w:shd w:val="clear" w:color="auto" w:fill="E6E6E6"/>
          </w:rPr>
          <w:fldChar w:fldCharType="end"/>
        </w:r>
        <w:r w:rsidR="00A933FB" w:rsidRPr="0076424C" w:rsidDel="00E64AB1">
          <w:rPr>
            <w:b/>
          </w:rPr>
          <w:delText xml:space="preserve"> </w:delText>
        </w:r>
      </w:del>
      <w:ins w:id="629" w:author="Shaheeni Vekaria" w:date="2024-04-17T13:13:00Z">
        <w:r w:rsidR="00E64AB1">
          <w:rPr>
            <w:szCs w:val="24"/>
          </w:rPr>
          <w:t xml:space="preserve">the </w:t>
        </w:r>
        <w:r w:rsidR="00E64AB1">
          <w:rPr>
            <w:b/>
            <w:bCs/>
            <w:szCs w:val="24"/>
          </w:rPr>
          <w:t>ISOP</w:t>
        </w:r>
        <w:r w:rsidR="00E64AB1" w:rsidRPr="0076424C">
          <w:rPr>
            <w:b/>
          </w:rPr>
          <w:t xml:space="preserve"> </w:t>
        </w:r>
      </w:ins>
      <w:r w:rsidR="00A933FB" w:rsidRPr="0076424C">
        <w:t xml:space="preserve">accordingly under the </w:t>
      </w:r>
      <w:r w:rsidR="00A933FB">
        <w:rPr>
          <w:color w:val="2B579A"/>
          <w:shd w:val="clear" w:color="auto" w:fill="E6E6E6"/>
        </w:rPr>
        <w:fldChar w:fldCharType="begin"/>
      </w:r>
      <w:r w:rsidR="00A933FB">
        <w:instrText xml:space="preserve"> REF GridCode \h  \* MERGEFORMAT </w:instrText>
      </w:r>
      <w:r w:rsidR="00A933FB">
        <w:rPr>
          <w:color w:val="2B579A"/>
          <w:shd w:val="clear" w:color="auto" w:fill="E6E6E6"/>
        </w:rPr>
      </w:r>
      <w:r w:rsidR="00A933FB">
        <w:rPr>
          <w:color w:val="2B579A"/>
          <w:shd w:val="clear" w:color="auto" w:fill="E6E6E6"/>
        </w:rPr>
        <w:fldChar w:fldCharType="separate"/>
      </w:r>
      <w:r w:rsidR="005C572C" w:rsidRPr="0076424C">
        <w:rPr>
          <w:b/>
        </w:rPr>
        <w:t>Grid Code</w:t>
      </w:r>
      <w:r w:rsidR="00A933FB">
        <w:rPr>
          <w:color w:val="2B579A"/>
          <w:shd w:val="clear" w:color="auto" w:fill="E6E6E6"/>
        </w:rPr>
        <w:fldChar w:fldCharType="end"/>
      </w:r>
      <w:r w:rsidR="00A933FB" w:rsidRPr="0076424C">
        <w:t>.</w:t>
      </w:r>
      <w:r w:rsidR="00C17878">
        <w:t xml:space="preserve"> </w:t>
      </w:r>
      <w:r w:rsidR="00A933FB" w:rsidRPr="0076424C">
        <w:t xml:space="preserve"> Such generation may be </w:t>
      </w:r>
      <w:r w:rsidR="001D0EA6">
        <w:t>recogni</w:t>
      </w:r>
      <w:r w:rsidR="00005D44">
        <w:t>s</w:t>
      </w:r>
      <w:r w:rsidR="001D0EA6">
        <w:t>ed</w:t>
      </w:r>
      <w:r w:rsidR="00A933FB" w:rsidRPr="0076424C">
        <w:t xml:space="preserve"> by </w:t>
      </w:r>
      <w:del w:id="630" w:author="Shaheeni Vekaria" w:date="2024-04-17T13:13:00Z">
        <w:r w:rsidR="00A933FB" w:rsidDel="00E64AB1">
          <w:rPr>
            <w:color w:val="2B579A"/>
            <w:szCs w:val="24"/>
            <w:shd w:val="clear" w:color="auto" w:fill="E6E6E6"/>
          </w:rPr>
          <w:fldChar w:fldCharType="begin"/>
        </w:r>
        <w:r w:rsidR="00A933FB" w:rsidDel="00E64AB1">
          <w:rPr>
            <w:szCs w:val="24"/>
          </w:rPr>
          <w:delInstrText xml:space="preserve"> REF NGESO \h </w:delInstrText>
        </w:r>
        <w:r w:rsidR="00A933FB" w:rsidDel="00E64AB1">
          <w:rPr>
            <w:color w:val="2B579A"/>
            <w:szCs w:val="24"/>
            <w:shd w:val="clear" w:color="auto" w:fill="E6E6E6"/>
          </w:rPr>
        </w:r>
        <w:r w:rsidR="00A933FB" w:rsidDel="00E64AB1">
          <w:rPr>
            <w:color w:val="2B579A"/>
            <w:szCs w:val="24"/>
            <w:shd w:val="clear" w:color="auto" w:fill="E6E6E6"/>
          </w:rPr>
          <w:fldChar w:fldCharType="separate"/>
        </w:r>
        <w:r w:rsidR="005C572C" w:rsidDel="00E64AB1">
          <w:rPr>
            <w:b/>
          </w:rPr>
          <w:delText>NGESO</w:delText>
        </w:r>
        <w:r w:rsidR="00A933FB" w:rsidDel="00E64AB1">
          <w:rPr>
            <w:color w:val="2B579A"/>
            <w:szCs w:val="24"/>
            <w:shd w:val="clear" w:color="auto" w:fill="E6E6E6"/>
          </w:rPr>
          <w:fldChar w:fldCharType="end"/>
        </w:r>
        <w:r w:rsidR="00A933FB" w:rsidRPr="0076424C" w:rsidDel="00E64AB1">
          <w:rPr>
            <w:b/>
          </w:rPr>
          <w:delText xml:space="preserve"> </w:delText>
        </w:r>
      </w:del>
      <w:ins w:id="631" w:author="Shaheeni Vekaria" w:date="2024-04-17T13:13:00Z">
        <w:r w:rsidR="00E64AB1">
          <w:rPr>
            <w:szCs w:val="24"/>
          </w:rPr>
          <w:t xml:space="preserve">the </w:t>
        </w:r>
        <w:r w:rsidR="00E64AB1">
          <w:rPr>
            <w:b/>
            <w:bCs/>
            <w:szCs w:val="24"/>
          </w:rPr>
          <w:t>ISOP</w:t>
        </w:r>
        <w:r w:rsidR="00E64AB1" w:rsidRPr="0076424C">
          <w:rPr>
            <w:b/>
          </w:rPr>
          <w:t xml:space="preserve"> </w:t>
        </w:r>
      </w:ins>
      <w:r w:rsidR="00C154EB">
        <w:t xml:space="preserve">and the </w:t>
      </w:r>
      <w:r w:rsidR="00BF2CCC">
        <w:rPr>
          <w:b/>
          <w:color w:val="2B579A"/>
          <w:shd w:val="clear" w:color="auto" w:fill="E6E6E6"/>
        </w:rPr>
        <w:fldChar w:fldCharType="begin"/>
      </w:r>
      <w:r w:rsidR="00BF2CCC">
        <w:instrText xml:space="preserve"> REF DNO \h </w:instrText>
      </w:r>
      <w:r w:rsidR="00BF2CCC">
        <w:rPr>
          <w:b/>
          <w:color w:val="2B579A"/>
          <w:shd w:val="clear" w:color="auto" w:fill="E6E6E6"/>
        </w:rPr>
      </w:r>
      <w:r w:rsidR="00BF2CCC">
        <w:rPr>
          <w:b/>
          <w:color w:val="2B579A"/>
          <w:shd w:val="clear" w:color="auto" w:fill="E6E6E6"/>
        </w:rPr>
        <w:fldChar w:fldCharType="separate"/>
      </w:r>
      <w:r w:rsidR="005C572C" w:rsidRPr="0076424C">
        <w:rPr>
          <w:b/>
        </w:rPr>
        <w:t>DNO</w:t>
      </w:r>
      <w:r w:rsidR="00BF2CCC">
        <w:rPr>
          <w:b/>
          <w:color w:val="2B579A"/>
          <w:shd w:val="clear" w:color="auto" w:fill="E6E6E6"/>
        </w:rPr>
        <w:fldChar w:fldCharType="end"/>
      </w:r>
      <w:r w:rsidR="00C154EB">
        <w:t xml:space="preserve"> in the case of </w:t>
      </w:r>
      <w:r w:rsidR="007A6AC6">
        <w:rPr>
          <w:b/>
          <w:color w:val="2B579A"/>
          <w:shd w:val="clear" w:color="auto" w:fill="E6E6E6"/>
        </w:rPr>
        <w:fldChar w:fldCharType="begin"/>
      </w:r>
      <w:r w:rsidR="007A6AC6">
        <w:instrText xml:space="preserve"> REF Anchor \h </w:instrText>
      </w:r>
      <w:r w:rsidR="007A6AC6">
        <w:rPr>
          <w:b/>
          <w:color w:val="2B579A"/>
          <w:shd w:val="clear" w:color="auto" w:fill="E6E6E6"/>
        </w:rPr>
      </w:r>
      <w:r w:rsidR="007A6AC6">
        <w:rPr>
          <w:b/>
          <w:color w:val="2B579A"/>
          <w:shd w:val="clear" w:color="auto" w:fill="E6E6E6"/>
        </w:rPr>
        <w:fldChar w:fldCharType="separate"/>
      </w:r>
      <w:r w:rsidR="005C572C">
        <w:rPr>
          <w:b/>
        </w:rPr>
        <w:t>Anchor</w:t>
      </w:r>
      <w:r w:rsidR="007A6AC6">
        <w:rPr>
          <w:b/>
          <w:color w:val="2B579A"/>
          <w:shd w:val="clear" w:color="auto" w:fill="E6E6E6"/>
        </w:rPr>
        <w:fldChar w:fldCharType="end"/>
      </w:r>
      <w:r w:rsidR="00C154EB">
        <w:rPr>
          <w:b/>
          <w:bCs/>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00C154EB">
        <w:rPr>
          <w:b/>
          <w:bCs/>
        </w:rPr>
        <w:t>s</w:t>
      </w:r>
      <w:r w:rsidR="00D84527">
        <w:t xml:space="preserve"> for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00D84527">
        <w:rPr>
          <w:b/>
          <w:bCs/>
        </w:rPr>
        <w:t>s</w:t>
      </w:r>
      <w:r w:rsidR="00A933FB" w:rsidRPr="0076424C">
        <w:rPr>
          <w:b/>
        </w:rPr>
        <w:t>.</w:t>
      </w:r>
    </w:p>
    <w:p w14:paraId="681554BE" w14:textId="21499D92" w:rsidR="009F2470" w:rsidRDefault="009F2470" w:rsidP="009F2470">
      <w:pPr>
        <w:rPr>
          <w:bCs/>
          <w:sz w:val="22"/>
        </w:rPr>
      </w:pPr>
      <w:r>
        <w:rPr>
          <w:bCs/>
        </w:rPr>
        <w:t>DPC6.8.3</w:t>
      </w:r>
      <w:r>
        <w:rPr>
          <w:bCs/>
        </w:rPr>
        <w:tab/>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b/>
        </w:rPr>
        <w:t>s</w:t>
      </w:r>
      <w:r>
        <w:rPr>
          <w:bCs/>
        </w:rPr>
        <w:t xml:space="preserve"> may also include other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rPr>
        <w:t>s</w:t>
      </w:r>
      <w:r>
        <w:rPr>
          <w:bCs/>
        </w:rPr>
        <w:t xml:space="preserve"> as parties to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bCs/>
        </w:rPr>
        <w:t xml:space="preserve"> in addition to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Pr>
          <w:b/>
        </w:rPr>
        <w:t>s</w:t>
      </w:r>
      <w:r>
        <w:rPr>
          <w:bCs/>
        </w:rPr>
        <w:t xml:space="preserve">.  All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rPr>
        <w:t xml:space="preserve">s </w:t>
      </w:r>
      <w:r>
        <w:rPr>
          <w:bCs/>
        </w:rPr>
        <w:t>shall</w:t>
      </w:r>
      <w:r>
        <w:rPr>
          <w:b/>
        </w:rPr>
        <w:t xml:space="preserve"> </w:t>
      </w:r>
      <w:r>
        <w:rPr>
          <w:bCs/>
        </w:rPr>
        <w:t xml:space="preserve">ensure that all their relevant </w:t>
      </w:r>
      <w:r w:rsidR="00264A23">
        <w:rPr>
          <w:b/>
          <w:color w:val="2B579A"/>
          <w:shd w:val="clear" w:color="auto" w:fill="E6E6E6"/>
        </w:rPr>
        <w:fldChar w:fldCharType="begin"/>
      </w:r>
      <w:r w:rsidR="00264A23">
        <w:rPr>
          <w:bCs/>
        </w:rPr>
        <w:instrText xml:space="preserve"> REF Equipment \h </w:instrText>
      </w:r>
      <w:r w:rsidR="00264A23">
        <w:rPr>
          <w:b/>
          <w:color w:val="2B579A"/>
          <w:shd w:val="clear" w:color="auto" w:fill="E6E6E6"/>
        </w:rPr>
      </w:r>
      <w:r w:rsidR="00264A23">
        <w:rPr>
          <w:b/>
          <w:color w:val="2B579A"/>
          <w:shd w:val="clear" w:color="auto" w:fill="E6E6E6"/>
        </w:rPr>
        <w:fldChar w:fldCharType="separate"/>
      </w:r>
      <w:r w:rsidR="005C572C" w:rsidRPr="0076424C">
        <w:rPr>
          <w:b/>
        </w:rPr>
        <w:t>Equipment</w:t>
      </w:r>
      <w:r w:rsidR="00264A23">
        <w:rPr>
          <w:b/>
          <w:color w:val="2B579A"/>
          <w:shd w:val="clear" w:color="auto" w:fill="E6E6E6"/>
        </w:rPr>
        <w:fldChar w:fldCharType="end"/>
      </w:r>
      <w:r>
        <w:rPr>
          <w:bCs/>
        </w:rPr>
        <w:t xml:space="preserve"> is provided with resilient back up power sources that will allow that </w:t>
      </w:r>
      <w:r w:rsidR="00C004AE">
        <w:rPr>
          <w:b/>
          <w:color w:val="2B579A"/>
          <w:shd w:val="clear" w:color="auto" w:fill="E6E6E6"/>
        </w:rPr>
        <w:fldChar w:fldCharType="begin"/>
      </w:r>
      <w:r w:rsidR="00C004AE">
        <w:rPr>
          <w:bCs/>
        </w:rPr>
        <w:instrText xml:space="preserve"> REF Equipment \h </w:instrText>
      </w:r>
      <w:r w:rsidR="00C004AE">
        <w:rPr>
          <w:b/>
          <w:color w:val="2B579A"/>
          <w:shd w:val="clear" w:color="auto" w:fill="E6E6E6"/>
        </w:rPr>
      </w:r>
      <w:r w:rsidR="00C004AE">
        <w:rPr>
          <w:b/>
          <w:color w:val="2B579A"/>
          <w:shd w:val="clear" w:color="auto" w:fill="E6E6E6"/>
        </w:rPr>
        <w:fldChar w:fldCharType="separate"/>
      </w:r>
      <w:r w:rsidR="005C572C" w:rsidRPr="0076424C">
        <w:rPr>
          <w:b/>
        </w:rPr>
        <w:t>Equipment</w:t>
      </w:r>
      <w:r w:rsidR="00C004AE">
        <w:rPr>
          <w:b/>
          <w:color w:val="2B579A"/>
          <w:shd w:val="clear" w:color="auto" w:fill="E6E6E6"/>
        </w:rPr>
        <w:fldChar w:fldCharType="end"/>
      </w:r>
      <w:r w:rsidR="00C004AE">
        <w:rPr>
          <w:bCs/>
        </w:rPr>
        <w:t xml:space="preserve"> </w:t>
      </w:r>
      <w:r>
        <w:rPr>
          <w:bCs/>
        </w:rPr>
        <w:t xml:space="preserve">to operate autonomously, or be operated </w:t>
      </w:r>
      <w:r w:rsidR="00553138">
        <w:rPr>
          <w:bCs/>
        </w:rPr>
        <w:t xml:space="preserve">manually </w:t>
      </w:r>
      <w:r w:rsidR="009C77B9">
        <w:rPr>
          <w:bCs/>
        </w:rPr>
        <w:t xml:space="preserve">or </w:t>
      </w:r>
      <w:r>
        <w:rPr>
          <w:bCs/>
        </w:rPr>
        <w:t xml:space="preserve">remotely, for at least 72 hours following the start of the </w:t>
      </w:r>
      <w:r w:rsidR="002F2DC3">
        <w:rPr>
          <w:b/>
          <w:color w:val="2B579A"/>
          <w:shd w:val="clear" w:color="auto" w:fill="E6E6E6"/>
        </w:rPr>
        <w:fldChar w:fldCharType="begin"/>
      </w:r>
      <w:r w:rsidR="002F2DC3">
        <w:rPr>
          <w:bCs/>
        </w:rPr>
        <w:instrText xml:space="preserve"> REF TotalShutdown \h </w:instrText>
      </w:r>
      <w:r w:rsidR="002F2DC3">
        <w:rPr>
          <w:b/>
          <w:color w:val="2B579A"/>
          <w:shd w:val="clear" w:color="auto" w:fill="E6E6E6"/>
        </w:rPr>
      </w:r>
      <w:r w:rsidR="002F2DC3">
        <w:rPr>
          <w:b/>
          <w:color w:val="2B579A"/>
          <w:shd w:val="clear" w:color="auto" w:fill="E6E6E6"/>
        </w:rPr>
        <w:fldChar w:fldCharType="separate"/>
      </w:r>
      <w:r w:rsidR="005C572C" w:rsidRPr="0076424C">
        <w:rPr>
          <w:b/>
        </w:rPr>
        <w:t>Total Shutdown</w:t>
      </w:r>
      <w:r w:rsidR="002F2DC3">
        <w:rPr>
          <w:b/>
          <w:color w:val="2B579A"/>
          <w:shd w:val="clear" w:color="auto" w:fill="E6E6E6"/>
        </w:rPr>
        <w:fldChar w:fldCharType="end"/>
      </w:r>
      <w:r>
        <w:rPr>
          <w:bCs/>
        </w:rPr>
        <w:t xml:space="preserve"> or </w:t>
      </w:r>
      <w:r w:rsidR="00D4164F">
        <w:rPr>
          <w:b/>
          <w:color w:val="2B579A"/>
          <w:shd w:val="clear" w:color="auto" w:fill="E6E6E6"/>
        </w:rPr>
        <w:fldChar w:fldCharType="begin"/>
      </w:r>
      <w:r w:rsidR="00D4164F">
        <w:rPr>
          <w:bCs/>
        </w:rPr>
        <w:instrText xml:space="preserve"> REF PartialShutdown \h </w:instrText>
      </w:r>
      <w:r w:rsidR="00D4164F">
        <w:rPr>
          <w:b/>
          <w:color w:val="2B579A"/>
          <w:shd w:val="clear" w:color="auto" w:fill="E6E6E6"/>
        </w:rPr>
      </w:r>
      <w:r w:rsidR="00D4164F">
        <w:rPr>
          <w:b/>
          <w:color w:val="2B579A"/>
          <w:shd w:val="clear" w:color="auto" w:fill="E6E6E6"/>
        </w:rPr>
        <w:fldChar w:fldCharType="separate"/>
      </w:r>
      <w:r w:rsidR="005C572C" w:rsidRPr="0076424C">
        <w:rPr>
          <w:b/>
        </w:rPr>
        <w:t>Partial Shutdown</w:t>
      </w:r>
      <w:r w:rsidR="00D4164F">
        <w:rPr>
          <w:b/>
          <w:color w:val="2B579A"/>
          <w:shd w:val="clear" w:color="auto" w:fill="E6E6E6"/>
        </w:rPr>
        <w:fldChar w:fldCharType="end"/>
      </w:r>
      <w:r>
        <w:rPr>
          <w:bCs/>
        </w:rPr>
        <w:t xml:space="preserve">.  In these </w:t>
      </w:r>
      <w:proofErr w:type="gramStart"/>
      <w:r>
        <w:rPr>
          <w:bCs/>
        </w:rPr>
        <w:t>cases</w:t>
      </w:r>
      <w:proofErr w:type="gramEnd"/>
      <w:r>
        <w:rPr>
          <w:bCs/>
        </w:rPr>
        <w:t xml:space="preserve">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bCs/>
        </w:rPr>
        <w:t xml:space="preserve"> will provide power resilient communications to the </w:t>
      </w:r>
      <w:r w:rsidRPr="00795558">
        <w:rPr>
          <w:b/>
        </w:rPr>
        <w:t>Connection Point</w:t>
      </w:r>
      <w:r>
        <w:rPr>
          <w:b/>
        </w:rPr>
        <w:t>s</w:t>
      </w:r>
      <w:r>
        <w:rPr>
          <w:bCs/>
        </w:rPr>
        <w:t xml:space="preserve"> of all the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rPr>
        <w:t>s’</w:t>
      </w:r>
      <w:r>
        <w:rPr>
          <w:bCs/>
        </w:rPr>
        <w:t xml:space="preserve"> sites, unless specifically agreed otherwise.</w:t>
      </w:r>
    </w:p>
    <w:p w14:paraId="1560F85C" w14:textId="2AB6C71C" w:rsidR="009F2470" w:rsidRDefault="009F2470" w:rsidP="009F2470">
      <w:pPr>
        <w:jc w:val="left"/>
        <w:rPr>
          <w:bCs/>
        </w:rPr>
      </w:pPr>
      <w:r>
        <w:rPr>
          <w:bCs/>
        </w:rPr>
        <w:t>DPC6.8.4</w:t>
      </w:r>
      <w:r>
        <w:rPr>
          <w:bCs/>
        </w:rPr>
        <w:tab/>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rPr>
        <w:t>s</w:t>
      </w:r>
      <w:r>
        <w:rPr>
          <w:bCs/>
        </w:rPr>
        <w:t xml:space="preserve"> shall ensure that all their </w:t>
      </w:r>
      <w:r w:rsidR="00264A23">
        <w:rPr>
          <w:b/>
          <w:color w:val="2B579A"/>
          <w:shd w:val="clear" w:color="auto" w:fill="E6E6E6"/>
        </w:rPr>
        <w:fldChar w:fldCharType="begin"/>
      </w:r>
      <w:r w:rsidR="00264A23">
        <w:rPr>
          <w:bCs/>
        </w:rPr>
        <w:instrText xml:space="preserve"> REF Equipment \h </w:instrText>
      </w:r>
      <w:r w:rsidR="00264A23">
        <w:rPr>
          <w:b/>
          <w:color w:val="2B579A"/>
          <w:shd w:val="clear" w:color="auto" w:fill="E6E6E6"/>
        </w:rPr>
      </w:r>
      <w:r w:rsidR="00264A23">
        <w:rPr>
          <w:b/>
          <w:color w:val="2B579A"/>
          <w:shd w:val="clear" w:color="auto" w:fill="E6E6E6"/>
        </w:rPr>
        <w:fldChar w:fldCharType="separate"/>
      </w:r>
      <w:r w:rsidR="005C572C" w:rsidRPr="0076424C">
        <w:rPr>
          <w:b/>
        </w:rPr>
        <w:t>Equipment</w:t>
      </w:r>
      <w:r w:rsidR="00264A23">
        <w:rPr>
          <w:b/>
          <w:color w:val="2B579A"/>
          <w:shd w:val="clear" w:color="auto" w:fill="E6E6E6"/>
        </w:rPr>
        <w:fldChar w:fldCharType="end"/>
      </w:r>
      <w:r>
        <w:rPr>
          <w:bCs/>
        </w:rPr>
        <w:t xml:space="preserve"> is secure against </w:t>
      </w:r>
      <w:proofErr w:type="spellStart"/>
      <w:r>
        <w:rPr>
          <w:bCs/>
        </w:rPr>
        <w:t>cyber attack</w:t>
      </w:r>
      <w:proofErr w:type="spellEnd"/>
      <w:r>
        <w:rPr>
          <w:bCs/>
        </w:rPr>
        <w:t xml:space="preserve"> and intrusion </w:t>
      </w:r>
      <w:r w:rsidR="00847AC6">
        <w:rPr>
          <w:bCs/>
        </w:rPr>
        <w:t xml:space="preserve">to </w:t>
      </w:r>
      <w:r>
        <w:rPr>
          <w:bCs/>
        </w:rPr>
        <w:t xml:space="preserve">a level consistent with that of </w:t>
      </w:r>
      <w:r w:rsidRPr="00D63BD3">
        <w:rPr>
          <w:rFonts w:cs="Arial"/>
        </w:rPr>
        <w:t>the Security of Network Information System (NIS) Regulations</w:t>
      </w:r>
      <w:r>
        <w:rPr>
          <w:bCs/>
        </w:rPr>
        <w:t>.</w:t>
      </w:r>
    </w:p>
    <w:p w14:paraId="44249426" w14:textId="2E437D10" w:rsidR="009F2470" w:rsidRDefault="009F2470" w:rsidP="009F2470">
      <w:pPr>
        <w:jc w:val="left"/>
        <w:rPr>
          <w:snapToGrid w:val="0"/>
          <w:szCs w:val="24"/>
        </w:rPr>
      </w:pPr>
      <w:r>
        <w:rPr>
          <w:bCs/>
        </w:rPr>
        <w:t>DPC6.8.5</w:t>
      </w:r>
      <w:r>
        <w:rPr>
          <w:bCs/>
        </w:rPr>
        <w:tab/>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1124C0">
        <w:rPr>
          <w:b/>
          <w:bCs/>
          <w:snapToGrid w:val="0"/>
          <w:szCs w:val="24"/>
        </w:rPr>
        <w:t>s</w:t>
      </w:r>
      <w:r w:rsidRPr="001124C0">
        <w:rPr>
          <w:snapToGrid w:val="0"/>
          <w:szCs w:val="24"/>
        </w:rPr>
        <w:t xml:space="preserve"> shall have the ability to </w:t>
      </w:r>
      <w:r>
        <w:rPr>
          <w:snapToGrid w:val="0"/>
          <w:szCs w:val="24"/>
        </w:rPr>
        <w:t xml:space="preserve">switch to alternative </w:t>
      </w:r>
      <w:r w:rsidR="00C004AE">
        <w:rPr>
          <w:b/>
          <w:snapToGrid w:val="0"/>
          <w:color w:val="2B579A"/>
          <w:szCs w:val="24"/>
          <w:shd w:val="clear" w:color="auto" w:fill="E6E6E6"/>
        </w:rPr>
        <w:fldChar w:fldCharType="begin"/>
      </w:r>
      <w:r w:rsidR="00C004AE">
        <w:rPr>
          <w:snapToGrid w:val="0"/>
          <w:szCs w:val="24"/>
        </w:rPr>
        <w:instrText xml:space="preserve"> REF Protection \h </w:instrText>
      </w:r>
      <w:r w:rsidR="00C004AE">
        <w:rPr>
          <w:b/>
          <w:snapToGrid w:val="0"/>
          <w:color w:val="2B579A"/>
          <w:szCs w:val="24"/>
          <w:shd w:val="clear" w:color="auto" w:fill="E6E6E6"/>
        </w:rPr>
      </w:r>
      <w:r w:rsidR="00C004AE">
        <w:rPr>
          <w:b/>
          <w:snapToGrid w:val="0"/>
          <w:color w:val="2B579A"/>
          <w:szCs w:val="24"/>
          <w:shd w:val="clear" w:color="auto" w:fill="E6E6E6"/>
        </w:rPr>
        <w:fldChar w:fldCharType="separate"/>
      </w:r>
      <w:r w:rsidR="005C572C" w:rsidRPr="0076424C">
        <w:rPr>
          <w:b/>
        </w:rPr>
        <w:t>Protection</w:t>
      </w:r>
      <w:r w:rsidR="00C004AE">
        <w:rPr>
          <w:b/>
          <w:snapToGrid w:val="0"/>
          <w:color w:val="2B579A"/>
          <w:szCs w:val="24"/>
          <w:shd w:val="clear" w:color="auto" w:fill="E6E6E6"/>
        </w:rPr>
        <w:fldChar w:fldCharType="end"/>
      </w:r>
      <w:r w:rsidRPr="001124C0">
        <w:rPr>
          <w:snapToGrid w:val="0"/>
          <w:szCs w:val="24"/>
        </w:rPr>
        <w:t xml:space="preserve"> </w:t>
      </w:r>
      <w:r>
        <w:rPr>
          <w:snapToGrid w:val="0"/>
          <w:szCs w:val="24"/>
        </w:rPr>
        <w:t xml:space="preserve">and/or control </w:t>
      </w:r>
      <w:r w:rsidR="00065BEA">
        <w:rPr>
          <w:snapToGrid w:val="0"/>
          <w:szCs w:val="24"/>
        </w:rPr>
        <w:t>system</w:t>
      </w:r>
      <w:r>
        <w:rPr>
          <w:snapToGrid w:val="0"/>
          <w:szCs w:val="24"/>
        </w:rPr>
        <w:t xml:space="preserve"> </w:t>
      </w:r>
      <w:r w:rsidRPr="001124C0">
        <w:rPr>
          <w:snapToGrid w:val="0"/>
          <w:szCs w:val="24"/>
        </w:rPr>
        <w:t xml:space="preserve">settings on their </w:t>
      </w:r>
      <w:r w:rsidR="00264A23">
        <w:rPr>
          <w:b/>
          <w:color w:val="2B579A"/>
          <w:shd w:val="clear" w:color="auto" w:fill="E6E6E6"/>
        </w:rPr>
        <w:fldChar w:fldCharType="begin"/>
      </w:r>
      <w:r w:rsidR="00264A23">
        <w:rPr>
          <w:bCs/>
        </w:rPr>
        <w:instrText xml:space="preserve"> REF Equipment \h </w:instrText>
      </w:r>
      <w:r w:rsidR="00264A23">
        <w:rPr>
          <w:b/>
          <w:color w:val="2B579A"/>
          <w:shd w:val="clear" w:color="auto" w:fill="E6E6E6"/>
        </w:rPr>
      </w:r>
      <w:r w:rsidR="00264A23">
        <w:rPr>
          <w:b/>
          <w:color w:val="2B579A"/>
          <w:shd w:val="clear" w:color="auto" w:fill="E6E6E6"/>
        </w:rPr>
        <w:fldChar w:fldCharType="separate"/>
      </w:r>
      <w:r w:rsidR="005C572C" w:rsidRPr="0076424C">
        <w:rPr>
          <w:b/>
        </w:rPr>
        <w:t>Equipment</w:t>
      </w:r>
      <w:r w:rsidR="00264A23">
        <w:rPr>
          <w:b/>
          <w:color w:val="2B579A"/>
          <w:shd w:val="clear" w:color="auto" w:fill="E6E6E6"/>
        </w:rPr>
        <w:fldChar w:fldCharType="end"/>
      </w:r>
      <w:r w:rsidRPr="001124C0">
        <w:rPr>
          <w:snapToGrid w:val="0"/>
          <w:szCs w:val="24"/>
        </w:rPr>
        <w:t xml:space="preserve"> if they are required to do so to be able to satisfy their obligations of a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Pr="00AD5544">
        <w:rPr>
          <w:snapToGrid w:val="0"/>
          <w:szCs w:val="24"/>
        </w:rPr>
        <w:t>.</w:t>
      </w:r>
      <w:r>
        <w:rPr>
          <w:snapToGrid w:val="0"/>
          <w:szCs w:val="24"/>
        </w:rPr>
        <w:t xml:space="preserve">  Any alternative settings shall be agreed with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snapToGrid w:val="0"/>
          <w:szCs w:val="24"/>
        </w:rPr>
        <w:t xml:space="preserve"> and recorded in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snapToGrid w:val="0"/>
          <w:szCs w:val="24"/>
        </w:rPr>
        <w:t xml:space="preserv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016B43">
        <w:rPr>
          <w:b/>
          <w:bCs/>
          <w:snapToGrid w:val="0"/>
          <w:szCs w:val="24"/>
        </w:rPr>
        <w:t>s</w:t>
      </w:r>
      <w:r>
        <w:rPr>
          <w:snapToGrid w:val="0"/>
          <w:szCs w:val="24"/>
        </w:rPr>
        <w:t xml:space="preserve"> shall also </w:t>
      </w:r>
      <w:proofErr w:type="gramStart"/>
      <w:r>
        <w:rPr>
          <w:snapToGrid w:val="0"/>
          <w:szCs w:val="24"/>
        </w:rPr>
        <w:t>have the ability to</w:t>
      </w:r>
      <w:proofErr w:type="gramEnd"/>
      <w:r>
        <w:rPr>
          <w:snapToGrid w:val="0"/>
          <w:szCs w:val="24"/>
        </w:rPr>
        <w:t xml:space="preserve"> revert to the original </w:t>
      </w:r>
      <w:r w:rsidR="00C004AE">
        <w:rPr>
          <w:b/>
          <w:snapToGrid w:val="0"/>
          <w:color w:val="2B579A"/>
          <w:szCs w:val="24"/>
          <w:shd w:val="clear" w:color="auto" w:fill="E6E6E6"/>
        </w:rPr>
        <w:fldChar w:fldCharType="begin"/>
      </w:r>
      <w:r w:rsidR="00C004AE">
        <w:rPr>
          <w:snapToGrid w:val="0"/>
          <w:szCs w:val="24"/>
        </w:rPr>
        <w:instrText xml:space="preserve"> REF Protection \h </w:instrText>
      </w:r>
      <w:r w:rsidR="00C004AE">
        <w:rPr>
          <w:b/>
          <w:snapToGrid w:val="0"/>
          <w:color w:val="2B579A"/>
          <w:szCs w:val="24"/>
          <w:shd w:val="clear" w:color="auto" w:fill="E6E6E6"/>
        </w:rPr>
      </w:r>
      <w:r w:rsidR="00C004AE">
        <w:rPr>
          <w:b/>
          <w:snapToGrid w:val="0"/>
          <w:color w:val="2B579A"/>
          <w:szCs w:val="24"/>
          <w:shd w:val="clear" w:color="auto" w:fill="E6E6E6"/>
        </w:rPr>
        <w:fldChar w:fldCharType="separate"/>
      </w:r>
      <w:r w:rsidR="005C572C" w:rsidRPr="0076424C">
        <w:rPr>
          <w:b/>
        </w:rPr>
        <w:t>Protection</w:t>
      </w:r>
      <w:r w:rsidR="00C004AE">
        <w:rPr>
          <w:b/>
          <w:snapToGrid w:val="0"/>
          <w:color w:val="2B579A"/>
          <w:szCs w:val="24"/>
          <w:shd w:val="clear" w:color="auto" w:fill="E6E6E6"/>
        </w:rPr>
        <w:fldChar w:fldCharType="end"/>
      </w:r>
      <w:r>
        <w:rPr>
          <w:snapToGrid w:val="0"/>
          <w:szCs w:val="24"/>
        </w:rPr>
        <w:t xml:space="preserve"> and/or control </w:t>
      </w:r>
      <w:r w:rsidR="006A13B6">
        <w:rPr>
          <w:snapToGrid w:val="0"/>
          <w:szCs w:val="24"/>
        </w:rPr>
        <w:t>system</w:t>
      </w:r>
      <w:r>
        <w:rPr>
          <w:snapToGrid w:val="0"/>
          <w:szCs w:val="24"/>
        </w:rPr>
        <w:t xml:space="preserve"> settings seamlessly whilst their </w:t>
      </w:r>
      <w:r w:rsidR="00264A23">
        <w:rPr>
          <w:b/>
          <w:color w:val="2B579A"/>
          <w:shd w:val="clear" w:color="auto" w:fill="E6E6E6"/>
        </w:rPr>
        <w:fldChar w:fldCharType="begin"/>
      </w:r>
      <w:r w:rsidR="00264A23">
        <w:rPr>
          <w:bCs/>
        </w:rPr>
        <w:instrText xml:space="preserve"> REF Equipment \h </w:instrText>
      </w:r>
      <w:r w:rsidR="00264A23">
        <w:rPr>
          <w:b/>
          <w:color w:val="2B579A"/>
          <w:shd w:val="clear" w:color="auto" w:fill="E6E6E6"/>
        </w:rPr>
      </w:r>
      <w:r w:rsidR="00264A23">
        <w:rPr>
          <w:b/>
          <w:color w:val="2B579A"/>
          <w:shd w:val="clear" w:color="auto" w:fill="E6E6E6"/>
        </w:rPr>
        <w:fldChar w:fldCharType="separate"/>
      </w:r>
      <w:r w:rsidR="005C572C" w:rsidRPr="0076424C">
        <w:rPr>
          <w:b/>
        </w:rPr>
        <w:t>Equipment</w:t>
      </w:r>
      <w:r w:rsidR="00264A23">
        <w:rPr>
          <w:b/>
          <w:color w:val="2B579A"/>
          <w:shd w:val="clear" w:color="auto" w:fill="E6E6E6"/>
        </w:rPr>
        <w:fldChar w:fldCharType="end"/>
      </w:r>
      <w:r>
        <w:rPr>
          <w:snapToGrid w:val="0"/>
          <w:szCs w:val="24"/>
        </w:rPr>
        <w:t xml:space="preserve"> remains in service.</w:t>
      </w:r>
    </w:p>
    <w:p w14:paraId="4A544E85" w14:textId="1157E531" w:rsidR="009F2470" w:rsidRDefault="009F2470" w:rsidP="009F2470">
      <w:pPr>
        <w:jc w:val="left"/>
      </w:pPr>
      <w:r>
        <w:rPr>
          <w:snapToGrid w:val="0"/>
          <w:szCs w:val="24"/>
        </w:rPr>
        <w:t>DPC6.8.6</w:t>
      </w:r>
      <w:r>
        <w:rPr>
          <w:snapToGrid w:val="0"/>
          <w:szCs w:val="24"/>
        </w:rPr>
        <w:tab/>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2A132E">
        <w:rPr>
          <w:b/>
          <w:bCs/>
          <w:snapToGrid w:val="0"/>
          <w:szCs w:val="24"/>
        </w:rPr>
        <w:t>s</w:t>
      </w:r>
      <w:r>
        <w:rPr>
          <w:snapToGrid w:val="0"/>
          <w:szCs w:val="24"/>
        </w:rPr>
        <w:t xml:space="preserve"> shall ensure that all their control systems essential for managing their </w:t>
      </w:r>
      <w:r w:rsidR="00264A23">
        <w:rPr>
          <w:b/>
          <w:color w:val="2B579A"/>
          <w:shd w:val="clear" w:color="auto" w:fill="E6E6E6"/>
        </w:rPr>
        <w:fldChar w:fldCharType="begin"/>
      </w:r>
      <w:r w:rsidR="00264A23">
        <w:rPr>
          <w:bCs/>
        </w:rPr>
        <w:instrText xml:space="preserve"> REF Equipment \h </w:instrText>
      </w:r>
      <w:r w:rsidR="00264A23">
        <w:rPr>
          <w:b/>
          <w:color w:val="2B579A"/>
          <w:shd w:val="clear" w:color="auto" w:fill="E6E6E6"/>
        </w:rPr>
      </w:r>
      <w:r w:rsidR="00264A23">
        <w:rPr>
          <w:b/>
          <w:color w:val="2B579A"/>
          <w:shd w:val="clear" w:color="auto" w:fill="E6E6E6"/>
        </w:rPr>
        <w:fldChar w:fldCharType="separate"/>
      </w:r>
      <w:r w:rsidR="005C572C" w:rsidRPr="0076424C">
        <w:rPr>
          <w:b/>
        </w:rPr>
        <w:t>Equipment</w:t>
      </w:r>
      <w:r w:rsidR="00264A23">
        <w:rPr>
          <w:b/>
          <w:color w:val="2B579A"/>
          <w:shd w:val="clear" w:color="auto" w:fill="E6E6E6"/>
        </w:rPr>
        <w:fldChar w:fldCharType="end"/>
      </w:r>
      <w:r>
        <w:rPr>
          <w:b/>
          <w:bCs/>
          <w:snapToGrid w:val="0"/>
          <w:szCs w:val="24"/>
        </w:rPr>
        <w:t xml:space="preserve"> </w:t>
      </w:r>
      <w:r>
        <w:rPr>
          <w:snapToGrid w:val="0"/>
          <w:szCs w:val="24"/>
        </w:rPr>
        <w:t xml:space="preserve">are sufficiently robust and capable of handling all the alarms and other data that will be generated in high volume during </w:t>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r>
        <w:rPr>
          <w:snapToGrid w:val="0"/>
          <w:szCs w:val="24"/>
        </w:rPr>
        <w:t>, without any degradation of capability.</w:t>
      </w:r>
      <w:r w:rsidRPr="0087398F" w:rsidDel="00D57870">
        <w:t xml:space="preserve"> </w:t>
      </w:r>
    </w:p>
    <w:p w14:paraId="4ADD6797" w14:textId="07CD6D27" w:rsidR="00F81AC5" w:rsidRPr="004E7707" w:rsidRDefault="00F81AC5" w:rsidP="00F81AC5">
      <w:pPr>
        <w:jc w:val="left"/>
      </w:pPr>
      <w:r>
        <w:t>DPC6.8.7</w:t>
      </w:r>
      <w:r>
        <w:tab/>
        <w:t xml:space="preserve">During </w:t>
      </w:r>
      <w:r>
        <w:rPr>
          <w:color w:val="2B579A"/>
          <w:shd w:val="clear" w:color="auto" w:fill="E6E6E6"/>
        </w:rPr>
        <w:fldChar w:fldCharType="begin"/>
      </w:r>
      <w:r>
        <w:instrText xml:space="preserve"> REF systemrestoration \h </w:instrText>
      </w:r>
      <w:r>
        <w:rPr>
          <w:color w:val="2B579A"/>
          <w:shd w:val="clear" w:color="auto" w:fill="E6E6E6"/>
        </w:rPr>
      </w:r>
      <w:r>
        <w:rPr>
          <w:color w:val="2B579A"/>
          <w:shd w:val="clear" w:color="auto" w:fill="E6E6E6"/>
        </w:rPr>
        <w:fldChar w:fldCharType="separate"/>
      </w:r>
      <w:r w:rsidR="005C572C" w:rsidRPr="0076424C">
        <w:rPr>
          <w:b/>
        </w:rPr>
        <w:t>S</w:t>
      </w:r>
      <w:r w:rsidR="005C572C">
        <w:rPr>
          <w:b/>
        </w:rPr>
        <w:t>ystem Restoration</w:t>
      </w:r>
      <w:r>
        <w:rPr>
          <w:color w:val="2B579A"/>
          <w:shd w:val="clear" w:color="auto" w:fill="E6E6E6"/>
        </w:rPr>
        <w:fldChar w:fldCharType="end"/>
      </w:r>
      <w:r>
        <w:t xml:space="preserve">, any changes to the </w:t>
      </w:r>
      <w:r w:rsidR="006A13B6">
        <w:t>control system</w:t>
      </w:r>
      <w:r w:rsidR="00463130">
        <w:t>s</w:t>
      </w:r>
      <w:r>
        <w:t xml:space="preserve"> and settings of the different control devices of the </w:t>
      </w:r>
      <w:r>
        <w:rPr>
          <w:b/>
          <w:color w:val="2B579A"/>
          <w:shd w:val="clear" w:color="auto" w:fill="E6E6E6"/>
        </w:rPr>
        <w:fldChar w:fldCharType="begin"/>
      </w:r>
      <w:r>
        <w:instrText xml:space="preserve"> REF pgm \h </w:instrText>
      </w:r>
      <w:r>
        <w:rPr>
          <w:b/>
          <w:color w:val="2B579A"/>
          <w:shd w:val="clear" w:color="auto" w:fill="E6E6E6"/>
        </w:rPr>
      </w:r>
      <w:r>
        <w:rPr>
          <w:b/>
          <w:color w:val="2B579A"/>
          <w:shd w:val="clear" w:color="auto" w:fill="E6E6E6"/>
        </w:rPr>
        <w:fldChar w:fldCharType="separate"/>
      </w:r>
      <w:r w:rsidR="005C572C">
        <w:rPr>
          <w:b/>
        </w:rPr>
        <w:t>Power Generating Module</w:t>
      </w:r>
      <w:r>
        <w:rPr>
          <w:b/>
          <w:color w:val="2B579A"/>
          <w:shd w:val="clear" w:color="auto" w:fill="E6E6E6"/>
        </w:rPr>
        <w:fldChar w:fldCharType="end"/>
      </w:r>
      <w:r>
        <w:t xml:space="preserve"> shall be coordinated and agreed between the </w:t>
      </w:r>
      <w:r>
        <w:rPr>
          <w:b/>
          <w:color w:val="2B579A"/>
          <w:shd w:val="clear" w:color="auto" w:fill="E6E6E6"/>
        </w:rPr>
        <w:fldChar w:fldCharType="begin"/>
      </w:r>
      <w:r>
        <w:instrText xml:space="preserve"> REF DNO \h </w:instrText>
      </w:r>
      <w:r>
        <w:rPr>
          <w:b/>
          <w:color w:val="2B579A"/>
          <w:shd w:val="clear" w:color="auto" w:fill="E6E6E6"/>
        </w:rPr>
      </w:r>
      <w:r>
        <w:rPr>
          <w:b/>
          <w:color w:val="2B579A"/>
          <w:shd w:val="clear" w:color="auto" w:fill="E6E6E6"/>
        </w:rPr>
        <w:fldChar w:fldCharType="separate"/>
      </w:r>
      <w:r w:rsidR="005C572C" w:rsidRPr="0076424C">
        <w:rPr>
          <w:b/>
        </w:rPr>
        <w:t>DNO</w:t>
      </w:r>
      <w:r>
        <w:rPr>
          <w:b/>
          <w:color w:val="2B579A"/>
          <w:shd w:val="clear" w:color="auto" w:fill="E6E6E6"/>
        </w:rPr>
        <w:fldChar w:fldCharType="end"/>
      </w:r>
      <w:r>
        <w:t xml:space="preserve">, the </w:t>
      </w:r>
      <w:r>
        <w:rPr>
          <w:b/>
          <w:color w:val="2B579A"/>
          <w:shd w:val="clear" w:color="auto" w:fill="E6E6E6"/>
        </w:rPr>
        <w:fldChar w:fldCharType="begin"/>
      </w:r>
      <w:r>
        <w:instrText xml:space="preserve"> REF restorationcontractor \h </w:instrText>
      </w:r>
      <w:r>
        <w:rPr>
          <w:b/>
          <w:color w:val="2B579A"/>
          <w:shd w:val="clear" w:color="auto" w:fill="E6E6E6"/>
        </w:rPr>
      </w:r>
      <w:r>
        <w:rPr>
          <w:b/>
          <w:color w:val="2B579A"/>
          <w:shd w:val="clear" w:color="auto" w:fill="E6E6E6"/>
        </w:rPr>
        <w:fldChar w:fldCharType="separate"/>
      </w:r>
      <w:r w:rsidR="005C572C">
        <w:rPr>
          <w:b/>
        </w:rPr>
        <w:t>Restoration Contractor</w:t>
      </w:r>
      <w:r>
        <w:rPr>
          <w:b/>
          <w:color w:val="2B579A"/>
          <w:shd w:val="clear" w:color="auto" w:fill="E6E6E6"/>
        </w:rPr>
        <w:fldChar w:fldCharType="end"/>
      </w:r>
      <w:r>
        <w:t xml:space="preserve"> and </w:t>
      </w:r>
      <w:del w:id="632" w:author="Shaheeni Vekaria" w:date="2024-04-17T13:13:00Z">
        <w:r w:rsidDel="00E64AB1">
          <w:rPr>
            <w:b/>
            <w:color w:val="2B579A"/>
            <w:shd w:val="clear" w:color="auto" w:fill="E6E6E6"/>
          </w:rPr>
          <w:fldChar w:fldCharType="begin"/>
        </w:r>
        <w:r w:rsidDel="00E64AB1">
          <w:delInstrText xml:space="preserve"> REF NGESO \h </w:delInstrText>
        </w:r>
        <w:r w:rsidDel="00E64AB1">
          <w:rPr>
            <w:b/>
            <w:color w:val="2B579A"/>
            <w:shd w:val="clear" w:color="auto" w:fill="E6E6E6"/>
          </w:rPr>
        </w:r>
        <w:r w:rsidDel="00E64AB1">
          <w:rPr>
            <w:b/>
            <w:color w:val="2B579A"/>
            <w:shd w:val="clear" w:color="auto" w:fill="E6E6E6"/>
          </w:rPr>
          <w:fldChar w:fldCharType="separate"/>
        </w:r>
        <w:r w:rsidR="005C572C" w:rsidDel="00E64AB1">
          <w:rPr>
            <w:b/>
          </w:rPr>
          <w:delText>NGESO</w:delText>
        </w:r>
        <w:r w:rsidDel="00E64AB1">
          <w:rPr>
            <w:b/>
            <w:color w:val="2B579A"/>
            <w:shd w:val="clear" w:color="auto" w:fill="E6E6E6"/>
          </w:rPr>
          <w:fldChar w:fldCharType="end"/>
        </w:r>
      </w:del>
      <w:ins w:id="633" w:author="Shaheeni Vekaria" w:date="2024-04-17T13:13:00Z">
        <w:r w:rsidR="00E64AB1" w:rsidRPr="00E64AB1">
          <w:rPr>
            <w:color w:val="2B579A"/>
            <w:shd w:val="clear" w:color="auto" w:fill="E6E6E6"/>
            <w:rPrChange w:id="634" w:author="Shaheeni Vekaria" w:date="2024-04-17T13:13:00Z">
              <w:rPr>
                <w:b/>
                <w:bCs/>
              </w:rPr>
            </w:rPrChange>
          </w:rPr>
          <w:t>the</w:t>
        </w:r>
        <w:r w:rsidR="00E64AB1">
          <w:rPr>
            <w:b/>
            <w:bCs/>
          </w:rPr>
          <w:t xml:space="preserve"> ISOP</w:t>
        </w:r>
      </w:ins>
      <w:r>
        <w:t>.</w:t>
      </w:r>
    </w:p>
    <w:p w14:paraId="1F55208E" w14:textId="332D3E62" w:rsidR="009F2470" w:rsidRDefault="009F2470" w:rsidP="009F2470">
      <w:pPr>
        <w:jc w:val="left"/>
      </w:pPr>
      <w:r>
        <w:t>DPC6.8.</w:t>
      </w:r>
      <w:r w:rsidR="00F81AC5">
        <w:t>8</w:t>
      </w:r>
      <w:r>
        <w:tab/>
      </w:r>
      <w:r w:rsidR="000A5BDE">
        <w:rPr>
          <w:b/>
          <w:color w:val="2B579A"/>
          <w:shd w:val="clear" w:color="auto" w:fill="E6E6E6"/>
        </w:rPr>
        <w:fldChar w:fldCharType="begin"/>
      </w:r>
      <w:r w:rsidR="000A5BDE">
        <w:instrText xml:space="preserve"> REF Frequency \h </w:instrText>
      </w:r>
      <w:r w:rsidR="000A5BDE">
        <w:rPr>
          <w:b/>
          <w:color w:val="2B579A"/>
          <w:shd w:val="clear" w:color="auto" w:fill="E6E6E6"/>
        </w:rPr>
      </w:r>
      <w:r w:rsidR="000A5BDE">
        <w:rPr>
          <w:b/>
          <w:color w:val="2B579A"/>
          <w:shd w:val="clear" w:color="auto" w:fill="E6E6E6"/>
        </w:rPr>
        <w:fldChar w:fldCharType="separate"/>
      </w:r>
      <w:r w:rsidR="005C572C" w:rsidRPr="0076424C">
        <w:rPr>
          <w:b/>
        </w:rPr>
        <w:t>Frequency</w:t>
      </w:r>
      <w:r w:rsidR="000A5BDE">
        <w:rPr>
          <w:b/>
          <w:color w:val="2B579A"/>
          <w:shd w:val="clear" w:color="auto" w:fill="E6E6E6"/>
        </w:rPr>
        <w:fldChar w:fldCharType="end"/>
      </w:r>
      <w:r w:rsidR="000A5BDE">
        <w:rPr>
          <w:b/>
          <w:bCs/>
        </w:rPr>
        <w:t xml:space="preserve"> </w:t>
      </w:r>
      <w:r w:rsidRPr="0003477A">
        <w:t xml:space="preserve">control device (or speed governor) requirements during </w:t>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r w:rsidR="00BA5DE8">
        <w:t>.</w:t>
      </w:r>
    </w:p>
    <w:p w14:paraId="1FCEB211" w14:textId="48E3F1EF" w:rsidR="009F2470" w:rsidRDefault="00282A74" w:rsidP="00F81AC5">
      <w:pPr>
        <w:ind w:firstLine="0"/>
        <w:jc w:val="left"/>
      </w:pPr>
      <w:r>
        <w:rPr>
          <w:b/>
          <w:color w:val="2B579A"/>
          <w:shd w:val="clear" w:color="auto" w:fill="E6E6E6"/>
        </w:rPr>
        <w:fldChar w:fldCharType="begin"/>
      </w:r>
      <w:r>
        <w:instrText xml:space="preserve"> REF restorationcontractor \h </w:instrText>
      </w:r>
      <w:r>
        <w:rPr>
          <w:b/>
          <w:color w:val="2B579A"/>
          <w:shd w:val="clear" w:color="auto" w:fill="E6E6E6"/>
        </w:rPr>
      </w:r>
      <w:r>
        <w:rPr>
          <w:b/>
          <w:color w:val="2B579A"/>
          <w:shd w:val="clear" w:color="auto" w:fill="E6E6E6"/>
        </w:rPr>
        <w:fldChar w:fldCharType="separate"/>
      </w:r>
      <w:r w:rsidR="005C572C">
        <w:rPr>
          <w:b/>
        </w:rPr>
        <w:t>Restoration Contractor</w:t>
      </w:r>
      <w:r>
        <w:rPr>
          <w:b/>
          <w:color w:val="2B579A"/>
          <w:shd w:val="clear" w:color="auto" w:fill="E6E6E6"/>
        </w:rPr>
        <w:fldChar w:fldCharType="end"/>
      </w:r>
      <w:r w:rsidR="009F2470" w:rsidRPr="001600EB">
        <w:rPr>
          <w:b/>
          <w:bCs/>
        </w:rPr>
        <w:t>s</w:t>
      </w:r>
      <w:r w:rsidR="009F2470">
        <w:t xml:space="preserve"> with generating </w:t>
      </w:r>
      <w:r w:rsidR="00EB56E6">
        <w:rPr>
          <w:b/>
          <w:color w:val="2B579A"/>
          <w:shd w:val="clear" w:color="auto" w:fill="E6E6E6"/>
        </w:rPr>
        <w:fldChar w:fldCharType="begin"/>
      </w:r>
      <w:r w:rsidR="00EB56E6">
        <w:instrText xml:space="preserve"> REF Plant \h </w:instrText>
      </w:r>
      <w:r w:rsidR="00EB56E6">
        <w:rPr>
          <w:b/>
          <w:color w:val="2B579A"/>
          <w:shd w:val="clear" w:color="auto" w:fill="E6E6E6"/>
        </w:rPr>
      </w:r>
      <w:r w:rsidR="00EB56E6">
        <w:rPr>
          <w:b/>
          <w:color w:val="2B579A"/>
          <w:shd w:val="clear" w:color="auto" w:fill="E6E6E6"/>
        </w:rPr>
        <w:fldChar w:fldCharType="separate"/>
      </w:r>
      <w:r w:rsidR="005C572C" w:rsidRPr="0076424C">
        <w:rPr>
          <w:b/>
        </w:rPr>
        <w:t>Plant</w:t>
      </w:r>
      <w:r w:rsidR="00EB56E6">
        <w:rPr>
          <w:b/>
          <w:color w:val="2B579A"/>
          <w:shd w:val="clear" w:color="auto" w:fill="E6E6E6"/>
        </w:rPr>
        <w:fldChar w:fldCharType="end"/>
      </w:r>
      <w:r w:rsidR="009F2470">
        <w:t xml:space="preserve"> shall be capable of operating their </w:t>
      </w:r>
      <w:r w:rsidR="009F2470" w:rsidRPr="00654C71">
        <w:rPr>
          <w:b/>
          <w:bCs/>
        </w:rPr>
        <w:t>Power Generating Modules</w:t>
      </w:r>
      <w:r w:rsidR="009F2470">
        <w:t xml:space="preserve"> such that the </w:t>
      </w:r>
      <w:r w:rsidR="00802849">
        <w:rPr>
          <w:b/>
          <w:color w:val="2B579A"/>
          <w:shd w:val="clear" w:color="auto" w:fill="E6E6E6"/>
        </w:rPr>
        <w:fldChar w:fldCharType="begin"/>
      </w:r>
      <w:r w:rsidR="00802849">
        <w:instrText xml:space="preserve"> REF Frequency \h </w:instrText>
      </w:r>
      <w:r w:rsidR="00802849">
        <w:rPr>
          <w:b/>
          <w:color w:val="2B579A"/>
          <w:shd w:val="clear" w:color="auto" w:fill="E6E6E6"/>
        </w:rPr>
      </w:r>
      <w:r w:rsidR="00802849">
        <w:rPr>
          <w:b/>
          <w:color w:val="2B579A"/>
          <w:shd w:val="clear" w:color="auto" w:fill="E6E6E6"/>
        </w:rPr>
        <w:fldChar w:fldCharType="separate"/>
      </w:r>
      <w:r w:rsidR="005C572C" w:rsidRPr="0076424C">
        <w:rPr>
          <w:b/>
        </w:rPr>
        <w:t>Frequency</w:t>
      </w:r>
      <w:r w:rsidR="00802849">
        <w:rPr>
          <w:b/>
          <w:color w:val="2B579A"/>
          <w:shd w:val="clear" w:color="auto" w:fill="E6E6E6"/>
        </w:rPr>
        <w:fldChar w:fldCharType="end"/>
      </w:r>
      <w:r w:rsidR="009F2470">
        <w:t xml:space="preserve"> control device (or speed governor) and unit load controller or equivalent control device, can be switched to </w:t>
      </w:r>
      <w:r w:rsidR="00802849">
        <w:rPr>
          <w:b/>
          <w:color w:val="2B579A"/>
          <w:shd w:val="clear" w:color="auto" w:fill="E6E6E6"/>
        </w:rPr>
        <w:fldChar w:fldCharType="begin"/>
      </w:r>
      <w:r w:rsidR="00802849">
        <w:instrText xml:space="preserve"> REF Frequency \h </w:instrText>
      </w:r>
      <w:r w:rsidR="00802849">
        <w:rPr>
          <w:b/>
          <w:color w:val="2B579A"/>
          <w:shd w:val="clear" w:color="auto" w:fill="E6E6E6"/>
        </w:rPr>
      </w:r>
      <w:r w:rsidR="00802849">
        <w:rPr>
          <w:b/>
          <w:color w:val="2B579A"/>
          <w:shd w:val="clear" w:color="auto" w:fill="E6E6E6"/>
        </w:rPr>
        <w:fldChar w:fldCharType="separate"/>
      </w:r>
      <w:r w:rsidR="005C572C" w:rsidRPr="0076424C">
        <w:rPr>
          <w:b/>
        </w:rPr>
        <w:t>Frequency</w:t>
      </w:r>
      <w:r w:rsidR="00802849">
        <w:rPr>
          <w:b/>
          <w:color w:val="2B579A"/>
          <w:shd w:val="clear" w:color="auto" w:fill="E6E6E6"/>
        </w:rPr>
        <w:fldChar w:fldCharType="end"/>
      </w:r>
      <w:r w:rsidR="009F2470">
        <w:t xml:space="preserve"> control only, with no load influence, during the early stages of </w:t>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r w:rsidR="009F2470">
        <w:t xml:space="preserve"> whilst in island operation. </w:t>
      </w:r>
    </w:p>
    <w:p w14:paraId="0FD870BA" w14:textId="77777777" w:rsidR="008114CF" w:rsidRPr="004E7707" w:rsidRDefault="008114CF" w:rsidP="0059239F">
      <w:pPr>
        <w:ind w:firstLine="0"/>
      </w:pPr>
    </w:p>
    <w:p w14:paraId="6E861362"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7</w:t>
      </w:r>
    </w:p>
    <w:p w14:paraId="6E861363" w14:textId="36141F3B" w:rsidR="00314B36" w:rsidRPr="0076424C" w:rsidRDefault="00314B36">
      <w:pPr>
        <w:pStyle w:val="Heading1"/>
      </w:pPr>
      <w:bookmarkStart w:id="635" w:name="_Toc138331125"/>
      <w:r w:rsidRPr="0076424C">
        <w:t>DPC7</w:t>
      </w:r>
      <w:r w:rsidRPr="0076424C">
        <w:tab/>
        <w:t xml:space="preserve">REQUIREMENTS FOR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t>Embedded Generator</w:t>
      </w:r>
      <w:r w:rsidR="008572B5">
        <w:rPr>
          <w:color w:val="2B579A"/>
          <w:shd w:val="clear" w:color="auto" w:fill="E6E6E6"/>
        </w:rPr>
        <w:fldChar w:fldCharType="end"/>
      </w:r>
      <w:r w:rsidRPr="0076424C">
        <w:t>S</w:t>
      </w:r>
      <w:bookmarkEnd w:id="635"/>
    </w:p>
    <w:p w14:paraId="6E861364" w14:textId="77777777" w:rsidR="00314B36" w:rsidRPr="0076424C" w:rsidRDefault="00314B36">
      <w:r w:rsidRPr="0076424C">
        <w:t>DPC7.1</w:t>
      </w:r>
      <w:r w:rsidRPr="0076424C">
        <w:tab/>
      </w:r>
      <w:r w:rsidRPr="0076424C">
        <w:rPr>
          <w:b/>
        </w:rPr>
        <w:t>Introduction</w:t>
      </w:r>
    </w:p>
    <w:p w14:paraId="304CC3A7" w14:textId="2A734DAD" w:rsidR="00155951" w:rsidRDefault="00155951">
      <w:r>
        <w:t>DPC7.1.1</w:t>
      </w:r>
      <w:r>
        <w:tab/>
      </w:r>
      <w:r w:rsidRPr="0076424C">
        <w:t xml:space="preserve">In addition to meeting the requirements </w:t>
      </w:r>
      <w:r>
        <w:t>of</w:t>
      </w:r>
      <w:r w:rsidRPr="007F770F">
        <w:t xml:space="preserve"> </w:t>
      </w:r>
      <w:r>
        <w:t>t</w:t>
      </w:r>
      <w:r w:rsidRPr="0076424C">
        <w:t xml:space="preserve">his </w:t>
      </w:r>
      <w:r>
        <w:rPr>
          <w:color w:val="2B579A"/>
          <w:shd w:val="clear" w:color="auto" w:fill="E6E6E6"/>
        </w:rPr>
        <w:fldChar w:fldCharType="begin"/>
      </w:r>
      <w:r>
        <w:instrText xml:space="preserve"> REF DPC \h  \* MERGEFORMAT </w:instrText>
      </w:r>
      <w:r>
        <w:rPr>
          <w:color w:val="2B579A"/>
          <w:shd w:val="clear" w:color="auto" w:fill="E6E6E6"/>
        </w:rPr>
      </w:r>
      <w:r>
        <w:rPr>
          <w:color w:val="2B579A"/>
          <w:shd w:val="clear" w:color="auto" w:fill="E6E6E6"/>
        </w:rPr>
        <w:fldChar w:fldCharType="separate"/>
      </w:r>
      <w:r w:rsidR="005C572C" w:rsidRPr="0076424C">
        <w:rPr>
          <w:b/>
        </w:rPr>
        <w:t>Distribution Planning and Connection Code</w:t>
      </w:r>
      <w:r>
        <w:rPr>
          <w:color w:val="2B579A"/>
          <w:shd w:val="clear" w:color="auto" w:fill="E6E6E6"/>
        </w:rPr>
        <w:fldChar w:fldCharType="end"/>
      </w:r>
      <w:r w:rsidRPr="0076424C">
        <w:rPr>
          <w:b/>
        </w:rPr>
        <w:t xml:space="preserve"> </w:t>
      </w:r>
      <w:r w:rsidRPr="0076424C">
        <w:t xml:space="preserve">DPC7, </w:t>
      </w: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Pr="0076424C">
        <w:rPr>
          <w:b/>
        </w:rPr>
        <w:t xml:space="preserve">s </w:t>
      </w:r>
      <w:r w:rsidRPr="0076424C">
        <w:t xml:space="preserve">will need to meet the requirements of other relevant sections of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t>.</w:t>
      </w:r>
      <w:r>
        <w:t xml:space="preserve">  This applies to </w:t>
      </w:r>
      <w:r>
        <w:rPr>
          <w:color w:val="2B579A"/>
          <w:shd w:val="clear" w:color="auto" w:fill="E6E6E6"/>
        </w:rPr>
        <w:fldChar w:fldCharType="begin"/>
      </w:r>
      <w:r>
        <w:instrText xml:space="preserve"> REF pgm \h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t xml:space="preserve">s that connected both prior to and after </w:t>
      </w:r>
      <w:r w:rsidR="006D288A">
        <w:rPr>
          <w:rFonts w:eastAsia="Batang"/>
          <w:szCs w:val="22"/>
          <w:lang w:eastAsia="en-GB"/>
        </w:rPr>
        <w:t>27 April 2019</w:t>
      </w:r>
      <w:r>
        <w:t>.</w:t>
      </w:r>
    </w:p>
    <w:p w14:paraId="6E861365" w14:textId="6FCCC0BF" w:rsidR="00314B36" w:rsidRPr="0076424C" w:rsidRDefault="00314B36">
      <w:r w:rsidRPr="0076424C">
        <w:t>DPC7.1.</w:t>
      </w:r>
      <w:r w:rsidR="00155951">
        <w:t>2</w:t>
      </w:r>
      <w:r w:rsidRPr="0076424C">
        <w:tab/>
        <w:t xml:space="preserve">DPC7 is applicable to all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 xml:space="preserve">s </w:t>
      </w:r>
      <w:r w:rsidRPr="0076424C">
        <w:t xml:space="preserve">including a </w:t>
      </w:r>
      <w:r w:rsidR="008572B5">
        <w:rPr>
          <w:color w:val="2B579A"/>
          <w:shd w:val="clear" w:color="auto" w:fill="E6E6E6"/>
        </w:rPr>
        <w:fldChar w:fldCharType="begin"/>
      </w:r>
      <w:r w:rsidR="008572B5">
        <w:instrText xml:space="preserve"> REF CustomerWithOwnGeneration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 With Own Generation</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OtherAuthorisedDistributor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Other Authorised Distributor</w:t>
      </w:r>
      <w:r w:rsidR="008572B5">
        <w:rPr>
          <w:color w:val="2B579A"/>
          <w:shd w:val="clear" w:color="auto" w:fill="E6E6E6"/>
        </w:rPr>
        <w:fldChar w:fldCharType="end"/>
      </w:r>
      <w:r w:rsidRPr="0076424C">
        <w:rPr>
          <w:b/>
        </w:rPr>
        <w:t>s,</w:t>
      </w:r>
      <w:r w:rsidRPr="0076424C">
        <w:t xml:space="preserve"> having </w:t>
      </w:r>
      <w:r w:rsidR="00155951">
        <w:rPr>
          <w:color w:val="2B579A"/>
          <w:shd w:val="clear" w:color="auto" w:fill="E6E6E6"/>
        </w:rPr>
        <w:fldChar w:fldCharType="begin"/>
      </w:r>
      <w:r w:rsidR="00155951">
        <w:instrText xml:space="preserve"> REF pgm \h </w:instrText>
      </w:r>
      <w:r w:rsidR="00155951">
        <w:rPr>
          <w:color w:val="2B579A"/>
          <w:shd w:val="clear" w:color="auto" w:fill="E6E6E6"/>
        </w:rPr>
      </w:r>
      <w:r w:rsidR="00155951">
        <w:rPr>
          <w:color w:val="2B579A"/>
          <w:shd w:val="clear" w:color="auto" w:fill="E6E6E6"/>
        </w:rPr>
        <w:fldChar w:fldCharType="separate"/>
      </w:r>
      <w:r w:rsidR="005C572C">
        <w:rPr>
          <w:b/>
        </w:rPr>
        <w:t>Power Generating Module</w:t>
      </w:r>
      <w:r w:rsidR="00155951">
        <w:rPr>
          <w:color w:val="2B579A"/>
          <w:shd w:val="clear" w:color="auto" w:fill="E6E6E6"/>
        </w:rPr>
        <w:fldChar w:fldCharType="end"/>
      </w:r>
      <w:r w:rsidR="00155951">
        <w:t>s</w:t>
      </w:r>
      <w:r w:rsidRPr="0076424C">
        <w:t xml:space="preserve"> operating or capable of operating in parallel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00155951" w:rsidRPr="00155951">
        <w:t xml:space="preserve"> </w:t>
      </w:r>
      <w:r w:rsidR="00155951">
        <w:t xml:space="preserve">that were commissioned on the </w:t>
      </w:r>
      <w:r w:rsidR="00155951">
        <w:rPr>
          <w:color w:val="2B579A"/>
          <w:shd w:val="clear" w:color="auto" w:fill="E6E6E6"/>
        </w:rPr>
        <w:fldChar w:fldCharType="begin"/>
      </w:r>
      <w:r w:rsidR="00155951">
        <w:instrText xml:space="preserve"> REF DNO \h </w:instrText>
      </w:r>
      <w:r w:rsidR="00155951">
        <w:rPr>
          <w:color w:val="2B579A"/>
          <w:shd w:val="clear" w:color="auto" w:fill="E6E6E6"/>
        </w:rPr>
      </w:r>
      <w:r w:rsidR="00155951">
        <w:rPr>
          <w:color w:val="2B579A"/>
          <w:shd w:val="clear" w:color="auto" w:fill="E6E6E6"/>
        </w:rPr>
        <w:fldChar w:fldCharType="separate"/>
      </w:r>
      <w:r w:rsidR="005C572C" w:rsidRPr="0076424C">
        <w:rPr>
          <w:b/>
        </w:rPr>
        <w:t>DNO</w:t>
      </w:r>
      <w:r w:rsidR="00155951">
        <w:rPr>
          <w:color w:val="2B579A"/>
          <w:shd w:val="clear" w:color="auto" w:fill="E6E6E6"/>
        </w:rPr>
        <w:fldChar w:fldCharType="end"/>
      </w:r>
      <w:r w:rsidR="00155951">
        <w:t xml:space="preserve">’s </w:t>
      </w:r>
      <w:r w:rsidR="00155951">
        <w:rPr>
          <w:color w:val="2B579A"/>
          <w:shd w:val="clear" w:color="auto" w:fill="E6E6E6"/>
        </w:rPr>
        <w:fldChar w:fldCharType="begin"/>
      </w:r>
      <w:r w:rsidR="00155951">
        <w:instrText xml:space="preserve"> REF DistributionSystem \h </w:instrText>
      </w:r>
      <w:r w:rsidR="00155951">
        <w:rPr>
          <w:color w:val="2B579A"/>
          <w:shd w:val="clear" w:color="auto" w:fill="E6E6E6"/>
        </w:rPr>
      </w:r>
      <w:r w:rsidR="00155951">
        <w:rPr>
          <w:color w:val="2B579A"/>
          <w:shd w:val="clear" w:color="auto" w:fill="E6E6E6"/>
        </w:rPr>
        <w:fldChar w:fldCharType="separate"/>
      </w:r>
      <w:r w:rsidR="005C572C" w:rsidRPr="0076424C">
        <w:rPr>
          <w:b/>
        </w:rPr>
        <w:t>Distribution System</w:t>
      </w:r>
      <w:r w:rsidR="00155951">
        <w:rPr>
          <w:color w:val="2B579A"/>
          <w:shd w:val="clear" w:color="auto" w:fill="E6E6E6"/>
        </w:rPr>
        <w:fldChar w:fldCharType="end"/>
      </w:r>
      <w:r w:rsidR="00155951">
        <w:t xml:space="preserve"> prior to </w:t>
      </w:r>
      <w:r w:rsidR="006D288A">
        <w:rPr>
          <w:rFonts w:eastAsia="Batang"/>
          <w:szCs w:val="22"/>
          <w:lang w:eastAsia="en-GB"/>
        </w:rPr>
        <w:t>27 April 2019</w:t>
      </w:r>
      <w:r w:rsidR="00155951" w:rsidRPr="0076424C">
        <w:t>.</w:t>
      </w:r>
      <w:r w:rsidRPr="0076424C">
        <w:t xml:space="preserve"> </w:t>
      </w:r>
    </w:p>
    <w:p w14:paraId="42650FDC" w14:textId="14033149" w:rsidR="00422A16" w:rsidRDefault="00314B36">
      <w:pPr>
        <w:rPr>
          <w:szCs w:val="24"/>
        </w:rPr>
      </w:pPr>
      <w:r w:rsidRPr="0076424C">
        <w:t>DPC7.1.</w:t>
      </w:r>
      <w:r w:rsidR="00155951">
        <w:t>3</w:t>
      </w:r>
      <w:r w:rsidRPr="0076424C">
        <w:tab/>
      </w:r>
      <w:r w:rsidR="00422A16" w:rsidRPr="006B29CC">
        <w:rPr>
          <w:szCs w:val="24"/>
        </w:rPr>
        <w:t xml:space="preserve">In addition </w:t>
      </w:r>
      <w:r w:rsidR="00422A16" w:rsidRPr="006B29CC">
        <w:rPr>
          <w:b/>
          <w:color w:val="2B579A"/>
          <w:szCs w:val="24"/>
          <w:shd w:val="clear" w:color="auto" w:fill="E6E6E6"/>
        </w:rPr>
        <w:fldChar w:fldCharType="begin"/>
      </w:r>
      <w:r w:rsidR="00422A16" w:rsidRPr="006B29CC">
        <w:rPr>
          <w:b/>
          <w:szCs w:val="24"/>
        </w:rPr>
        <w:instrText xml:space="preserve"> REF pgm \h  \* MERGEFORMAT </w:instrText>
      </w:r>
      <w:r w:rsidR="00422A16" w:rsidRPr="006B29CC">
        <w:rPr>
          <w:b/>
          <w:color w:val="2B579A"/>
          <w:szCs w:val="24"/>
          <w:shd w:val="clear" w:color="auto" w:fill="E6E6E6"/>
        </w:rPr>
      </w:r>
      <w:r w:rsidR="00422A16" w:rsidRPr="006B29CC">
        <w:rPr>
          <w:b/>
          <w:color w:val="2B579A"/>
          <w:szCs w:val="24"/>
          <w:shd w:val="clear" w:color="auto" w:fill="E6E6E6"/>
        </w:rPr>
        <w:fldChar w:fldCharType="separate"/>
      </w:r>
      <w:r w:rsidR="005C572C" w:rsidRPr="005C572C">
        <w:rPr>
          <w:b/>
          <w:szCs w:val="24"/>
        </w:rPr>
        <w:t>Power Generating Module</w:t>
      </w:r>
      <w:r w:rsidR="00422A16" w:rsidRPr="006B29CC">
        <w:rPr>
          <w:b/>
          <w:color w:val="2B579A"/>
          <w:szCs w:val="24"/>
          <w:shd w:val="clear" w:color="auto" w:fill="E6E6E6"/>
        </w:rPr>
        <w:fldChar w:fldCharType="end"/>
      </w:r>
      <w:r w:rsidR="00422A16" w:rsidRPr="006B29CC">
        <w:rPr>
          <w:b/>
          <w:szCs w:val="24"/>
        </w:rPr>
        <w:t xml:space="preserve">(s) </w:t>
      </w:r>
      <w:r w:rsidR="00422A16" w:rsidRPr="006B29CC">
        <w:rPr>
          <w:szCs w:val="24"/>
        </w:rPr>
        <w:t>in construction belonging to</w:t>
      </w:r>
      <w:r w:rsidR="00422A16" w:rsidRPr="006B29CC">
        <w:rPr>
          <w:b/>
          <w:szCs w:val="24"/>
        </w:rPr>
        <w:t xml:space="preserve"> </w:t>
      </w:r>
      <w:r w:rsidR="00422A16" w:rsidRPr="006B29CC">
        <w:rPr>
          <w:b/>
          <w:color w:val="2B579A"/>
          <w:szCs w:val="24"/>
          <w:shd w:val="clear" w:color="auto" w:fill="E6E6E6"/>
        </w:rPr>
        <w:fldChar w:fldCharType="begin"/>
      </w:r>
      <w:r w:rsidR="00422A16" w:rsidRPr="006B29CC">
        <w:rPr>
          <w:b/>
          <w:szCs w:val="24"/>
        </w:rPr>
        <w:instrText xml:space="preserve"> REF Generator \h  \* MERGEFORMAT </w:instrText>
      </w:r>
      <w:r w:rsidR="00422A16" w:rsidRPr="006B29CC">
        <w:rPr>
          <w:b/>
          <w:color w:val="2B579A"/>
          <w:szCs w:val="24"/>
          <w:shd w:val="clear" w:color="auto" w:fill="E6E6E6"/>
        </w:rPr>
      </w:r>
      <w:r w:rsidR="00422A16" w:rsidRPr="006B29CC">
        <w:rPr>
          <w:b/>
          <w:color w:val="2B579A"/>
          <w:szCs w:val="24"/>
          <w:shd w:val="clear" w:color="auto" w:fill="E6E6E6"/>
        </w:rPr>
        <w:fldChar w:fldCharType="separate"/>
      </w:r>
      <w:r w:rsidR="005C572C" w:rsidRPr="005C572C">
        <w:rPr>
          <w:b/>
          <w:szCs w:val="24"/>
        </w:rPr>
        <w:t>Generator</w:t>
      </w:r>
      <w:r w:rsidR="00422A16" w:rsidRPr="006B29CC">
        <w:rPr>
          <w:b/>
          <w:color w:val="2B579A"/>
          <w:szCs w:val="24"/>
          <w:shd w:val="clear" w:color="auto" w:fill="E6E6E6"/>
        </w:rPr>
        <w:fldChar w:fldCharType="end"/>
      </w:r>
      <w:r w:rsidR="00422A16" w:rsidRPr="006B29CC">
        <w:rPr>
          <w:b/>
          <w:szCs w:val="24"/>
        </w:rPr>
        <w:t xml:space="preserve">s </w:t>
      </w:r>
      <w:r w:rsidR="00422A16" w:rsidRPr="006B29CC">
        <w:rPr>
          <w:szCs w:val="24"/>
        </w:rPr>
        <w:t xml:space="preserve">who had concluded a final and binding contract for the purchase of main generating </w:t>
      </w:r>
      <w:r w:rsidR="00422A16">
        <w:rPr>
          <w:szCs w:val="24"/>
        </w:rPr>
        <w:t>p</w:t>
      </w:r>
      <w:r w:rsidR="00422A16" w:rsidRPr="006B29CC">
        <w:rPr>
          <w:szCs w:val="24"/>
        </w:rPr>
        <w:t>lant</w:t>
      </w:r>
      <w:r w:rsidR="00422A16" w:rsidRPr="006B29CC">
        <w:rPr>
          <w:b/>
          <w:szCs w:val="24"/>
        </w:rPr>
        <w:t xml:space="preserve"> </w:t>
      </w:r>
      <w:r w:rsidR="00422A16" w:rsidRPr="006B29CC">
        <w:rPr>
          <w:szCs w:val="24"/>
        </w:rPr>
        <w:t xml:space="preserve">before 17 May 2018 need to comply with the rest of DPC7; they do not need to comply with Engineering Recommendation G99.  The </w:t>
      </w:r>
      <w:r w:rsidR="00422A16" w:rsidRPr="006B29CC">
        <w:rPr>
          <w:b/>
          <w:color w:val="2B579A"/>
          <w:szCs w:val="24"/>
          <w:shd w:val="clear" w:color="auto" w:fill="E6E6E6"/>
        </w:rPr>
        <w:fldChar w:fldCharType="begin"/>
      </w:r>
      <w:r w:rsidR="00422A16" w:rsidRPr="006B29CC">
        <w:rPr>
          <w:b/>
          <w:szCs w:val="24"/>
        </w:rPr>
        <w:instrText xml:space="preserve"> REF Generator \h  \* MERGEFORMAT </w:instrText>
      </w:r>
      <w:r w:rsidR="00422A16" w:rsidRPr="006B29CC">
        <w:rPr>
          <w:b/>
          <w:color w:val="2B579A"/>
          <w:szCs w:val="24"/>
          <w:shd w:val="clear" w:color="auto" w:fill="E6E6E6"/>
        </w:rPr>
      </w:r>
      <w:r w:rsidR="00422A16" w:rsidRPr="006B29CC">
        <w:rPr>
          <w:b/>
          <w:color w:val="2B579A"/>
          <w:szCs w:val="24"/>
          <w:shd w:val="clear" w:color="auto" w:fill="E6E6E6"/>
        </w:rPr>
        <w:fldChar w:fldCharType="separate"/>
      </w:r>
      <w:r w:rsidR="005C572C" w:rsidRPr="005C572C">
        <w:rPr>
          <w:b/>
          <w:szCs w:val="24"/>
        </w:rPr>
        <w:t>Generator</w:t>
      </w:r>
      <w:r w:rsidR="00422A16" w:rsidRPr="006B29CC">
        <w:rPr>
          <w:b/>
          <w:color w:val="2B579A"/>
          <w:szCs w:val="24"/>
          <w:shd w:val="clear" w:color="auto" w:fill="E6E6E6"/>
        </w:rPr>
        <w:fldChar w:fldCharType="end"/>
      </w:r>
      <w:r w:rsidR="00422A16" w:rsidRPr="006B29CC">
        <w:rPr>
          <w:b/>
          <w:szCs w:val="24"/>
        </w:rPr>
        <w:t xml:space="preserve"> </w:t>
      </w:r>
      <w:r w:rsidR="00422A16" w:rsidRPr="006B29CC">
        <w:rPr>
          <w:szCs w:val="24"/>
        </w:rPr>
        <w:t xml:space="preserve">must notify the </w:t>
      </w:r>
      <w:r w:rsidR="00422A16" w:rsidRPr="006B29CC">
        <w:rPr>
          <w:b/>
          <w:color w:val="2B579A"/>
          <w:szCs w:val="24"/>
          <w:shd w:val="clear" w:color="auto" w:fill="E6E6E6"/>
        </w:rPr>
        <w:fldChar w:fldCharType="begin"/>
      </w:r>
      <w:r w:rsidR="00422A16" w:rsidRPr="006B29CC">
        <w:rPr>
          <w:szCs w:val="24"/>
        </w:rPr>
        <w:instrText xml:space="preserve"> REF DNO \h </w:instrText>
      </w:r>
      <w:r w:rsidR="00422A16" w:rsidRPr="006B29CC">
        <w:rPr>
          <w:b/>
          <w:szCs w:val="24"/>
        </w:rPr>
        <w:instrText xml:space="preserve"> \* MERGEFORMAT </w:instrText>
      </w:r>
      <w:r w:rsidR="00422A16" w:rsidRPr="006B29CC">
        <w:rPr>
          <w:b/>
          <w:color w:val="2B579A"/>
          <w:szCs w:val="24"/>
          <w:shd w:val="clear" w:color="auto" w:fill="E6E6E6"/>
        </w:rPr>
      </w:r>
      <w:r w:rsidR="00422A16" w:rsidRPr="006B29CC">
        <w:rPr>
          <w:b/>
          <w:color w:val="2B579A"/>
          <w:szCs w:val="24"/>
          <w:shd w:val="clear" w:color="auto" w:fill="E6E6E6"/>
        </w:rPr>
        <w:fldChar w:fldCharType="separate"/>
      </w:r>
      <w:r w:rsidR="005C572C" w:rsidRPr="005C572C">
        <w:rPr>
          <w:b/>
          <w:szCs w:val="24"/>
        </w:rPr>
        <w:t>DNO</w:t>
      </w:r>
      <w:r w:rsidR="00422A16" w:rsidRPr="006B29CC">
        <w:rPr>
          <w:b/>
          <w:color w:val="2B579A"/>
          <w:szCs w:val="24"/>
          <w:shd w:val="clear" w:color="auto" w:fill="E6E6E6"/>
        </w:rPr>
        <w:fldChar w:fldCharType="end"/>
      </w:r>
      <w:r w:rsidR="00422A16" w:rsidRPr="006B29CC">
        <w:rPr>
          <w:szCs w:val="24"/>
        </w:rPr>
        <w:t xml:space="preserve"> of the conclusion of this final and binding contract by 17</w:t>
      </w:r>
      <w:r w:rsidR="00422A16">
        <w:rPr>
          <w:szCs w:val="24"/>
        </w:rPr>
        <w:t xml:space="preserve"> </w:t>
      </w:r>
      <w:r w:rsidR="00422A16" w:rsidRPr="006B29CC">
        <w:rPr>
          <w:szCs w:val="24"/>
        </w:rPr>
        <w:t>November 2018</w:t>
      </w:r>
      <w:r w:rsidR="00422A16">
        <w:rPr>
          <w:szCs w:val="24"/>
        </w:rPr>
        <w:t>.</w:t>
      </w:r>
    </w:p>
    <w:p w14:paraId="57815CC8" w14:textId="6E49EDA9" w:rsidR="00422A16" w:rsidRDefault="00422A16" w:rsidP="00422A16">
      <w:r>
        <w:t>DPC7.1.4</w:t>
      </w:r>
      <w:r>
        <w:tab/>
      </w:r>
      <w:r>
        <w:rPr>
          <w:color w:val="2B579A"/>
          <w:shd w:val="clear" w:color="auto" w:fill="E6E6E6"/>
        </w:rPr>
        <w:fldChar w:fldCharType="begin"/>
      </w:r>
      <w:r>
        <w:instrText xml:space="preserve"> REF pgm \h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t xml:space="preserve">s commissioned on or after </w:t>
      </w:r>
      <w:r w:rsidR="006D288A">
        <w:rPr>
          <w:rFonts w:eastAsia="Batang"/>
          <w:szCs w:val="22"/>
          <w:lang w:eastAsia="en-GB"/>
        </w:rPr>
        <w:t>27 April 2019</w:t>
      </w:r>
      <w:r>
        <w:t>, or which have been substantially modified after that date,</w:t>
      </w:r>
      <w:r w:rsidRPr="0076424C">
        <w:t xml:space="preserve"> </w:t>
      </w:r>
      <w:r>
        <w:t xml:space="preserve">must meet the requirements of Engineering Recommendation G98 or Engineering Recommendation G99 as applicable.  Such </w:t>
      </w:r>
      <w:r>
        <w:rPr>
          <w:color w:val="2B579A"/>
          <w:shd w:val="clear" w:color="auto" w:fill="E6E6E6"/>
        </w:rPr>
        <w:fldChar w:fldCharType="begin"/>
      </w:r>
      <w:r>
        <w:instrText xml:space="preserve"> REF pgm \h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t>s do not need to comply with the requirements of the rest of DPC7.</w:t>
      </w:r>
    </w:p>
    <w:p w14:paraId="18D14EAF" w14:textId="00BD4E8D" w:rsidR="00422A16" w:rsidRPr="0076424C" w:rsidRDefault="00422A16" w:rsidP="00422A16">
      <w:r>
        <w:t>DPC7.1.5</w:t>
      </w:r>
      <w:r>
        <w:tab/>
      </w:r>
      <w:r w:rsidR="006D288A">
        <w:rPr>
          <w:rFonts w:eastAsia="Batang"/>
          <w:szCs w:val="22"/>
          <w:lang w:eastAsia="en-GB"/>
        </w:rPr>
        <w:t>27 April 2019</w:t>
      </w:r>
      <w:r>
        <w:t xml:space="preserve"> is the date from which new or substantially modified </w:t>
      </w:r>
      <w:r>
        <w:rPr>
          <w:color w:val="2B579A"/>
          <w:shd w:val="clear" w:color="auto" w:fill="E6E6E6"/>
        </w:rPr>
        <w:fldChar w:fldCharType="begin"/>
      </w:r>
      <w:r>
        <w:instrText xml:space="preserve"> REF pgm \h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t>s must comply with</w:t>
      </w:r>
      <w:r w:rsidR="00FD0F4D">
        <w:t xml:space="preserve"> </w:t>
      </w:r>
      <w:del w:id="636" w:author="Ofgem OGC" w:date="2024-05-07T16:12:00Z" w16du:dateUtc="2024-05-07T15:12:00Z">
        <w:r w:rsidR="00FD0F4D" w:rsidDel="00CF698C">
          <w:rPr>
            <w:b/>
            <w:bCs/>
          </w:rPr>
          <w:delText>Retained EU</w:delText>
        </w:r>
      </w:del>
      <w:ins w:id="637" w:author="Ofgem OGC" w:date="2024-05-07T16:12:00Z" w16du:dateUtc="2024-05-07T15:12:00Z">
        <w:r w:rsidR="00CF698C">
          <w:rPr>
            <w:b/>
            <w:bCs/>
          </w:rPr>
          <w:t>Assimilated</w:t>
        </w:r>
      </w:ins>
      <w:r w:rsidR="00FD0F4D">
        <w:rPr>
          <w:b/>
          <w:bCs/>
        </w:rPr>
        <w:t xml:space="preserve"> Law</w:t>
      </w:r>
      <w:r w:rsidR="00FD0F4D">
        <w:t xml:space="preserve"> (Commission Regulation (EU) 2016/631</w:t>
      </w:r>
      <w:r>
        <w:t xml:space="preserve"> </w:t>
      </w:r>
      <w:r w:rsidR="00FD0F4D">
        <w:t>(</w:t>
      </w:r>
      <w:r w:rsidR="00837A89">
        <w:t xml:space="preserve">the European </w:t>
      </w:r>
      <w:r>
        <w:t xml:space="preserve">Network Code on Requirements for </w:t>
      </w:r>
      <w:r w:rsidR="00955502">
        <w:t>Connection</w:t>
      </w:r>
      <w:r>
        <w:t xml:space="preserve"> of Generators</w:t>
      </w:r>
      <w:r w:rsidR="00FD0F4D">
        <w:t>))</w:t>
      </w:r>
      <w:r>
        <w:t>.  Compliance with Engineering Recommendations G98 and G99 will ensure compliance with this European Network Code.</w:t>
      </w:r>
    </w:p>
    <w:p w14:paraId="6E86136A" w14:textId="77777777" w:rsidR="00314B36" w:rsidRPr="0076424C" w:rsidRDefault="00314B36">
      <w:pPr>
        <w:rPr>
          <w:u w:val="single"/>
        </w:rPr>
      </w:pPr>
      <w:r w:rsidRPr="0076424C">
        <w:t>DPC7.2</w:t>
      </w:r>
      <w:r w:rsidRPr="0076424C">
        <w:tab/>
      </w:r>
      <w:r w:rsidRPr="0076424C">
        <w:rPr>
          <w:b/>
        </w:rPr>
        <w:t>General Requirements</w:t>
      </w:r>
    </w:p>
    <w:p w14:paraId="6E86136B" w14:textId="17790857" w:rsidR="00314B36" w:rsidRPr="0076424C" w:rsidRDefault="00397528" w:rsidP="00397528">
      <w:r w:rsidRPr="0076424C">
        <w:rPr>
          <w:b/>
        </w:rPr>
        <w:t>DPC7.2.1</w:t>
      </w:r>
      <w:r w:rsidRPr="0076424C">
        <w:rPr>
          <w:b/>
        </w:rPr>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00314B36" w:rsidRPr="0076424C">
        <w:rPr>
          <w:b/>
        </w:rPr>
        <w:t>s</w:t>
      </w:r>
      <w:r w:rsidR="00314B36" w:rsidRPr="0076424C">
        <w:t xml:space="preserve"> </w:t>
      </w:r>
      <w:r w:rsidR="00582030">
        <w:t xml:space="preserve">commissioned prior to </w:t>
      </w:r>
      <w:r w:rsidR="006D288A">
        <w:rPr>
          <w:rFonts w:eastAsia="Batang"/>
          <w:szCs w:val="22"/>
          <w:lang w:eastAsia="en-GB"/>
        </w:rPr>
        <w:t>27 April 2019</w:t>
      </w:r>
      <w:r w:rsidR="00582030">
        <w:t xml:space="preserve"> shall</w:t>
      </w:r>
      <w:r w:rsidR="00314B36" w:rsidRPr="0076424C">
        <w:t xml:space="preserve"> comply with the requirements of Item </w:t>
      </w:r>
      <w:r w:rsidR="00AA3864">
        <w:t>2</w:t>
      </w:r>
      <w:r w:rsidR="00314B36" w:rsidRPr="0076424C">
        <w:t xml:space="preserve">, DGD Annex 1 Engineering Recommendation </w:t>
      </w:r>
      <w:r w:rsidR="0098205F">
        <w:t>G59/3-</w:t>
      </w:r>
      <w:r w:rsidR="00425DAC">
        <w:t>4</w:t>
      </w:r>
      <w:r w:rsidR="00314B36" w:rsidRPr="0076424C">
        <w:t>, “</w:t>
      </w:r>
      <w:r w:rsidR="008644B5" w:rsidRPr="0076424C">
        <w:t>Recommendation for the connection of generating plant to the distribution systems of licensed distribution network operators</w:t>
      </w:r>
      <w:r w:rsidR="00314B36" w:rsidRPr="0076424C">
        <w:t>”</w:t>
      </w:r>
      <w:r w:rsidR="00A1190B">
        <w:t xml:space="preserve"> </w:t>
      </w:r>
      <w:r w:rsidR="00A1190B" w:rsidRPr="00A1190B">
        <w:t>(or subsequent version thereof).</w:t>
      </w:r>
    </w:p>
    <w:p w14:paraId="6E86136C" w14:textId="04716916" w:rsidR="00397528" w:rsidRPr="0076424C" w:rsidRDefault="00397528" w:rsidP="00C623DB">
      <w:pPr>
        <w:pStyle w:val="BodyText"/>
        <w:spacing w:beforeLines="40" w:before="96" w:afterLines="40" w:after="96"/>
        <w:ind w:left="1418" w:hanging="1418"/>
        <w:rPr>
          <w:spacing w:val="0"/>
          <w:szCs w:val="24"/>
        </w:rPr>
      </w:pPr>
      <w:r w:rsidRPr="0076424C">
        <w:rPr>
          <w:spacing w:val="0"/>
          <w:szCs w:val="24"/>
        </w:rPr>
        <w:t>DPC7.2.2</w:t>
      </w:r>
      <w:r w:rsidRPr="0076424C">
        <w:rPr>
          <w:spacing w:val="0"/>
          <w:szCs w:val="24"/>
        </w:rPr>
        <w:tab/>
        <w:t xml:space="preserve">Every installation or network which includes </w:t>
      </w:r>
      <w:r w:rsidR="00DF0D68">
        <w:rPr>
          <w:spacing w:val="0"/>
          <w:szCs w:val="24"/>
        </w:rPr>
        <w:t xml:space="preserve">a </w:t>
      </w:r>
      <w:r w:rsidR="00EF1477">
        <w:rPr>
          <w:color w:val="2B579A"/>
          <w:spacing w:val="0"/>
          <w:szCs w:val="24"/>
          <w:shd w:val="clear" w:color="auto" w:fill="E6E6E6"/>
        </w:rPr>
        <w:fldChar w:fldCharType="begin"/>
      </w:r>
      <w:r w:rsidR="00EF1477">
        <w:rPr>
          <w:spacing w:val="0"/>
          <w:szCs w:val="24"/>
        </w:rPr>
        <w:instrText xml:space="preserve"> REF pgm \h </w:instrText>
      </w:r>
      <w:r w:rsidR="00EF1477">
        <w:rPr>
          <w:color w:val="2B579A"/>
          <w:spacing w:val="0"/>
          <w:szCs w:val="24"/>
          <w:shd w:val="clear" w:color="auto" w:fill="E6E6E6"/>
        </w:rPr>
      </w:r>
      <w:r w:rsidR="00EF1477">
        <w:rPr>
          <w:color w:val="2B579A"/>
          <w:spacing w:val="0"/>
          <w:szCs w:val="24"/>
          <w:shd w:val="clear" w:color="auto" w:fill="E6E6E6"/>
        </w:rPr>
        <w:fldChar w:fldCharType="separate"/>
      </w:r>
      <w:r w:rsidR="005C572C">
        <w:rPr>
          <w:b/>
        </w:rPr>
        <w:t>Power Generating Module</w:t>
      </w:r>
      <w:r w:rsidR="00EF1477">
        <w:rPr>
          <w:color w:val="2B579A"/>
          <w:spacing w:val="0"/>
          <w:szCs w:val="24"/>
          <w:shd w:val="clear" w:color="auto" w:fill="E6E6E6"/>
        </w:rPr>
        <w:fldChar w:fldCharType="end"/>
      </w:r>
      <w:r w:rsidRPr="0076424C">
        <w:rPr>
          <w:spacing w:val="0"/>
          <w:szCs w:val="24"/>
        </w:rPr>
        <w:t xml:space="preserve"> operating in parallel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DNO’s Distribution System</w:t>
      </w:r>
      <w:r w:rsidR="008572B5">
        <w:rPr>
          <w:color w:val="2B579A"/>
          <w:shd w:val="clear" w:color="auto" w:fill="E6E6E6"/>
        </w:rPr>
        <w:fldChar w:fldCharType="end"/>
      </w:r>
      <w:r w:rsidRPr="0076424C">
        <w:rPr>
          <w:spacing w:val="0"/>
          <w:szCs w:val="24"/>
        </w:rPr>
        <w:t xml:space="preserve"> must include a</w:t>
      </w:r>
      <w:r w:rsidR="008644B5" w:rsidRPr="0076424C">
        <w:rPr>
          <w:spacing w:val="0"/>
          <w:szCs w:val="24"/>
        </w:rPr>
        <w:t>n</w:t>
      </w:r>
      <w:r w:rsidRPr="0076424C">
        <w:rPr>
          <w:spacing w:val="0"/>
          <w:szCs w:val="24"/>
        </w:rPr>
        <w:t xml:space="preserve"> </w:t>
      </w:r>
      <w:r w:rsidR="008572B5">
        <w:rPr>
          <w:color w:val="2B579A"/>
          <w:shd w:val="clear" w:color="auto" w:fill="E6E6E6"/>
        </w:rPr>
        <w:fldChar w:fldCharType="begin"/>
      </w:r>
      <w:r w:rsidR="008572B5">
        <w:instrText xml:space="preserve"> REF IsolatingDevice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Isolating Device</w:t>
      </w:r>
      <w:r w:rsidR="008572B5">
        <w:rPr>
          <w:color w:val="2B579A"/>
          <w:shd w:val="clear" w:color="auto" w:fill="E6E6E6"/>
        </w:rPr>
        <w:fldChar w:fldCharType="end"/>
      </w:r>
      <w:r w:rsidRPr="0076424C">
        <w:rPr>
          <w:spacing w:val="0"/>
          <w:szCs w:val="24"/>
        </w:rPr>
        <w:t xml:space="preserve"> capable of disconnecting the whole of the infeed from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DNO’s Distribution System</w:t>
      </w:r>
      <w:r w:rsidR="008572B5">
        <w:rPr>
          <w:color w:val="2B579A"/>
          <w:shd w:val="clear" w:color="auto" w:fill="E6E6E6"/>
        </w:rPr>
        <w:fldChar w:fldCharType="end"/>
      </w:r>
      <w:r w:rsidRPr="0076424C">
        <w:rPr>
          <w:spacing w:val="0"/>
          <w:szCs w:val="24"/>
        </w:rPr>
        <w:t xml:space="preserve">.  This </w:t>
      </w:r>
      <w:r w:rsidR="008572B5">
        <w:rPr>
          <w:color w:val="2B579A"/>
          <w:shd w:val="clear" w:color="auto" w:fill="E6E6E6"/>
        </w:rPr>
        <w:fldChar w:fldCharType="begin"/>
      </w:r>
      <w:r w:rsidR="008572B5">
        <w:instrText xml:space="preserve"> REF IsolatingDevice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Isolating Device</w:t>
      </w:r>
      <w:r w:rsidR="008572B5">
        <w:rPr>
          <w:color w:val="2B579A"/>
          <w:shd w:val="clear" w:color="auto" w:fill="E6E6E6"/>
        </w:rPr>
        <w:fldChar w:fldCharType="end"/>
      </w:r>
      <w:r w:rsidRPr="0076424C">
        <w:rPr>
          <w:spacing w:val="0"/>
          <w:szCs w:val="24"/>
        </w:rPr>
        <w:t xml:space="preserve"> will normally be owned by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Generator</w:t>
      </w:r>
      <w:r w:rsidR="008572B5">
        <w:rPr>
          <w:color w:val="2B579A"/>
          <w:shd w:val="clear" w:color="auto" w:fill="E6E6E6"/>
        </w:rPr>
        <w:fldChar w:fldCharType="end"/>
      </w:r>
      <w:r w:rsidRPr="0076424C">
        <w:rPr>
          <w:spacing w:val="0"/>
          <w:szCs w:val="24"/>
        </w:rPr>
        <w:t xml:space="preserve">, but may by agreement be owned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w:t>
      </w:r>
    </w:p>
    <w:p w14:paraId="6E86136D" w14:textId="5D3919EC" w:rsidR="00397528" w:rsidRPr="0076424C" w:rsidRDefault="00397528" w:rsidP="00C623DB">
      <w:pPr>
        <w:spacing w:beforeLines="40" w:before="96" w:afterLines="40" w:after="96"/>
        <w:rPr>
          <w:szCs w:val="24"/>
        </w:rPr>
      </w:pPr>
      <w:r w:rsidRPr="0076424C">
        <w:rPr>
          <w:szCs w:val="24"/>
        </w:rPr>
        <w:t>DPC7.2.3</w:t>
      </w:r>
      <w:r w:rsidRPr="0076424C">
        <w:rPr>
          <w:szCs w:val="24"/>
        </w:rPr>
        <w:tab/>
        <w:t xml:space="preserve">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zCs w:val="24"/>
        </w:rPr>
        <w:t xml:space="preserve"> must grant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Cs w:val="24"/>
        </w:rPr>
        <w:t xml:space="preserve"> rights of access to the </w:t>
      </w:r>
      <w:r w:rsidR="008572B5">
        <w:rPr>
          <w:color w:val="2B579A"/>
          <w:shd w:val="clear" w:color="auto" w:fill="E6E6E6"/>
        </w:rPr>
        <w:fldChar w:fldCharType="begin"/>
      </w:r>
      <w:r w:rsidR="008572B5">
        <w:instrText xml:space="preserve"> REF IsolatingDevice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Isolating Device</w:t>
      </w:r>
      <w:r w:rsidR="008572B5">
        <w:rPr>
          <w:color w:val="2B579A"/>
          <w:shd w:val="clear" w:color="auto" w:fill="E6E6E6"/>
        </w:rPr>
        <w:fldChar w:fldCharType="end"/>
      </w:r>
      <w:r w:rsidRPr="0076424C">
        <w:rPr>
          <w:szCs w:val="24"/>
        </w:rPr>
        <w:t xml:space="preserve"> without undue delay and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Cs w:val="24"/>
        </w:rPr>
        <w:t xml:space="preserve"> must have the right to isolate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zCs w:val="24"/>
        </w:rPr>
        <w:t xml:space="preserve">’s infeed at any time should such disconnection become necessary for safety reasons and in order to comply with statutory obligations.  The </w:t>
      </w:r>
      <w:r w:rsidR="008572B5">
        <w:rPr>
          <w:color w:val="2B579A"/>
          <w:shd w:val="clear" w:color="auto" w:fill="E6E6E6"/>
        </w:rPr>
        <w:fldChar w:fldCharType="begin"/>
      </w:r>
      <w:r w:rsidR="008572B5">
        <w:instrText xml:space="preserve"> REF IsolatingDevice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Isolating Device</w:t>
      </w:r>
      <w:r w:rsidR="008572B5">
        <w:rPr>
          <w:color w:val="2B579A"/>
          <w:shd w:val="clear" w:color="auto" w:fill="E6E6E6"/>
        </w:rPr>
        <w:fldChar w:fldCharType="end"/>
      </w:r>
      <w:r w:rsidRPr="0076424C">
        <w:rPr>
          <w:szCs w:val="24"/>
        </w:rPr>
        <w:t xml:space="preserve"> should </w:t>
      </w:r>
      <w:r w:rsidRPr="0076424C">
        <w:rPr>
          <w:szCs w:val="24"/>
        </w:rPr>
        <w:lastRenderedPageBreak/>
        <w:t xml:space="preserve">normally be installed at the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rPr>
          <w:szCs w:val="24"/>
        </w:rPr>
        <w:t xml:space="preserve">, but may be positioned elsewhere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Cs w:val="24"/>
        </w:rPr>
        <w:t>’s agreement.</w:t>
      </w:r>
    </w:p>
    <w:p w14:paraId="6E861371" w14:textId="4A831EF8" w:rsidR="00397528" w:rsidRPr="0076424C" w:rsidRDefault="00397528" w:rsidP="00C623DB">
      <w:pPr>
        <w:spacing w:beforeLines="40" w:before="96" w:afterLines="40" w:after="96"/>
        <w:rPr>
          <w:szCs w:val="24"/>
        </w:rPr>
      </w:pPr>
      <w:r w:rsidRPr="0076424C">
        <w:rPr>
          <w:szCs w:val="24"/>
        </w:rPr>
        <w:t>DPC7.2.</w:t>
      </w:r>
      <w:r w:rsidR="00582030">
        <w:rPr>
          <w:szCs w:val="24"/>
        </w:rPr>
        <w:t>4</w:t>
      </w:r>
      <w:r w:rsidRPr="0076424C">
        <w:rPr>
          <w:szCs w:val="24"/>
        </w:rPr>
        <w:tab/>
      </w:r>
      <w:r w:rsidR="008644B5" w:rsidRPr="0076424C">
        <w:rPr>
          <w:szCs w:val="24"/>
        </w:rPr>
        <w:t>M</w:t>
      </w:r>
      <w:r w:rsidRPr="0076424C">
        <w:rPr>
          <w:szCs w:val="24"/>
        </w:rPr>
        <w:t xml:space="preserve">anual synchronizing can only be done with the specific agreement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Cs w:val="24"/>
        </w:rPr>
        <w:t>.</w:t>
      </w:r>
    </w:p>
    <w:p w14:paraId="6E861373" w14:textId="77777777" w:rsidR="00314B36" w:rsidRPr="0076424C" w:rsidRDefault="00314B36">
      <w:pPr>
        <w:rPr>
          <w:u w:val="single"/>
        </w:rPr>
      </w:pPr>
      <w:r w:rsidRPr="0076424C">
        <w:t>DPC7.3</w:t>
      </w:r>
      <w:r w:rsidRPr="0076424C">
        <w:tab/>
      </w:r>
      <w:r w:rsidRPr="0076424C">
        <w:rPr>
          <w:b/>
        </w:rPr>
        <w:t>Provision of Information</w:t>
      </w:r>
      <w:r w:rsidRPr="0076424C">
        <w:rPr>
          <w:u w:val="single"/>
        </w:rPr>
        <w:t xml:space="preserve"> </w:t>
      </w:r>
    </w:p>
    <w:p w14:paraId="6E861374" w14:textId="3EBBD2EC" w:rsidR="00314B36" w:rsidRPr="0076424C" w:rsidRDefault="00314B36">
      <w:pPr>
        <w:rPr>
          <w:b/>
        </w:rPr>
      </w:pPr>
      <w:r w:rsidRPr="0076424C">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proofErr w:type="gramStart"/>
      <w:r w:rsidRPr="0076424C">
        <w:rPr>
          <w:b/>
        </w:rPr>
        <w:t>s</w:t>
      </w:r>
      <w:r w:rsidR="00AB4443" w:rsidRPr="0076424C">
        <w:rPr>
          <w:b/>
        </w:rPr>
        <w:t xml:space="preserve"> </w:t>
      </w:r>
      <w:r w:rsidRPr="0076424C">
        <w:rPr>
          <w:b/>
        </w:rPr>
        <w:t xml:space="preserve"> </w:t>
      </w:r>
      <w:r w:rsidRPr="0076424C">
        <w:t>can</w:t>
      </w:r>
      <w:proofErr w:type="gramEnd"/>
      <w:r w:rsidRPr="0076424C">
        <w:t xml:space="preserve"> have a significant effect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as a result its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enable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to assess the impact </w:t>
      </w:r>
      <w:proofErr w:type="spellStart"/>
      <w:r w:rsidR="00582030">
        <w:t>fo</w:t>
      </w:r>
      <w:proofErr w:type="spellEnd"/>
      <w:r w:rsidR="00582030">
        <w:t xml:space="preserve"> an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582030">
        <w:rPr>
          <w:b/>
          <w:color w:val="2B579A"/>
          <w:shd w:val="clear" w:color="auto" w:fill="E6E6E6"/>
        </w:rPr>
        <w:fldChar w:fldCharType="begin"/>
      </w:r>
      <w:r w:rsidR="00582030">
        <w:rPr>
          <w:b/>
        </w:rPr>
        <w:instrText xml:space="preserve"> REF pgm \h </w:instrText>
      </w:r>
      <w:r w:rsidR="00582030">
        <w:rPr>
          <w:b/>
          <w:color w:val="2B579A"/>
          <w:shd w:val="clear" w:color="auto" w:fill="E6E6E6"/>
        </w:rPr>
      </w:r>
      <w:r w:rsidR="00582030">
        <w:rPr>
          <w:b/>
          <w:color w:val="2B579A"/>
          <w:shd w:val="clear" w:color="auto" w:fill="E6E6E6"/>
        </w:rPr>
        <w:fldChar w:fldCharType="separate"/>
      </w:r>
      <w:r w:rsidR="005C572C">
        <w:rPr>
          <w:b/>
        </w:rPr>
        <w:t>Power Generating Module</w:t>
      </w:r>
      <w:r w:rsidR="00582030">
        <w:rPr>
          <w:b/>
          <w:color w:val="2B579A"/>
          <w:shd w:val="clear" w:color="auto" w:fill="E6E6E6"/>
        </w:rPr>
        <w:fldChar w:fldCharType="end"/>
      </w:r>
      <w:r w:rsidR="00582030">
        <w:rPr>
          <w:b/>
        </w:rPr>
        <w:t xml:space="preserve"> </w:t>
      </w:r>
      <w:r w:rsidR="00A123BD" w:rsidRPr="0076424C">
        <w:t>or</w:t>
      </w:r>
      <w:r w:rsidR="008803CD" w:rsidRPr="0076424C">
        <w:t xml:space="preserve"> an</w:t>
      </w:r>
      <w:r w:rsidRPr="0076424C">
        <w:rPr>
          <w:b/>
        </w:rPr>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will have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r w:rsidRPr="0076424C">
        <w:t xml:space="preserve">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00760804" w:rsidRPr="0076424C">
        <w:rPr>
          <w:b/>
        </w:rPr>
        <w:t xml:space="preserve"> </w:t>
      </w:r>
      <w:r w:rsidRPr="0076424C">
        <w:t xml:space="preserve">will be required to supply information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w:t>
      </w:r>
    </w:p>
    <w:p w14:paraId="6E861375" w14:textId="66262EDD" w:rsidR="00314B36" w:rsidRPr="0076424C" w:rsidRDefault="008572B5" w:rsidP="00595463">
      <w:pPr>
        <w:ind w:firstLine="0"/>
      </w:pP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00314B36" w:rsidRPr="0076424C">
        <w:rPr>
          <w:b/>
        </w:rPr>
        <w:t>s</w:t>
      </w:r>
      <w:r w:rsidR="00314B36" w:rsidRPr="0076424C">
        <w:t xml:space="preserve"> </w:t>
      </w:r>
      <w:r w:rsidR="008644B5" w:rsidRPr="0076424C">
        <w:t>shall</w:t>
      </w:r>
      <w:r w:rsidR="00FB7893" w:rsidRPr="0076424C">
        <w:t xml:space="preserve"> provide the </w:t>
      </w:r>
      <w:r w:rsidR="008644B5" w:rsidRPr="0076424C">
        <w:t>f</w:t>
      </w:r>
      <w:r w:rsidR="00314B36" w:rsidRPr="0076424C">
        <w:t xml:space="preserve">ollowing minimum information to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FB7893" w:rsidRPr="0076424C">
        <w:rPr>
          <w:b/>
        </w:rPr>
        <w:t xml:space="preserve"> </w:t>
      </w:r>
      <w:r w:rsidR="00314B36" w:rsidRPr="0076424C">
        <w:t xml:space="preserve">during the connection application process or otherwise as requested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t>:-</w:t>
      </w:r>
    </w:p>
    <w:p w14:paraId="6E861376" w14:textId="77777777" w:rsidR="00314B36" w:rsidRPr="0076424C" w:rsidRDefault="00314B36" w:rsidP="00595463">
      <w:pPr>
        <w:ind w:firstLine="0"/>
        <w:rPr>
          <w:b/>
        </w:rPr>
      </w:pPr>
      <w:r w:rsidRPr="0076424C">
        <w:rPr>
          <w:b/>
        </w:rPr>
        <w:t>Relevant Sections:</w:t>
      </w:r>
    </w:p>
    <w:tbl>
      <w:tblPr>
        <w:tblW w:w="0" w:type="auto"/>
        <w:tblInd w:w="1525" w:type="dxa"/>
        <w:tblLayout w:type="fixed"/>
        <w:tblCellMar>
          <w:left w:w="107" w:type="dxa"/>
          <w:right w:w="107" w:type="dxa"/>
        </w:tblCellMar>
        <w:tblLook w:val="0000" w:firstRow="0" w:lastRow="0" w:firstColumn="0" w:lastColumn="0" w:noHBand="0" w:noVBand="0"/>
      </w:tblPr>
      <w:tblGrid>
        <w:gridCol w:w="6095"/>
        <w:gridCol w:w="1562"/>
      </w:tblGrid>
      <w:tr w:rsidR="00314B36" w:rsidRPr="0076424C" w14:paraId="6E861379" w14:textId="77777777">
        <w:tc>
          <w:tcPr>
            <w:tcW w:w="6095" w:type="dxa"/>
          </w:tcPr>
          <w:p w14:paraId="6E861377" w14:textId="59EEA932" w:rsidR="00314B36" w:rsidRPr="0076424C" w:rsidRDefault="00314B36" w:rsidP="00595463">
            <w:pPr>
              <w:ind w:left="500" w:hanging="500"/>
              <w:jc w:val="left"/>
              <w:rPr>
                <w:sz w:val="22"/>
              </w:rPr>
            </w:pPr>
            <w:r w:rsidRPr="0076424C">
              <w:rPr>
                <w:sz w:val="22"/>
              </w:rPr>
              <w:t>(a)</w:t>
            </w:r>
            <w:r w:rsidRPr="0076424C">
              <w:rPr>
                <w:sz w:val="22"/>
              </w:rPr>
              <w:tab/>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Pr="0076424C">
              <w:rPr>
                <w:b/>
                <w:sz w:val="22"/>
              </w:rPr>
              <w:t xml:space="preserve"> </w:t>
            </w:r>
            <w:r w:rsidRPr="0076424C">
              <w:rPr>
                <w:sz w:val="22"/>
              </w:rPr>
              <w:t xml:space="preserve">and site data for all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sz w:val="22"/>
              </w:rPr>
              <w:t>s</w:t>
            </w:r>
            <w:r w:rsidR="00A123BD" w:rsidRPr="0076424C">
              <w:rPr>
                <w:b/>
                <w:sz w:val="22"/>
              </w:rPr>
              <w:t xml:space="preserve"> </w:t>
            </w:r>
            <w:r w:rsidR="00A123BD" w:rsidRPr="0076424C">
              <w:rPr>
                <w:sz w:val="22"/>
              </w:rPr>
              <w:t>excluding</w:t>
            </w:r>
            <w:r w:rsidR="00A123BD" w:rsidRPr="0076424C">
              <w:rPr>
                <w:b/>
                <w:sz w:val="22"/>
              </w:rPr>
              <w:t xml:space="preserve"> </w:t>
            </w:r>
            <w:r w:rsidR="00EC5107" w:rsidRPr="0076424C">
              <w:rPr>
                <w:sz w:val="22"/>
              </w:rPr>
              <w:t xml:space="preserve">the </w:t>
            </w:r>
            <w:r w:rsidR="008572B5">
              <w:rPr>
                <w:color w:val="2B579A"/>
                <w:shd w:val="clear" w:color="auto" w:fill="E6E6E6"/>
              </w:rPr>
              <w:fldChar w:fldCharType="begin"/>
            </w:r>
            <w:r w:rsidR="008572B5">
              <w:instrText xml:space="preserve"> REF OTSO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OTSO</w:t>
            </w:r>
            <w:r w:rsidR="008572B5">
              <w:rPr>
                <w:color w:val="2B579A"/>
                <w:shd w:val="clear" w:color="auto" w:fill="E6E6E6"/>
              </w:rPr>
              <w:fldChar w:fldCharType="end"/>
            </w:r>
            <w:r w:rsidRPr="0076424C">
              <w:rPr>
                <w:b/>
                <w:sz w:val="22"/>
              </w:rPr>
              <w:t>.</w:t>
            </w:r>
          </w:p>
        </w:tc>
        <w:tc>
          <w:tcPr>
            <w:tcW w:w="1562" w:type="dxa"/>
          </w:tcPr>
          <w:p w14:paraId="6E861378" w14:textId="77777777" w:rsidR="00314B36" w:rsidRPr="0076424C" w:rsidRDefault="00314B36" w:rsidP="00595463">
            <w:pPr>
              <w:numPr>
                <w:ilvl w:val="12"/>
                <w:numId w:val="0"/>
              </w:numPr>
              <w:tabs>
                <w:tab w:val="left" w:pos="238"/>
              </w:tabs>
              <w:spacing w:before="40" w:after="40"/>
              <w:jc w:val="left"/>
              <w:rPr>
                <w:sz w:val="22"/>
              </w:rPr>
            </w:pPr>
            <w:r w:rsidRPr="0076424C">
              <w:rPr>
                <w:sz w:val="22"/>
              </w:rPr>
              <w:t>DPC7.3.1 and Schedule 5a of the DDRC</w:t>
            </w:r>
          </w:p>
        </w:tc>
      </w:tr>
      <w:tr w:rsidR="00314B36" w:rsidRPr="0076424C" w14:paraId="6E86137C" w14:textId="77777777">
        <w:tc>
          <w:tcPr>
            <w:tcW w:w="6095" w:type="dxa"/>
          </w:tcPr>
          <w:p w14:paraId="6E86137A" w14:textId="0AF42E68" w:rsidR="00314B36" w:rsidRPr="0076424C" w:rsidRDefault="00314B36" w:rsidP="00595463">
            <w:pPr>
              <w:ind w:left="500" w:hanging="500"/>
              <w:jc w:val="left"/>
              <w:rPr>
                <w:sz w:val="22"/>
              </w:rPr>
            </w:pPr>
            <w:r w:rsidRPr="0076424C">
              <w:rPr>
                <w:sz w:val="22"/>
              </w:rPr>
              <w:t>(b)</w:t>
            </w:r>
            <w:r w:rsidRPr="0076424C">
              <w:rPr>
                <w:sz w:val="22"/>
              </w:rPr>
              <w:tab/>
            </w:r>
            <w:bookmarkStart w:id="638" w:name="_Hlt41008360"/>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bookmarkEnd w:id="638"/>
            <w:r w:rsidRPr="0076424C">
              <w:rPr>
                <w:b/>
                <w:sz w:val="22"/>
              </w:rPr>
              <w:t xml:space="preserve"> </w:t>
            </w:r>
            <w:r w:rsidRPr="0076424C">
              <w:rPr>
                <w:sz w:val="22"/>
              </w:rPr>
              <w:t xml:space="preserve">data for all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9E7D96">
              <w:t xml:space="preserve"> </w:t>
            </w:r>
            <w:r w:rsidR="008E705F">
              <w:rPr>
                <w:color w:val="2B579A"/>
                <w:sz w:val="22"/>
                <w:shd w:val="clear" w:color="auto" w:fill="E6E6E6"/>
              </w:rPr>
              <w:fldChar w:fldCharType="begin"/>
            </w:r>
            <w:r w:rsidR="008E705F">
              <w:rPr>
                <w:sz w:val="22"/>
              </w:rPr>
              <w:instrText xml:space="preserve"> REF pgm \h </w:instrText>
            </w:r>
            <w:r w:rsidR="008E705F">
              <w:rPr>
                <w:color w:val="2B579A"/>
                <w:sz w:val="22"/>
                <w:shd w:val="clear" w:color="auto" w:fill="E6E6E6"/>
              </w:rPr>
            </w:r>
            <w:r w:rsidR="008E705F">
              <w:rPr>
                <w:color w:val="2B579A"/>
                <w:sz w:val="22"/>
                <w:shd w:val="clear" w:color="auto" w:fill="E6E6E6"/>
              </w:rPr>
              <w:fldChar w:fldCharType="separate"/>
            </w:r>
            <w:r w:rsidR="005C572C">
              <w:rPr>
                <w:b/>
              </w:rPr>
              <w:t>Power Generating Module</w:t>
            </w:r>
            <w:r w:rsidR="008E705F">
              <w:rPr>
                <w:color w:val="2B579A"/>
                <w:sz w:val="22"/>
                <w:shd w:val="clear" w:color="auto" w:fill="E6E6E6"/>
              </w:rPr>
              <w:fldChar w:fldCharType="end"/>
            </w:r>
          </w:p>
        </w:tc>
        <w:tc>
          <w:tcPr>
            <w:tcW w:w="1562" w:type="dxa"/>
          </w:tcPr>
          <w:p w14:paraId="6E86137B" w14:textId="77777777" w:rsidR="00314B36" w:rsidRPr="0076424C" w:rsidRDefault="00314B36" w:rsidP="00595463">
            <w:pPr>
              <w:numPr>
                <w:ilvl w:val="12"/>
                <w:numId w:val="0"/>
              </w:numPr>
              <w:tabs>
                <w:tab w:val="left" w:pos="238"/>
              </w:tabs>
              <w:spacing w:before="40" w:after="40"/>
              <w:jc w:val="left"/>
              <w:rPr>
                <w:sz w:val="22"/>
              </w:rPr>
            </w:pPr>
            <w:r w:rsidRPr="0076424C">
              <w:rPr>
                <w:sz w:val="22"/>
              </w:rPr>
              <w:t>DPC7.3.2 and Schedule 5b of the DDRC</w:t>
            </w:r>
          </w:p>
        </w:tc>
      </w:tr>
      <w:tr w:rsidR="00314B36" w:rsidRPr="0076424C" w14:paraId="6E861384" w14:textId="77777777">
        <w:tc>
          <w:tcPr>
            <w:tcW w:w="6095" w:type="dxa"/>
          </w:tcPr>
          <w:p w14:paraId="6E86137D" w14:textId="4E83427C" w:rsidR="00314B36" w:rsidRPr="0076424C" w:rsidRDefault="00314B36" w:rsidP="00595463">
            <w:pPr>
              <w:spacing w:after="80"/>
              <w:ind w:left="499" w:hanging="499"/>
              <w:rPr>
                <w:sz w:val="22"/>
              </w:rPr>
            </w:pPr>
            <w:r w:rsidRPr="0076424C">
              <w:rPr>
                <w:sz w:val="22"/>
              </w:rPr>
              <w:t>(c)</w:t>
            </w:r>
            <w:r w:rsidRPr="0076424C">
              <w:rPr>
                <w:sz w:val="22"/>
              </w:rPr>
              <w:tab/>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9E7D96">
              <w:t xml:space="preserve"> </w:t>
            </w:r>
            <w:r w:rsidRPr="0076424C">
              <w:rPr>
                <w:sz w:val="22"/>
              </w:rPr>
              <w:t>data for</w:t>
            </w:r>
            <w:r w:rsidRPr="0076424C">
              <w:rPr>
                <w:b/>
                <w:sz w:val="22"/>
              </w:rPr>
              <w:t xml:space="preserve"> </w:t>
            </w:r>
            <w:r w:rsidRPr="0076424C">
              <w:rPr>
                <w:sz w:val="22"/>
              </w:rPr>
              <w:t xml:space="preserve">specified types of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9E7D96">
              <w:t xml:space="preserve">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F74D15">
              <w:t>s</w:t>
            </w:r>
          </w:p>
          <w:p w14:paraId="6E86137E" w14:textId="77777777" w:rsidR="00314B36" w:rsidRPr="0076424C" w:rsidRDefault="00314B36" w:rsidP="00595463">
            <w:pPr>
              <w:tabs>
                <w:tab w:val="left" w:pos="1594"/>
              </w:tabs>
              <w:spacing w:after="80"/>
              <w:ind w:left="875" w:firstLine="0"/>
            </w:pPr>
            <w:r w:rsidRPr="0076424C">
              <w:t>5c(</w:t>
            </w:r>
            <w:proofErr w:type="spellStart"/>
            <w:r w:rsidRPr="0076424C">
              <w:t>i</w:t>
            </w:r>
            <w:proofErr w:type="spellEnd"/>
            <w:r w:rsidRPr="0076424C">
              <w:t xml:space="preserve">) </w:t>
            </w:r>
            <w:r w:rsidR="00D17396" w:rsidRPr="0076424C">
              <w:tab/>
            </w:r>
            <w:r w:rsidRPr="0076424C">
              <w:t>Synchronous generators</w:t>
            </w:r>
          </w:p>
          <w:p w14:paraId="6E86137F" w14:textId="77777777" w:rsidR="00314B36" w:rsidRPr="0076424C" w:rsidRDefault="00314B36" w:rsidP="00595463">
            <w:pPr>
              <w:tabs>
                <w:tab w:val="left" w:pos="1594"/>
              </w:tabs>
              <w:spacing w:after="80"/>
              <w:ind w:left="875" w:firstLine="0"/>
            </w:pPr>
            <w:r w:rsidRPr="0076424C">
              <w:t xml:space="preserve">5c(ii) </w:t>
            </w:r>
            <w:r w:rsidR="00D17396" w:rsidRPr="0076424C">
              <w:tab/>
            </w:r>
            <w:r w:rsidRPr="0076424C">
              <w:t>Fixed speed induction generators</w:t>
            </w:r>
          </w:p>
          <w:p w14:paraId="6E861380" w14:textId="77777777" w:rsidR="00FB7893" w:rsidRPr="0076424C" w:rsidRDefault="00FB7893" w:rsidP="00595463">
            <w:pPr>
              <w:tabs>
                <w:tab w:val="left" w:pos="1594"/>
              </w:tabs>
              <w:spacing w:after="80"/>
              <w:ind w:left="875" w:firstLine="0"/>
            </w:pPr>
            <w:r w:rsidRPr="0076424C">
              <w:t xml:space="preserve">5c(iii) </w:t>
            </w:r>
            <w:r w:rsidR="00D17396" w:rsidRPr="0076424C">
              <w:tab/>
            </w:r>
            <w:r w:rsidRPr="0076424C">
              <w:t xml:space="preserve">Double fed induction generators </w:t>
            </w:r>
          </w:p>
          <w:p w14:paraId="6E861381" w14:textId="77777777" w:rsidR="008644B5" w:rsidRPr="0076424C" w:rsidRDefault="00FB7893" w:rsidP="00595463">
            <w:pPr>
              <w:tabs>
                <w:tab w:val="left" w:pos="1594"/>
              </w:tabs>
              <w:spacing w:after="80"/>
              <w:ind w:left="873" w:firstLine="0"/>
            </w:pPr>
            <w:r w:rsidRPr="0076424C">
              <w:t xml:space="preserve">5c(iv) </w:t>
            </w:r>
            <w:r w:rsidR="00D17396" w:rsidRPr="0076424C">
              <w:tab/>
            </w:r>
            <w:r w:rsidRPr="0076424C">
              <w:t>Converter connected generators</w:t>
            </w:r>
          </w:p>
          <w:p w14:paraId="6E861382" w14:textId="77777777" w:rsidR="00FB7893" w:rsidRPr="0076424C" w:rsidRDefault="008644B5" w:rsidP="00595463">
            <w:pPr>
              <w:tabs>
                <w:tab w:val="left" w:pos="1594"/>
              </w:tabs>
              <w:ind w:left="875" w:firstLine="0"/>
              <w:rPr>
                <w:sz w:val="22"/>
              </w:rPr>
            </w:pPr>
            <w:r w:rsidRPr="0076424C">
              <w:t>5c(v)</w:t>
            </w:r>
            <w:r w:rsidRPr="0076424C">
              <w:tab/>
              <w:t>Transformers</w:t>
            </w:r>
          </w:p>
        </w:tc>
        <w:tc>
          <w:tcPr>
            <w:tcW w:w="1562" w:type="dxa"/>
          </w:tcPr>
          <w:p w14:paraId="6E861383" w14:textId="77777777" w:rsidR="00314B36" w:rsidRPr="0076424C" w:rsidRDefault="00314B36" w:rsidP="00595463">
            <w:pPr>
              <w:numPr>
                <w:ilvl w:val="12"/>
                <w:numId w:val="0"/>
              </w:numPr>
              <w:tabs>
                <w:tab w:val="left" w:pos="238"/>
              </w:tabs>
              <w:spacing w:before="40" w:after="40"/>
              <w:jc w:val="left"/>
              <w:rPr>
                <w:sz w:val="22"/>
              </w:rPr>
            </w:pPr>
            <w:r w:rsidRPr="0076424C">
              <w:rPr>
                <w:sz w:val="22"/>
              </w:rPr>
              <w:t>DPC7.3.2 and Schedules 5c of the DDRC</w:t>
            </w:r>
          </w:p>
        </w:tc>
      </w:tr>
      <w:tr w:rsidR="00D17396" w:rsidRPr="0076424C" w14:paraId="6E861387" w14:textId="77777777">
        <w:tc>
          <w:tcPr>
            <w:tcW w:w="6095" w:type="dxa"/>
          </w:tcPr>
          <w:p w14:paraId="6E861385" w14:textId="6D22D023" w:rsidR="00D17396" w:rsidRPr="0076424C" w:rsidRDefault="00D17396" w:rsidP="00595463">
            <w:pPr>
              <w:spacing w:after="80"/>
              <w:ind w:left="499" w:hanging="499"/>
              <w:rPr>
                <w:sz w:val="22"/>
                <w:lang w:val="da-DK"/>
              </w:rPr>
            </w:pPr>
            <w:r w:rsidRPr="0076424C">
              <w:rPr>
                <w:sz w:val="22"/>
                <w:lang w:val="da-DK"/>
              </w:rPr>
              <w:t>(d)</w:t>
            </w:r>
            <w:r w:rsidRPr="0076424C">
              <w:rPr>
                <w:sz w:val="22"/>
                <w:lang w:val="da-DK"/>
              </w:rPr>
              <w:tab/>
            </w:r>
            <w:r w:rsidR="004F6D35">
              <w:rPr>
                <w:color w:val="2B579A"/>
                <w:sz w:val="22"/>
                <w:shd w:val="clear" w:color="auto" w:fill="E6E6E6"/>
                <w:lang w:val="da-DK"/>
              </w:rPr>
              <w:fldChar w:fldCharType="begin"/>
            </w:r>
            <w:r w:rsidR="004F6D35">
              <w:rPr>
                <w:sz w:val="22"/>
                <w:lang w:val="da-DK"/>
              </w:rPr>
              <w:instrText xml:space="preserve"> REF pgm \h </w:instrText>
            </w:r>
            <w:r w:rsidR="004F6D35">
              <w:rPr>
                <w:color w:val="2B579A"/>
                <w:sz w:val="22"/>
                <w:shd w:val="clear" w:color="auto" w:fill="E6E6E6"/>
                <w:lang w:val="da-DK"/>
              </w:rPr>
            </w:r>
            <w:r w:rsidR="004F6D35">
              <w:rPr>
                <w:color w:val="2B579A"/>
                <w:sz w:val="22"/>
                <w:shd w:val="clear" w:color="auto" w:fill="E6E6E6"/>
                <w:lang w:val="da-DK"/>
              </w:rPr>
              <w:fldChar w:fldCharType="separate"/>
            </w:r>
            <w:r w:rsidR="005C572C">
              <w:rPr>
                <w:b/>
              </w:rPr>
              <w:t>Power Generating Module</w:t>
            </w:r>
            <w:r w:rsidR="004F6D35">
              <w:rPr>
                <w:color w:val="2B579A"/>
                <w:sz w:val="22"/>
                <w:shd w:val="clear" w:color="auto" w:fill="E6E6E6"/>
                <w:lang w:val="da-DK"/>
              </w:rPr>
              <w:fldChar w:fldCharType="end"/>
            </w:r>
            <w:r w:rsidR="004F6D35">
              <w:rPr>
                <w:sz w:val="22"/>
                <w:lang w:val="da-DK"/>
              </w:rPr>
              <w:t xml:space="preserve"> </w:t>
            </w:r>
            <w:r w:rsidRPr="0076424C">
              <w:rPr>
                <w:sz w:val="22"/>
                <w:lang w:val="da-DK"/>
              </w:rPr>
              <w:t xml:space="preserve">data for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sz w:val="22"/>
                <w:lang w:val="da-DK"/>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sz w:val="22"/>
                <w:lang w:val="da-DK"/>
              </w:rPr>
              <w:t>s</w:t>
            </w:r>
          </w:p>
        </w:tc>
        <w:tc>
          <w:tcPr>
            <w:tcW w:w="1562" w:type="dxa"/>
          </w:tcPr>
          <w:p w14:paraId="6E861386" w14:textId="77777777" w:rsidR="00D17396" w:rsidRPr="0076424C" w:rsidRDefault="00D17396" w:rsidP="00595463">
            <w:pPr>
              <w:numPr>
                <w:ilvl w:val="12"/>
                <w:numId w:val="0"/>
              </w:numPr>
              <w:tabs>
                <w:tab w:val="left" w:pos="238"/>
              </w:tabs>
              <w:spacing w:before="40" w:after="40"/>
              <w:jc w:val="left"/>
              <w:rPr>
                <w:sz w:val="22"/>
              </w:rPr>
            </w:pPr>
            <w:r w:rsidRPr="0076424C">
              <w:rPr>
                <w:sz w:val="22"/>
              </w:rPr>
              <w:t>DPC7.3.3 and Schedules 5c of the DDRC</w:t>
            </w:r>
          </w:p>
        </w:tc>
      </w:tr>
      <w:tr w:rsidR="00314B36" w:rsidRPr="0076424C" w14:paraId="6E86138A" w14:textId="77777777">
        <w:tc>
          <w:tcPr>
            <w:tcW w:w="6095" w:type="dxa"/>
          </w:tcPr>
          <w:p w14:paraId="6E861388" w14:textId="02C468B1" w:rsidR="00314B36" w:rsidRPr="0076424C" w:rsidRDefault="00314B36" w:rsidP="00595463">
            <w:pPr>
              <w:ind w:left="500" w:hanging="500"/>
              <w:jc w:val="left"/>
              <w:rPr>
                <w:sz w:val="22"/>
                <w:lang w:val="da-DK"/>
              </w:rPr>
            </w:pPr>
            <w:r w:rsidRPr="0076424C">
              <w:rPr>
                <w:sz w:val="22"/>
                <w:lang w:val="da-DK"/>
              </w:rPr>
              <w:t>(</w:t>
            </w:r>
            <w:r w:rsidR="00D17396" w:rsidRPr="0076424C">
              <w:rPr>
                <w:sz w:val="22"/>
                <w:lang w:val="da-DK"/>
              </w:rPr>
              <w:t>e</w:t>
            </w:r>
            <w:r w:rsidRPr="0076424C">
              <w:rPr>
                <w:sz w:val="22"/>
                <w:lang w:val="da-DK"/>
              </w:rPr>
              <w:t>)</w:t>
            </w:r>
            <w:r w:rsidRPr="0076424C">
              <w:rPr>
                <w:b/>
                <w:sz w:val="22"/>
                <w:lang w:val="da-DK"/>
              </w:rPr>
              <w:tab/>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372848" w:rsidRPr="0076424C">
              <w:rPr>
                <w:b/>
                <w:sz w:val="22"/>
                <w:lang w:val="da-DK"/>
              </w:rPr>
              <w:t xml:space="preserve"> </w:t>
            </w:r>
            <w:r w:rsidR="00372848" w:rsidRPr="0076424C">
              <w:rPr>
                <w:sz w:val="22"/>
                <w:lang w:val="da-DK"/>
              </w:rPr>
              <w:t>d</w:t>
            </w:r>
            <w:r w:rsidR="00B66BA3" w:rsidRPr="0076424C">
              <w:rPr>
                <w:sz w:val="22"/>
                <w:lang w:val="da-DK"/>
              </w:rPr>
              <w:t>ata</w:t>
            </w:r>
            <w:r w:rsidR="00B66BA3" w:rsidRPr="0076424C">
              <w:rPr>
                <w:b/>
                <w:sz w:val="22"/>
                <w:lang w:val="da-DK"/>
              </w:rPr>
              <w:t xml:space="preserve"> </w:t>
            </w:r>
            <w:r w:rsidRPr="0076424C">
              <w:rPr>
                <w:sz w:val="22"/>
                <w:lang w:val="da-DK"/>
              </w:rPr>
              <w:t xml:space="preserve"> </w:t>
            </w:r>
          </w:p>
        </w:tc>
        <w:tc>
          <w:tcPr>
            <w:tcW w:w="1562" w:type="dxa"/>
          </w:tcPr>
          <w:p w14:paraId="6E861389" w14:textId="77777777" w:rsidR="00314B36" w:rsidRPr="0076424C" w:rsidRDefault="000D55C8" w:rsidP="00595463">
            <w:pPr>
              <w:tabs>
                <w:tab w:val="left" w:pos="238"/>
              </w:tabs>
              <w:spacing w:before="40" w:after="40"/>
              <w:ind w:left="0" w:firstLine="0"/>
              <w:jc w:val="left"/>
              <w:rPr>
                <w:sz w:val="22"/>
              </w:rPr>
            </w:pPr>
            <w:r w:rsidRPr="0076424C">
              <w:rPr>
                <w:sz w:val="22"/>
              </w:rPr>
              <w:t xml:space="preserve">DPC7.3.1, DPC7.3.2 and DPC7.3.3 and </w:t>
            </w:r>
            <w:r w:rsidR="002367DA" w:rsidRPr="0076424C">
              <w:rPr>
                <w:sz w:val="22"/>
              </w:rPr>
              <w:t>Schedule</w:t>
            </w:r>
            <w:r w:rsidR="002915C5" w:rsidRPr="0076424C">
              <w:rPr>
                <w:sz w:val="22"/>
              </w:rPr>
              <w:t xml:space="preserve"> </w:t>
            </w:r>
            <w:r w:rsidR="00664A05" w:rsidRPr="0076424C">
              <w:rPr>
                <w:sz w:val="22"/>
              </w:rPr>
              <w:t>5e</w:t>
            </w:r>
            <w:r w:rsidR="002367DA" w:rsidRPr="0076424C">
              <w:rPr>
                <w:sz w:val="22"/>
              </w:rPr>
              <w:t xml:space="preserve"> of DDRC </w:t>
            </w:r>
          </w:p>
        </w:tc>
      </w:tr>
    </w:tbl>
    <w:p w14:paraId="6E86138B" w14:textId="77777777" w:rsidR="00314B36" w:rsidRPr="0076424C" w:rsidRDefault="00314B36" w:rsidP="00595463"/>
    <w:p w14:paraId="6E86138C" w14:textId="77777777" w:rsidR="00B66BA3" w:rsidRPr="0076424C" w:rsidRDefault="00B66BA3" w:rsidP="00595463"/>
    <w:p w14:paraId="6E86138D" w14:textId="4C9BB6F9" w:rsidR="00314B36" w:rsidRPr="0076424C" w:rsidRDefault="00314B36" w:rsidP="00595463">
      <w:pPr>
        <w:ind w:firstLine="0"/>
      </w:pPr>
      <w:r w:rsidRPr="0076424C">
        <w:t xml:space="preserve">When applying for connection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 xml:space="preserve">s </w:t>
      </w:r>
      <w:r w:rsidRPr="0076424C">
        <w:t>shall also refer to DPC5.</w:t>
      </w:r>
    </w:p>
    <w:p w14:paraId="6E86138E" w14:textId="0CEF8CCC" w:rsidR="00314B36" w:rsidRPr="0076424C" w:rsidRDefault="00314B36" w:rsidP="00CF5316">
      <w:pPr>
        <w:keepLines/>
        <w:ind w:firstLine="0"/>
      </w:pPr>
      <w:r w:rsidRPr="0076424C">
        <w:lastRenderedPageBreak/>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use the information provided to model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to decide what method of connection will need to be employed and the voltage level to which the connection should be made.  If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concludes that the nature of the proposed connection or changes to an existing connection requires more detailed </w:t>
      </w:r>
      <w:proofErr w:type="gramStart"/>
      <w:r w:rsidRPr="0076424C">
        <w:t>consideration</w:t>
      </w:r>
      <w:proofErr w:type="gramEnd"/>
      <w:r w:rsidRPr="0076424C">
        <w:t xml:space="preserve"> then further information may be requested.  It is unlikely that more information than that specified in DPC7.3.1 will be required for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who are to be connected 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and have less than 50kVA in capacity, or connected at other than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and have less than 300kVA in capacity.</w:t>
      </w:r>
    </w:p>
    <w:p w14:paraId="6E86138F" w14:textId="361ABF41" w:rsidR="00314B36" w:rsidRPr="0076424C" w:rsidRDefault="00314B36">
      <w:r w:rsidRPr="0076424C">
        <w:t>DPC7.3.1</w:t>
      </w:r>
      <w:r w:rsidRPr="0076424C">
        <w:tab/>
      </w:r>
      <w:r w:rsidRPr="0076424C">
        <w:rPr>
          <w:b/>
        </w:rPr>
        <w:t xml:space="preserve">Information Required from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proofErr w:type="gramStart"/>
      <w:r w:rsidRPr="0076424C">
        <w:rPr>
          <w:b/>
        </w:rPr>
        <w:t>s</w:t>
      </w:r>
      <w:proofErr w:type="gramEnd"/>
      <w:r w:rsidR="00446D29" w:rsidRPr="0076424C">
        <w:rPr>
          <w:b/>
        </w:rPr>
        <w:t xml:space="preserve"> </w:t>
      </w:r>
    </w:p>
    <w:p w14:paraId="6E861390" w14:textId="679EC533" w:rsidR="00314B36" w:rsidRPr="0076424C" w:rsidRDefault="00314B36">
      <w:pPr>
        <w:ind w:firstLine="0"/>
        <w:rPr>
          <w:b/>
        </w:rPr>
      </w:pPr>
      <w:r w:rsidRPr="0076424C">
        <w:t xml:space="preserve">It will be necessary for each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001E71B8" w:rsidRPr="0076424C">
        <w:t xml:space="preserve"> </w:t>
      </w:r>
      <w:r w:rsidRPr="0076424C">
        <w:t xml:space="preserve">to provide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information on physical and electrical characteristics of the </w:t>
      </w:r>
      <w:r w:rsidR="003B5EC9">
        <w:rPr>
          <w:b/>
          <w:color w:val="2B579A"/>
          <w:shd w:val="clear" w:color="auto" w:fill="E6E6E6"/>
        </w:rPr>
        <w:fldChar w:fldCharType="begin"/>
      </w:r>
      <w:r w:rsidR="003B5EC9">
        <w:rPr>
          <w:b/>
        </w:rPr>
        <w:instrText xml:space="preserve"> REF PGF \h </w:instrText>
      </w:r>
      <w:r w:rsidR="003B5EC9">
        <w:rPr>
          <w:b/>
          <w:color w:val="2B579A"/>
          <w:shd w:val="clear" w:color="auto" w:fill="E6E6E6"/>
        </w:rPr>
      </w:r>
      <w:r w:rsidR="003B5EC9">
        <w:rPr>
          <w:b/>
          <w:color w:val="2B579A"/>
          <w:shd w:val="clear" w:color="auto" w:fill="E6E6E6"/>
        </w:rPr>
        <w:fldChar w:fldCharType="separate"/>
      </w:r>
      <w:r w:rsidR="005C572C">
        <w:rPr>
          <w:b/>
        </w:rPr>
        <w:t>Power Generating Facilit</w:t>
      </w:r>
      <w:r w:rsidR="003B5EC9">
        <w:rPr>
          <w:b/>
          <w:color w:val="2B579A"/>
          <w:shd w:val="clear" w:color="auto" w:fill="E6E6E6"/>
        </w:rPr>
        <w:fldChar w:fldCharType="end"/>
      </w:r>
      <w:r w:rsidR="003B5EC9">
        <w:rPr>
          <w:b/>
        </w:rPr>
        <w:t xml:space="preserve">y </w:t>
      </w:r>
      <w:r w:rsidRPr="0076424C">
        <w:t>and site as a whole as set out in Schedule</w:t>
      </w:r>
      <w:r w:rsidR="00056AA6" w:rsidRPr="0076424C">
        <w:t>s</w:t>
      </w:r>
      <w:r w:rsidRPr="0076424C">
        <w:t xml:space="preserve"> 5a</w:t>
      </w:r>
      <w:r w:rsidR="00056AA6" w:rsidRPr="0076424C">
        <w:t xml:space="preserve"> </w:t>
      </w:r>
      <w:r w:rsidR="00704407" w:rsidRPr="0076424C">
        <w:t>or</w:t>
      </w:r>
      <w:r w:rsidR="00056AA6" w:rsidRPr="0076424C">
        <w:t xml:space="preserve"> 5e </w:t>
      </w:r>
      <w:r w:rsidRPr="0076424C">
        <w:t xml:space="preserve"> of the </w:t>
      </w:r>
      <w:r w:rsidR="008572B5">
        <w:rPr>
          <w:color w:val="2B579A"/>
          <w:shd w:val="clear" w:color="auto" w:fill="E6E6E6"/>
        </w:rPr>
        <w:fldChar w:fldCharType="begin"/>
      </w:r>
      <w:r w:rsidR="008572B5">
        <w:instrText xml:space="preserve"> REF DDRC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Data Registration Code</w:t>
      </w:r>
      <w:r w:rsidR="008572B5">
        <w:rPr>
          <w:color w:val="2B579A"/>
          <w:shd w:val="clear" w:color="auto" w:fill="E6E6E6"/>
        </w:rPr>
        <w:fldChar w:fldCharType="end"/>
      </w:r>
      <w:r w:rsidRPr="0076424C">
        <w:rPr>
          <w:b/>
        </w:rPr>
        <w:t xml:space="preserve"> </w:t>
      </w:r>
      <w:r w:rsidRPr="0076424C">
        <w:t xml:space="preserve">before entering into an agreement to connect any </w:t>
      </w:r>
      <w:r w:rsidR="00DF0D68">
        <w:rPr>
          <w:color w:val="2B579A"/>
          <w:shd w:val="clear" w:color="auto" w:fill="E6E6E6"/>
        </w:rPr>
        <w:fldChar w:fldCharType="begin"/>
      </w:r>
      <w:r w:rsidR="00DF0D68">
        <w:instrText xml:space="preserve"> REF pgm \h </w:instrText>
      </w:r>
      <w:r w:rsidR="00DF0D68">
        <w:rPr>
          <w:color w:val="2B579A"/>
          <w:shd w:val="clear" w:color="auto" w:fill="E6E6E6"/>
        </w:rPr>
      </w:r>
      <w:r w:rsidR="00DF0D68">
        <w:rPr>
          <w:color w:val="2B579A"/>
          <w:shd w:val="clear" w:color="auto" w:fill="E6E6E6"/>
        </w:rPr>
        <w:fldChar w:fldCharType="separate"/>
      </w:r>
      <w:r w:rsidR="005C572C">
        <w:rPr>
          <w:b/>
        </w:rPr>
        <w:t>Power Generating Module</w:t>
      </w:r>
      <w:r w:rsidR="00DF0D68">
        <w:rPr>
          <w:color w:val="2B579A"/>
          <w:shd w:val="clear" w:color="auto" w:fill="E6E6E6"/>
        </w:rPr>
        <w:fldChar w:fldCharType="end"/>
      </w:r>
      <w:r w:rsidR="00F74D15">
        <w:t xml:space="preserve"> </w:t>
      </w:r>
      <w:r w:rsidR="00056AA6" w:rsidRPr="0076424C">
        <w:t>or</w:t>
      </w:r>
      <w:r w:rsidR="001E71B8" w:rsidRPr="0076424C">
        <w:t xml:space="preserve"> </w:t>
      </w:r>
      <w:r w:rsidR="00931BC7" w:rsidRPr="0076424C">
        <w:t xml:space="preserve">an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t xml:space="preserve"> </w:t>
      </w:r>
      <w:r w:rsidRPr="0076424C">
        <w:t xml:space="preserve">onto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391" w14:textId="77777777" w:rsidR="00314B36" w:rsidRPr="0076424C" w:rsidRDefault="00314B36">
      <w:pPr>
        <w:ind w:firstLine="0"/>
      </w:pPr>
      <w:r w:rsidRPr="0076424C">
        <w:t>The information required includes:</w:t>
      </w:r>
    </w:p>
    <w:p w14:paraId="6E861392" w14:textId="77777777" w:rsidR="00314B36" w:rsidRPr="0076424C" w:rsidRDefault="00314B36" w:rsidP="00B77034">
      <w:pPr>
        <w:numPr>
          <w:ilvl w:val="0"/>
          <w:numId w:val="23"/>
        </w:numPr>
      </w:pPr>
      <w:r w:rsidRPr="0076424C">
        <w:t>Details of the proposed connection point (geographical and electrical) and connection voltage.</w:t>
      </w:r>
    </w:p>
    <w:p w14:paraId="6E861393" w14:textId="1851B047" w:rsidR="00314B36" w:rsidRPr="0076424C" w:rsidRDefault="00314B36" w:rsidP="00B77034">
      <w:pPr>
        <w:numPr>
          <w:ilvl w:val="0"/>
          <w:numId w:val="23"/>
        </w:numPr>
      </w:pPr>
      <w:r w:rsidRPr="0076424C">
        <w:t xml:space="preserve">The number and types of </w:t>
      </w:r>
      <w:r w:rsidR="00DF0D68">
        <w:rPr>
          <w:color w:val="2B579A"/>
          <w:shd w:val="clear" w:color="auto" w:fill="E6E6E6"/>
        </w:rPr>
        <w:fldChar w:fldCharType="begin"/>
      </w:r>
      <w:r w:rsidR="00DF0D68">
        <w:instrText xml:space="preserve"> REF pgm \h </w:instrText>
      </w:r>
      <w:r w:rsidR="00DF0D68">
        <w:rPr>
          <w:color w:val="2B579A"/>
          <w:shd w:val="clear" w:color="auto" w:fill="E6E6E6"/>
        </w:rPr>
      </w:r>
      <w:r w:rsidR="00DF0D68">
        <w:rPr>
          <w:color w:val="2B579A"/>
          <w:shd w:val="clear" w:color="auto" w:fill="E6E6E6"/>
        </w:rPr>
        <w:fldChar w:fldCharType="separate"/>
      </w:r>
      <w:r w:rsidR="005C572C">
        <w:rPr>
          <w:b/>
        </w:rPr>
        <w:t>Power Generating Module</w:t>
      </w:r>
      <w:r w:rsidR="00DF0D68">
        <w:rPr>
          <w:color w:val="2B579A"/>
          <w:shd w:val="clear" w:color="auto" w:fill="E6E6E6"/>
        </w:rPr>
        <w:fldChar w:fldCharType="end"/>
      </w:r>
      <w:r w:rsidRPr="0076424C">
        <w:t xml:space="preserve">s and the total capacity of the </w:t>
      </w:r>
      <w:r w:rsidR="003B5EC9">
        <w:rPr>
          <w:b/>
          <w:color w:val="2B579A"/>
          <w:shd w:val="clear" w:color="auto" w:fill="E6E6E6"/>
        </w:rPr>
        <w:fldChar w:fldCharType="begin"/>
      </w:r>
      <w:r w:rsidR="003B5EC9">
        <w:rPr>
          <w:b/>
        </w:rPr>
        <w:instrText xml:space="preserve"> REF PGF \h </w:instrText>
      </w:r>
      <w:r w:rsidR="003B5EC9">
        <w:rPr>
          <w:b/>
          <w:color w:val="2B579A"/>
          <w:shd w:val="clear" w:color="auto" w:fill="E6E6E6"/>
        </w:rPr>
      </w:r>
      <w:r w:rsidR="003B5EC9">
        <w:rPr>
          <w:b/>
          <w:color w:val="2B579A"/>
          <w:shd w:val="clear" w:color="auto" w:fill="E6E6E6"/>
        </w:rPr>
        <w:fldChar w:fldCharType="separate"/>
      </w:r>
      <w:r w:rsidR="005C572C">
        <w:rPr>
          <w:b/>
        </w:rPr>
        <w:t>Power Generating Facilit</w:t>
      </w:r>
      <w:r w:rsidR="003B5EC9">
        <w:rPr>
          <w:b/>
          <w:color w:val="2B579A"/>
          <w:shd w:val="clear" w:color="auto" w:fill="E6E6E6"/>
        </w:rPr>
        <w:fldChar w:fldCharType="end"/>
      </w:r>
      <w:r w:rsidR="003B5EC9">
        <w:rPr>
          <w:b/>
        </w:rPr>
        <w:t>y</w:t>
      </w:r>
      <w:r w:rsidRPr="0076424C">
        <w:t xml:space="preserve"> and auxiliary supplies under various operating conditions.</w:t>
      </w:r>
    </w:p>
    <w:p w14:paraId="6E861394" w14:textId="7E102FAB" w:rsidR="00314B36" w:rsidRPr="0076424C" w:rsidRDefault="00314B36">
      <w:pPr>
        <w:pStyle w:val="Indent1"/>
      </w:pPr>
      <w:r w:rsidRPr="0076424C">
        <w:t>(c)</w:t>
      </w:r>
      <w:r w:rsidRPr="0076424C">
        <w:tab/>
        <w:t xml:space="preserve">Sketches of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Layout:</w:t>
      </w:r>
    </w:p>
    <w:p w14:paraId="6E861395" w14:textId="6155C1CD" w:rsidR="00314B36" w:rsidRPr="0076424C" w:rsidRDefault="00314B36">
      <w:pPr>
        <w:pStyle w:val="Indent1"/>
      </w:pPr>
      <w:r w:rsidRPr="0076424C">
        <w:rPr>
          <w:b/>
        </w:rPr>
        <w:tab/>
      </w:r>
      <w:r w:rsidR="008572B5">
        <w:rPr>
          <w:color w:val="2B579A"/>
          <w:shd w:val="clear" w:color="auto" w:fill="E6E6E6"/>
        </w:rPr>
        <w:fldChar w:fldCharType="begin"/>
      </w:r>
      <w:r w:rsidR="008572B5">
        <w:instrText xml:space="preserve"> REF OperationDiagrams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 Diagrams</w:t>
      </w:r>
      <w:r w:rsidR="008572B5">
        <w:rPr>
          <w:color w:val="2B579A"/>
          <w:shd w:val="clear" w:color="auto" w:fill="E6E6E6"/>
        </w:rPr>
        <w:fldChar w:fldCharType="end"/>
      </w:r>
      <w:r w:rsidRPr="0076424C">
        <w:t xml:space="preserve"> showing the electrical circuitry of the existing and proposed main features within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and showing as appropriate busbar arrangements, phasing arrangements, earthing arrangements, switching facilities and operating voltages.</w:t>
      </w:r>
    </w:p>
    <w:p w14:paraId="6E861396" w14:textId="77777777" w:rsidR="00314B36" w:rsidRPr="0076424C" w:rsidRDefault="00314B36">
      <w:pPr>
        <w:pStyle w:val="Indent1"/>
        <w:rPr>
          <w:u w:val="single"/>
        </w:rPr>
      </w:pPr>
      <w:r w:rsidRPr="0076424C">
        <w:t>(d)</w:t>
      </w:r>
      <w:r w:rsidRPr="0076424C">
        <w:tab/>
        <w:t>Interface Arrangements</w:t>
      </w:r>
    </w:p>
    <w:p w14:paraId="6E861397" w14:textId="48DEAA0E" w:rsidR="00314B36" w:rsidRPr="0076424C" w:rsidRDefault="00314B36">
      <w:pPr>
        <w:pStyle w:val="Indent2"/>
        <w:ind w:left="2625" w:hanging="750"/>
      </w:pPr>
      <w:r w:rsidRPr="0076424C">
        <w:t>(</w:t>
      </w:r>
      <w:proofErr w:type="spellStart"/>
      <w:r w:rsidRPr="0076424C">
        <w:t>i</w:t>
      </w:r>
      <w:proofErr w:type="spellEnd"/>
      <w:r w:rsidRPr="0076424C">
        <w:t>)</w:t>
      </w:r>
      <w:r w:rsidRPr="0076424C">
        <w:tab/>
        <w:t xml:space="preserve">The means of synchronisation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w:t>
      </w:r>
    </w:p>
    <w:p w14:paraId="6E861398" w14:textId="23A2FE5C" w:rsidR="00314B36" w:rsidRPr="0076424C" w:rsidRDefault="00314B36">
      <w:pPr>
        <w:pStyle w:val="Indent2"/>
        <w:ind w:left="2625" w:hanging="750"/>
      </w:pPr>
      <w:r w:rsidRPr="0076424C">
        <w:t>(ii)</w:t>
      </w:r>
      <w:r w:rsidRPr="0076424C">
        <w:tab/>
        <w:t xml:space="preserve">Details of arrangements for connecting with earth that part of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007F5FAF" w:rsidRPr="0076424C">
        <w:rPr>
          <w:b/>
        </w:rPr>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directly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399" w14:textId="77777777" w:rsidR="00314B36" w:rsidRPr="0076424C" w:rsidRDefault="00314B36" w:rsidP="00B77034">
      <w:pPr>
        <w:pStyle w:val="Indent2"/>
        <w:numPr>
          <w:ilvl w:val="0"/>
          <w:numId w:val="24"/>
        </w:numPr>
      </w:pPr>
      <w:r w:rsidRPr="0076424C">
        <w:t>The means of connection and disconnection which are to be employed.</w:t>
      </w:r>
    </w:p>
    <w:p w14:paraId="6E86139A" w14:textId="6D9A7A99" w:rsidR="00314B36" w:rsidRPr="0076424C" w:rsidRDefault="00314B36" w:rsidP="00B77034">
      <w:pPr>
        <w:pStyle w:val="Indent2"/>
        <w:numPr>
          <w:ilvl w:val="0"/>
          <w:numId w:val="24"/>
        </w:numPr>
      </w:pPr>
      <w:r w:rsidRPr="0076424C">
        <w:t xml:space="preserve">Precautions to be taken to ensure the continuance of safe conditions should any earthed neutral point of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008B1ACB" w:rsidRPr="0076424C">
        <w:rPr>
          <w:b/>
        </w:rPr>
        <w:t xml:space="preserve"> </w:t>
      </w:r>
      <w:r w:rsidRPr="0076424C">
        <w:t xml:space="preserve">operated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 xml:space="preserve"> become disconnected from earth.</w:t>
      </w:r>
    </w:p>
    <w:p w14:paraId="6E86139B" w14:textId="55D660DA" w:rsidR="00314B36" w:rsidRPr="0076424C" w:rsidRDefault="00314B36">
      <w:pPr>
        <w:ind w:firstLine="0"/>
      </w:pPr>
      <w:proofErr w:type="gramStart"/>
      <w:r w:rsidRPr="0076424C">
        <w:t>More or less detailed</w:t>
      </w:r>
      <w:proofErr w:type="gramEnd"/>
      <w:r w:rsidRPr="0076424C">
        <w:t xml:space="preserve"> information than that contained above might need to be provided, subject to the type and size of generation or the point at which connection is to be made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This information will need to be provided by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w:t>
      </w:r>
      <w:r w:rsidR="003D1F78" w:rsidRPr="0076424C">
        <w:rPr>
          <w:b/>
        </w:rPr>
        <w:t xml:space="preserve"> </w:t>
      </w:r>
      <w:r w:rsidRPr="0076424C">
        <w:t xml:space="preserve">at the reasonable request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39C" w14:textId="532E950D" w:rsidR="00314B36" w:rsidRPr="0076424C" w:rsidRDefault="00314B36" w:rsidP="00056143">
      <w:pPr>
        <w:keepNext/>
        <w:rPr>
          <w:b/>
        </w:rPr>
      </w:pPr>
      <w:r w:rsidRPr="0076424C">
        <w:lastRenderedPageBreak/>
        <w:t>DPC7.3.2</w:t>
      </w:r>
      <w:r w:rsidRPr="0076424C">
        <w:tab/>
      </w:r>
      <w:r w:rsidRPr="0076424C">
        <w:rPr>
          <w:b/>
        </w:rPr>
        <w:t xml:space="preserve">Additional </w:t>
      </w:r>
      <w:r w:rsidR="00F56231">
        <w:rPr>
          <w:color w:val="2B579A"/>
          <w:shd w:val="clear" w:color="auto" w:fill="E6E6E6"/>
        </w:rPr>
        <w:fldChar w:fldCharType="begin"/>
      </w:r>
      <w:r w:rsidR="00F56231">
        <w:instrText xml:space="preserve"> REF pgm \h </w:instrText>
      </w:r>
      <w:r w:rsidR="00F56231">
        <w:rPr>
          <w:color w:val="2B579A"/>
          <w:shd w:val="clear" w:color="auto" w:fill="E6E6E6"/>
        </w:rPr>
      </w:r>
      <w:r w:rsidR="00F56231">
        <w:rPr>
          <w:color w:val="2B579A"/>
          <w:shd w:val="clear" w:color="auto" w:fill="E6E6E6"/>
        </w:rPr>
        <w:fldChar w:fldCharType="separate"/>
      </w:r>
      <w:r w:rsidR="005C572C">
        <w:rPr>
          <w:b/>
        </w:rPr>
        <w:t>Power Generating Module</w:t>
      </w:r>
      <w:r w:rsidR="00F56231">
        <w:rPr>
          <w:color w:val="2B579A"/>
          <w:shd w:val="clear" w:color="auto" w:fill="E6E6E6"/>
        </w:rPr>
        <w:fldChar w:fldCharType="end"/>
      </w:r>
      <w:r w:rsidR="00A54577">
        <w:t xml:space="preserve"> </w:t>
      </w:r>
      <w:r w:rsidRPr="0076424C">
        <w:rPr>
          <w:b/>
        </w:rPr>
        <w:t>and Plant and Equipment Data Required from Embedded Generators</w:t>
      </w:r>
      <w:r w:rsidR="00A45E21" w:rsidRPr="0076424C">
        <w:rPr>
          <w:b/>
        </w:rPr>
        <w:t xml:space="preserve">. </w:t>
      </w:r>
    </w:p>
    <w:p w14:paraId="6E86139D" w14:textId="344580DA" w:rsidR="00314B36" w:rsidRPr="0076424C" w:rsidRDefault="00314B36">
      <w:pPr>
        <w:rPr>
          <w:b/>
        </w:rPr>
      </w:pPr>
      <w:r w:rsidRPr="0076424C">
        <w:tab/>
        <w:t xml:space="preserve">The </w:t>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t xml:space="preserve"> specified in Schedule 5b and Schedule 5c </w:t>
      </w:r>
      <w:r w:rsidR="001C2D1B" w:rsidRPr="0076424C">
        <w:t xml:space="preserve">(or Schedule 5e for the </w:t>
      </w:r>
      <w:r w:rsidR="008572B5">
        <w:rPr>
          <w:color w:val="2B579A"/>
          <w:shd w:val="clear" w:color="auto" w:fill="E6E6E6"/>
        </w:rPr>
        <w:fldChar w:fldCharType="begin"/>
      </w:r>
      <w:r w:rsidR="008572B5">
        <w:instrText xml:space="preserve"> REF OTSO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OTSO</w:t>
      </w:r>
      <w:r w:rsidR="008572B5">
        <w:rPr>
          <w:color w:val="2B579A"/>
          <w:shd w:val="clear" w:color="auto" w:fill="E6E6E6"/>
        </w:rPr>
        <w:fldChar w:fldCharType="end"/>
      </w:r>
      <w:r w:rsidR="001C2D1B" w:rsidRPr="0076424C">
        <w:t xml:space="preserve">) </w:t>
      </w:r>
      <w:r w:rsidRPr="0076424C">
        <w:t xml:space="preserve">of the </w:t>
      </w:r>
      <w:r w:rsidR="008572B5">
        <w:rPr>
          <w:color w:val="2B579A"/>
          <w:shd w:val="clear" w:color="auto" w:fill="E6E6E6"/>
        </w:rPr>
        <w:fldChar w:fldCharType="begin"/>
      </w:r>
      <w:r w:rsidR="008572B5">
        <w:instrText xml:space="preserve"> REF DDRC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Data Registration Code</w:t>
      </w:r>
      <w:r w:rsidR="008572B5">
        <w:rPr>
          <w:color w:val="2B579A"/>
          <w:shd w:val="clear" w:color="auto" w:fill="E6E6E6"/>
        </w:rPr>
        <w:fldChar w:fldCharType="end"/>
      </w:r>
      <w:r w:rsidRPr="0076424C">
        <w:rPr>
          <w:b/>
        </w:rPr>
        <w:t xml:space="preserve"> </w:t>
      </w:r>
      <w:r w:rsidRPr="0076424C">
        <w:t xml:space="preserve">may be requested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from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before entering into an agreement to connect any </w:t>
      </w:r>
      <w:r w:rsidR="00DF0D68">
        <w:rPr>
          <w:color w:val="2B579A"/>
          <w:shd w:val="clear" w:color="auto" w:fill="E6E6E6"/>
        </w:rPr>
        <w:fldChar w:fldCharType="begin"/>
      </w:r>
      <w:r w:rsidR="00DF0D68">
        <w:instrText xml:space="preserve"> REF pgm \h </w:instrText>
      </w:r>
      <w:r w:rsidR="00DF0D68">
        <w:rPr>
          <w:color w:val="2B579A"/>
          <w:shd w:val="clear" w:color="auto" w:fill="E6E6E6"/>
        </w:rPr>
      </w:r>
      <w:r w:rsidR="00DF0D68">
        <w:rPr>
          <w:color w:val="2B579A"/>
          <w:shd w:val="clear" w:color="auto" w:fill="E6E6E6"/>
        </w:rPr>
        <w:fldChar w:fldCharType="separate"/>
      </w:r>
      <w:r w:rsidR="005C572C">
        <w:rPr>
          <w:b/>
        </w:rPr>
        <w:t>Power Generating Module</w:t>
      </w:r>
      <w:r w:rsidR="00DF0D68">
        <w:rPr>
          <w:color w:val="2B579A"/>
          <w:shd w:val="clear" w:color="auto" w:fill="E6E6E6"/>
        </w:rPr>
        <w:fldChar w:fldCharType="end"/>
      </w:r>
      <w:r w:rsidR="00F74D15">
        <w:t xml:space="preserve"> </w:t>
      </w:r>
      <w:r w:rsidR="001C2D1B" w:rsidRPr="0076424C">
        <w:t xml:space="preserve">or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onto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39E" w14:textId="39902BE4" w:rsidR="00314B36" w:rsidRPr="0076424C" w:rsidRDefault="00314B36">
      <w:pPr>
        <w:rPr>
          <w:b/>
        </w:rPr>
      </w:pPr>
      <w:r w:rsidRPr="0076424C">
        <w:tab/>
        <w:t xml:space="preserve">The information specified in Schedule 5b of the </w:t>
      </w:r>
      <w:r w:rsidR="008572B5">
        <w:rPr>
          <w:color w:val="2B579A"/>
          <w:shd w:val="clear" w:color="auto" w:fill="E6E6E6"/>
        </w:rPr>
        <w:fldChar w:fldCharType="begin"/>
      </w:r>
      <w:r w:rsidR="008572B5">
        <w:instrText xml:space="preserve"> REF DDRC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Data Registration Code</w:t>
      </w:r>
      <w:r w:rsidR="008572B5">
        <w:rPr>
          <w:color w:val="2B579A"/>
          <w:shd w:val="clear" w:color="auto" w:fill="E6E6E6"/>
        </w:rPr>
        <w:fldChar w:fldCharType="end"/>
      </w:r>
      <w:r w:rsidRPr="0076424C">
        <w:rPr>
          <w:b/>
        </w:rPr>
        <w:t xml:space="preserve"> </w:t>
      </w:r>
      <w:r w:rsidRPr="0076424C">
        <w:t xml:space="preserve">includes generic data for all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7E0266">
        <w:t>s</w:t>
      </w:r>
      <w:r w:rsidRPr="0076424C">
        <w:rPr>
          <w:b/>
        </w:rPr>
        <w:t>.</w:t>
      </w:r>
    </w:p>
    <w:p w14:paraId="6E86139F" w14:textId="079510EA" w:rsidR="00314B36" w:rsidRPr="0076424C" w:rsidRDefault="00314B36" w:rsidP="00014130">
      <w:pPr>
        <w:spacing w:after="120"/>
      </w:pPr>
      <w:r w:rsidRPr="0076424C">
        <w:tab/>
        <w:t xml:space="preserve">The information specified in Schedule 5c of the </w:t>
      </w:r>
      <w:r w:rsidR="008572B5">
        <w:rPr>
          <w:color w:val="2B579A"/>
          <w:shd w:val="clear" w:color="auto" w:fill="E6E6E6"/>
        </w:rPr>
        <w:fldChar w:fldCharType="begin"/>
      </w:r>
      <w:r w:rsidR="008572B5">
        <w:instrText xml:space="preserve"> REF DDRC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Data Registration Code</w:t>
      </w:r>
      <w:r w:rsidR="008572B5">
        <w:rPr>
          <w:color w:val="2B579A"/>
          <w:shd w:val="clear" w:color="auto" w:fill="E6E6E6"/>
        </w:rPr>
        <w:fldChar w:fldCharType="end"/>
      </w:r>
      <w:r w:rsidRPr="0076424C">
        <w:rPr>
          <w:b/>
        </w:rPr>
        <w:t xml:space="preserve"> </w:t>
      </w:r>
      <w:r w:rsidRPr="0076424C">
        <w:t xml:space="preserve">includes the </w:t>
      </w:r>
      <w:r w:rsidR="008644B5" w:rsidRPr="0076424C">
        <w:t>more detailed</w:t>
      </w:r>
      <w:r w:rsidR="008C6222" w:rsidRPr="0076424C">
        <w:t xml:space="preserve"> </w:t>
      </w:r>
      <w:r w:rsidRPr="0076424C">
        <w:t xml:space="preserve">electrical parameters of individual </w:t>
      </w:r>
      <w:r w:rsidR="00F56231">
        <w:rPr>
          <w:color w:val="2B579A"/>
          <w:shd w:val="clear" w:color="auto" w:fill="E6E6E6"/>
        </w:rPr>
        <w:fldChar w:fldCharType="begin"/>
      </w:r>
      <w:r w:rsidR="00F56231">
        <w:instrText xml:space="preserve"> REF pgm \h </w:instrText>
      </w:r>
      <w:r w:rsidR="00F56231">
        <w:rPr>
          <w:color w:val="2B579A"/>
          <w:shd w:val="clear" w:color="auto" w:fill="E6E6E6"/>
        </w:rPr>
      </w:r>
      <w:r w:rsidR="00F56231">
        <w:rPr>
          <w:color w:val="2B579A"/>
          <w:shd w:val="clear" w:color="auto" w:fill="E6E6E6"/>
        </w:rPr>
        <w:fldChar w:fldCharType="separate"/>
      </w:r>
      <w:r w:rsidR="005C572C">
        <w:rPr>
          <w:b/>
        </w:rPr>
        <w:t>Power Generating Module</w:t>
      </w:r>
      <w:r w:rsidR="00F56231">
        <w:rPr>
          <w:color w:val="2B579A"/>
          <w:shd w:val="clear" w:color="auto" w:fill="E6E6E6"/>
        </w:rPr>
        <w:fldChar w:fldCharType="end"/>
      </w:r>
      <w:r w:rsidRPr="0076424C">
        <w:rPr>
          <w:b/>
        </w:rPr>
        <w:t xml:space="preserve">s </w:t>
      </w:r>
      <w:r w:rsidRPr="0076424C">
        <w:t xml:space="preserve">and associated plant such as transformers, power factor correction equipment. </w:t>
      </w:r>
      <w:r w:rsidR="008644B5" w:rsidRPr="0076424C">
        <w:t xml:space="preserve"> </w:t>
      </w:r>
      <w:r w:rsidRPr="0076424C">
        <w:t xml:space="preserve">The information required is classified as </w:t>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rPr>
          <w:b/>
        </w:rPr>
        <w:t xml:space="preserve"> </w:t>
      </w:r>
      <w:r w:rsidRPr="0076424C">
        <w:t xml:space="preserve">for each of the following categories of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Pr="0076424C">
        <w:t>:</w:t>
      </w:r>
    </w:p>
    <w:p w14:paraId="6E8613A0" w14:textId="77777777" w:rsidR="00314B36" w:rsidRPr="0076424C" w:rsidRDefault="00314B36" w:rsidP="00B77034">
      <w:pPr>
        <w:numPr>
          <w:ilvl w:val="0"/>
          <w:numId w:val="34"/>
        </w:numPr>
        <w:spacing w:after="120"/>
      </w:pPr>
      <w:r w:rsidRPr="0076424C">
        <w:t>Synchronous generators</w:t>
      </w:r>
    </w:p>
    <w:p w14:paraId="6E8613A1" w14:textId="77777777" w:rsidR="00314B36" w:rsidRPr="0076424C" w:rsidRDefault="00314B36" w:rsidP="00B77034">
      <w:pPr>
        <w:numPr>
          <w:ilvl w:val="0"/>
          <w:numId w:val="34"/>
        </w:numPr>
        <w:spacing w:after="120"/>
      </w:pPr>
      <w:r w:rsidRPr="0076424C">
        <w:t xml:space="preserve">Fixed speed induction generators </w:t>
      </w:r>
    </w:p>
    <w:p w14:paraId="6E8613A2" w14:textId="77777777" w:rsidR="00314B36" w:rsidRPr="0076424C" w:rsidRDefault="00314B36" w:rsidP="00B77034">
      <w:pPr>
        <w:numPr>
          <w:ilvl w:val="0"/>
          <w:numId w:val="34"/>
        </w:numPr>
        <w:spacing w:after="120"/>
      </w:pPr>
      <w:r w:rsidRPr="0076424C">
        <w:t>Doubly fed induction generators</w:t>
      </w:r>
    </w:p>
    <w:p w14:paraId="6E8613A3" w14:textId="77777777" w:rsidR="00314B36" w:rsidRPr="0076424C" w:rsidRDefault="00314B36" w:rsidP="00B77034">
      <w:pPr>
        <w:numPr>
          <w:ilvl w:val="0"/>
          <w:numId w:val="34"/>
        </w:numPr>
        <w:spacing w:after="120"/>
      </w:pPr>
      <w:r w:rsidRPr="0076424C">
        <w:t>Series converter connected generators.</w:t>
      </w:r>
    </w:p>
    <w:p w14:paraId="6E8613A4" w14:textId="77777777" w:rsidR="00314B36" w:rsidRPr="0076424C" w:rsidRDefault="00314B36" w:rsidP="00B77034">
      <w:pPr>
        <w:numPr>
          <w:ilvl w:val="0"/>
          <w:numId w:val="34"/>
        </w:numPr>
      </w:pPr>
      <w:r w:rsidRPr="0076424C">
        <w:t>Transformers</w:t>
      </w:r>
    </w:p>
    <w:p w14:paraId="6E8613A5" w14:textId="53B0FADC" w:rsidR="00314B36" w:rsidRPr="0076424C" w:rsidRDefault="00314B36">
      <w:r w:rsidRPr="0076424C">
        <w:tab/>
        <w:t xml:space="preserve">Under certain circumstances either more or less detailed information than that specified above might need to be provided and will be made available by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at the request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w:t>
      </w:r>
    </w:p>
    <w:p w14:paraId="6E8613A6" w14:textId="47ABB7AD" w:rsidR="00314B36" w:rsidRPr="0076424C" w:rsidRDefault="00314B36" w:rsidP="00944FD9">
      <w:pPr>
        <w:keepNext/>
        <w:rPr>
          <w:iCs/>
          <w:u w:val="single"/>
        </w:rPr>
      </w:pPr>
      <w:r w:rsidRPr="0076424C">
        <w:t>DPC7.3.3</w:t>
      </w:r>
      <w:r w:rsidRPr="0076424C">
        <w:tab/>
      </w:r>
      <w:r w:rsidRPr="0076424C">
        <w:rPr>
          <w:b/>
        </w:rPr>
        <w:t xml:space="preserve">Extra Information From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 xml:space="preserve">s to be Provided to Meet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b/>
        </w:rPr>
        <w:t xml:space="preserve"> </w:t>
      </w:r>
      <w:proofErr w:type="gramStart"/>
      <w:r w:rsidRPr="0076424C">
        <w:rPr>
          <w:b/>
        </w:rPr>
        <w:t>Requirements</w:t>
      </w:r>
      <w:proofErr w:type="gramEnd"/>
      <w:r w:rsidRPr="0076424C">
        <w:rPr>
          <w:i/>
          <w:u w:val="single"/>
        </w:rPr>
        <w:t xml:space="preserve"> </w:t>
      </w:r>
    </w:p>
    <w:p w14:paraId="6E8613A7" w14:textId="1F378FC9" w:rsidR="00314B36" w:rsidRPr="0076424C" w:rsidRDefault="00314B36" w:rsidP="00DD5D7B">
      <w:pPr>
        <w:autoSpaceDE w:val="0"/>
        <w:autoSpaceDN w:val="0"/>
        <w:adjustRightInd w:val="0"/>
        <w:jc w:val="left"/>
        <w:rPr>
          <w:szCs w:val="24"/>
          <w:lang w:val="en-US"/>
        </w:rPr>
      </w:pPr>
      <w:r w:rsidRPr="0076424C">
        <w:t>DPC 7.3.3(a)</w:t>
      </w:r>
      <w:r w:rsidRPr="0076424C">
        <w:tab/>
      </w:r>
      <w:r w:rsidRPr="0076424C">
        <w:rPr>
          <w:szCs w:val="24"/>
          <w:lang w:val="en-US"/>
        </w:rPr>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Cs w:val="24"/>
          <w:lang w:val="en-US"/>
        </w:rPr>
        <w:t xml:space="preserve"> has an obligation under PC3.3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to submit certain planning data relating to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szCs w:val="24"/>
          <w:lang w:val="en-US"/>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rPr>
        <w:t xml:space="preserve">s </w:t>
      </w:r>
      <w:r w:rsidRPr="0076424C">
        <w:rPr>
          <w:szCs w:val="24"/>
          <w:lang w:val="en-US"/>
        </w:rPr>
        <w:t>to</w:t>
      </w:r>
      <w:ins w:id="639" w:author="Shaheeni Vekaria" w:date="2024-04-17T13:14:00Z">
        <w:r w:rsidR="008903A2">
          <w:rPr>
            <w:szCs w:val="24"/>
            <w:lang w:val="en-US"/>
          </w:rPr>
          <w:t xml:space="preserve"> the</w:t>
        </w:r>
      </w:ins>
      <w:r w:rsidR="00BD795C" w:rsidRPr="0076424C">
        <w:rPr>
          <w:szCs w:val="24"/>
        </w:rPr>
        <w:t xml:space="preserve"> </w:t>
      </w:r>
      <w:del w:id="640" w:author="Shaheeni Vekaria" w:date="2024-04-17T13:14:00Z">
        <w:r w:rsidR="00BD795C" w:rsidRPr="008903A2" w:rsidDel="008903A2">
          <w:rPr>
            <w:b/>
            <w:color w:val="2B579A"/>
            <w:szCs w:val="24"/>
            <w:shd w:val="clear" w:color="auto" w:fill="E6E6E6"/>
            <w:rPrChange w:id="641" w:author="Shaheeni Vekaria" w:date="2024-04-17T13:14:00Z">
              <w:rPr>
                <w:szCs w:val="24"/>
              </w:rPr>
            </w:rPrChange>
          </w:rPr>
          <w:fldChar w:fldCharType="begin"/>
        </w:r>
        <w:r w:rsidR="00BD795C" w:rsidRPr="008903A2" w:rsidDel="008903A2">
          <w:rPr>
            <w:b/>
            <w:color w:val="2B579A"/>
            <w:szCs w:val="24"/>
            <w:shd w:val="clear" w:color="auto" w:fill="E6E6E6"/>
            <w:rPrChange w:id="642" w:author="Shaheeni Vekaria" w:date="2024-04-17T13:14:00Z">
              <w:rPr>
                <w:szCs w:val="24"/>
              </w:rPr>
            </w:rPrChange>
          </w:rPr>
          <w:delInstrText xml:space="preserve"> REF NGESO \h </w:delInstrText>
        </w:r>
      </w:del>
      <w:r w:rsidR="008903A2">
        <w:rPr>
          <w:b/>
          <w:bCs/>
          <w:szCs w:val="24"/>
        </w:rPr>
        <w:instrText xml:space="preserve"> \* MERGEFORMAT </w:instrText>
      </w:r>
      <w:del w:id="643" w:author="Shaheeni Vekaria" w:date="2024-04-17T13:14:00Z">
        <w:r w:rsidR="00BD795C" w:rsidRPr="00977559" w:rsidDel="008903A2">
          <w:rPr>
            <w:b/>
            <w:color w:val="2B579A"/>
            <w:szCs w:val="24"/>
            <w:shd w:val="clear" w:color="auto" w:fill="E6E6E6"/>
          </w:rPr>
        </w:r>
        <w:r w:rsidR="00BD795C" w:rsidRPr="008903A2" w:rsidDel="008903A2">
          <w:rPr>
            <w:b/>
            <w:color w:val="2B579A"/>
            <w:szCs w:val="24"/>
            <w:shd w:val="clear" w:color="auto" w:fill="E6E6E6"/>
            <w:rPrChange w:id="644" w:author="Shaheeni Vekaria" w:date="2024-04-17T13:14:00Z">
              <w:rPr>
                <w:szCs w:val="24"/>
              </w:rPr>
            </w:rPrChange>
          </w:rPr>
          <w:fldChar w:fldCharType="separate"/>
        </w:r>
        <w:r w:rsidR="005C572C" w:rsidRPr="008903A2" w:rsidDel="008903A2">
          <w:rPr>
            <w:b/>
            <w:bCs/>
          </w:rPr>
          <w:delText>NGESO</w:delText>
        </w:r>
        <w:r w:rsidR="00BD795C" w:rsidRPr="008903A2" w:rsidDel="008903A2">
          <w:rPr>
            <w:b/>
            <w:color w:val="2B579A"/>
            <w:szCs w:val="24"/>
            <w:shd w:val="clear" w:color="auto" w:fill="E6E6E6"/>
            <w:rPrChange w:id="645" w:author="Shaheeni Vekaria" w:date="2024-04-17T13:14:00Z">
              <w:rPr>
                <w:szCs w:val="24"/>
              </w:rPr>
            </w:rPrChange>
          </w:rPr>
          <w:fldChar w:fldCharType="end"/>
        </w:r>
      </w:del>
      <w:ins w:id="646" w:author="Shaheeni Vekaria" w:date="2024-04-17T13:14:00Z">
        <w:r w:rsidR="008903A2" w:rsidRPr="008903A2">
          <w:rPr>
            <w:b/>
            <w:color w:val="2B579A"/>
            <w:szCs w:val="24"/>
            <w:shd w:val="clear" w:color="auto" w:fill="E6E6E6"/>
            <w:rPrChange w:id="647" w:author="Shaheeni Vekaria" w:date="2024-04-17T13:14:00Z">
              <w:rPr>
                <w:szCs w:val="24"/>
              </w:rPr>
            </w:rPrChange>
          </w:rPr>
          <w:t>ISOP</w:t>
        </w:r>
      </w:ins>
      <w:r w:rsidRPr="0076424C">
        <w:rPr>
          <w:szCs w:val="24"/>
          <w:lang w:val="en-US"/>
        </w:rPr>
        <w:t xml:space="preserve">.  </w:t>
      </w:r>
      <w:r w:rsidRPr="0076424C">
        <w:t xml:space="preserve">The relevant data requirements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 xml:space="preserve"> are also listed in </w:t>
      </w:r>
      <w:r w:rsidRPr="0076424C">
        <w:rPr>
          <w:szCs w:val="24"/>
          <w:lang w:val="en-US"/>
        </w:rPr>
        <w:t xml:space="preserve">PC3.3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It is incumbent on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szCs w:val="24"/>
          <w:lang w:val="en-US"/>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bCs/>
          <w:szCs w:val="24"/>
          <w:lang w:val="en-US"/>
        </w:rPr>
        <w:t xml:space="preserve">s </w:t>
      </w:r>
      <w:r w:rsidRPr="0076424C">
        <w:rPr>
          <w:szCs w:val="24"/>
          <w:lang w:val="en-US"/>
        </w:rPr>
        <w:t xml:space="preserve">to provide this data listed in PC3.3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Cs w:val="24"/>
          <w:lang w:val="en-US"/>
        </w:rPr>
        <w:t xml:space="preserve">. </w:t>
      </w:r>
    </w:p>
    <w:p w14:paraId="6E8613A8" w14:textId="559B71A4" w:rsidR="00314B36" w:rsidRPr="0076424C" w:rsidRDefault="00314B36">
      <w:pPr>
        <w:autoSpaceDE w:val="0"/>
        <w:autoSpaceDN w:val="0"/>
        <w:adjustRightInd w:val="0"/>
        <w:ind w:firstLine="0"/>
        <w:jc w:val="left"/>
      </w:pPr>
      <w:r w:rsidRPr="0076424C">
        <w:rPr>
          <w:szCs w:val="24"/>
          <w:lang w:val="en-US"/>
        </w:rPr>
        <w:t xml:space="preserve">Where a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zCs w:val="24"/>
          <w:lang w:val="en-US"/>
        </w:rPr>
        <w:t xml:space="preserve"> in respect of an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szCs w:val="24"/>
          <w:lang w:val="en-US"/>
        </w:rPr>
        <w:t xml:space="preserve">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Pr="0076424C">
        <w:rPr>
          <w:szCs w:val="24"/>
          <w:lang w:val="en-US"/>
        </w:rPr>
        <w:t xml:space="preserve"> </w:t>
      </w:r>
      <w:r w:rsidR="00AB7EAB" w:rsidRPr="0076424C">
        <w:rPr>
          <w:szCs w:val="24"/>
          <w:lang w:val="en-US"/>
        </w:rPr>
        <w:t>is a party to the</w:t>
      </w:r>
      <w:r w:rsidRPr="0076424C">
        <w:rPr>
          <w:szCs w:val="24"/>
          <w:lang w:val="en-US"/>
        </w:rPr>
        <w:t xml:space="preserve"> </w:t>
      </w:r>
      <w:hyperlink w:anchor="CUSC" w:history="1">
        <w:r w:rsidR="008572B5">
          <w:rPr>
            <w:color w:val="2B579A"/>
            <w:shd w:val="clear" w:color="auto" w:fill="E6E6E6"/>
          </w:rPr>
          <w:fldChar w:fldCharType="begin"/>
        </w:r>
        <w:r w:rsidR="008572B5">
          <w:instrText xml:space="preserve"> REF CUSC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CUSC</w:t>
        </w:r>
        <w:r w:rsidR="008572B5">
          <w:rPr>
            <w:color w:val="2B579A"/>
            <w:shd w:val="clear" w:color="auto" w:fill="E6E6E6"/>
          </w:rPr>
          <w:fldChar w:fldCharType="end"/>
        </w:r>
      </w:hyperlink>
      <w:r w:rsidR="00B6720D" w:rsidRPr="0076424C">
        <w:rPr>
          <w:szCs w:val="24"/>
          <w:lang w:val="en-US"/>
        </w:rPr>
        <w:t xml:space="preserve">  </w:t>
      </w:r>
      <w:r w:rsidRPr="0076424C">
        <w:rPr>
          <w:szCs w:val="24"/>
          <w:lang w:val="en-US"/>
        </w:rPr>
        <w:t>this DPC 7.3.3 will not apply.</w:t>
      </w:r>
    </w:p>
    <w:p w14:paraId="6E8613A9" w14:textId="6031AAED" w:rsidR="00590B71" w:rsidRPr="0076424C" w:rsidRDefault="00014130" w:rsidP="00B0674B">
      <w:pPr>
        <w:pStyle w:val="Indent1"/>
        <w:ind w:left="1425" w:hanging="1425"/>
      </w:pPr>
      <w:r w:rsidRPr="0076424C">
        <w:t>DPC7.3.3(b)</w:t>
      </w:r>
      <w:r w:rsidRPr="0076424C">
        <w:tab/>
      </w:r>
      <w:r w:rsidR="00314B36" w:rsidRPr="0076424C">
        <w:t xml:space="preserve">In addition to supplying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314B36" w:rsidRPr="0076424C">
        <w:t xml:space="preserve"> with details of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9B6F48">
        <w:rPr>
          <w:b/>
        </w:rPr>
        <w:t xml:space="preserve"> </w:t>
      </w:r>
      <w:r w:rsidR="009B6F48">
        <w:rPr>
          <w:b/>
          <w:color w:val="2B579A"/>
          <w:shd w:val="clear" w:color="auto" w:fill="E6E6E6"/>
        </w:rPr>
        <w:fldChar w:fldCharType="begin"/>
      </w:r>
      <w:r w:rsidR="009B6F48">
        <w:rPr>
          <w:b/>
        </w:rPr>
        <w:instrText xml:space="preserve"> REF pgm \h </w:instrText>
      </w:r>
      <w:r w:rsidR="009B6F48">
        <w:rPr>
          <w:b/>
          <w:color w:val="2B579A"/>
          <w:shd w:val="clear" w:color="auto" w:fill="E6E6E6"/>
        </w:rPr>
      </w:r>
      <w:r w:rsidR="009B6F48">
        <w:rPr>
          <w:b/>
          <w:color w:val="2B579A"/>
          <w:shd w:val="clear" w:color="auto" w:fill="E6E6E6"/>
        </w:rPr>
        <w:fldChar w:fldCharType="separate"/>
      </w:r>
      <w:r w:rsidR="005C572C">
        <w:rPr>
          <w:b/>
        </w:rPr>
        <w:t>Power Generating Module</w:t>
      </w:r>
      <w:r w:rsidR="009B6F48">
        <w:rPr>
          <w:b/>
          <w:color w:val="2B579A"/>
          <w:shd w:val="clear" w:color="auto" w:fill="E6E6E6"/>
        </w:rPr>
        <w:fldChar w:fldCharType="end"/>
      </w:r>
      <w:r w:rsidR="009B6F48">
        <w:rPr>
          <w:b/>
        </w:rPr>
        <w:t xml:space="preserve">s </w:t>
      </w:r>
      <w:r w:rsidR="00314B36" w:rsidRPr="0076424C">
        <w:t>there is a requirement to provide information to</w:t>
      </w:r>
      <w:r w:rsidR="00BD795C" w:rsidRPr="0076424C">
        <w:rPr>
          <w:szCs w:val="24"/>
        </w:rPr>
        <w:t xml:space="preserve"> </w:t>
      </w:r>
      <w:del w:id="648" w:author="Shaheeni Vekaria" w:date="2024-04-17T13:14:00Z">
        <w:r w:rsidR="00BD795C" w:rsidDel="008903A2">
          <w:rPr>
            <w:color w:val="2B579A"/>
            <w:szCs w:val="24"/>
            <w:shd w:val="clear" w:color="auto" w:fill="E6E6E6"/>
          </w:rPr>
          <w:fldChar w:fldCharType="begin"/>
        </w:r>
        <w:r w:rsidR="00BD795C" w:rsidDel="008903A2">
          <w:rPr>
            <w:szCs w:val="24"/>
          </w:rPr>
          <w:delInstrText xml:space="preserve"> REF NGESO \h </w:delInstrText>
        </w:r>
        <w:r w:rsidR="00BD795C" w:rsidDel="008903A2">
          <w:rPr>
            <w:color w:val="2B579A"/>
            <w:szCs w:val="24"/>
            <w:shd w:val="clear" w:color="auto" w:fill="E6E6E6"/>
          </w:rPr>
        </w:r>
        <w:r w:rsidR="00BD795C" w:rsidDel="008903A2">
          <w:rPr>
            <w:color w:val="2B579A"/>
            <w:szCs w:val="24"/>
            <w:shd w:val="clear" w:color="auto" w:fill="E6E6E6"/>
          </w:rPr>
          <w:fldChar w:fldCharType="separate"/>
        </w:r>
        <w:r w:rsidR="005C572C" w:rsidDel="008903A2">
          <w:rPr>
            <w:b/>
          </w:rPr>
          <w:delText>NGESO</w:delText>
        </w:r>
        <w:r w:rsidR="00BD795C" w:rsidDel="008903A2">
          <w:rPr>
            <w:color w:val="2B579A"/>
            <w:szCs w:val="24"/>
            <w:shd w:val="clear" w:color="auto" w:fill="E6E6E6"/>
          </w:rPr>
          <w:fldChar w:fldCharType="end"/>
        </w:r>
        <w:r w:rsidR="00314B36" w:rsidRPr="0076424C" w:rsidDel="008903A2">
          <w:rPr>
            <w:b/>
          </w:rPr>
          <w:delText xml:space="preserve"> </w:delText>
        </w:r>
      </w:del>
      <w:ins w:id="649" w:author="Shaheeni Vekaria" w:date="2024-04-17T13:14:00Z">
        <w:r w:rsidR="008903A2">
          <w:rPr>
            <w:szCs w:val="24"/>
          </w:rPr>
          <w:t xml:space="preserve">the </w:t>
        </w:r>
        <w:r w:rsidR="008903A2" w:rsidRPr="008903A2">
          <w:rPr>
            <w:b/>
            <w:color w:val="2B579A"/>
            <w:szCs w:val="24"/>
            <w:shd w:val="clear" w:color="auto" w:fill="E6E6E6"/>
            <w:rPrChange w:id="650" w:author="Shaheeni Vekaria" w:date="2024-04-17T13:14:00Z">
              <w:rPr>
                <w:szCs w:val="24"/>
              </w:rPr>
            </w:rPrChange>
          </w:rPr>
          <w:t>ISOP</w:t>
        </w:r>
        <w:r w:rsidR="008903A2" w:rsidRPr="0076424C">
          <w:rPr>
            <w:b/>
          </w:rPr>
          <w:t xml:space="preserve"> </w:t>
        </w:r>
      </w:ins>
      <w:r w:rsidR="00314B36" w:rsidRPr="0076424C">
        <w:rPr>
          <w:bCs/>
        </w:rPr>
        <w:t>where i</w:t>
      </w:r>
      <w:r w:rsidR="00314B36" w:rsidRPr="0076424C">
        <w:t>t has been specifically requested by</w:t>
      </w:r>
      <w:r w:rsidR="00BD795C" w:rsidRPr="0076424C">
        <w:rPr>
          <w:szCs w:val="24"/>
        </w:rPr>
        <w:t xml:space="preserve"> </w:t>
      </w:r>
      <w:ins w:id="651" w:author="Shaheeni Vekaria" w:date="2024-04-17T13:14:00Z">
        <w:r w:rsidR="008903A2">
          <w:rPr>
            <w:szCs w:val="24"/>
          </w:rPr>
          <w:t xml:space="preserve">the </w:t>
        </w:r>
        <w:r w:rsidR="008903A2" w:rsidRPr="008903A2">
          <w:rPr>
            <w:b/>
            <w:color w:val="2B579A"/>
            <w:szCs w:val="24"/>
            <w:shd w:val="clear" w:color="auto" w:fill="E6E6E6"/>
            <w:rPrChange w:id="652" w:author="Shaheeni Vekaria" w:date="2024-04-17T13:14:00Z">
              <w:rPr>
                <w:szCs w:val="24"/>
              </w:rPr>
            </w:rPrChange>
          </w:rPr>
          <w:t>IS</w:t>
        </w:r>
        <w:r w:rsidR="008903A2">
          <w:rPr>
            <w:b/>
            <w:bCs/>
            <w:szCs w:val="24"/>
          </w:rPr>
          <w:t>OP</w:t>
        </w:r>
      </w:ins>
      <w:ins w:id="653" w:author="Shaheeni Vekaria" w:date="2024-04-17T13:17:00Z">
        <w:r w:rsidR="00780DB8">
          <w:rPr>
            <w:b/>
            <w:bCs/>
            <w:szCs w:val="24"/>
          </w:rPr>
          <w:t xml:space="preserve"> </w:t>
        </w:r>
      </w:ins>
      <w:del w:id="654" w:author="Shaheeni Vekaria" w:date="2024-04-17T13:14:00Z">
        <w:r w:rsidR="00BD795C" w:rsidDel="008903A2">
          <w:rPr>
            <w:color w:val="2B579A"/>
            <w:szCs w:val="24"/>
            <w:shd w:val="clear" w:color="auto" w:fill="E6E6E6"/>
          </w:rPr>
          <w:fldChar w:fldCharType="begin"/>
        </w:r>
        <w:r w:rsidR="00BD795C" w:rsidDel="008903A2">
          <w:rPr>
            <w:szCs w:val="24"/>
          </w:rPr>
          <w:delInstrText xml:space="preserve"> REF NGESO \h </w:delInstrText>
        </w:r>
        <w:r w:rsidR="00BD795C" w:rsidDel="008903A2">
          <w:rPr>
            <w:color w:val="2B579A"/>
            <w:szCs w:val="24"/>
            <w:shd w:val="clear" w:color="auto" w:fill="E6E6E6"/>
          </w:rPr>
        </w:r>
        <w:r w:rsidR="00BD795C" w:rsidDel="008903A2">
          <w:rPr>
            <w:color w:val="2B579A"/>
            <w:szCs w:val="24"/>
            <w:shd w:val="clear" w:color="auto" w:fill="E6E6E6"/>
          </w:rPr>
          <w:fldChar w:fldCharType="separate"/>
        </w:r>
        <w:r w:rsidR="005C572C" w:rsidDel="008903A2">
          <w:rPr>
            <w:b/>
          </w:rPr>
          <w:delText>NGESO</w:delText>
        </w:r>
        <w:r w:rsidR="00BD795C" w:rsidDel="008903A2">
          <w:rPr>
            <w:color w:val="2B579A"/>
            <w:szCs w:val="24"/>
            <w:shd w:val="clear" w:color="auto" w:fill="E6E6E6"/>
          </w:rPr>
          <w:fldChar w:fldCharType="end"/>
        </w:r>
        <w:r w:rsidR="00314B36" w:rsidRPr="0076424C" w:rsidDel="008903A2">
          <w:delText xml:space="preserve"> </w:delText>
        </w:r>
      </w:del>
      <w:r w:rsidR="00314B36" w:rsidRPr="0076424C">
        <w:t xml:space="preserve">in the circumstances provided for under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00314B36" w:rsidRPr="0076424C">
        <w:t xml:space="preserve">.  </w:t>
      </w:r>
    </w:p>
    <w:p w14:paraId="6E8613AA" w14:textId="77777777" w:rsidR="00314B36" w:rsidRPr="0076424C" w:rsidRDefault="00314B36" w:rsidP="00900896">
      <w:pPr>
        <w:pStyle w:val="StyleIndent1Left0cmHanging251cm"/>
        <w:keepNext/>
      </w:pPr>
      <w:r w:rsidRPr="0076424C">
        <w:lastRenderedPageBreak/>
        <w:t>DPC7.3.4</w:t>
      </w:r>
      <w:r w:rsidRPr="0076424C">
        <w:tab/>
      </w:r>
      <w:r w:rsidRPr="00905808">
        <w:rPr>
          <w:b/>
          <w:bCs/>
        </w:rPr>
        <w:t>Information Provided by the DNO to Users</w:t>
      </w:r>
    </w:p>
    <w:p w14:paraId="6E8613AB" w14:textId="702EC7D5" w:rsidR="00314B36" w:rsidRPr="0076424C" w:rsidRDefault="00314B36" w:rsidP="00900896">
      <w:pPr>
        <w:pStyle w:val="StyleIndent1Left0cmHanging251cm"/>
        <w:keepNext/>
        <w:keepLines/>
      </w:pPr>
      <w:r w:rsidRPr="0076424C">
        <w:tab/>
        <w:t xml:space="preserve">In accordance with Condition </w:t>
      </w:r>
      <w:r w:rsidR="00DF0D68">
        <w:t>12</w:t>
      </w:r>
      <w:r w:rsidR="00DF0D68" w:rsidRPr="0076424C">
        <w:t xml:space="preserve"> </w:t>
      </w:r>
      <w:r w:rsidRPr="0076424C">
        <w:t xml:space="preserve">and Condition 25 of its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is required to provide certain information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so that they have the opportunity to identify and evaluate opportunities to connect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as set out in DPC4.5</w:t>
      </w:r>
      <w:r w:rsidRPr="0076424C">
        <w:rPr>
          <w:b/>
        </w:rPr>
        <w:t>.</w:t>
      </w:r>
      <w:r w:rsidRPr="0076424C">
        <w:t xml:space="preserve">  Comprehensive information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operating at 33kV and above is made available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through the Long Term Development Statements</w:t>
      </w:r>
      <w:r w:rsidRPr="0076424C">
        <w:rPr>
          <w:b/>
        </w:rPr>
        <w:t xml:space="preserve"> </w:t>
      </w:r>
      <w:r w:rsidRPr="0076424C">
        <w:t xml:space="preserve">provided under Condition 25 of 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b/>
        </w:rPr>
        <w:t xml:space="preserve">.  </w:t>
      </w:r>
      <w:r w:rsidRPr="0076424C">
        <w:t xml:space="preserve">Schedule 5d of the </w:t>
      </w:r>
      <w:r w:rsidR="008572B5">
        <w:rPr>
          <w:color w:val="2B579A"/>
          <w:shd w:val="clear" w:color="auto" w:fill="E6E6E6"/>
        </w:rPr>
        <w:fldChar w:fldCharType="begin"/>
      </w:r>
      <w:r w:rsidR="008572B5">
        <w:instrText xml:space="preserve"> REF DDRC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Data Registration Code</w:t>
      </w:r>
      <w:r w:rsidR="008572B5">
        <w:rPr>
          <w:color w:val="2B579A"/>
          <w:shd w:val="clear" w:color="auto" w:fill="E6E6E6"/>
        </w:rPr>
        <w:fldChar w:fldCharType="end"/>
      </w:r>
      <w:r w:rsidRPr="0076424C">
        <w:rPr>
          <w:b/>
        </w:rPr>
        <w:t xml:space="preserve"> </w:t>
      </w:r>
      <w:r w:rsidRPr="0076424C">
        <w:t xml:space="preserve">is indicative of the type of network data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is required to provide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for identifying opportunities for connection of generation at voltages below 33kV.  On the production of Schedule 5d data for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update any relevant data that would otherwise be provided from the Long Term Development Statement.</w:t>
      </w:r>
    </w:p>
    <w:p w14:paraId="6E8613AC" w14:textId="77777777" w:rsidR="00314B36" w:rsidRPr="0076424C" w:rsidRDefault="00314B36">
      <w:pPr>
        <w:keepNext/>
      </w:pPr>
      <w:r w:rsidRPr="0076424C">
        <w:t>DPC7.4</w:t>
      </w:r>
      <w:r w:rsidRPr="0076424C">
        <w:tab/>
      </w:r>
      <w:r w:rsidRPr="0076424C">
        <w:rPr>
          <w:b/>
        </w:rPr>
        <w:t>Technical Requirements</w:t>
      </w:r>
    </w:p>
    <w:p w14:paraId="6E8613AD" w14:textId="15569607" w:rsidR="00314B36" w:rsidRPr="0076424C" w:rsidRDefault="00314B36">
      <w:pPr>
        <w:keepNext/>
      </w:pPr>
      <w:r w:rsidRPr="0076424C">
        <w:t>DPC7.4.1</w:t>
      </w:r>
      <w:r w:rsidRPr="0076424C">
        <w:tab/>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6356D3">
        <w:t xml:space="preserve"> </w:t>
      </w:r>
      <w:r w:rsidRPr="0076424C">
        <w:rPr>
          <w:b/>
        </w:rPr>
        <w:t>Performance Requirements</w:t>
      </w:r>
    </w:p>
    <w:p w14:paraId="6E8613AE" w14:textId="39424B23" w:rsidR="00EC0F87" w:rsidRPr="0076424C" w:rsidRDefault="00EC0F87" w:rsidP="00C623DB">
      <w:pPr>
        <w:spacing w:beforeLines="40" w:before="96" w:afterLines="40" w:after="96"/>
      </w:pPr>
      <w:r w:rsidRPr="0076424C">
        <w:t>DPC7.4.1.1</w:t>
      </w:r>
      <w:r w:rsidRPr="0076424C">
        <w:tab/>
        <w:t>The requirements of this DPC7.4.1 do not apply to</w:t>
      </w:r>
      <w:r w:rsidR="00F74D15">
        <w:rPr>
          <w:rFonts w:ascii="TimesNewRomanPSMT" w:hAnsi="TimesNewRomanPSMT" w:cs="TimesNewRomanPSMT"/>
          <w:b/>
        </w:rPr>
        <w:t xml:space="preserve"> </w:t>
      </w:r>
      <w:r w:rsidR="00F56231">
        <w:rPr>
          <w:color w:val="2B579A"/>
          <w:shd w:val="clear" w:color="auto" w:fill="E6E6E6"/>
        </w:rPr>
        <w:fldChar w:fldCharType="begin"/>
      </w:r>
      <w:r w:rsidR="00F56231">
        <w:instrText xml:space="preserve"> REF pgm \h </w:instrText>
      </w:r>
      <w:r w:rsidR="00F56231">
        <w:rPr>
          <w:color w:val="2B579A"/>
          <w:shd w:val="clear" w:color="auto" w:fill="E6E6E6"/>
        </w:rPr>
      </w:r>
      <w:r w:rsidR="00F56231">
        <w:rPr>
          <w:color w:val="2B579A"/>
          <w:shd w:val="clear" w:color="auto" w:fill="E6E6E6"/>
        </w:rPr>
        <w:fldChar w:fldCharType="separate"/>
      </w:r>
      <w:r w:rsidR="005C572C">
        <w:rPr>
          <w:b/>
        </w:rPr>
        <w:t>Power Generating Module</w:t>
      </w:r>
      <w:r w:rsidR="00F56231">
        <w:rPr>
          <w:color w:val="2B579A"/>
          <w:shd w:val="clear" w:color="auto" w:fill="E6E6E6"/>
        </w:rPr>
        <w:fldChar w:fldCharType="end"/>
      </w:r>
      <w:r w:rsidRPr="0076424C">
        <w:rPr>
          <w:rFonts w:ascii="TimesNewRomanPSMT" w:hAnsi="TimesNewRomanPSMT" w:cs="TimesNewRomanPSMT"/>
          <w:b/>
        </w:rPr>
        <w:t>s</w:t>
      </w:r>
      <w:r w:rsidRPr="0076424C">
        <w:rPr>
          <w:rFonts w:ascii="TimesNewRomanPSMT" w:hAnsi="TimesNewRomanPSMT" w:cs="TimesNewRomanPSMT"/>
        </w:rPr>
        <w:t xml:space="preserve"> that are </w:t>
      </w:r>
      <w:r w:rsidRPr="0076424C">
        <w:t>designed and installed for infrequent short term parallel operation only.</w:t>
      </w:r>
    </w:p>
    <w:p w14:paraId="6E8613AF" w14:textId="195240C3" w:rsidR="00314B36" w:rsidRPr="0076424C" w:rsidRDefault="00EC0F87" w:rsidP="00EC0F87">
      <w:r w:rsidRPr="0076424C">
        <w:t>DPC7.4.1.2</w:t>
      </w:r>
      <w:r w:rsidRPr="0076424C">
        <w:tab/>
      </w:r>
      <w:r w:rsidR="00314B36" w:rsidRPr="0076424C">
        <w:t>For</w:t>
      </w:r>
      <w:r w:rsidR="00DF0D68">
        <w:t xml:space="preserve"> an</w:t>
      </w:r>
      <w:r w:rsidR="00314B36" w:rsidRPr="0076424C">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314B36" w:rsidRPr="0076424C">
        <w:rPr>
          <w:b/>
        </w:rPr>
        <w:t xml:space="preserve"> </w:t>
      </w:r>
      <w:r w:rsidR="00DF0D68">
        <w:rPr>
          <w:b/>
          <w:color w:val="2B579A"/>
          <w:shd w:val="clear" w:color="auto" w:fill="E6E6E6"/>
        </w:rPr>
        <w:fldChar w:fldCharType="begin"/>
      </w:r>
      <w:r w:rsidR="00DF0D68">
        <w:rPr>
          <w:b/>
        </w:rPr>
        <w:instrText xml:space="preserve"> REF pgm \h </w:instrText>
      </w:r>
      <w:r w:rsidR="00DF0D68">
        <w:rPr>
          <w:b/>
          <w:color w:val="2B579A"/>
          <w:shd w:val="clear" w:color="auto" w:fill="E6E6E6"/>
        </w:rPr>
      </w:r>
      <w:r w:rsidR="00DF0D68">
        <w:rPr>
          <w:b/>
          <w:color w:val="2B579A"/>
          <w:shd w:val="clear" w:color="auto" w:fill="E6E6E6"/>
        </w:rPr>
        <w:fldChar w:fldCharType="separate"/>
      </w:r>
      <w:r w:rsidR="005C572C">
        <w:rPr>
          <w:b/>
        </w:rPr>
        <w:t>Power Generating Module</w:t>
      </w:r>
      <w:r w:rsidR="00DF0D68">
        <w:rPr>
          <w:b/>
          <w:color w:val="2B579A"/>
          <w:shd w:val="clear" w:color="auto" w:fill="E6E6E6"/>
        </w:rPr>
        <w:fldChar w:fldCharType="end"/>
      </w:r>
      <w:r w:rsidR="00F74D15" w:rsidRPr="00F74D15">
        <w:t>,</w:t>
      </w:r>
      <w:r w:rsidR="00F74D15">
        <w:rPr>
          <w:b/>
        </w:rPr>
        <w:t xml:space="preserve"> </w:t>
      </w:r>
      <w:r w:rsidR="00314B36" w:rsidRPr="0076424C">
        <w:t xml:space="preserve"> which does not constitute or contain </w:t>
      </w:r>
      <w:r w:rsidR="008572B5">
        <w:rPr>
          <w:color w:val="2B579A"/>
          <w:shd w:val="clear" w:color="auto" w:fill="E6E6E6"/>
        </w:rPr>
        <w:fldChar w:fldCharType="begin"/>
      </w:r>
      <w:r w:rsidR="008572B5">
        <w:instrText xml:space="preserve"> REF BMUnit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BM Unit</w:t>
      </w:r>
      <w:r w:rsidR="008572B5">
        <w:rPr>
          <w:color w:val="2B579A"/>
          <w:shd w:val="clear" w:color="auto" w:fill="E6E6E6"/>
        </w:rPr>
        <w:fldChar w:fldCharType="end"/>
      </w:r>
      <w:r w:rsidR="00314B36" w:rsidRPr="0076424C">
        <w:rPr>
          <w:b/>
        </w:rPr>
        <w:t xml:space="preserve">s </w:t>
      </w:r>
      <w:r w:rsidR="00314B36" w:rsidRPr="0076424C">
        <w:t>that are active (</w:t>
      </w:r>
      <w:proofErr w:type="spellStart"/>
      <w:r w:rsidR="00314B36" w:rsidRPr="0076424C">
        <w:t>ie</w:t>
      </w:r>
      <w:proofErr w:type="spellEnd"/>
      <w:r w:rsidR="00314B36" w:rsidRPr="0076424C">
        <w:t xml:space="preserve"> submitting bid-offer data) in the </w:t>
      </w:r>
      <w:r w:rsidR="008572B5">
        <w:rPr>
          <w:color w:val="2B579A"/>
          <w:shd w:val="clear" w:color="auto" w:fill="E6E6E6"/>
        </w:rPr>
        <w:fldChar w:fldCharType="begin"/>
      </w:r>
      <w:r w:rsidR="008572B5">
        <w:instrText xml:space="preserve"> REF BalancingMechanism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Balancing Mechanism</w:t>
      </w:r>
      <w:r w:rsidR="008572B5">
        <w:rPr>
          <w:color w:val="2B579A"/>
          <w:shd w:val="clear" w:color="auto" w:fill="E6E6E6"/>
        </w:rPr>
        <w:fldChar w:fldCharType="end"/>
      </w:r>
      <w:r w:rsidR="00314B36" w:rsidRPr="0076424C">
        <w:t xml:space="preserve">, the electrical parameters required to be achieved at the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A20E4D">
        <w:t xml:space="preserve"> </w:t>
      </w:r>
      <w:r w:rsidR="00314B36" w:rsidRPr="0076424C">
        <w:t xml:space="preserve">terminals are defined according to the connection method and will be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314B36" w:rsidRPr="0076424C">
        <w:t xml:space="preserve"> with the offer for connection.  A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314B36" w:rsidRPr="0076424C">
        <w:t xml:space="preserve"> or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00314B36" w:rsidRPr="0076424C">
        <w:t xml:space="preserve"> must be capable of supplying its </w:t>
      </w:r>
      <w:r w:rsidR="008572B5">
        <w:rPr>
          <w:color w:val="2B579A"/>
          <w:shd w:val="clear" w:color="auto" w:fill="E6E6E6"/>
        </w:rPr>
        <w:fldChar w:fldCharType="begin"/>
      </w:r>
      <w:r w:rsidR="008572B5">
        <w:instrText xml:space="preserve"> REF RegisteredCapacity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Registered Capacity</w:t>
      </w:r>
      <w:r w:rsidR="008572B5">
        <w:rPr>
          <w:color w:val="2B579A"/>
          <w:shd w:val="clear" w:color="auto" w:fill="E6E6E6"/>
        </w:rPr>
        <w:fldChar w:fldCharType="end"/>
      </w:r>
      <w:r w:rsidR="00314B36" w:rsidRPr="0076424C">
        <w:t xml:space="preserve"> within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00314B36" w:rsidRPr="0076424C">
        <w:t xml:space="preserve">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Frequency</w:t>
      </w:r>
      <w:r w:rsidR="008572B5">
        <w:rPr>
          <w:color w:val="2B579A"/>
          <w:shd w:val="clear" w:color="auto" w:fill="E6E6E6"/>
        </w:rPr>
        <w:fldChar w:fldCharType="end"/>
      </w:r>
      <w:r w:rsidR="00314B36" w:rsidRPr="0076424C">
        <w:t xml:space="preserve"> range 49.5 to 50.5 Hz.  The output power should not be affected by voltage changes in the permitted operating range.</w:t>
      </w:r>
    </w:p>
    <w:p w14:paraId="6E8613B4" w14:textId="538BD3F6" w:rsidR="00EC0F87" w:rsidRPr="0076424C" w:rsidRDefault="00EC0F87" w:rsidP="00EC0F87">
      <w:pPr>
        <w:tabs>
          <w:tab w:val="left" w:pos="1080"/>
          <w:tab w:val="left" w:pos="3686"/>
        </w:tabs>
        <w:autoSpaceDE w:val="0"/>
        <w:autoSpaceDN w:val="0"/>
        <w:adjustRightInd w:val="0"/>
      </w:pPr>
      <w:r w:rsidRPr="0076424C">
        <w:rPr>
          <w:rFonts w:ascii="TimesNewRomanPSMT" w:hAnsi="TimesNewRomanPSMT" w:cs="TimesNewRomanPSMT"/>
        </w:rPr>
        <w:t>DPC7.4.1.</w:t>
      </w:r>
      <w:r w:rsidR="00DF0D68">
        <w:rPr>
          <w:rFonts w:ascii="TimesNewRomanPSMT" w:hAnsi="TimesNewRomanPSMT" w:cs="TimesNewRomanPSMT"/>
        </w:rPr>
        <w:t>3</w:t>
      </w:r>
      <w:r w:rsidRPr="0076424C">
        <w:rPr>
          <w:rFonts w:ascii="TimesNewRomanPSMT" w:hAnsi="TimesNewRomanPSMT" w:cs="TimesNewRomanPSMT"/>
        </w:rPr>
        <w:tab/>
        <w:t xml:space="preserve">These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Frequency</w:t>
      </w:r>
      <w:r w:rsidR="008572B5">
        <w:rPr>
          <w:color w:val="2B579A"/>
          <w:shd w:val="clear" w:color="auto" w:fill="E6E6E6"/>
        </w:rPr>
        <w:fldChar w:fldCharType="end"/>
      </w:r>
      <w:r w:rsidRPr="0076424C">
        <w:rPr>
          <w:rFonts w:ascii="TimesNewRomanPSMT" w:hAnsi="TimesNewRomanPSMT" w:cs="TimesNewRomanPSMT"/>
        </w:rPr>
        <w:t xml:space="preserve"> operating range requirements</w:t>
      </w:r>
      <w:r w:rsidRPr="0076424C">
        <w:t xml:space="preserve"> also apply to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BD2109">
        <w:t>s</w:t>
      </w:r>
      <w:r w:rsidRPr="0076424C">
        <w:rPr>
          <w:rFonts w:ascii="TimesNewRomanPSMT" w:hAnsi="TimesNewRomanPSMT" w:cs="TimesNewRomanPSMT"/>
        </w:rPr>
        <w:t xml:space="preserve"> in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rFonts w:ascii="TimesNewRomanPSMT" w:hAnsi="TimesNewRomanPSMT" w:cs="TimesNewRomanPSMT"/>
          <w:b/>
        </w:rPr>
        <w:t xml:space="preserve"> </w:t>
      </w:r>
      <w:r w:rsidR="00177B58">
        <w:rPr>
          <w:color w:val="2B579A"/>
          <w:shd w:val="clear" w:color="auto" w:fill="E6E6E6"/>
        </w:rPr>
        <w:fldChar w:fldCharType="begin"/>
      </w:r>
      <w:r w:rsidR="00177B58">
        <w:rPr>
          <w:rFonts w:ascii="TimesNewRomanPSMT" w:hAnsi="TimesNewRomanPSMT" w:cs="TimesNewRomanPSMT"/>
          <w:b/>
        </w:rPr>
        <w:instrText xml:space="preserve"> REF PowerStation \h </w:instrText>
      </w:r>
      <w:r w:rsidR="00177B58">
        <w:rPr>
          <w:color w:val="2B579A"/>
          <w:shd w:val="clear" w:color="auto" w:fill="E6E6E6"/>
        </w:rPr>
      </w:r>
      <w:r w:rsidR="00177B58">
        <w:rPr>
          <w:color w:val="2B579A"/>
          <w:shd w:val="clear" w:color="auto" w:fill="E6E6E6"/>
        </w:rPr>
        <w:fldChar w:fldCharType="separate"/>
      </w:r>
      <w:r w:rsidR="005C572C" w:rsidRPr="0076424C">
        <w:rPr>
          <w:b/>
        </w:rPr>
        <w:t>Power Station</w:t>
      </w:r>
      <w:r w:rsidR="00177B58">
        <w:rPr>
          <w:color w:val="2B579A"/>
          <w:shd w:val="clear" w:color="auto" w:fill="E6E6E6"/>
        </w:rPr>
        <w:fldChar w:fldCharType="end"/>
      </w:r>
      <w:r w:rsidRPr="0076424C">
        <w:rPr>
          <w:rFonts w:ascii="TimesNewRomanPSMT" w:hAnsi="TimesNewRomanPSMT" w:cs="TimesNewRomanPSMT"/>
          <w:b/>
        </w:rPr>
        <w:t>s</w:t>
      </w:r>
      <w:r w:rsidRPr="0076424C">
        <w:rPr>
          <w:b/>
        </w:rPr>
        <w:t xml:space="preserve"> </w:t>
      </w:r>
      <w:r w:rsidR="000F0810" w:rsidRPr="0076424C">
        <w:t xml:space="preserve">already connected on or before </w:t>
      </w:r>
      <w:r w:rsidRPr="0076424C">
        <w:t xml:space="preserve">1 </w:t>
      </w:r>
      <w:r w:rsidR="0054419D" w:rsidRPr="0076424C">
        <w:t>August 2010</w:t>
      </w:r>
      <w:r w:rsidRPr="0076424C">
        <w:t>, unless the</w:t>
      </w:r>
      <w:r w:rsidRPr="0076424C">
        <w:rPr>
          <w:b/>
        </w:rPr>
        <w:t xml:space="preserve"> </w:t>
      </w:r>
      <w:r w:rsidR="008572B5">
        <w:rPr>
          <w:color w:val="2B579A"/>
          <w:shd w:val="clear" w:color="auto" w:fill="E6E6E6"/>
        </w:rPr>
        <w:fldChar w:fldCharType="begin"/>
      </w:r>
      <w:r w:rsidR="008572B5">
        <w:instrText xml:space="preserve"> REF RegisteredCapacity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Registered Capacity</w:t>
      </w:r>
      <w:r w:rsidR="008572B5">
        <w:rPr>
          <w:color w:val="2B579A"/>
          <w:shd w:val="clear" w:color="auto" w:fill="E6E6E6"/>
        </w:rPr>
        <w:fldChar w:fldCharType="end"/>
      </w:r>
      <w:r w:rsidRPr="0076424C">
        <w:rPr>
          <w:b/>
        </w:rPr>
        <w:t xml:space="preserve"> </w:t>
      </w:r>
      <w:r w:rsidRPr="0076424C">
        <w:t>of the</w:t>
      </w:r>
      <w:r w:rsidRPr="0076424C">
        <w:rPr>
          <w:b/>
        </w:rPr>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rFonts w:ascii="TimesNewRomanPSMT" w:hAnsi="TimesNewRomanPSMT" w:cs="TimesNewRomanPSMT"/>
          <w:b/>
        </w:rPr>
        <w:t xml:space="preserve"> </w:t>
      </w:r>
      <w:r w:rsidR="00177B58">
        <w:rPr>
          <w:rFonts w:ascii="TimesNewRomanPSMT" w:hAnsi="TimesNewRomanPSMT" w:cs="TimesNewRomanPSMT"/>
          <w:b/>
          <w:color w:val="2B579A"/>
          <w:shd w:val="clear" w:color="auto" w:fill="E6E6E6"/>
        </w:rPr>
        <w:fldChar w:fldCharType="begin"/>
      </w:r>
      <w:r w:rsidR="00177B58">
        <w:rPr>
          <w:rFonts w:ascii="TimesNewRomanPSMT" w:hAnsi="TimesNewRomanPSMT" w:cs="TimesNewRomanPSMT"/>
          <w:b/>
        </w:rPr>
        <w:instrText xml:space="preserve"> REF PowerStation \h </w:instrText>
      </w:r>
      <w:r w:rsidR="00177B58">
        <w:rPr>
          <w:rFonts w:ascii="TimesNewRomanPSMT" w:hAnsi="TimesNewRomanPSMT" w:cs="TimesNewRomanPSMT"/>
          <w:b/>
          <w:color w:val="2B579A"/>
          <w:shd w:val="clear" w:color="auto" w:fill="E6E6E6"/>
        </w:rPr>
      </w:r>
      <w:r w:rsidR="00177B58">
        <w:rPr>
          <w:rFonts w:ascii="TimesNewRomanPSMT" w:hAnsi="TimesNewRomanPSMT" w:cs="TimesNewRomanPSMT"/>
          <w:b/>
          <w:color w:val="2B579A"/>
          <w:shd w:val="clear" w:color="auto" w:fill="E6E6E6"/>
        </w:rPr>
        <w:fldChar w:fldCharType="separate"/>
      </w:r>
      <w:r w:rsidR="005C572C" w:rsidRPr="0076424C">
        <w:rPr>
          <w:b/>
        </w:rPr>
        <w:t>Power Station</w:t>
      </w:r>
      <w:r w:rsidR="00177B58">
        <w:rPr>
          <w:rFonts w:ascii="TimesNewRomanPSMT" w:hAnsi="TimesNewRomanPSMT" w:cs="TimesNewRomanPSMT"/>
          <w:b/>
          <w:color w:val="2B579A"/>
          <w:shd w:val="clear" w:color="auto" w:fill="E6E6E6"/>
        </w:rPr>
        <w:fldChar w:fldCharType="end"/>
      </w:r>
      <w:r w:rsidR="00177B58">
        <w:rPr>
          <w:rFonts w:ascii="TimesNewRomanPSMT" w:hAnsi="TimesNewRomanPSMT" w:cs="TimesNewRomanPSMT"/>
          <w:b/>
        </w:rPr>
        <w:t xml:space="preserve"> </w:t>
      </w:r>
      <w:r w:rsidRPr="0076424C">
        <w:t>is below</w:t>
      </w:r>
      <w:r w:rsidRPr="0076424C">
        <w:rPr>
          <w:b/>
        </w:rPr>
        <w:t xml:space="preserve"> </w:t>
      </w:r>
      <w:r w:rsidRPr="0076424C">
        <w:t>5 MW</w:t>
      </w:r>
      <w:r w:rsidRPr="0076424C">
        <w:rPr>
          <w:b/>
        </w:rPr>
        <w:t>.</w:t>
      </w:r>
      <w:r w:rsidRPr="0076424C">
        <w:t xml:space="preserve">  </w:t>
      </w:r>
    </w:p>
    <w:p w14:paraId="6E8613B5" w14:textId="6B6CF5BC" w:rsidR="00EC0F87" w:rsidRPr="0076424C" w:rsidRDefault="00EC0F87" w:rsidP="00C623DB">
      <w:pPr>
        <w:spacing w:beforeLines="40" w:before="96" w:afterLines="40" w:after="96"/>
        <w:rPr>
          <w:rFonts w:ascii="TimesNewRomanPSMT" w:hAnsi="TimesNewRomanPSMT" w:cs="TimesNewRomanPSMT"/>
        </w:rPr>
      </w:pPr>
      <w:r w:rsidRPr="0076424C">
        <w:rPr>
          <w:rFonts w:ascii="TimesNewRomanPSMT" w:hAnsi="TimesNewRomanPSMT" w:cs="TimesNewRomanPSMT"/>
        </w:rPr>
        <w:t>DPC7.4.1.</w:t>
      </w:r>
      <w:r w:rsidR="00DF0D68">
        <w:rPr>
          <w:rFonts w:ascii="TimesNewRomanPSMT" w:hAnsi="TimesNewRomanPSMT" w:cs="TimesNewRomanPSMT"/>
        </w:rPr>
        <w:t>4</w:t>
      </w:r>
      <w:r w:rsidRPr="0076424C">
        <w:rPr>
          <w:rFonts w:ascii="TimesNewRomanPSMT" w:hAnsi="TimesNewRomanPSMT" w:cs="TimesNewRomanPSMT"/>
        </w:rPr>
        <w:tab/>
        <w:t xml:space="preserve">For the avoidance of doubt, the above requirements do not preclude disconnection of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Pr="0076424C">
        <w:rPr>
          <w:rFonts w:ascii="TimesNewRomanPSMT" w:hAnsi="TimesNewRomanPSMT" w:cs="TimesNewRomanPSMT"/>
          <w:b/>
        </w:rPr>
        <w:t>s</w:t>
      </w:r>
      <w:r w:rsidRPr="0076424C">
        <w:rPr>
          <w:rFonts w:ascii="TimesNewRomanPSMT" w:hAnsi="TimesNewRomanPSMT" w:cs="TimesNewRomanPSMT"/>
        </w:rPr>
        <w:t xml:space="preserve"> by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rPr>
          <w:rFonts w:ascii="TimesNewRomanPSMT" w:hAnsi="TimesNewRomanPSMT" w:cs="TimesNewRomanPSMT"/>
        </w:rPr>
        <w:t xml:space="preserve"> agreed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rPr>
          <w:rFonts w:ascii="TimesNewRomanPSMT" w:hAnsi="TimesNewRomanPSMT" w:cs="TimesNewRomanPSMT"/>
        </w:rPr>
        <w:t xml:space="preserve">or when necessary to protect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rPr>
          <w:rFonts w:ascii="TimesNewRomanPSMT" w:hAnsi="TimesNewRomanPSMT" w:cs="TimesNewRomanPSMT"/>
        </w:rPr>
        <w:t xml:space="preserve"> 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rPr>
          <w:rFonts w:ascii="TimesNewRomanPSMT" w:hAnsi="TimesNewRomanPSMT" w:cs="TimesNewRomanPSMT"/>
          <w:b/>
        </w:rPr>
        <w:t xml:space="preserve"> </w:t>
      </w:r>
      <w:r w:rsidRPr="0076424C">
        <w:rPr>
          <w:rFonts w:ascii="TimesNewRomanPSMT" w:hAnsi="TimesNewRomanPSMT" w:cs="TimesNewRomanPSMT"/>
        </w:rPr>
        <w:t>from being damaged</w:t>
      </w:r>
    </w:p>
    <w:p w14:paraId="6E8613B6" w14:textId="7F105EBF" w:rsidR="00EC0F87" w:rsidRPr="0076424C" w:rsidRDefault="00EC0F87" w:rsidP="00C623DB">
      <w:pPr>
        <w:spacing w:beforeLines="40" w:before="96" w:afterLines="40" w:after="96"/>
      </w:pPr>
      <w:r w:rsidRPr="0076424C">
        <w:rPr>
          <w:rFonts w:ascii="TimesNewRomanPSMT" w:hAnsi="TimesNewRomanPSMT" w:cs="TimesNewRomanPSMT"/>
        </w:rPr>
        <w:t>DPC7.4.1.</w:t>
      </w:r>
      <w:r w:rsidR="00DF0D68">
        <w:rPr>
          <w:rFonts w:ascii="TimesNewRomanPSMT" w:hAnsi="TimesNewRomanPSMT" w:cs="TimesNewRomanPSMT"/>
        </w:rPr>
        <w:t>5</w:t>
      </w:r>
      <w:r w:rsidRPr="0076424C">
        <w:rPr>
          <w:rFonts w:ascii="TimesNewRomanPSMT" w:hAnsi="TimesNewRomanPSMT" w:cs="TimesNewRomanPSMT"/>
        </w:rPr>
        <w:tab/>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szCs w:val="24"/>
          <w:lang w:val="en-US"/>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bCs/>
          <w:szCs w:val="24"/>
          <w:lang w:val="en-US"/>
        </w:rPr>
        <w:t xml:space="preserve">s </w:t>
      </w:r>
      <w:r w:rsidRPr="0076424C">
        <w:rPr>
          <w:szCs w:val="24"/>
          <w:lang w:val="en-US"/>
        </w:rPr>
        <w:t>additionally have to comply with DPC 7.5.</w:t>
      </w:r>
    </w:p>
    <w:p w14:paraId="6E8613B7" w14:textId="77777777" w:rsidR="00314B36" w:rsidRPr="0076424C" w:rsidRDefault="00314B36">
      <w:pPr>
        <w:autoSpaceDE w:val="0"/>
        <w:autoSpaceDN w:val="0"/>
        <w:adjustRightInd w:val="0"/>
        <w:ind w:firstLine="0"/>
        <w:jc w:val="left"/>
        <w:rPr>
          <w:sz w:val="20"/>
          <w:lang w:val="en-US"/>
        </w:rPr>
      </w:pPr>
    </w:p>
    <w:p w14:paraId="6E8613B8" w14:textId="77777777" w:rsidR="00314B36" w:rsidRPr="0076424C" w:rsidRDefault="00314B36">
      <w:r w:rsidRPr="0076424C">
        <w:t>DPC7.4.2</w:t>
      </w:r>
      <w:r w:rsidRPr="0076424C">
        <w:tab/>
      </w:r>
      <w:r w:rsidRPr="0076424C">
        <w:rPr>
          <w:b/>
        </w:rPr>
        <w:t>Control Arrangements</w:t>
      </w:r>
    </w:p>
    <w:p w14:paraId="6E8613B9" w14:textId="1E07E6EB" w:rsidR="00314B36" w:rsidRPr="0076424C" w:rsidRDefault="00332C35" w:rsidP="00332C35">
      <w:r>
        <w:t>DPC7.4.2.1</w:t>
      </w:r>
      <w:r>
        <w:tab/>
      </w:r>
      <w:r w:rsidR="00314B36" w:rsidRPr="0076424C">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314B36" w:rsidRPr="0076424C">
        <w:t xml:space="preserve"> will specify in writing if a continuously acting fast response automatic excitation control system is required to control the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314B36" w:rsidRPr="0076424C">
        <w:t xml:space="preserve"> voltage without instability over the entire operating range of the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7151E8">
        <w:t xml:space="preserve"> </w:t>
      </w:r>
      <w:r w:rsidR="00314B36" w:rsidRPr="0076424C">
        <w:t xml:space="preserve">or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00314B36" w:rsidRPr="0076424C">
        <w:t xml:space="preserve">.  This will be dependent on the size and type of </w:t>
      </w:r>
      <w:r w:rsidR="00DF0D68">
        <w:rPr>
          <w:color w:val="2B579A"/>
          <w:shd w:val="clear" w:color="auto" w:fill="E6E6E6"/>
        </w:rPr>
        <w:fldChar w:fldCharType="begin"/>
      </w:r>
      <w:r w:rsidR="00DF0D68">
        <w:instrText xml:space="preserve"> REF pgm \h </w:instrText>
      </w:r>
      <w:r w:rsidR="00DF0D68">
        <w:rPr>
          <w:color w:val="2B579A"/>
          <w:shd w:val="clear" w:color="auto" w:fill="E6E6E6"/>
        </w:rPr>
      </w:r>
      <w:r w:rsidR="00DF0D68">
        <w:rPr>
          <w:color w:val="2B579A"/>
          <w:shd w:val="clear" w:color="auto" w:fill="E6E6E6"/>
        </w:rPr>
        <w:fldChar w:fldCharType="separate"/>
      </w:r>
      <w:r w:rsidR="005C572C">
        <w:rPr>
          <w:b/>
        </w:rPr>
        <w:t>Power Generating Module</w:t>
      </w:r>
      <w:r w:rsidR="00DF0D68">
        <w:rPr>
          <w:color w:val="2B579A"/>
          <w:shd w:val="clear" w:color="auto" w:fill="E6E6E6"/>
        </w:rPr>
        <w:fldChar w:fldCharType="end"/>
      </w:r>
      <w:r w:rsidR="00F74D15">
        <w:t xml:space="preserve"> </w:t>
      </w:r>
      <w:r w:rsidR="00314B36" w:rsidRPr="0076424C">
        <w:t xml:space="preserve">or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00314B36" w:rsidRPr="0076424C">
        <w:t xml:space="preserve"> and the adjacent part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00314B36" w:rsidRPr="0076424C">
        <w:t xml:space="preserve"> to which it is </w:t>
      </w:r>
      <w:r w:rsidR="00760804" w:rsidRPr="0076424C">
        <w:t>connected</w:t>
      </w:r>
      <w:r w:rsidR="00314B36" w:rsidRPr="0076424C">
        <w:t>.</w:t>
      </w:r>
    </w:p>
    <w:p w14:paraId="6E8613BA" w14:textId="389BA780" w:rsidR="00332C35" w:rsidRPr="00287BD3" w:rsidRDefault="00332C35" w:rsidP="00332C35">
      <w:r>
        <w:t>DPC7.4.2.2</w:t>
      </w:r>
      <w:r>
        <w:tab/>
      </w:r>
      <w:r w:rsidR="00234BD7">
        <w:t xml:space="preserve">The </w:t>
      </w:r>
      <w:r w:rsidR="00786E2C">
        <w:rPr>
          <w:color w:val="2B579A"/>
          <w:shd w:val="clear" w:color="auto" w:fill="E6E6E6"/>
        </w:rPr>
        <w:fldChar w:fldCharType="begin"/>
      </w:r>
      <w:r w:rsidR="00234BD7">
        <w:instrText xml:space="preserve"> REF Generator \h </w:instrText>
      </w:r>
      <w:r w:rsidR="00786E2C">
        <w:rPr>
          <w:color w:val="2B579A"/>
          <w:shd w:val="clear" w:color="auto" w:fill="E6E6E6"/>
        </w:rPr>
      </w:r>
      <w:r w:rsidR="00786E2C">
        <w:rPr>
          <w:color w:val="2B579A"/>
          <w:shd w:val="clear" w:color="auto" w:fill="E6E6E6"/>
        </w:rPr>
        <w:fldChar w:fldCharType="separate"/>
      </w:r>
      <w:r w:rsidR="005C572C" w:rsidRPr="0076424C">
        <w:rPr>
          <w:b/>
        </w:rPr>
        <w:t>Generator</w:t>
      </w:r>
      <w:r w:rsidR="00786E2C">
        <w:rPr>
          <w:color w:val="2B579A"/>
          <w:shd w:val="clear" w:color="auto" w:fill="E6E6E6"/>
        </w:rPr>
        <w:fldChar w:fldCharType="end"/>
      </w:r>
      <w:r w:rsidR="00234BD7">
        <w:t xml:space="preserve"> will notify, and keep notified, the </w:t>
      </w:r>
      <w:r w:rsidR="00786E2C">
        <w:rPr>
          <w:color w:val="2B579A"/>
          <w:shd w:val="clear" w:color="auto" w:fill="E6E6E6"/>
        </w:rPr>
        <w:fldChar w:fldCharType="begin"/>
      </w:r>
      <w:r w:rsidR="00234BD7">
        <w:instrText xml:space="preserve"> REF DNO \h </w:instrText>
      </w:r>
      <w:r w:rsidR="00786E2C">
        <w:rPr>
          <w:color w:val="2B579A"/>
          <w:shd w:val="clear" w:color="auto" w:fill="E6E6E6"/>
        </w:rPr>
      </w:r>
      <w:r w:rsidR="00786E2C">
        <w:rPr>
          <w:color w:val="2B579A"/>
          <w:shd w:val="clear" w:color="auto" w:fill="E6E6E6"/>
        </w:rPr>
        <w:fldChar w:fldCharType="separate"/>
      </w:r>
      <w:r w:rsidR="005C572C" w:rsidRPr="0076424C">
        <w:rPr>
          <w:b/>
        </w:rPr>
        <w:t>DNO</w:t>
      </w:r>
      <w:r w:rsidR="00786E2C">
        <w:rPr>
          <w:color w:val="2B579A"/>
          <w:shd w:val="clear" w:color="auto" w:fill="E6E6E6"/>
        </w:rPr>
        <w:fldChar w:fldCharType="end"/>
      </w:r>
      <w:r w:rsidR="00234BD7">
        <w:t xml:space="preserve"> of the set points of the control scheme for voltage control or </w:t>
      </w:r>
      <w:r w:rsidR="00786E2C">
        <w:rPr>
          <w:color w:val="2B579A"/>
          <w:shd w:val="clear" w:color="auto" w:fill="E6E6E6"/>
        </w:rPr>
        <w:fldChar w:fldCharType="begin"/>
      </w:r>
      <w:r w:rsidR="00234BD7">
        <w:instrText xml:space="preserve"> REF PowerFactor \h </w:instrText>
      </w:r>
      <w:r w:rsidR="00786E2C">
        <w:rPr>
          <w:color w:val="2B579A"/>
          <w:shd w:val="clear" w:color="auto" w:fill="E6E6E6"/>
        </w:rPr>
      </w:r>
      <w:r w:rsidR="00786E2C">
        <w:rPr>
          <w:color w:val="2B579A"/>
          <w:shd w:val="clear" w:color="auto" w:fill="E6E6E6"/>
        </w:rPr>
        <w:fldChar w:fldCharType="separate"/>
      </w:r>
      <w:r w:rsidR="005C572C" w:rsidRPr="0076424C">
        <w:rPr>
          <w:b/>
        </w:rPr>
        <w:t>Power Factor</w:t>
      </w:r>
      <w:r w:rsidR="00786E2C">
        <w:rPr>
          <w:color w:val="2B579A"/>
          <w:shd w:val="clear" w:color="auto" w:fill="E6E6E6"/>
        </w:rPr>
        <w:fldChar w:fldCharType="end"/>
      </w:r>
      <w:r w:rsidR="00234BD7">
        <w:t xml:space="preserve"> control as appropriate and which have previously been agreed between the </w:t>
      </w:r>
      <w:r w:rsidR="00786E2C">
        <w:rPr>
          <w:b/>
          <w:color w:val="2B579A"/>
          <w:shd w:val="clear" w:color="auto" w:fill="E6E6E6"/>
        </w:rPr>
        <w:fldChar w:fldCharType="begin"/>
      </w:r>
      <w:r w:rsidR="00C05C90">
        <w:instrText xml:space="preserve"> REF Generator \h </w:instrText>
      </w:r>
      <w:r w:rsidR="00786E2C">
        <w:rPr>
          <w:b/>
          <w:color w:val="2B579A"/>
          <w:shd w:val="clear" w:color="auto" w:fill="E6E6E6"/>
        </w:rPr>
      </w:r>
      <w:r w:rsidR="00786E2C">
        <w:rPr>
          <w:b/>
          <w:color w:val="2B579A"/>
          <w:shd w:val="clear" w:color="auto" w:fill="E6E6E6"/>
        </w:rPr>
        <w:fldChar w:fldCharType="separate"/>
      </w:r>
      <w:r w:rsidR="005C572C" w:rsidRPr="0076424C">
        <w:rPr>
          <w:b/>
        </w:rPr>
        <w:t>Generator</w:t>
      </w:r>
      <w:r w:rsidR="00786E2C">
        <w:rPr>
          <w:b/>
          <w:color w:val="2B579A"/>
          <w:shd w:val="clear" w:color="auto" w:fill="E6E6E6"/>
        </w:rPr>
        <w:fldChar w:fldCharType="end"/>
      </w:r>
      <w:r w:rsidR="00234BD7">
        <w:t xml:space="preserve"> and </w:t>
      </w:r>
      <w:r w:rsidR="00786E2C">
        <w:rPr>
          <w:b/>
          <w:color w:val="2B579A"/>
          <w:shd w:val="clear" w:color="auto" w:fill="E6E6E6"/>
        </w:rPr>
        <w:fldChar w:fldCharType="begin"/>
      </w:r>
      <w:r w:rsidR="00C05C90">
        <w:instrText xml:space="preserve"> REF DNO \h </w:instrText>
      </w:r>
      <w:r w:rsidR="00786E2C">
        <w:rPr>
          <w:b/>
          <w:color w:val="2B579A"/>
          <w:shd w:val="clear" w:color="auto" w:fill="E6E6E6"/>
        </w:rPr>
      </w:r>
      <w:r w:rsidR="00786E2C">
        <w:rPr>
          <w:b/>
          <w:color w:val="2B579A"/>
          <w:shd w:val="clear" w:color="auto" w:fill="E6E6E6"/>
        </w:rPr>
        <w:fldChar w:fldCharType="separate"/>
      </w:r>
      <w:r w:rsidR="005C572C" w:rsidRPr="0076424C">
        <w:rPr>
          <w:b/>
        </w:rPr>
        <w:t>DNO</w:t>
      </w:r>
      <w:r w:rsidR="00786E2C">
        <w:rPr>
          <w:b/>
          <w:color w:val="2B579A"/>
          <w:shd w:val="clear" w:color="auto" w:fill="E6E6E6"/>
        </w:rPr>
        <w:fldChar w:fldCharType="end"/>
      </w:r>
      <w:r w:rsidR="00234BD7">
        <w:t xml:space="preserve">.  The information to be provided is detailed in </w:t>
      </w:r>
      <w:r w:rsidR="008572B5">
        <w:rPr>
          <w:color w:val="2B579A"/>
          <w:shd w:val="clear" w:color="auto" w:fill="E6E6E6"/>
        </w:rPr>
        <w:fldChar w:fldCharType="begin"/>
      </w:r>
      <w:r w:rsidR="008572B5">
        <w:instrText xml:space="preserve"> REF Schedule5a \h  \* MERGEFORMAT </w:instrText>
      </w:r>
      <w:r w:rsidR="008572B5">
        <w:rPr>
          <w:color w:val="2B579A"/>
          <w:shd w:val="clear" w:color="auto" w:fill="E6E6E6"/>
        </w:rPr>
      </w:r>
      <w:r w:rsidR="008572B5">
        <w:rPr>
          <w:color w:val="2B579A"/>
          <w:shd w:val="clear" w:color="auto" w:fill="E6E6E6"/>
        </w:rPr>
        <w:fldChar w:fldCharType="separate"/>
      </w:r>
      <w:r w:rsidR="005C572C" w:rsidRPr="005C572C">
        <w:rPr>
          <w:sz w:val="22"/>
          <w:szCs w:val="22"/>
        </w:rPr>
        <w:t>Schedule 5a</w:t>
      </w:r>
      <w:r w:rsidR="008572B5">
        <w:rPr>
          <w:color w:val="2B579A"/>
          <w:shd w:val="clear" w:color="auto" w:fill="E6E6E6"/>
        </w:rPr>
        <w:fldChar w:fldCharType="end"/>
      </w:r>
      <w:r w:rsidR="00234BD7">
        <w:t xml:space="preserve"> and </w:t>
      </w:r>
      <w:r w:rsidR="008572B5">
        <w:rPr>
          <w:color w:val="2B579A"/>
          <w:shd w:val="clear" w:color="auto" w:fill="E6E6E6"/>
        </w:rPr>
        <w:fldChar w:fldCharType="begin"/>
      </w:r>
      <w:r w:rsidR="008572B5">
        <w:instrText xml:space="preserve"> REF Schedule5b \h  \* MERGEFORMAT </w:instrText>
      </w:r>
      <w:r w:rsidR="008572B5">
        <w:rPr>
          <w:color w:val="2B579A"/>
          <w:shd w:val="clear" w:color="auto" w:fill="E6E6E6"/>
        </w:rPr>
      </w:r>
      <w:r w:rsidR="008572B5">
        <w:rPr>
          <w:color w:val="2B579A"/>
          <w:shd w:val="clear" w:color="auto" w:fill="E6E6E6"/>
        </w:rPr>
        <w:fldChar w:fldCharType="separate"/>
      </w:r>
      <w:r w:rsidR="005C572C" w:rsidRPr="00425D58">
        <w:t>Schedule 5b</w:t>
      </w:r>
      <w:r w:rsidR="008572B5">
        <w:rPr>
          <w:color w:val="2B579A"/>
          <w:shd w:val="clear" w:color="auto" w:fill="E6E6E6"/>
        </w:rPr>
        <w:fldChar w:fldCharType="end"/>
      </w:r>
      <w:r>
        <w:t>.</w:t>
      </w:r>
    </w:p>
    <w:p w14:paraId="6E8613BB" w14:textId="77777777" w:rsidR="00FF5874" w:rsidRPr="0076424C" w:rsidRDefault="00FF5874" w:rsidP="00FF5874">
      <w:pPr>
        <w:pStyle w:val="BodyText"/>
        <w:keepNext/>
        <w:ind w:left="1418" w:hanging="1418"/>
        <w:rPr>
          <w:b/>
        </w:rPr>
      </w:pPr>
      <w:r w:rsidRPr="0076424C">
        <w:rPr>
          <w:b/>
        </w:rPr>
        <w:lastRenderedPageBreak/>
        <w:t>DPC7.4.3</w:t>
      </w:r>
      <w:r w:rsidRPr="0076424C">
        <w:rPr>
          <w:b/>
        </w:rPr>
        <w:tab/>
        <w:t>Protection Requirements</w:t>
      </w:r>
    </w:p>
    <w:p w14:paraId="6E8613BC" w14:textId="108B241E" w:rsidR="00314B36" w:rsidRPr="0076424C" w:rsidRDefault="00314B36" w:rsidP="00FF5874">
      <w:pPr>
        <w:pStyle w:val="BodyText"/>
        <w:keepNext/>
        <w:ind w:left="1418" w:hanging="1418"/>
        <w:rPr>
          <w:b/>
        </w:rPr>
      </w:pPr>
      <w:r w:rsidRPr="0076424C">
        <w:t>DPC7.4.3</w:t>
      </w:r>
      <w:r w:rsidR="00FF5874" w:rsidRPr="0076424C">
        <w:t>.1</w:t>
      </w:r>
      <w:r w:rsidRPr="0076424C">
        <w:tab/>
      </w:r>
      <w:r w:rsidRPr="0076424C">
        <w:rPr>
          <w:b/>
        </w:rPr>
        <w:t xml:space="preserve">Co-ordinating with Existing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p>
    <w:p w14:paraId="6E8613BD" w14:textId="22C20092" w:rsidR="00314B36" w:rsidRPr="0076424C" w:rsidRDefault="00314B36">
      <w:pPr>
        <w:ind w:firstLine="0"/>
      </w:pPr>
      <w:r w:rsidRPr="0076424C">
        <w:t xml:space="preserve">It will be necessary for the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associated with </w:t>
      </w:r>
      <w:r w:rsidR="00DF0D68">
        <w:t xml:space="preserve">any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7151E8">
        <w:t xml:space="preserve"> </w:t>
      </w:r>
      <w:r w:rsidR="00AC4F5F" w:rsidRPr="0076424C">
        <w:t xml:space="preserve">and </w:t>
      </w:r>
      <w:r w:rsidR="00AA7919" w:rsidRPr="0076424C">
        <w:t xml:space="preserve">any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to co-ordinate with the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associated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as follows:-</w:t>
      </w:r>
    </w:p>
    <w:p w14:paraId="6E8613BE" w14:textId="56C99915" w:rsidR="00314B36" w:rsidRPr="0076424C" w:rsidRDefault="00314B36">
      <w:pPr>
        <w:pStyle w:val="Indent1"/>
      </w:pPr>
      <w:r w:rsidRPr="0076424C">
        <w:t>(a)</w:t>
      </w:r>
      <w:r w:rsidRPr="0076424C">
        <w:tab/>
        <w:t xml:space="preserve">For </w:t>
      </w:r>
      <w:r w:rsidR="00DF0D68">
        <w:t xml:space="preserve">any </w:t>
      </w:r>
      <w:r w:rsidR="00DF0D68">
        <w:rPr>
          <w:color w:val="2B579A"/>
          <w:shd w:val="clear" w:color="auto" w:fill="E6E6E6"/>
        </w:rPr>
        <w:fldChar w:fldCharType="begin"/>
      </w:r>
      <w:r w:rsidR="00DF0D68">
        <w:instrText xml:space="preserve"> REF pgm \h </w:instrText>
      </w:r>
      <w:r w:rsidR="00DF0D68">
        <w:rPr>
          <w:color w:val="2B579A"/>
          <w:shd w:val="clear" w:color="auto" w:fill="E6E6E6"/>
        </w:rPr>
      </w:r>
      <w:r w:rsidR="00DF0D68">
        <w:rPr>
          <w:color w:val="2B579A"/>
          <w:shd w:val="clear" w:color="auto" w:fill="E6E6E6"/>
        </w:rPr>
        <w:fldChar w:fldCharType="separate"/>
      </w:r>
      <w:r w:rsidR="005C572C">
        <w:rPr>
          <w:b/>
        </w:rPr>
        <w:t>Power Generating Module</w:t>
      </w:r>
      <w:r w:rsidR="00DF0D68">
        <w:rPr>
          <w:color w:val="2B579A"/>
          <w:shd w:val="clear" w:color="auto" w:fill="E6E6E6"/>
        </w:rPr>
        <w:fldChar w:fldCharType="end"/>
      </w:r>
      <w:r w:rsidRPr="0076424C">
        <w:t xml:space="preserve"> </w:t>
      </w:r>
      <w:r w:rsidR="006116C7" w:rsidRPr="0076424C">
        <w:t xml:space="preserve">and </w:t>
      </w:r>
      <w:r w:rsidR="00AA7919" w:rsidRPr="0076424C">
        <w:t xml:space="preserve">any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directly connected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006116C7" w:rsidRPr="0076424C">
        <w:rPr>
          <w:b/>
        </w:rPr>
        <w:t xml:space="preserve"> </w:t>
      </w:r>
      <w:r w:rsidR="00C3590F" w:rsidRPr="0076424C">
        <w:t xml:space="preserve"> </w:t>
      </w:r>
      <w:r w:rsidRPr="0076424C">
        <w:t xml:space="preserve">must meet the target clearance times for fault current interchange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in order to reduce to a minimum the impact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of faults on circuits owned by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006116C7" w:rsidRPr="0076424C">
        <w:rPr>
          <w:b/>
        </w:rPr>
        <w:t xml:space="preserve"> </w:t>
      </w:r>
      <w:r w:rsidR="00952241" w:rsidRPr="0076424C">
        <w:t>or</w:t>
      </w:r>
      <w:r w:rsidR="006116C7" w:rsidRPr="0076424C">
        <w:rPr>
          <w:b/>
        </w:rPr>
        <w:t xml:space="preserve"> </w:t>
      </w:r>
      <w:r w:rsidR="00C32DEA" w:rsidRPr="0076424C">
        <w:t>on an</w:t>
      </w:r>
      <w:r w:rsidR="00931BC7" w:rsidRPr="0076424C">
        <w:rPr>
          <w:b/>
        </w:rPr>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ensure that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settings meet its own target clearance times.</w:t>
      </w:r>
    </w:p>
    <w:p w14:paraId="6E8613BF" w14:textId="216B18CD" w:rsidR="00314B36" w:rsidRPr="0076424C" w:rsidRDefault="00314B36">
      <w:pPr>
        <w:pStyle w:val="Indent1"/>
      </w:pPr>
      <w:r w:rsidRPr="0076424C">
        <w:tab/>
        <w:t xml:space="preserve">The target clearance times are measured from fault current inception to arc extinction and will be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meet the requirements of the relevant part of the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w:t>
      </w:r>
    </w:p>
    <w:p w14:paraId="6E8613C0" w14:textId="7982586E" w:rsidR="00314B36" w:rsidRPr="0076424C" w:rsidRDefault="00314B36">
      <w:pPr>
        <w:pStyle w:val="Indent1"/>
      </w:pPr>
      <w:r w:rsidRPr="0076424C">
        <w:t>(b)</w:t>
      </w:r>
      <w:r w:rsidRPr="0076424C">
        <w:tab/>
        <w:t xml:space="preserve">The settings of any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controlling a circuit breaker or the operating values of any automatic switching device at any point of connection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002240CF" w:rsidRPr="0076424C">
        <w:t xml:space="preserve">, as well as the </w:t>
      </w:r>
      <w:r w:rsidR="00304802">
        <w:rPr>
          <w:b/>
          <w:color w:val="2B579A"/>
          <w:shd w:val="clear" w:color="auto" w:fill="E6E6E6"/>
        </w:rPr>
        <w:fldChar w:fldCharType="begin"/>
      </w:r>
      <w:r w:rsidR="00304802">
        <w:rPr>
          <w:b/>
        </w:rPr>
        <w:instrText xml:space="preserve"> REF User h  * MERGEFORMAT  \* MERGEFORMAT </w:instrText>
      </w:r>
      <w:r w:rsidR="00304802">
        <w:rPr>
          <w:b/>
          <w:color w:val="2B579A"/>
          <w:shd w:val="clear" w:color="auto" w:fill="E6E6E6"/>
        </w:rPr>
        <w:fldChar w:fldCharType="separate"/>
      </w:r>
      <w:r w:rsidR="005C572C" w:rsidRPr="0076424C">
        <w:rPr>
          <w:b/>
        </w:rPr>
        <w:t>User</w:t>
      </w:r>
      <w:r w:rsidR="00304802">
        <w:rPr>
          <w:b/>
          <w:color w:val="2B579A"/>
          <w:shd w:val="clear" w:color="auto" w:fill="E6E6E6"/>
        </w:rPr>
        <w:fldChar w:fldCharType="end"/>
      </w:r>
      <w:r w:rsidR="002240CF" w:rsidRPr="0076424C">
        <w:rPr>
          <w:b/>
        </w:rPr>
        <w:t xml:space="preserve">’s </w:t>
      </w:r>
      <w:r w:rsidR="002240CF" w:rsidRPr="0076424C">
        <w:t>maintenance and testing regime,</w:t>
      </w:r>
      <w:r w:rsidRPr="0076424C">
        <w:t xml:space="preserve"> shall be agreed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in writing during the connection consultation process.</w:t>
      </w:r>
    </w:p>
    <w:p w14:paraId="6E8613C1" w14:textId="2157FF4E" w:rsidR="00314B36" w:rsidRPr="0076424C" w:rsidRDefault="00314B36">
      <w:pPr>
        <w:pStyle w:val="Indent1"/>
      </w:pPr>
      <w:r w:rsidRPr="0076424C">
        <w:tab/>
        <w:t xml:space="preserve">The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settings or operating values shall not be changed without the express agreement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3C2" w14:textId="15389012" w:rsidR="00EC0F87" w:rsidRPr="0076424C" w:rsidRDefault="00314B36" w:rsidP="00C623DB">
      <w:pPr>
        <w:pStyle w:val="BodyText"/>
        <w:spacing w:beforeLines="40" w:before="96" w:afterLines="40" w:after="96" w:line="240" w:lineRule="auto"/>
        <w:ind w:left="1843" w:hanging="425"/>
        <w:rPr>
          <w:spacing w:val="0"/>
          <w:szCs w:val="24"/>
        </w:rPr>
      </w:pPr>
      <w:r w:rsidRPr="0076424C">
        <w:t>(c)</w:t>
      </w:r>
      <w:r w:rsidRPr="0076424C">
        <w:tab/>
        <w:t xml:space="preserve">It will be necessary for the </w:t>
      </w:r>
      <w:r w:rsidR="00DF0D68">
        <w:rPr>
          <w:color w:val="2B579A"/>
          <w:shd w:val="clear" w:color="auto" w:fill="E6E6E6"/>
        </w:rPr>
        <w:fldChar w:fldCharType="begin"/>
      </w:r>
      <w:r w:rsidR="00DF0D68">
        <w:instrText xml:space="preserve"> REF pgm \h </w:instrText>
      </w:r>
      <w:r w:rsidR="00DF0D68">
        <w:rPr>
          <w:color w:val="2B579A"/>
          <w:shd w:val="clear" w:color="auto" w:fill="E6E6E6"/>
        </w:rPr>
      </w:r>
      <w:r w:rsidR="00DF0D68">
        <w:rPr>
          <w:color w:val="2B579A"/>
          <w:shd w:val="clear" w:color="auto" w:fill="E6E6E6"/>
        </w:rPr>
        <w:fldChar w:fldCharType="separate"/>
      </w:r>
      <w:r w:rsidR="005C572C">
        <w:rPr>
          <w:b/>
        </w:rPr>
        <w:t>Power Generating Module</w:t>
      </w:r>
      <w:r w:rsidR="00DF0D68">
        <w:rPr>
          <w:color w:val="2B579A"/>
          <w:shd w:val="clear" w:color="auto" w:fill="E6E6E6"/>
        </w:rPr>
        <w:fldChar w:fldCharType="end"/>
      </w:r>
      <w:r w:rsidR="00F74D15">
        <w:t xml:space="preserv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w:t>
      </w:r>
      <w:r w:rsidR="002F4684" w:rsidRPr="0076424C">
        <w:t>and</w:t>
      </w:r>
      <w:r w:rsidR="00931BC7" w:rsidRPr="0076424C">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2F4684" w:rsidRPr="0076424C">
        <w:t xml:space="preserv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002F4684" w:rsidRPr="0076424C">
        <w:t xml:space="preserve"> </w:t>
      </w:r>
      <w:r w:rsidRPr="0076424C">
        <w:t xml:space="preserve">to co-ordinate with any auto-reclose policy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r w:rsidR="00EC0F87" w:rsidRPr="0076424C">
        <w:t xml:space="preserve">  </w:t>
      </w:r>
      <w:r w:rsidR="00EC0F87" w:rsidRPr="0076424C">
        <w:rPr>
          <w:spacing w:val="0"/>
          <w:szCs w:val="24"/>
        </w:rPr>
        <w:t xml:space="preserve">In particular the </w:t>
      </w:r>
      <w:r w:rsidR="00DF0D68">
        <w:rPr>
          <w:color w:val="2B579A"/>
          <w:spacing w:val="0"/>
          <w:szCs w:val="24"/>
          <w:shd w:val="clear" w:color="auto" w:fill="E6E6E6"/>
        </w:rPr>
        <w:fldChar w:fldCharType="begin"/>
      </w:r>
      <w:r w:rsidR="00DF0D68">
        <w:rPr>
          <w:spacing w:val="0"/>
          <w:szCs w:val="24"/>
        </w:rPr>
        <w:instrText xml:space="preserve"> REF pgm \h </w:instrText>
      </w:r>
      <w:r w:rsidR="00DF0D68">
        <w:rPr>
          <w:color w:val="2B579A"/>
          <w:spacing w:val="0"/>
          <w:szCs w:val="24"/>
          <w:shd w:val="clear" w:color="auto" w:fill="E6E6E6"/>
        </w:rPr>
      </w:r>
      <w:r w:rsidR="00DF0D68">
        <w:rPr>
          <w:color w:val="2B579A"/>
          <w:spacing w:val="0"/>
          <w:szCs w:val="24"/>
          <w:shd w:val="clear" w:color="auto" w:fill="E6E6E6"/>
        </w:rPr>
        <w:fldChar w:fldCharType="separate"/>
      </w:r>
      <w:r w:rsidR="005C572C">
        <w:rPr>
          <w:b/>
        </w:rPr>
        <w:t>Power Generating Module</w:t>
      </w:r>
      <w:r w:rsidR="00DF0D68">
        <w:rPr>
          <w:color w:val="2B579A"/>
          <w:spacing w:val="0"/>
          <w:szCs w:val="24"/>
          <w:shd w:val="clear" w:color="auto" w:fill="E6E6E6"/>
        </w:rPr>
        <w:fldChar w:fldCharType="end"/>
      </w:r>
      <w:r w:rsidR="00F74D15">
        <w:rPr>
          <w:spacing w:val="0"/>
          <w:szCs w:val="24"/>
        </w:rPr>
        <w:t xml:space="preserv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Protection</w:t>
      </w:r>
      <w:r w:rsidR="008572B5">
        <w:rPr>
          <w:color w:val="2B579A"/>
          <w:shd w:val="clear" w:color="auto" w:fill="E6E6E6"/>
        </w:rPr>
        <w:fldChar w:fldCharType="end"/>
      </w:r>
      <w:r w:rsidR="00EC0F87" w:rsidRPr="0076424C">
        <w:rPr>
          <w:spacing w:val="0"/>
          <w:szCs w:val="24"/>
        </w:rPr>
        <w:t xml:space="preserve"> should detect a loss of mains situation and disconnect the </w:t>
      </w:r>
      <w:r w:rsidR="00DF0D68">
        <w:rPr>
          <w:color w:val="2B579A"/>
          <w:spacing w:val="0"/>
          <w:szCs w:val="24"/>
          <w:shd w:val="clear" w:color="auto" w:fill="E6E6E6"/>
        </w:rPr>
        <w:fldChar w:fldCharType="begin"/>
      </w:r>
      <w:r w:rsidR="00DF0D68">
        <w:rPr>
          <w:spacing w:val="0"/>
          <w:szCs w:val="24"/>
        </w:rPr>
        <w:instrText xml:space="preserve"> REF pgm \h </w:instrText>
      </w:r>
      <w:r w:rsidR="00DF0D68">
        <w:rPr>
          <w:color w:val="2B579A"/>
          <w:spacing w:val="0"/>
          <w:szCs w:val="24"/>
          <w:shd w:val="clear" w:color="auto" w:fill="E6E6E6"/>
        </w:rPr>
      </w:r>
      <w:r w:rsidR="00DF0D68">
        <w:rPr>
          <w:color w:val="2B579A"/>
          <w:spacing w:val="0"/>
          <w:szCs w:val="24"/>
          <w:shd w:val="clear" w:color="auto" w:fill="E6E6E6"/>
        </w:rPr>
        <w:fldChar w:fldCharType="separate"/>
      </w:r>
      <w:r w:rsidR="005C572C">
        <w:rPr>
          <w:b/>
        </w:rPr>
        <w:t>Power Generating Module</w:t>
      </w:r>
      <w:r w:rsidR="00DF0D68">
        <w:rPr>
          <w:color w:val="2B579A"/>
          <w:spacing w:val="0"/>
          <w:szCs w:val="24"/>
          <w:shd w:val="clear" w:color="auto" w:fill="E6E6E6"/>
        </w:rPr>
        <w:fldChar w:fldCharType="end"/>
      </w:r>
      <w:r w:rsidR="00F74D15">
        <w:rPr>
          <w:spacing w:val="0"/>
          <w:szCs w:val="24"/>
        </w:rPr>
        <w:t xml:space="preserve"> </w:t>
      </w:r>
      <w:r w:rsidR="00EC0F87" w:rsidRPr="0076424C">
        <w:rPr>
          <w:spacing w:val="0"/>
          <w:szCs w:val="24"/>
        </w:rPr>
        <w:t>in a time shorter than any auto reclose dead time.  This should include an allowance for circuit breaker operation and generally a minimum of 0.5s should be allowed for this.  For pole mounted auto-reclosers often set with a dead time of 1s, this implies a loss of mains response time of 0.5s.  Similar response time is expected from under and over voltage relays.</w:t>
      </w:r>
    </w:p>
    <w:p w14:paraId="6E8613C3" w14:textId="2137F057" w:rsidR="00EC0F87" w:rsidRPr="0076424C" w:rsidRDefault="00EC0F87" w:rsidP="00C623DB">
      <w:pPr>
        <w:pStyle w:val="BodyText"/>
        <w:spacing w:beforeLines="40" w:before="96" w:afterLines="40" w:after="96" w:line="240" w:lineRule="auto"/>
        <w:ind w:left="1418" w:hanging="1418"/>
        <w:rPr>
          <w:spacing w:val="0"/>
          <w:szCs w:val="24"/>
        </w:rPr>
      </w:pPr>
      <w:r w:rsidRPr="0076424C">
        <w:rPr>
          <w:spacing w:val="0"/>
          <w:szCs w:val="24"/>
        </w:rPr>
        <w:t>DPC7.4.3.2</w:t>
      </w:r>
      <w:r w:rsidRPr="0076424C">
        <w:rPr>
          <w:spacing w:val="0"/>
          <w:szCs w:val="24"/>
        </w:rPr>
        <w:tab/>
        <w:t xml:space="preserve">Specific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Protection</w:t>
      </w:r>
      <w:r w:rsidR="008572B5">
        <w:rPr>
          <w:color w:val="2B579A"/>
          <w:shd w:val="clear" w:color="auto" w:fill="E6E6E6"/>
        </w:rPr>
        <w:fldChar w:fldCharType="end"/>
      </w:r>
      <w:r w:rsidRPr="0076424C">
        <w:rPr>
          <w:spacing w:val="0"/>
          <w:szCs w:val="24"/>
        </w:rPr>
        <w:t xml:space="preserve"> Required for</w:t>
      </w:r>
      <w:r w:rsidR="00DF0D68">
        <w:rPr>
          <w:spacing w:val="0"/>
          <w:szCs w:val="24"/>
        </w:rPr>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Embedded</w:t>
      </w:r>
      <w:r w:rsidR="008572B5">
        <w:rPr>
          <w:color w:val="2B579A"/>
          <w:shd w:val="clear" w:color="auto" w:fill="E6E6E6"/>
        </w:rPr>
        <w:fldChar w:fldCharType="end"/>
      </w:r>
      <w:r w:rsidRPr="0076424C">
        <w:rPr>
          <w:spacing w:val="0"/>
          <w:szCs w:val="24"/>
        </w:rPr>
        <w:t xml:space="preserve"> </w:t>
      </w:r>
      <w:r w:rsidR="00DF0D68">
        <w:rPr>
          <w:color w:val="2B579A"/>
          <w:spacing w:val="0"/>
          <w:szCs w:val="24"/>
          <w:shd w:val="clear" w:color="auto" w:fill="E6E6E6"/>
        </w:rPr>
        <w:fldChar w:fldCharType="begin"/>
      </w:r>
      <w:r w:rsidR="00DF0D68">
        <w:rPr>
          <w:spacing w:val="0"/>
          <w:szCs w:val="24"/>
        </w:rPr>
        <w:instrText xml:space="preserve"> REF pgm \h </w:instrText>
      </w:r>
      <w:r w:rsidR="00DF0D68">
        <w:rPr>
          <w:color w:val="2B579A"/>
          <w:spacing w:val="0"/>
          <w:szCs w:val="24"/>
          <w:shd w:val="clear" w:color="auto" w:fill="E6E6E6"/>
        </w:rPr>
      </w:r>
      <w:r w:rsidR="00DF0D68">
        <w:rPr>
          <w:color w:val="2B579A"/>
          <w:spacing w:val="0"/>
          <w:szCs w:val="24"/>
          <w:shd w:val="clear" w:color="auto" w:fill="E6E6E6"/>
        </w:rPr>
        <w:fldChar w:fldCharType="separate"/>
      </w:r>
      <w:r w:rsidR="005C572C">
        <w:rPr>
          <w:b/>
        </w:rPr>
        <w:t>Power Generating Module</w:t>
      </w:r>
      <w:r w:rsidR="00DF0D68">
        <w:rPr>
          <w:color w:val="2B579A"/>
          <w:spacing w:val="0"/>
          <w:szCs w:val="24"/>
          <w:shd w:val="clear" w:color="auto" w:fill="E6E6E6"/>
        </w:rPr>
        <w:fldChar w:fldCharType="end"/>
      </w:r>
      <w:proofErr w:type="gramStart"/>
      <w:r w:rsidR="00DF0D68">
        <w:rPr>
          <w:spacing w:val="0"/>
          <w:szCs w:val="24"/>
        </w:rPr>
        <w:t>s</w:t>
      </w:r>
      <w:proofErr w:type="gramEnd"/>
      <w:r w:rsidR="00F74D15">
        <w:rPr>
          <w:spacing w:val="0"/>
          <w:szCs w:val="24"/>
        </w:rPr>
        <w:t xml:space="preserve"> </w:t>
      </w:r>
    </w:p>
    <w:p w14:paraId="6E8613C4" w14:textId="4B20F7A4" w:rsidR="00EC0F87" w:rsidRPr="0076424C" w:rsidRDefault="00EC0F87" w:rsidP="00C623DB">
      <w:pPr>
        <w:pStyle w:val="BodyText"/>
        <w:spacing w:beforeLines="40" w:before="96" w:afterLines="40" w:after="96" w:line="240" w:lineRule="auto"/>
        <w:ind w:left="1418" w:hanging="1418"/>
        <w:rPr>
          <w:spacing w:val="0"/>
          <w:szCs w:val="24"/>
        </w:rPr>
      </w:pPr>
      <w:r w:rsidRPr="0076424C">
        <w:rPr>
          <w:spacing w:val="0"/>
          <w:szCs w:val="24"/>
        </w:rPr>
        <w:tab/>
        <w:t xml:space="preserve">In addition to any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Protection</w:t>
      </w:r>
      <w:r w:rsidR="008572B5">
        <w:rPr>
          <w:color w:val="2B579A"/>
          <w:shd w:val="clear" w:color="auto" w:fill="E6E6E6"/>
        </w:rPr>
        <w:fldChar w:fldCharType="end"/>
      </w:r>
      <w:r w:rsidRPr="0076424C">
        <w:rPr>
          <w:spacing w:val="0"/>
          <w:szCs w:val="24"/>
        </w:rPr>
        <w:t xml:space="preserve"> installed by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Generator</w:t>
      </w:r>
      <w:r w:rsidR="008572B5">
        <w:rPr>
          <w:color w:val="2B579A"/>
          <w:shd w:val="clear" w:color="auto" w:fill="E6E6E6"/>
        </w:rPr>
        <w:fldChar w:fldCharType="end"/>
      </w:r>
      <w:r w:rsidRPr="0076424C">
        <w:rPr>
          <w:spacing w:val="0"/>
          <w:szCs w:val="24"/>
        </w:rPr>
        <w:t xml:space="preserve"> to meet his own requirements and statutory obligations on him,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Generator</w:t>
      </w:r>
      <w:r w:rsidR="008572B5">
        <w:rPr>
          <w:color w:val="2B579A"/>
          <w:shd w:val="clear" w:color="auto" w:fill="E6E6E6"/>
        </w:rPr>
        <w:fldChar w:fldCharType="end"/>
      </w:r>
      <w:r w:rsidRPr="0076424C">
        <w:rPr>
          <w:spacing w:val="0"/>
          <w:szCs w:val="24"/>
        </w:rPr>
        <w:t xml:space="preserve"> must install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Protection</w:t>
      </w:r>
      <w:r w:rsidR="008572B5">
        <w:rPr>
          <w:color w:val="2B579A"/>
          <w:shd w:val="clear" w:color="auto" w:fill="E6E6E6"/>
        </w:rPr>
        <w:fldChar w:fldCharType="end"/>
      </w:r>
      <w:r w:rsidRPr="0076424C">
        <w:rPr>
          <w:spacing w:val="0"/>
          <w:szCs w:val="24"/>
        </w:rPr>
        <w:t xml:space="preserve"> to achieve the following objectives: </w:t>
      </w:r>
    </w:p>
    <w:p w14:paraId="6E8613C5" w14:textId="32D54CA9" w:rsidR="00EC0F87" w:rsidRPr="0076424C" w:rsidRDefault="00EC0F87" w:rsidP="00B77034">
      <w:pPr>
        <w:pStyle w:val="BodyText"/>
        <w:numPr>
          <w:ilvl w:val="0"/>
          <w:numId w:val="43"/>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all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00DF0D68">
        <w:t>s</w:t>
      </w:r>
      <w:r w:rsidRPr="0076424C">
        <w:rPr>
          <w:spacing w:val="0"/>
          <w:szCs w:val="24"/>
        </w:rPr>
        <w:t>:</w:t>
      </w:r>
    </w:p>
    <w:p w14:paraId="6E8613C6" w14:textId="5B8756D1" w:rsidR="00EC0F87" w:rsidRPr="0076424C" w:rsidRDefault="00EC0F87" w:rsidP="00B77034">
      <w:pPr>
        <w:pStyle w:val="BodyText"/>
        <w:numPr>
          <w:ilvl w:val="1"/>
          <w:numId w:val="43"/>
        </w:numPr>
        <w:tabs>
          <w:tab w:val="clear" w:pos="1800"/>
        </w:tabs>
        <w:spacing w:beforeLines="40" w:before="96" w:afterLines="40" w:after="96" w:line="240" w:lineRule="auto"/>
        <w:ind w:left="2422" w:hanging="437"/>
        <w:rPr>
          <w:spacing w:val="0"/>
          <w:szCs w:val="24"/>
        </w:rPr>
      </w:pPr>
      <w:r w:rsidRPr="0076424C">
        <w:rPr>
          <w:spacing w:val="0"/>
          <w:szCs w:val="24"/>
        </w:rPr>
        <w:t xml:space="preserve">To disconnect the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Pr="0076424C">
        <w:rPr>
          <w:spacing w:val="0"/>
          <w:szCs w:val="24"/>
        </w:rPr>
        <w:t xml:space="preserve"> from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System</w:t>
      </w:r>
      <w:r w:rsidR="008572B5">
        <w:rPr>
          <w:color w:val="2B579A"/>
          <w:shd w:val="clear" w:color="auto" w:fill="E6E6E6"/>
        </w:rPr>
        <w:fldChar w:fldCharType="end"/>
      </w:r>
      <w:r w:rsidRPr="0076424C">
        <w:rPr>
          <w:spacing w:val="0"/>
          <w:szCs w:val="24"/>
        </w:rPr>
        <w:t xml:space="preserve"> when a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System</w:t>
      </w:r>
      <w:r w:rsidR="008572B5">
        <w:rPr>
          <w:color w:val="2B579A"/>
          <w:shd w:val="clear" w:color="auto" w:fill="E6E6E6"/>
        </w:rPr>
        <w:fldChar w:fldCharType="end"/>
      </w:r>
      <w:r w:rsidRPr="0076424C">
        <w:rPr>
          <w:spacing w:val="0"/>
          <w:szCs w:val="24"/>
        </w:rPr>
        <w:t xml:space="preserve"> abnormality occurs that results in an unacceptable deviation of the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Frequency</w:t>
      </w:r>
      <w:r w:rsidR="008572B5">
        <w:rPr>
          <w:color w:val="2B579A"/>
          <w:shd w:val="clear" w:color="auto" w:fill="E6E6E6"/>
        </w:rPr>
        <w:fldChar w:fldCharType="end"/>
      </w:r>
      <w:r w:rsidRPr="0076424C">
        <w:rPr>
          <w:spacing w:val="0"/>
          <w:szCs w:val="24"/>
        </w:rPr>
        <w:t xml:space="preserve"> or voltage at the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Connection Point</w:t>
      </w:r>
      <w:r w:rsidR="008572B5">
        <w:rPr>
          <w:color w:val="2B579A"/>
          <w:shd w:val="clear" w:color="auto" w:fill="E6E6E6"/>
        </w:rPr>
        <w:fldChar w:fldCharType="end"/>
      </w:r>
      <w:r w:rsidRPr="0076424C">
        <w:rPr>
          <w:spacing w:val="0"/>
          <w:szCs w:val="24"/>
        </w:rPr>
        <w:t>;</w:t>
      </w:r>
    </w:p>
    <w:p w14:paraId="6E8613C7" w14:textId="130263EB" w:rsidR="00EC0F87" w:rsidRPr="0076424C" w:rsidRDefault="00EC0F87" w:rsidP="00B77034">
      <w:pPr>
        <w:pStyle w:val="BodyText"/>
        <w:numPr>
          <w:ilvl w:val="1"/>
          <w:numId w:val="43"/>
        </w:numPr>
        <w:tabs>
          <w:tab w:val="clear" w:pos="1800"/>
        </w:tabs>
        <w:spacing w:beforeLines="40" w:before="96" w:afterLines="40" w:after="96" w:line="240" w:lineRule="auto"/>
        <w:ind w:left="2422" w:hanging="437"/>
        <w:rPr>
          <w:spacing w:val="0"/>
          <w:szCs w:val="24"/>
        </w:rPr>
      </w:pPr>
      <w:r w:rsidRPr="0076424C">
        <w:rPr>
          <w:spacing w:val="0"/>
          <w:szCs w:val="24"/>
        </w:rPr>
        <w:t xml:space="preserve">To ensure the automatic disconnection of the </w:t>
      </w:r>
      <w:r w:rsidR="00F74D15">
        <w:rPr>
          <w:color w:val="2B579A"/>
          <w:shd w:val="clear" w:color="auto" w:fill="E6E6E6"/>
        </w:rPr>
        <w:fldChar w:fldCharType="begin"/>
      </w:r>
      <w:r w:rsidR="00F74D15">
        <w:instrText xml:space="preserve"> REF pgm \h </w:instrText>
      </w:r>
      <w:r w:rsidR="00F74D15">
        <w:rPr>
          <w:color w:val="2B579A"/>
          <w:shd w:val="clear" w:color="auto" w:fill="E6E6E6"/>
        </w:rPr>
      </w:r>
      <w:r w:rsidR="00F74D15">
        <w:rPr>
          <w:color w:val="2B579A"/>
          <w:shd w:val="clear" w:color="auto" w:fill="E6E6E6"/>
        </w:rPr>
        <w:fldChar w:fldCharType="separate"/>
      </w:r>
      <w:r w:rsidR="005C572C">
        <w:rPr>
          <w:b/>
        </w:rPr>
        <w:t>Power Generating Module</w:t>
      </w:r>
      <w:r w:rsidR="00F74D15">
        <w:rPr>
          <w:color w:val="2B579A"/>
          <w:shd w:val="clear" w:color="auto" w:fill="E6E6E6"/>
        </w:rPr>
        <w:fldChar w:fldCharType="end"/>
      </w:r>
      <w:r w:rsidRPr="0076424C">
        <w:rPr>
          <w:spacing w:val="0"/>
          <w:szCs w:val="24"/>
        </w:rPr>
        <w:t xml:space="preserve">, or where there is constant supervision of an installation, the operation of an alarm with an audio and visual indication, in the event of any failure of supplies to the protective equipment that would inhibit its correct operation. </w:t>
      </w:r>
    </w:p>
    <w:p w14:paraId="6E8613C8" w14:textId="1EB628C4" w:rsidR="00EC0F87" w:rsidRPr="0076424C" w:rsidRDefault="00EC0F87" w:rsidP="0000485B">
      <w:pPr>
        <w:pStyle w:val="BodyText"/>
        <w:keepNext/>
        <w:numPr>
          <w:ilvl w:val="0"/>
          <w:numId w:val="43"/>
        </w:numPr>
        <w:tabs>
          <w:tab w:val="clear" w:pos="720"/>
          <w:tab w:val="num" w:pos="1751"/>
        </w:tabs>
        <w:spacing w:beforeLines="40" w:before="96" w:afterLines="40" w:after="96" w:line="240" w:lineRule="auto"/>
        <w:ind w:left="1746" w:hanging="357"/>
        <w:rPr>
          <w:spacing w:val="0"/>
          <w:szCs w:val="24"/>
        </w:rPr>
      </w:pPr>
      <w:r w:rsidRPr="0076424C">
        <w:rPr>
          <w:spacing w:val="0"/>
          <w:szCs w:val="24"/>
        </w:rPr>
        <w:lastRenderedPageBreak/>
        <w:t xml:space="preserve">For polyphase </w:t>
      </w:r>
      <w:r w:rsidR="009B72AA">
        <w:rPr>
          <w:color w:val="2B579A"/>
          <w:shd w:val="clear" w:color="auto" w:fill="E6E6E6"/>
        </w:rPr>
        <w:fldChar w:fldCharType="begin"/>
      </w:r>
      <w:r w:rsidR="009B72AA">
        <w:instrText xml:space="preserve"> REF pgm \h </w:instrText>
      </w:r>
      <w:r w:rsidR="009B72AA">
        <w:rPr>
          <w:color w:val="2B579A"/>
          <w:shd w:val="clear" w:color="auto" w:fill="E6E6E6"/>
        </w:rPr>
      </w:r>
      <w:r w:rsidR="009B72AA">
        <w:rPr>
          <w:color w:val="2B579A"/>
          <w:shd w:val="clear" w:color="auto" w:fill="E6E6E6"/>
        </w:rPr>
        <w:fldChar w:fldCharType="separate"/>
      </w:r>
      <w:r w:rsidR="005C572C">
        <w:rPr>
          <w:b/>
        </w:rPr>
        <w:t>Power Generating Module</w:t>
      </w:r>
      <w:r w:rsidR="009B72AA">
        <w:rPr>
          <w:color w:val="2B579A"/>
          <w:shd w:val="clear" w:color="auto" w:fill="E6E6E6"/>
        </w:rPr>
        <w:fldChar w:fldCharType="end"/>
      </w:r>
      <w:r w:rsidR="00004941">
        <w:t>s</w:t>
      </w:r>
    </w:p>
    <w:p w14:paraId="6E8613C9" w14:textId="2621191D" w:rsidR="00EC0F87" w:rsidRPr="0076424C" w:rsidRDefault="00EC0F87" w:rsidP="00B77034">
      <w:pPr>
        <w:pStyle w:val="BodyText"/>
        <w:numPr>
          <w:ilvl w:val="1"/>
          <w:numId w:val="45"/>
        </w:numPr>
        <w:tabs>
          <w:tab w:val="clear" w:pos="2831"/>
        </w:tabs>
        <w:spacing w:beforeLines="40" w:before="96" w:afterLines="40" w:after="96" w:line="240" w:lineRule="auto"/>
        <w:ind w:left="2410"/>
        <w:rPr>
          <w:spacing w:val="0"/>
          <w:szCs w:val="24"/>
        </w:rPr>
      </w:pPr>
      <w:r w:rsidRPr="0076424C">
        <w:rPr>
          <w:spacing w:val="0"/>
          <w:szCs w:val="24"/>
        </w:rPr>
        <w:t xml:space="preserve">To inhibit </w:t>
      </w:r>
      <w:r w:rsidR="00955502">
        <w:rPr>
          <w:spacing w:val="0"/>
          <w:szCs w:val="24"/>
        </w:rPr>
        <w:t>connection</w:t>
      </w:r>
      <w:r w:rsidRPr="0076424C">
        <w:rPr>
          <w:spacing w:val="0"/>
          <w:szCs w:val="24"/>
        </w:rPr>
        <w:t xml:space="preserve"> of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DF0D68">
        <w:t>s</w:t>
      </w:r>
      <w:r w:rsidRPr="0076424C">
        <w:rPr>
          <w:spacing w:val="0"/>
          <w:szCs w:val="24"/>
        </w:rPr>
        <w:t xml:space="preserve"> to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System</w:t>
      </w:r>
      <w:r w:rsidR="008572B5">
        <w:rPr>
          <w:color w:val="2B579A"/>
          <w:shd w:val="clear" w:color="auto" w:fill="E6E6E6"/>
        </w:rPr>
        <w:fldChar w:fldCharType="end"/>
      </w:r>
      <w:r w:rsidRPr="0076424C">
        <w:rPr>
          <w:spacing w:val="0"/>
          <w:szCs w:val="24"/>
        </w:rPr>
        <w:t xml:space="preserve"> unless all phases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DNO’s Distribution System</w:t>
      </w:r>
      <w:r w:rsidR="008572B5">
        <w:rPr>
          <w:color w:val="2B579A"/>
          <w:shd w:val="clear" w:color="auto" w:fill="E6E6E6"/>
        </w:rPr>
        <w:fldChar w:fldCharType="end"/>
      </w:r>
      <w:r w:rsidRPr="0076424C">
        <w:rPr>
          <w:spacing w:val="0"/>
          <w:szCs w:val="24"/>
        </w:rPr>
        <w:t xml:space="preserve"> are present and within the agreed ranges of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Protection</w:t>
      </w:r>
      <w:r w:rsidR="008572B5">
        <w:rPr>
          <w:color w:val="2B579A"/>
          <w:shd w:val="clear" w:color="auto" w:fill="E6E6E6"/>
        </w:rPr>
        <w:fldChar w:fldCharType="end"/>
      </w:r>
      <w:r w:rsidRPr="0076424C">
        <w:rPr>
          <w:spacing w:val="0"/>
          <w:szCs w:val="24"/>
        </w:rPr>
        <w:t xml:space="preserve"> settings;</w:t>
      </w:r>
    </w:p>
    <w:p w14:paraId="6E8613CA" w14:textId="4CB4B336" w:rsidR="00EC0F87" w:rsidRPr="0076424C" w:rsidRDefault="00EC0F87" w:rsidP="00B77034">
      <w:pPr>
        <w:pStyle w:val="BodyText"/>
        <w:numPr>
          <w:ilvl w:val="1"/>
          <w:numId w:val="45"/>
        </w:numPr>
        <w:tabs>
          <w:tab w:val="clear" w:pos="2831"/>
        </w:tabs>
        <w:spacing w:beforeLines="40" w:before="96" w:afterLines="40" w:after="96" w:line="240" w:lineRule="auto"/>
        <w:ind w:left="2410"/>
        <w:rPr>
          <w:spacing w:val="0"/>
          <w:szCs w:val="24"/>
        </w:rPr>
      </w:pPr>
      <w:r w:rsidRPr="0076424C">
        <w:rPr>
          <w:spacing w:val="0"/>
          <w:szCs w:val="24"/>
        </w:rPr>
        <w:t xml:space="preserve">To disconnect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rPr>
          <w:spacing w:val="0"/>
          <w:szCs w:val="24"/>
        </w:rPr>
        <w:t xml:space="preserve"> from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System</w:t>
      </w:r>
      <w:r w:rsidR="008572B5">
        <w:rPr>
          <w:color w:val="2B579A"/>
          <w:shd w:val="clear" w:color="auto" w:fill="E6E6E6"/>
        </w:rPr>
        <w:fldChar w:fldCharType="end"/>
      </w:r>
      <w:r w:rsidRPr="0076424C">
        <w:rPr>
          <w:spacing w:val="0"/>
          <w:szCs w:val="24"/>
        </w:rPr>
        <w:t xml:space="preserve"> in the event of the loss of one or more phases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DNO’s Distribution System</w:t>
      </w:r>
      <w:r w:rsidR="008572B5">
        <w:rPr>
          <w:color w:val="2B579A"/>
          <w:shd w:val="clear" w:color="auto" w:fill="E6E6E6"/>
        </w:rPr>
        <w:fldChar w:fldCharType="end"/>
      </w:r>
      <w:r w:rsidRPr="0076424C">
        <w:rPr>
          <w:spacing w:val="0"/>
          <w:szCs w:val="24"/>
        </w:rPr>
        <w:t>;</w:t>
      </w:r>
    </w:p>
    <w:p w14:paraId="6E8613CB" w14:textId="251998AC" w:rsidR="00EC0F87" w:rsidRPr="0076424C" w:rsidRDefault="00EC0F87" w:rsidP="00B77034">
      <w:pPr>
        <w:pStyle w:val="BodyText"/>
        <w:numPr>
          <w:ilvl w:val="0"/>
          <w:numId w:val="43"/>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single phase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DF0D68">
        <w:t>s</w:t>
      </w:r>
    </w:p>
    <w:p w14:paraId="6E8613CC" w14:textId="70C66D1B" w:rsidR="00EC0F87" w:rsidRPr="0076424C" w:rsidRDefault="00EC0F87" w:rsidP="00B77034">
      <w:pPr>
        <w:pStyle w:val="BodyText"/>
        <w:numPr>
          <w:ilvl w:val="0"/>
          <w:numId w:val="44"/>
        </w:numPr>
        <w:tabs>
          <w:tab w:val="clear" w:pos="1800"/>
        </w:tabs>
        <w:spacing w:beforeLines="40" w:before="96" w:afterLines="40" w:after="96" w:line="240" w:lineRule="auto"/>
        <w:ind w:left="2471" w:hanging="344"/>
        <w:rPr>
          <w:spacing w:val="0"/>
          <w:szCs w:val="24"/>
        </w:rPr>
      </w:pPr>
      <w:r w:rsidRPr="0076424C">
        <w:rPr>
          <w:spacing w:val="0"/>
          <w:szCs w:val="24"/>
        </w:rPr>
        <w:t xml:space="preserve">To inhibit </w:t>
      </w:r>
      <w:r w:rsidR="00955502">
        <w:rPr>
          <w:spacing w:val="0"/>
          <w:szCs w:val="24"/>
        </w:rPr>
        <w:t>connection</w:t>
      </w:r>
      <w:r w:rsidRPr="0076424C">
        <w:rPr>
          <w:spacing w:val="0"/>
          <w:szCs w:val="24"/>
        </w:rPr>
        <w:t xml:space="preserve"> of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DF0D68">
        <w:t>s</w:t>
      </w:r>
      <w:r w:rsidRPr="0076424C">
        <w:rPr>
          <w:spacing w:val="0"/>
          <w:szCs w:val="24"/>
        </w:rPr>
        <w:t xml:space="preserve"> to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System</w:t>
      </w:r>
      <w:r w:rsidR="008572B5">
        <w:rPr>
          <w:color w:val="2B579A"/>
          <w:shd w:val="clear" w:color="auto" w:fill="E6E6E6"/>
        </w:rPr>
        <w:fldChar w:fldCharType="end"/>
      </w:r>
      <w:r w:rsidRPr="0076424C">
        <w:rPr>
          <w:spacing w:val="0"/>
          <w:szCs w:val="24"/>
        </w:rPr>
        <w:t xml:space="preserve"> unless that phase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DNO’s Distribution System</w:t>
      </w:r>
      <w:r w:rsidR="008572B5">
        <w:rPr>
          <w:color w:val="2B579A"/>
          <w:shd w:val="clear" w:color="auto" w:fill="E6E6E6"/>
        </w:rPr>
        <w:fldChar w:fldCharType="end"/>
      </w:r>
      <w:r w:rsidR="008644B5" w:rsidRPr="0076424C">
        <w:rPr>
          <w:spacing w:val="0"/>
          <w:szCs w:val="24"/>
        </w:rPr>
        <w:t xml:space="preserve"> </w:t>
      </w:r>
      <w:r w:rsidRPr="0076424C">
        <w:rPr>
          <w:spacing w:val="0"/>
          <w:szCs w:val="24"/>
        </w:rPr>
        <w:t xml:space="preserve">is present and within the agreed ranges of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Protection</w:t>
      </w:r>
      <w:r w:rsidR="008572B5">
        <w:rPr>
          <w:color w:val="2B579A"/>
          <w:shd w:val="clear" w:color="auto" w:fill="E6E6E6"/>
        </w:rPr>
        <w:fldChar w:fldCharType="end"/>
      </w:r>
      <w:r w:rsidRPr="0076424C">
        <w:rPr>
          <w:spacing w:val="0"/>
          <w:szCs w:val="24"/>
        </w:rPr>
        <w:t xml:space="preserve"> settings;</w:t>
      </w:r>
    </w:p>
    <w:p w14:paraId="6E8613CD" w14:textId="6D5387AF" w:rsidR="00EC0F87" w:rsidRPr="0076424C" w:rsidRDefault="00EC0F87" w:rsidP="00B77034">
      <w:pPr>
        <w:pStyle w:val="BodyText"/>
        <w:numPr>
          <w:ilvl w:val="0"/>
          <w:numId w:val="44"/>
        </w:numPr>
        <w:tabs>
          <w:tab w:val="clear" w:pos="1800"/>
        </w:tabs>
        <w:spacing w:beforeLines="40" w:before="96" w:afterLines="40" w:after="96" w:line="240" w:lineRule="auto"/>
        <w:ind w:left="2471" w:hanging="344"/>
        <w:rPr>
          <w:spacing w:val="0"/>
          <w:szCs w:val="24"/>
        </w:rPr>
      </w:pPr>
      <w:r w:rsidRPr="0076424C">
        <w:rPr>
          <w:spacing w:val="0"/>
          <w:szCs w:val="24"/>
        </w:rPr>
        <w:t xml:space="preserve">To disconnect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rPr>
          <w:spacing w:val="0"/>
          <w:szCs w:val="24"/>
        </w:rPr>
        <w:t xml:space="preserve"> from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System</w:t>
      </w:r>
      <w:r w:rsidR="008572B5">
        <w:rPr>
          <w:color w:val="2B579A"/>
          <w:shd w:val="clear" w:color="auto" w:fill="E6E6E6"/>
        </w:rPr>
        <w:fldChar w:fldCharType="end"/>
      </w:r>
      <w:r w:rsidRPr="0076424C">
        <w:rPr>
          <w:spacing w:val="0"/>
          <w:szCs w:val="24"/>
        </w:rPr>
        <w:t xml:space="preserve"> in the event of the loss of that phase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DNO’s Distribution System</w:t>
      </w:r>
      <w:r w:rsidR="008572B5">
        <w:rPr>
          <w:color w:val="2B579A"/>
          <w:shd w:val="clear" w:color="auto" w:fill="E6E6E6"/>
        </w:rPr>
        <w:fldChar w:fldCharType="end"/>
      </w:r>
      <w:r w:rsidRPr="0076424C">
        <w:rPr>
          <w:spacing w:val="0"/>
          <w:szCs w:val="24"/>
        </w:rPr>
        <w:t xml:space="preserve">; </w:t>
      </w:r>
    </w:p>
    <w:p w14:paraId="6E8613CE" w14:textId="67306A49" w:rsidR="00EC0F87" w:rsidRPr="0076424C" w:rsidRDefault="00EC0F87" w:rsidP="00C623DB">
      <w:pPr>
        <w:pStyle w:val="BodyText"/>
        <w:tabs>
          <w:tab w:val="left" w:pos="1985"/>
        </w:tabs>
        <w:spacing w:beforeLines="40" w:before="96" w:afterLines="40" w:after="96" w:line="240" w:lineRule="auto"/>
        <w:ind w:left="1418" w:hanging="1418"/>
        <w:rPr>
          <w:spacing w:val="0"/>
          <w:szCs w:val="24"/>
        </w:rPr>
      </w:pPr>
      <w:r w:rsidRPr="0076424C">
        <w:rPr>
          <w:spacing w:val="0"/>
          <w:szCs w:val="24"/>
        </w:rPr>
        <w:t>DPC7.4.3.3</w:t>
      </w:r>
      <w:r w:rsidRPr="0076424C">
        <w:rPr>
          <w:spacing w:val="0"/>
          <w:szCs w:val="24"/>
        </w:rPr>
        <w:tab/>
        <w:t xml:space="preserve">Suitable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Protection</w:t>
      </w:r>
      <w:r w:rsidR="008572B5">
        <w:rPr>
          <w:color w:val="2B579A"/>
          <w:shd w:val="clear" w:color="auto" w:fill="E6E6E6"/>
        </w:rPr>
        <w:fldChar w:fldCharType="end"/>
      </w:r>
      <w:r w:rsidRPr="0076424C">
        <w:rPr>
          <w:spacing w:val="0"/>
          <w:szCs w:val="24"/>
        </w:rPr>
        <w:t xml:space="preserve"> arrangements and settings will depend upon the particular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Generator</w:t>
      </w:r>
      <w:r w:rsidR="008572B5">
        <w:rPr>
          <w:color w:val="2B579A"/>
          <w:shd w:val="clear" w:color="auto" w:fill="E6E6E6"/>
        </w:rPr>
        <w:fldChar w:fldCharType="end"/>
      </w:r>
      <w:r w:rsidRPr="0076424C">
        <w:rPr>
          <w:spacing w:val="0"/>
          <w:szCs w:val="24"/>
        </w:rPr>
        <w:t xml:space="preserve">’s installation and the requirements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DNO’s Distribution System</w:t>
      </w:r>
      <w:r w:rsidR="008572B5">
        <w:rPr>
          <w:color w:val="2B579A"/>
          <w:shd w:val="clear" w:color="auto" w:fill="E6E6E6"/>
        </w:rPr>
        <w:fldChar w:fldCharType="end"/>
      </w:r>
      <w:r w:rsidRPr="0076424C">
        <w:rPr>
          <w:spacing w:val="0"/>
          <w:szCs w:val="24"/>
        </w:rPr>
        <w:t xml:space="preserve">.  These individual requirements must be ascertained in discussions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 xml:space="preserve">.  To achieve the objectives above, the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Protection</w:t>
      </w:r>
      <w:r w:rsidR="008572B5">
        <w:rPr>
          <w:color w:val="2B579A"/>
          <w:shd w:val="clear" w:color="auto" w:fill="E6E6E6"/>
        </w:rPr>
        <w:fldChar w:fldCharType="end"/>
      </w:r>
      <w:r w:rsidRPr="0076424C">
        <w:rPr>
          <w:spacing w:val="0"/>
          <w:szCs w:val="24"/>
        </w:rPr>
        <w:t xml:space="preserve"> must include the detection of: </w:t>
      </w:r>
    </w:p>
    <w:p w14:paraId="6E8613CF" w14:textId="77777777" w:rsidR="00EC0F87" w:rsidRPr="0076424C" w:rsidRDefault="00EC0F87" w:rsidP="00B77034">
      <w:pPr>
        <w:pStyle w:val="BodyText"/>
        <w:numPr>
          <w:ilvl w:val="0"/>
          <w:numId w:val="42"/>
        </w:numPr>
        <w:tabs>
          <w:tab w:val="clear" w:pos="720"/>
          <w:tab w:val="num" w:pos="1778"/>
        </w:tabs>
        <w:spacing w:beforeLines="40" w:before="96" w:afterLines="40" w:after="96" w:line="240" w:lineRule="auto"/>
        <w:ind w:left="1778"/>
        <w:rPr>
          <w:spacing w:val="0"/>
          <w:szCs w:val="24"/>
        </w:rPr>
      </w:pPr>
      <w:r w:rsidRPr="0076424C">
        <w:rPr>
          <w:spacing w:val="0"/>
          <w:szCs w:val="24"/>
        </w:rPr>
        <w:t>Over Voltage (O/V)</w:t>
      </w:r>
    </w:p>
    <w:p w14:paraId="6E8613D0" w14:textId="77777777" w:rsidR="00EC0F87" w:rsidRPr="0076424C" w:rsidRDefault="00EC0F87" w:rsidP="00B77034">
      <w:pPr>
        <w:pStyle w:val="BodyText"/>
        <w:numPr>
          <w:ilvl w:val="0"/>
          <w:numId w:val="42"/>
        </w:numPr>
        <w:tabs>
          <w:tab w:val="clear" w:pos="720"/>
          <w:tab w:val="num" w:pos="1778"/>
        </w:tabs>
        <w:spacing w:beforeLines="40" w:before="96" w:afterLines="40" w:after="96" w:line="240" w:lineRule="auto"/>
        <w:ind w:left="1778"/>
        <w:rPr>
          <w:spacing w:val="0"/>
          <w:szCs w:val="24"/>
        </w:rPr>
      </w:pPr>
      <w:r w:rsidRPr="0076424C">
        <w:rPr>
          <w:spacing w:val="0"/>
          <w:szCs w:val="24"/>
        </w:rPr>
        <w:t>Under Voltage (U/V)</w:t>
      </w:r>
    </w:p>
    <w:p w14:paraId="6E8613D1" w14:textId="3CC20C75" w:rsidR="00EC0F87" w:rsidRPr="0076424C" w:rsidRDefault="00EC0F87" w:rsidP="00B77034">
      <w:pPr>
        <w:pStyle w:val="BodyText"/>
        <w:numPr>
          <w:ilvl w:val="0"/>
          <w:numId w:val="42"/>
        </w:numPr>
        <w:tabs>
          <w:tab w:val="clear" w:pos="720"/>
          <w:tab w:val="num" w:pos="1778"/>
        </w:tabs>
        <w:spacing w:beforeLines="40" w:before="96" w:afterLines="40" w:after="96" w:line="240" w:lineRule="auto"/>
        <w:ind w:left="1778"/>
        <w:rPr>
          <w:spacing w:val="0"/>
          <w:szCs w:val="24"/>
        </w:rPr>
      </w:pPr>
      <w:r w:rsidRPr="0076424C">
        <w:rPr>
          <w:spacing w:val="0"/>
          <w:szCs w:val="24"/>
        </w:rPr>
        <w:t xml:space="preserve">Over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Frequency</w:t>
      </w:r>
      <w:r w:rsidR="008572B5">
        <w:rPr>
          <w:color w:val="2B579A"/>
          <w:shd w:val="clear" w:color="auto" w:fill="E6E6E6"/>
        </w:rPr>
        <w:fldChar w:fldCharType="end"/>
      </w:r>
      <w:r w:rsidRPr="0076424C">
        <w:rPr>
          <w:spacing w:val="0"/>
          <w:szCs w:val="24"/>
        </w:rPr>
        <w:t xml:space="preserve"> (O/F)</w:t>
      </w:r>
    </w:p>
    <w:p w14:paraId="6E8613D2" w14:textId="7CFA53B9" w:rsidR="00EC0F87" w:rsidRPr="0076424C" w:rsidRDefault="00EC0F87" w:rsidP="00B77034">
      <w:pPr>
        <w:pStyle w:val="BodyText"/>
        <w:numPr>
          <w:ilvl w:val="0"/>
          <w:numId w:val="42"/>
        </w:numPr>
        <w:tabs>
          <w:tab w:val="clear" w:pos="720"/>
          <w:tab w:val="num" w:pos="1778"/>
        </w:tabs>
        <w:spacing w:beforeLines="40" w:before="96" w:afterLines="40" w:after="96" w:line="240" w:lineRule="auto"/>
        <w:ind w:left="1778"/>
        <w:rPr>
          <w:spacing w:val="0"/>
          <w:szCs w:val="24"/>
        </w:rPr>
      </w:pPr>
      <w:r w:rsidRPr="0076424C">
        <w:rPr>
          <w:spacing w:val="0"/>
          <w:szCs w:val="24"/>
        </w:rPr>
        <w:t xml:space="preserve">Under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Frequency</w:t>
      </w:r>
      <w:r w:rsidR="008572B5">
        <w:rPr>
          <w:color w:val="2B579A"/>
          <w:shd w:val="clear" w:color="auto" w:fill="E6E6E6"/>
        </w:rPr>
        <w:fldChar w:fldCharType="end"/>
      </w:r>
      <w:r w:rsidRPr="0076424C">
        <w:rPr>
          <w:spacing w:val="0"/>
          <w:szCs w:val="24"/>
        </w:rPr>
        <w:t xml:space="preserve"> (U/F)</w:t>
      </w:r>
    </w:p>
    <w:p w14:paraId="6E8613D3" w14:textId="77777777" w:rsidR="00EC0F87" w:rsidRPr="0076424C" w:rsidRDefault="00EC0F87" w:rsidP="00B77034">
      <w:pPr>
        <w:pStyle w:val="BodyText"/>
        <w:numPr>
          <w:ilvl w:val="0"/>
          <w:numId w:val="42"/>
        </w:numPr>
        <w:tabs>
          <w:tab w:val="clear" w:pos="720"/>
          <w:tab w:val="num" w:pos="1778"/>
        </w:tabs>
        <w:spacing w:beforeLines="40" w:before="96" w:afterLines="40" w:after="96" w:line="240" w:lineRule="auto"/>
        <w:ind w:left="1778"/>
        <w:rPr>
          <w:spacing w:val="0"/>
          <w:szCs w:val="24"/>
        </w:rPr>
      </w:pPr>
      <w:r w:rsidRPr="0076424C">
        <w:rPr>
          <w:spacing w:val="0"/>
          <w:szCs w:val="24"/>
        </w:rPr>
        <w:t>Loss of Mains (</w:t>
      </w:r>
      <w:proofErr w:type="spellStart"/>
      <w:r w:rsidRPr="0076424C">
        <w:rPr>
          <w:spacing w:val="0"/>
          <w:szCs w:val="24"/>
        </w:rPr>
        <w:t>Lo</w:t>
      </w:r>
      <w:r w:rsidR="008644B5" w:rsidRPr="0076424C">
        <w:rPr>
          <w:spacing w:val="0"/>
          <w:szCs w:val="24"/>
        </w:rPr>
        <w:t>M</w:t>
      </w:r>
      <w:proofErr w:type="spellEnd"/>
      <w:r w:rsidRPr="0076424C">
        <w:rPr>
          <w:spacing w:val="0"/>
          <w:szCs w:val="24"/>
        </w:rPr>
        <w:t>)</w:t>
      </w:r>
    </w:p>
    <w:p w14:paraId="6E8613D4" w14:textId="1BB4A2F0" w:rsidR="00EC0F87" w:rsidRPr="0076424C" w:rsidRDefault="00EC0F87" w:rsidP="00C623DB">
      <w:pPr>
        <w:spacing w:beforeLines="40" w:before="96" w:afterLines="40" w:after="96"/>
        <w:ind w:firstLine="0"/>
        <w:rPr>
          <w:szCs w:val="24"/>
        </w:rPr>
      </w:pPr>
      <w:r w:rsidRPr="0076424C">
        <w:rPr>
          <w:szCs w:val="24"/>
        </w:rPr>
        <w:t xml:space="preserve">There are different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rPr>
          <w:szCs w:val="24"/>
        </w:rPr>
        <w:t xml:space="preserve"> settings dependent upon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szCs w:val="24"/>
        </w:rPr>
        <w:t xml:space="preserve"> voltage at which the </w:t>
      </w:r>
      <w:r w:rsidR="00385714">
        <w:rPr>
          <w:color w:val="2B579A"/>
          <w:szCs w:val="24"/>
          <w:shd w:val="clear" w:color="auto" w:fill="E6E6E6"/>
        </w:rPr>
        <w:fldChar w:fldCharType="begin"/>
      </w:r>
      <w:r w:rsidR="00385714">
        <w:rPr>
          <w:szCs w:val="24"/>
        </w:rPr>
        <w:instrText xml:space="preserve"> REF pgm \h </w:instrText>
      </w:r>
      <w:r w:rsidR="00385714">
        <w:rPr>
          <w:color w:val="2B579A"/>
          <w:szCs w:val="24"/>
          <w:shd w:val="clear" w:color="auto" w:fill="E6E6E6"/>
        </w:rPr>
      </w:r>
      <w:r w:rsidR="00385714">
        <w:rPr>
          <w:color w:val="2B579A"/>
          <w:szCs w:val="24"/>
          <w:shd w:val="clear" w:color="auto" w:fill="E6E6E6"/>
        </w:rPr>
        <w:fldChar w:fldCharType="separate"/>
      </w:r>
      <w:r w:rsidR="005C572C">
        <w:rPr>
          <w:b/>
        </w:rPr>
        <w:t>Power Generating Module</w:t>
      </w:r>
      <w:r w:rsidR="00385714">
        <w:rPr>
          <w:color w:val="2B579A"/>
          <w:szCs w:val="24"/>
          <w:shd w:val="clear" w:color="auto" w:fill="E6E6E6"/>
        </w:rPr>
        <w:fldChar w:fldCharType="end"/>
      </w:r>
      <w:r w:rsidR="00385714">
        <w:rPr>
          <w:szCs w:val="24"/>
        </w:rPr>
        <w:t xml:space="preserve"> </w:t>
      </w:r>
      <w:r w:rsidRPr="0076424C">
        <w:rPr>
          <w:szCs w:val="24"/>
        </w:rPr>
        <w:t>is connected (LV or HV).</w:t>
      </w:r>
    </w:p>
    <w:p w14:paraId="6E8613D5" w14:textId="1477E425" w:rsidR="00EC0F87" w:rsidRDefault="008572B5" w:rsidP="00C623DB">
      <w:pPr>
        <w:spacing w:beforeLines="40" w:before="96" w:afterLines="40" w:after="96"/>
        <w:ind w:firstLine="0"/>
        <w:rPr>
          <w:szCs w:val="24"/>
        </w:rPr>
      </w:pPr>
      <w:r>
        <w:rPr>
          <w:color w:val="2B579A"/>
          <w:shd w:val="clear" w:color="auto" w:fill="E6E6E6"/>
        </w:rPr>
        <w:fldChar w:fldCharType="begin"/>
      </w:r>
      <w:r>
        <w:instrText xml:space="preserve"> REF Protection \h  \* MERGEFORMAT </w:instrText>
      </w:r>
      <w:r>
        <w:rPr>
          <w:color w:val="2B579A"/>
          <w:shd w:val="clear" w:color="auto" w:fill="E6E6E6"/>
        </w:rPr>
      </w:r>
      <w:r>
        <w:rPr>
          <w:color w:val="2B579A"/>
          <w:shd w:val="clear" w:color="auto" w:fill="E6E6E6"/>
        </w:rPr>
        <w:fldChar w:fldCharType="separate"/>
      </w:r>
      <w:r w:rsidR="005C572C" w:rsidRPr="0076424C">
        <w:rPr>
          <w:b/>
        </w:rPr>
        <w:t>Protection</w:t>
      </w:r>
      <w:r>
        <w:rPr>
          <w:color w:val="2B579A"/>
          <w:shd w:val="clear" w:color="auto" w:fill="E6E6E6"/>
        </w:rPr>
        <w:fldChar w:fldCharType="end"/>
      </w:r>
      <w:r w:rsidR="00EC0F87" w:rsidRPr="0076424C">
        <w:rPr>
          <w:szCs w:val="24"/>
        </w:rPr>
        <w:t xml:space="preserve"> settings for </w:t>
      </w:r>
      <w:r w:rsidR="004F4987">
        <w:rPr>
          <w:szCs w:val="24"/>
        </w:rPr>
        <w:t xml:space="preserve">a </w:t>
      </w:r>
      <w:r w:rsidR="00DF0D68">
        <w:rPr>
          <w:szCs w:val="24"/>
        </w:rPr>
        <w:t xml:space="preserve">larger </w:t>
      </w:r>
      <w:r w:rsidR="00DF0D68">
        <w:rPr>
          <w:color w:val="2B579A"/>
          <w:szCs w:val="24"/>
          <w:shd w:val="clear" w:color="auto" w:fill="E6E6E6"/>
        </w:rPr>
        <w:fldChar w:fldCharType="begin"/>
      </w:r>
      <w:r w:rsidR="00DF0D68">
        <w:rPr>
          <w:szCs w:val="24"/>
        </w:rPr>
        <w:instrText xml:space="preserve"> REF PowerStation \h </w:instrText>
      </w:r>
      <w:r w:rsidR="00DF0D68">
        <w:rPr>
          <w:color w:val="2B579A"/>
          <w:szCs w:val="24"/>
          <w:shd w:val="clear" w:color="auto" w:fill="E6E6E6"/>
        </w:rPr>
      </w:r>
      <w:r w:rsidR="00DF0D68">
        <w:rPr>
          <w:color w:val="2B579A"/>
          <w:szCs w:val="24"/>
          <w:shd w:val="clear" w:color="auto" w:fill="E6E6E6"/>
        </w:rPr>
        <w:fldChar w:fldCharType="separate"/>
      </w:r>
      <w:r w:rsidR="005C572C" w:rsidRPr="0076424C">
        <w:rPr>
          <w:b/>
        </w:rPr>
        <w:t>Power Station</w:t>
      </w:r>
      <w:r w:rsidR="00DF0D68">
        <w:rPr>
          <w:color w:val="2B579A"/>
          <w:szCs w:val="24"/>
          <w:shd w:val="clear" w:color="auto" w:fill="E6E6E6"/>
        </w:rPr>
        <w:fldChar w:fldCharType="end"/>
      </w:r>
      <w:r w:rsidR="00265814">
        <w:rPr>
          <w:szCs w:val="24"/>
        </w:rPr>
        <w:t>s</w:t>
      </w:r>
      <w:r w:rsidR="00EC0F87" w:rsidRPr="0076424C">
        <w:rPr>
          <w:szCs w:val="24"/>
        </w:rPr>
        <w:t xml:space="preserve"> </w:t>
      </w:r>
      <w:r w:rsidR="00EC0F87" w:rsidRPr="0076424C">
        <w:t xml:space="preserve">and any </w:t>
      </w:r>
      <w:r w:rsidR="00955502">
        <w:t>connection</w:t>
      </w:r>
      <w:r w:rsidR="00EC0F87" w:rsidRPr="0076424C">
        <w:t xml:space="preserve"> at 132kV </w:t>
      </w:r>
      <w:r w:rsidR="00EC0F87" w:rsidRPr="0076424C">
        <w:rPr>
          <w:szCs w:val="24"/>
        </w:rPr>
        <w:t xml:space="preserve">must be considered on an individual basis and be consistent with </w:t>
      </w:r>
      <w:r>
        <w:rPr>
          <w:color w:val="2B579A"/>
          <w:shd w:val="clear" w:color="auto" w:fill="E6E6E6"/>
        </w:rPr>
        <w:fldChar w:fldCharType="begin"/>
      </w:r>
      <w:r>
        <w:instrText xml:space="preserve"> REF GridCode \h  \* MERGEFORMAT </w:instrText>
      </w:r>
      <w:r>
        <w:rPr>
          <w:color w:val="2B579A"/>
          <w:shd w:val="clear" w:color="auto" w:fill="E6E6E6"/>
        </w:rPr>
      </w:r>
      <w:r>
        <w:rPr>
          <w:color w:val="2B579A"/>
          <w:shd w:val="clear" w:color="auto" w:fill="E6E6E6"/>
        </w:rPr>
        <w:fldChar w:fldCharType="separate"/>
      </w:r>
      <w:r w:rsidR="005C572C" w:rsidRPr="0076424C">
        <w:rPr>
          <w:b/>
        </w:rPr>
        <w:t>Grid Code</w:t>
      </w:r>
      <w:r>
        <w:rPr>
          <w:color w:val="2B579A"/>
          <w:shd w:val="clear" w:color="auto" w:fill="E6E6E6"/>
        </w:rPr>
        <w:fldChar w:fldCharType="end"/>
      </w:r>
      <w:r w:rsidR="00EC0F87" w:rsidRPr="0076424C">
        <w:rPr>
          <w:szCs w:val="24"/>
        </w:rPr>
        <w:t xml:space="preserve"> requirements.  Loss of Mains protection will only be permitted at these sites if sanctioned by</w:t>
      </w:r>
      <w:ins w:id="655" w:author="Shaheeni Vekaria" w:date="2024-04-17T13:16:00Z">
        <w:r w:rsidR="003C5EFA">
          <w:rPr>
            <w:szCs w:val="24"/>
          </w:rPr>
          <w:t xml:space="preserve"> the </w:t>
        </w:r>
        <w:r w:rsidR="003C5EFA" w:rsidRPr="003C5EFA">
          <w:rPr>
            <w:b/>
            <w:color w:val="2B579A"/>
            <w:szCs w:val="24"/>
            <w:shd w:val="clear" w:color="auto" w:fill="E6E6E6"/>
            <w:rPrChange w:id="656" w:author="Shaheeni Vekaria" w:date="2024-04-17T13:16:00Z">
              <w:rPr>
                <w:szCs w:val="24"/>
              </w:rPr>
            </w:rPrChange>
          </w:rPr>
          <w:t>ISOP</w:t>
        </w:r>
      </w:ins>
      <w:del w:id="657" w:author="Shaheeni Vekaria" w:date="2024-04-17T13:16:00Z">
        <w:r w:rsidR="00BD795C" w:rsidRPr="0076424C" w:rsidDel="003C5EFA">
          <w:rPr>
            <w:szCs w:val="24"/>
          </w:rPr>
          <w:delText xml:space="preserve"> </w:delText>
        </w:r>
        <w:r w:rsidR="00BD795C" w:rsidDel="003C5EFA">
          <w:rPr>
            <w:color w:val="2B579A"/>
            <w:szCs w:val="24"/>
            <w:shd w:val="clear" w:color="auto" w:fill="E6E6E6"/>
          </w:rPr>
          <w:fldChar w:fldCharType="begin"/>
        </w:r>
        <w:r w:rsidR="00BD795C" w:rsidDel="003C5EFA">
          <w:rPr>
            <w:szCs w:val="24"/>
          </w:rPr>
          <w:delInstrText xml:space="preserve"> REF NGESO \h </w:delInstrText>
        </w:r>
        <w:r w:rsidR="00BD795C" w:rsidDel="003C5EFA">
          <w:rPr>
            <w:color w:val="2B579A"/>
            <w:szCs w:val="24"/>
            <w:shd w:val="clear" w:color="auto" w:fill="E6E6E6"/>
          </w:rPr>
        </w:r>
        <w:r w:rsidR="00BD795C" w:rsidDel="003C5EFA">
          <w:rPr>
            <w:color w:val="2B579A"/>
            <w:szCs w:val="24"/>
            <w:shd w:val="clear" w:color="auto" w:fill="E6E6E6"/>
          </w:rPr>
          <w:fldChar w:fldCharType="separate"/>
        </w:r>
        <w:r w:rsidR="005C572C" w:rsidDel="003C5EFA">
          <w:rPr>
            <w:b/>
          </w:rPr>
          <w:delText>NGESO</w:delText>
        </w:r>
        <w:r w:rsidR="00BD795C" w:rsidDel="003C5EFA">
          <w:rPr>
            <w:color w:val="2B579A"/>
            <w:szCs w:val="24"/>
            <w:shd w:val="clear" w:color="auto" w:fill="E6E6E6"/>
          </w:rPr>
          <w:fldChar w:fldCharType="end"/>
        </w:r>
      </w:del>
      <w:r w:rsidR="00EC0F87" w:rsidRPr="0076424C">
        <w:rPr>
          <w:szCs w:val="24"/>
        </w:rPr>
        <w:t>.</w:t>
      </w:r>
    </w:p>
    <w:p w14:paraId="6E8613D6" w14:textId="3AF71593" w:rsidR="00900896" w:rsidRDefault="00990664" w:rsidP="00C623DB">
      <w:pPr>
        <w:spacing w:beforeLines="40" w:before="96" w:afterLines="40" w:after="96"/>
        <w:ind w:firstLine="0"/>
        <w:rPr>
          <w:szCs w:val="24"/>
        </w:rPr>
      </w:pPr>
      <w:r>
        <w:rPr>
          <w:szCs w:val="24"/>
        </w:rPr>
        <w:t xml:space="preserve">For the purposes of DPC 7.4.3 the date of commissioning of </w:t>
      </w:r>
      <w:r w:rsidR="00DF0D68">
        <w:rPr>
          <w:szCs w:val="24"/>
        </w:rPr>
        <w:t xml:space="preserve">a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6E6ACD">
        <w:rPr>
          <w:szCs w:val="24"/>
        </w:rPr>
        <w:t xml:space="preserve"> </w:t>
      </w:r>
      <w:r>
        <w:rPr>
          <w:szCs w:val="24"/>
        </w:rPr>
        <w:t>is the date on which the tests required by DPC 7.4.9 have been complete to the</w:t>
      </w:r>
      <w:r w:rsidR="006E6ACD">
        <w:rPr>
          <w:szCs w:val="24"/>
        </w:rPr>
        <w:t xml:space="preserve"> </w:t>
      </w:r>
      <w:r w:rsidR="00786E2C">
        <w:rPr>
          <w:color w:val="2B579A"/>
          <w:szCs w:val="24"/>
          <w:shd w:val="clear" w:color="auto" w:fill="E6E6E6"/>
        </w:rPr>
        <w:fldChar w:fldCharType="begin"/>
      </w:r>
      <w:r w:rsidR="006E6ACD">
        <w:rPr>
          <w:szCs w:val="24"/>
        </w:rPr>
        <w:instrText xml:space="preserve"> REF DNO \h </w:instrText>
      </w:r>
      <w:r w:rsidR="00786E2C">
        <w:rPr>
          <w:color w:val="2B579A"/>
          <w:szCs w:val="24"/>
          <w:shd w:val="clear" w:color="auto" w:fill="E6E6E6"/>
        </w:rPr>
      </w:r>
      <w:r w:rsidR="00786E2C">
        <w:rPr>
          <w:color w:val="2B579A"/>
          <w:szCs w:val="24"/>
          <w:shd w:val="clear" w:color="auto" w:fill="E6E6E6"/>
        </w:rPr>
        <w:fldChar w:fldCharType="separate"/>
      </w:r>
      <w:r w:rsidR="005C572C" w:rsidRPr="0076424C">
        <w:rPr>
          <w:b/>
        </w:rPr>
        <w:t>DNO</w:t>
      </w:r>
      <w:r w:rsidR="00786E2C">
        <w:rPr>
          <w:color w:val="2B579A"/>
          <w:szCs w:val="24"/>
          <w:shd w:val="clear" w:color="auto" w:fill="E6E6E6"/>
        </w:rPr>
        <w:fldChar w:fldCharType="end"/>
      </w:r>
      <w:r>
        <w:rPr>
          <w:szCs w:val="24"/>
        </w:rPr>
        <w:t>’s satisfaction.</w:t>
      </w:r>
    </w:p>
    <w:p w14:paraId="180BA992" w14:textId="77777777" w:rsidR="00900896" w:rsidRDefault="00900896">
      <w:pPr>
        <w:spacing w:after="0"/>
        <w:ind w:left="0" w:firstLine="0"/>
        <w:jc w:val="left"/>
        <w:rPr>
          <w:szCs w:val="24"/>
        </w:rPr>
      </w:pPr>
      <w:r>
        <w:rPr>
          <w:szCs w:val="24"/>
        </w:rPr>
        <w:br w:type="page"/>
      </w:r>
    </w:p>
    <w:p w14:paraId="6E8613D7" w14:textId="4AD2BED9" w:rsidR="00EC0F87" w:rsidRPr="0076424C" w:rsidRDefault="00EC0F87" w:rsidP="00C623DB">
      <w:pPr>
        <w:spacing w:beforeLines="40" w:before="96" w:afterLines="40" w:after="96"/>
        <w:rPr>
          <w:szCs w:val="24"/>
        </w:rPr>
      </w:pPr>
      <w:r w:rsidRPr="0076424C">
        <w:rPr>
          <w:szCs w:val="24"/>
        </w:rPr>
        <w:lastRenderedPageBreak/>
        <w:t>DPC7.4.3.4</w:t>
      </w:r>
      <w:r w:rsidRPr="0076424C">
        <w:rPr>
          <w:szCs w:val="24"/>
        </w:rPr>
        <w:tab/>
        <w:t xml:space="preserve">The required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rPr>
          <w:szCs w:val="24"/>
        </w:rPr>
        <w:t xml:space="preserve"> settings that will generally be applied</w:t>
      </w:r>
      <w:r w:rsidR="00DF0D68">
        <w:rPr>
          <w:szCs w:val="24"/>
        </w:rPr>
        <w:t xml:space="preserve"> for long term parallel operation are given in EREC G59 paragraph 10.5.7.1.</w:t>
      </w:r>
      <w:r w:rsidRPr="0076424C">
        <w:rPr>
          <w:szCs w:val="24"/>
        </w:rPr>
        <w:t xml:space="preserve"> </w:t>
      </w:r>
    </w:p>
    <w:p w14:paraId="6E86146C" w14:textId="29528A3A" w:rsidR="00EC0F87" w:rsidRPr="0076424C" w:rsidRDefault="00EC0F87" w:rsidP="00EC0F87">
      <w:pPr>
        <w:tabs>
          <w:tab w:val="left" w:pos="1440"/>
          <w:tab w:val="left" w:pos="3686"/>
        </w:tabs>
        <w:autoSpaceDE w:val="0"/>
        <w:autoSpaceDN w:val="0"/>
        <w:adjustRightInd w:val="0"/>
        <w:ind w:left="1440"/>
      </w:pPr>
      <w:r w:rsidRPr="0076424C">
        <w:rPr>
          <w:rFonts w:ascii="TimesNewRomanPSMT" w:hAnsi="TimesNewRomanPSMT" w:cs="TimesNewRomanPSMT"/>
        </w:rPr>
        <w:t>DPC7.4.3.</w:t>
      </w:r>
      <w:r w:rsidR="00DF0D68">
        <w:rPr>
          <w:rFonts w:ascii="TimesNewRomanPSMT" w:hAnsi="TimesNewRomanPSMT" w:cs="TimesNewRomanPSMT"/>
        </w:rPr>
        <w:t>5</w:t>
      </w:r>
      <w:r w:rsidRPr="0076424C">
        <w:rPr>
          <w:rFonts w:ascii="TimesNewRomanPSMT" w:hAnsi="TimesNewRomanPSMT" w:cs="TimesNewRomanPSMT"/>
        </w:rPr>
        <w:tab/>
        <w:t xml:space="preserve">The underfrequency and </w:t>
      </w:r>
      <w:proofErr w:type="spellStart"/>
      <w:r w:rsidRPr="0076424C">
        <w:rPr>
          <w:rFonts w:ascii="TimesNewRomanPSMT" w:hAnsi="TimesNewRomanPSMT" w:cs="TimesNewRomanPSMT"/>
        </w:rPr>
        <w:t>overfrequency</w:t>
      </w:r>
      <w:proofErr w:type="spellEnd"/>
      <w:r w:rsidRPr="0076424C">
        <w:rPr>
          <w:rFonts w:ascii="TimesNewRomanPSMT" w:hAnsi="TimesNewRomanPSMT" w:cs="TimesNewRomanPSMT"/>
        </w:rPr>
        <w:t xml:space="preserv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rPr>
          <w:rFonts w:ascii="TimesNewRomanPSMT" w:hAnsi="TimesNewRomanPSMT" w:cs="TimesNewRomanPSMT"/>
        </w:rPr>
        <w:t xml:space="preserve"> settings set out in</w:t>
      </w:r>
      <w:r w:rsidR="00DF0D68">
        <w:rPr>
          <w:szCs w:val="24"/>
        </w:rPr>
        <w:t xml:space="preserve"> EREC G59 paragraph 10.5.7.1</w:t>
      </w:r>
      <w:r w:rsidRPr="0076424C">
        <w:rPr>
          <w:rFonts w:ascii="TimesNewRomanPSMT" w:hAnsi="TimesNewRomanPSMT" w:cs="TimesNewRomanPSMT"/>
        </w:rPr>
        <w:t xml:space="preserve"> </w:t>
      </w:r>
      <w:r w:rsidRPr="0076424C">
        <w:t xml:space="preserve">also apply to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6241B9">
        <w:t>s</w:t>
      </w:r>
      <w:r w:rsidRPr="0076424C">
        <w:rPr>
          <w:rFonts w:ascii="TimesNewRomanPSMT" w:hAnsi="TimesNewRomanPSMT" w:cs="TimesNewRomanPSMT"/>
        </w:rPr>
        <w:t xml:space="preserve"> in</w:t>
      </w:r>
      <w:r w:rsidR="004F4987">
        <w:rPr>
          <w:rFonts w:ascii="TimesNewRomanPSMT" w:hAnsi="TimesNewRomanPSMT" w:cs="TimesNewRomanPSMT"/>
        </w:rPr>
        <w:t xml:space="preserve"> an</w:t>
      </w:r>
      <w:r w:rsidRPr="0076424C">
        <w:rPr>
          <w:rFonts w:ascii="TimesNewRomanPSMT" w:hAnsi="TimesNewRomanPSMT" w:cs="TimesNewRomanPSMT"/>
        </w:rPr>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rFonts w:ascii="TimesNewRomanPSMT" w:hAnsi="TimesNewRomanPSMT" w:cs="TimesNewRomanPSMT"/>
          <w:b/>
        </w:rPr>
        <w:t xml:space="preserve"> </w:t>
      </w:r>
      <w:r w:rsidR="00DF0D68">
        <w:rPr>
          <w:b/>
        </w:rPr>
        <w:t xml:space="preserve"> </w:t>
      </w:r>
      <w:r w:rsidR="00DF0D68">
        <w:rPr>
          <w:b/>
          <w:color w:val="2B579A"/>
          <w:shd w:val="clear" w:color="auto" w:fill="E6E6E6"/>
        </w:rPr>
        <w:fldChar w:fldCharType="begin"/>
      </w:r>
      <w:r w:rsidR="00DF0D68">
        <w:rPr>
          <w:b/>
        </w:rPr>
        <w:instrText xml:space="preserve"> REF PowerStation \h </w:instrText>
      </w:r>
      <w:r w:rsidR="00DF0D68">
        <w:rPr>
          <w:b/>
          <w:color w:val="2B579A"/>
          <w:shd w:val="clear" w:color="auto" w:fill="E6E6E6"/>
        </w:rPr>
      </w:r>
      <w:r w:rsidR="00DF0D68">
        <w:rPr>
          <w:b/>
          <w:color w:val="2B579A"/>
          <w:shd w:val="clear" w:color="auto" w:fill="E6E6E6"/>
        </w:rPr>
        <w:fldChar w:fldCharType="separate"/>
      </w:r>
      <w:r w:rsidR="005C572C" w:rsidRPr="0076424C">
        <w:rPr>
          <w:b/>
        </w:rPr>
        <w:t>Power Station</w:t>
      </w:r>
      <w:r w:rsidR="00DF0D68">
        <w:rPr>
          <w:b/>
          <w:color w:val="2B579A"/>
          <w:shd w:val="clear" w:color="auto" w:fill="E6E6E6"/>
        </w:rPr>
        <w:fldChar w:fldCharType="end"/>
      </w:r>
      <w:r w:rsidR="00DF0D68">
        <w:rPr>
          <w:b/>
        </w:rPr>
        <w:t xml:space="preserve"> </w:t>
      </w:r>
      <w:r w:rsidR="00DF0D68">
        <w:t xml:space="preserve">of </w:t>
      </w:r>
      <w:r w:rsidR="00DF0D68">
        <w:rPr>
          <w:b/>
        </w:rPr>
        <w:t>Registered Capacity</w:t>
      </w:r>
      <w:r w:rsidR="00DF0D68">
        <w:t xml:space="preserve"> of less than 50MW and </w:t>
      </w:r>
      <w:r w:rsidR="00DF0D68" w:rsidRPr="0076424C">
        <w:t>at or above</w:t>
      </w:r>
      <w:r w:rsidR="00DF0D68" w:rsidRPr="0076424C">
        <w:rPr>
          <w:b/>
        </w:rPr>
        <w:t xml:space="preserve"> </w:t>
      </w:r>
      <w:r w:rsidR="00DF0D68" w:rsidRPr="0076424C">
        <w:t xml:space="preserve">5 MW </w:t>
      </w:r>
      <w:r w:rsidRPr="0076424C">
        <w:t xml:space="preserve">already existing on or before 1 </w:t>
      </w:r>
      <w:r w:rsidR="0054419D" w:rsidRPr="0076424C">
        <w:t>August 2010</w:t>
      </w:r>
      <w:r w:rsidRPr="0076424C">
        <w:rPr>
          <w:b/>
        </w:rPr>
        <w:t xml:space="preserve">, </w:t>
      </w:r>
      <w:r w:rsidRPr="0076424C">
        <w:t xml:space="preserve">except where single stage </w:t>
      </w:r>
      <w:r w:rsidRPr="0076424C">
        <w:rPr>
          <w:b/>
        </w:rPr>
        <w:t>Frequency Protection</w:t>
      </w:r>
      <w:r w:rsidRPr="0076424C">
        <w:t xml:space="preserve"> relays are used, in which case the following settings apply.</w:t>
      </w:r>
    </w:p>
    <w:tbl>
      <w:tblPr>
        <w:tblW w:w="4394" w:type="dxa"/>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9"/>
        <w:gridCol w:w="1181"/>
        <w:gridCol w:w="1724"/>
      </w:tblGrid>
      <w:tr w:rsidR="00EC0F87" w:rsidRPr="00FE67DB" w14:paraId="6E861471" w14:textId="77777777" w:rsidTr="000C138B">
        <w:trPr>
          <w:trHeight w:val="540"/>
        </w:trPr>
        <w:tc>
          <w:tcPr>
            <w:tcW w:w="1489" w:type="dxa"/>
            <w:tcBorders>
              <w:bottom w:val="single" w:sz="4" w:space="0" w:color="auto"/>
            </w:tcBorders>
            <w:shd w:val="clear" w:color="auto" w:fill="8C8C8C"/>
            <w:vAlign w:val="center"/>
          </w:tcPr>
          <w:p w14:paraId="6E86146E" w14:textId="77777777" w:rsidR="00EC0F87" w:rsidRPr="00FE67DB" w:rsidRDefault="00EC0F87" w:rsidP="00FF5BE7">
            <w:pPr>
              <w:keepNext/>
              <w:spacing w:before="120" w:after="100"/>
              <w:ind w:left="68" w:firstLine="0"/>
              <w:rPr>
                <w:b/>
                <w:color w:val="FFFFFF"/>
              </w:rPr>
            </w:pPr>
            <w:r w:rsidRPr="00FE67DB">
              <w:rPr>
                <w:b/>
                <w:color w:val="FFFFFF"/>
              </w:rPr>
              <w:t>Protection Function</w:t>
            </w:r>
          </w:p>
        </w:tc>
        <w:tc>
          <w:tcPr>
            <w:tcW w:w="1181" w:type="dxa"/>
            <w:shd w:val="clear" w:color="auto" w:fill="8C8C8C"/>
            <w:vAlign w:val="center"/>
          </w:tcPr>
          <w:p w14:paraId="6E86146F" w14:textId="77777777" w:rsidR="00EC0F87" w:rsidRPr="00FE67DB" w:rsidRDefault="00EC0F87" w:rsidP="00FF5BE7">
            <w:pPr>
              <w:keepNext/>
              <w:spacing w:before="120" w:after="100"/>
              <w:jc w:val="center"/>
              <w:rPr>
                <w:b/>
                <w:color w:val="FFFFFF"/>
              </w:rPr>
            </w:pPr>
            <w:r w:rsidRPr="00FE67DB">
              <w:rPr>
                <w:b/>
                <w:color w:val="FFFFFF"/>
              </w:rPr>
              <w:t xml:space="preserve">Setting </w:t>
            </w:r>
          </w:p>
        </w:tc>
        <w:tc>
          <w:tcPr>
            <w:tcW w:w="1724" w:type="dxa"/>
            <w:shd w:val="clear" w:color="auto" w:fill="8C8C8C"/>
            <w:vAlign w:val="center"/>
          </w:tcPr>
          <w:p w14:paraId="6E861470" w14:textId="77777777" w:rsidR="00EC0F87" w:rsidRPr="00FE67DB" w:rsidRDefault="00EC0F87" w:rsidP="00FF5BE7">
            <w:pPr>
              <w:keepNext/>
              <w:spacing w:before="120" w:after="100"/>
              <w:jc w:val="center"/>
              <w:rPr>
                <w:b/>
                <w:color w:val="FFFFFF"/>
              </w:rPr>
            </w:pPr>
            <w:r w:rsidRPr="00FE67DB">
              <w:rPr>
                <w:b/>
                <w:color w:val="FFFFFF"/>
              </w:rPr>
              <w:t>Time</w:t>
            </w:r>
          </w:p>
        </w:tc>
      </w:tr>
      <w:tr w:rsidR="00EC0F87" w:rsidRPr="0076424C" w14:paraId="6E861475" w14:textId="77777777" w:rsidTr="000C138B">
        <w:trPr>
          <w:trHeight w:val="503"/>
        </w:trPr>
        <w:tc>
          <w:tcPr>
            <w:tcW w:w="1489" w:type="dxa"/>
            <w:shd w:val="clear" w:color="auto" w:fill="auto"/>
            <w:vAlign w:val="center"/>
          </w:tcPr>
          <w:p w14:paraId="6E861472" w14:textId="77777777" w:rsidR="00EC0F87" w:rsidRPr="0076424C" w:rsidRDefault="00EC0F87" w:rsidP="00FF5BE7">
            <w:pPr>
              <w:keepNext/>
              <w:spacing w:before="120" w:after="100"/>
              <w:rPr>
                <w:sz w:val="23"/>
              </w:rPr>
            </w:pPr>
            <w:r w:rsidRPr="0076424C">
              <w:rPr>
                <w:sz w:val="23"/>
              </w:rPr>
              <w:t>U/F</w:t>
            </w:r>
          </w:p>
        </w:tc>
        <w:tc>
          <w:tcPr>
            <w:tcW w:w="1181" w:type="dxa"/>
            <w:shd w:val="clear" w:color="auto" w:fill="auto"/>
            <w:vAlign w:val="center"/>
          </w:tcPr>
          <w:p w14:paraId="6E861473" w14:textId="77777777" w:rsidR="00EC0F87" w:rsidRPr="0076424C" w:rsidRDefault="00EC0F87" w:rsidP="00FF5BE7">
            <w:pPr>
              <w:keepNext/>
              <w:spacing w:before="120" w:after="100"/>
              <w:jc w:val="center"/>
              <w:rPr>
                <w:sz w:val="23"/>
              </w:rPr>
            </w:pPr>
            <w:r w:rsidRPr="0076424C">
              <w:rPr>
                <w:sz w:val="23"/>
              </w:rPr>
              <w:t>47.5Hz</w:t>
            </w:r>
          </w:p>
        </w:tc>
        <w:tc>
          <w:tcPr>
            <w:tcW w:w="1724" w:type="dxa"/>
            <w:shd w:val="clear" w:color="auto" w:fill="auto"/>
            <w:vAlign w:val="center"/>
          </w:tcPr>
          <w:p w14:paraId="6E861474" w14:textId="77777777" w:rsidR="00EC0F87" w:rsidRPr="0076424C" w:rsidRDefault="00EC0F87" w:rsidP="00FF5BE7">
            <w:pPr>
              <w:keepNext/>
              <w:spacing w:before="120" w:after="100"/>
              <w:jc w:val="center"/>
              <w:rPr>
                <w:sz w:val="23"/>
              </w:rPr>
            </w:pPr>
            <w:r w:rsidRPr="0076424C">
              <w:rPr>
                <w:sz w:val="23"/>
              </w:rPr>
              <w:t>0.5 s</w:t>
            </w:r>
          </w:p>
        </w:tc>
      </w:tr>
      <w:tr w:rsidR="00EC0F87" w:rsidRPr="0076424C" w14:paraId="6E861479" w14:textId="77777777" w:rsidTr="000C138B">
        <w:trPr>
          <w:trHeight w:val="503"/>
        </w:trPr>
        <w:tc>
          <w:tcPr>
            <w:tcW w:w="1489" w:type="dxa"/>
            <w:shd w:val="clear" w:color="auto" w:fill="auto"/>
            <w:vAlign w:val="center"/>
          </w:tcPr>
          <w:p w14:paraId="6E861476" w14:textId="77777777" w:rsidR="00EC0F87" w:rsidRPr="0076424C" w:rsidRDefault="00EC0F87" w:rsidP="00FF5BE7">
            <w:pPr>
              <w:keepNext/>
              <w:spacing w:before="120" w:after="100"/>
              <w:rPr>
                <w:sz w:val="23"/>
              </w:rPr>
            </w:pPr>
            <w:r w:rsidRPr="0076424C">
              <w:rPr>
                <w:sz w:val="23"/>
              </w:rPr>
              <w:t>O/F</w:t>
            </w:r>
          </w:p>
        </w:tc>
        <w:tc>
          <w:tcPr>
            <w:tcW w:w="1181" w:type="dxa"/>
            <w:shd w:val="clear" w:color="auto" w:fill="auto"/>
            <w:vAlign w:val="center"/>
          </w:tcPr>
          <w:p w14:paraId="6E861477" w14:textId="77777777" w:rsidR="00EC0F87" w:rsidRPr="0076424C" w:rsidRDefault="00EC0F87" w:rsidP="00FF5BE7">
            <w:pPr>
              <w:keepNext/>
              <w:spacing w:before="120" w:after="100"/>
              <w:jc w:val="center"/>
              <w:rPr>
                <w:sz w:val="23"/>
              </w:rPr>
            </w:pPr>
            <w:r w:rsidRPr="0076424C">
              <w:rPr>
                <w:sz w:val="23"/>
              </w:rPr>
              <w:t>51.5Hz</w:t>
            </w:r>
          </w:p>
        </w:tc>
        <w:tc>
          <w:tcPr>
            <w:tcW w:w="1724" w:type="dxa"/>
            <w:shd w:val="clear" w:color="auto" w:fill="auto"/>
            <w:vAlign w:val="center"/>
          </w:tcPr>
          <w:p w14:paraId="6E861478" w14:textId="77777777" w:rsidR="00EC0F87" w:rsidRPr="0076424C" w:rsidRDefault="00EC0F87" w:rsidP="00FF5BE7">
            <w:pPr>
              <w:keepNext/>
              <w:spacing w:before="120" w:after="100"/>
              <w:jc w:val="center"/>
              <w:rPr>
                <w:sz w:val="23"/>
              </w:rPr>
            </w:pPr>
            <w:r w:rsidRPr="0076424C">
              <w:rPr>
                <w:sz w:val="23"/>
              </w:rPr>
              <w:t>0.5 s</w:t>
            </w:r>
          </w:p>
        </w:tc>
      </w:tr>
    </w:tbl>
    <w:p w14:paraId="6E86147A" w14:textId="7C008DD7" w:rsidR="00EC0F87" w:rsidRPr="0076424C" w:rsidRDefault="00AA1DDA" w:rsidP="00595463">
      <w:pPr>
        <w:pStyle w:val="BodyText"/>
        <w:spacing w:beforeLines="40" w:before="96" w:after="240" w:line="240" w:lineRule="auto"/>
        <w:ind w:left="1418" w:hanging="1418"/>
        <w:rPr>
          <w:spacing w:val="0"/>
        </w:rPr>
      </w:pPr>
      <w:r w:rsidRPr="0076424C">
        <w:rPr>
          <w:spacing w:val="0"/>
        </w:rPr>
        <w:tab/>
        <w:t xml:space="preserve">In exceptional circumstances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Generator</w:t>
      </w:r>
      <w:r w:rsidR="008572B5">
        <w:rPr>
          <w:color w:val="2B579A"/>
          <w:shd w:val="clear" w:color="auto" w:fill="E6E6E6"/>
        </w:rPr>
        <w:fldChar w:fldCharType="end"/>
      </w:r>
      <w:r w:rsidRPr="0076424C">
        <w:rPr>
          <w:spacing w:val="0"/>
        </w:rPr>
        <w:t xml:space="preserve">s have the option to agree alternative settings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pacing w:val="0"/>
        </w:rPr>
        <w:t xml:space="preserve"> if there are valid justifications in that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rPr>
          <w:spacing w:val="0"/>
        </w:rPr>
        <w:t xml:space="preserve"> may become unstable or suffer damage with the settings specified above.  The agreed settings should be recorded in the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Connection Agreement</w:t>
      </w:r>
      <w:r w:rsidR="008572B5">
        <w:rPr>
          <w:color w:val="2B579A"/>
          <w:shd w:val="clear" w:color="auto" w:fill="E6E6E6"/>
        </w:rPr>
        <w:fldChar w:fldCharType="end"/>
      </w:r>
      <w:r w:rsidRPr="0076424C">
        <w:rPr>
          <w:spacing w:val="0"/>
        </w:rPr>
        <w:t>.</w:t>
      </w:r>
    </w:p>
    <w:p w14:paraId="6E8614A7" w14:textId="1546AD22" w:rsidR="00314B36" w:rsidRPr="0076424C" w:rsidRDefault="00314B36">
      <w:pPr>
        <w:keepNext/>
        <w:rPr>
          <w:bCs/>
        </w:rPr>
      </w:pPr>
      <w:r w:rsidRPr="0076424C">
        <w:t>DPC7.4.4</w:t>
      </w:r>
      <w:r w:rsidRPr="0076424C">
        <w:tab/>
      </w:r>
      <w:r w:rsidR="00EC0F87" w:rsidRPr="0076424C">
        <w:rPr>
          <w:b/>
        </w:rPr>
        <w:t xml:space="preserve">Fault Ride Through and </w:t>
      </w:r>
      <w:r w:rsidRPr="0076424C">
        <w:rPr>
          <w:b/>
        </w:rPr>
        <w:t>Phase Voltage Unbalance</w:t>
      </w:r>
    </w:p>
    <w:p w14:paraId="6E8614A8" w14:textId="0514D3AA" w:rsidR="008F19D5" w:rsidRPr="0076424C" w:rsidRDefault="00314B36" w:rsidP="00C623DB">
      <w:pPr>
        <w:spacing w:beforeLines="40" w:before="96" w:afterLines="40" w:after="96"/>
        <w:ind w:firstLine="0"/>
      </w:pPr>
      <w:r w:rsidRPr="0076424C">
        <w:t>Any</w:t>
      </w:r>
      <w:r w:rsidR="00004941">
        <w:rPr>
          <w:b/>
          <w:bCs/>
        </w:rPr>
        <w:t xml:space="preserve"> </w:t>
      </w:r>
      <w:r w:rsidR="00F56231">
        <w:rPr>
          <w:color w:val="2B579A"/>
          <w:shd w:val="clear" w:color="auto" w:fill="E6E6E6"/>
        </w:rPr>
        <w:fldChar w:fldCharType="begin"/>
      </w:r>
      <w:r w:rsidR="00F56231">
        <w:instrText xml:space="preserve"> REF pgm \h </w:instrText>
      </w:r>
      <w:r w:rsidR="00F56231">
        <w:rPr>
          <w:color w:val="2B579A"/>
          <w:shd w:val="clear" w:color="auto" w:fill="E6E6E6"/>
        </w:rPr>
      </w:r>
      <w:r w:rsidR="00F56231">
        <w:rPr>
          <w:color w:val="2B579A"/>
          <w:shd w:val="clear" w:color="auto" w:fill="E6E6E6"/>
        </w:rPr>
        <w:fldChar w:fldCharType="separate"/>
      </w:r>
      <w:r w:rsidR="005C572C">
        <w:rPr>
          <w:b/>
        </w:rPr>
        <w:t>Power Generating Module</w:t>
      </w:r>
      <w:r w:rsidR="00F56231">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00EC0F87" w:rsidRPr="0076424C">
        <w:rPr>
          <w:b/>
        </w:rPr>
        <w:t>,</w:t>
      </w:r>
      <w:r w:rsidRPr="0076424C">
        <w:t xml:space="preserve"> </w:t>
      </w:r>
      <w:r w:rsidR="00EC0F87" w:rsidRPr="0076424C">
        <w:t xml:space="preserve">where it has been agreed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EC0F87" w:rsidRPr="0076424C">
        <w:rPr>
          <w:b/>
        </w:rPr>
        <w:t xml:space="preserve"> </w:t>
      </w:r>
      <w:r w:rsidR="00EC0F87" w:rsidRPr="0076424C">
        <w:t xml:space="preserve">and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00EC0F87" w:rsidRPr="0076424C">
        <w:t xml:space="preserve"> that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00EC0F87" w:rsidRPr="0076424C">
        <w:t xml:space="preserve">’s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00EC0F87" w:rsidRPr="0076424C">
        <w:t xml:space="preserve"> will contribute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00EC0F87" w:rsidRPr="0076424C">
        <w:t xml:space="preserve"> security, may</w:t>
      </w:r>
      <w:r w:rsidRPr="0076424C">
        <w:t xml:space="preserve"> be required to withstand, without tripping, </w:t>
      </w:r>
      <w:r w:rsidR="00EC0F87" w:rsidRPr="0076424C">
        <w:t xml:space="preserve">the effects of a close up three phase fault and </w:t>
      </w:r>
      <w:r w:rsidRPr="0076424C">
        <w:t xml:space="preserve">the </w:t>
      </w:r>
      <w:r w:rsidR="008572B5">
        <w:rPr>
          <w:color w:val="2B579A"/>
          <w:shd w:val="clear" w:color="auto" w:fill="E6E6E6"/>
        </w:rPr>
        <w:fldChar w:fldCharType="begin"/>
      </w:r>
      <w:r w:rsidR="008572B5">
        <w:instrText xml:space="preserve"> REF PhaseVoltageUnbalance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spacing w:val="5"/>
        </w:rPr>
        <w:t>Phase (Voltage) Unbalance</w:t>
      </w:r>
      <w:r w:rsidR="008572B5">
        <w:rPr>
          <w:color w:val="2B579A"/>
          <w:shd w:val="clear" w:color="auto" w:fill="E6E6E6"/>
        </w:rPr>
        <w:fldChar w:fldCharType="end"/>
      </w:r>
      <w:r w:rsidRPr="0076424C">
        <w:rPr>
          <w:b/>
          <w:bCs/>
        </w:rPr>
        <w:t xml:space="preserve"> </w:t>
      </w:r>
      <w:r w:rsidRPr="0076424C">
        <w:t xml:space="preserve">imposed during the clearance of a close-up phase-to-phase fault </w:t>
      </w:r>
      <w:r w:rsidR="008F19D5" w:rsidRPr="0076424C">
        <w:t xml:space="preserve">, in both cases cleared </w:t>
      </w:r>
      <w:r w:rsidRPr="0076424C">
        <w:t xml:space="preserve">by </w:t>
      </w:r>
      <w:r w:rsidR="008F19D5" w:rsidRPr="0076424C">
        <w:t xml:space="preserve">the DNO’s main protection.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8F19D5" w:rsidRPr="0076424C">
        <w:t xml:space="preserve"> will advise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008F19D5" w:rsidRPr="0076424C">
        <w:t xml:space="preserve"> in each case of the likely tripping time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8F19D5" w:rsidRPr="0076424C">
        <w:rPr>
          <w:b/>
        </w:rPr>
        <w:t xml:space="preserve">’s </w:t>
      </w:r>
      <w:r w:rsidR="008F19D5" w:rsidRPr="0076424C">
        <w:t xml:space="preserve">protection, and for phase-phase faults, the likely value of </w:t>
      </w:r>
      <w:r w:rsidR="008572B5">
        <w:rPr>
          <w:color w:val="2B579A"/>
          <w:shd w:val="clear" w:color="auto" w:fill="E6E6E6"/>
        </w:rPr>
        <w:fldChar w:fldCharType="begin"/>
      </w:r>
      <w:r w:rsidR="008572B5">
        <w:instrText xml:space="preserve"> REF PhaseVoltageUnbalance \h  \* MERGEFORMAT </w:instrText>
      </w:r>
      <w:r w:rsidR="008572B5">
        <w:rPr>
          <w:color w:val="2B579A"/>
          <w:shd w:val="clear" w:color="auto" w:fill="E6E6E6"/>
        </w:rPr>
      </w:r>
      <w:r w:rsidR="008572B5">
        <w:rPr>
          <w:color w:val="2B579A"/>
          <w:shd w:val="clear" w:color="auto" w:fill="E6E6E6"/>
        </w:rPr>
        <w:fldChar w:fldCharType="separate"/>
      </w:r>
      <w:r w:rsidR="005C572C" w:rsidRPr="005C572C">
        <w:rPr>
          <w:b/>
        </w:rPr>
        <w:t>Phase (Voltage) Unbalance</w:t>
      </w:r>
      <w:r w:rsidR="008572B5">
        <w:rPr>
          <w:color w:val="2B579A"/>
          <w:shd w:val="clear" w:color="auto" w:fill="E6E6E6"/>
        </w:rPr>
        <w:fldChar w:fldCharType="end"/>
      </w:r>
      <w:r w:rsidR="008F19D5" w:rsidRPr="0076424C">
        <w:t xml:space="preserve"> during the fault clearance time.</w:t>
      </w:r>
    </w:p>
    <w:p w14:paraId="6E8614A9" w14:textId="543B5F25" w:rsidR="00314B36" w:rsidRPr="0076424C" w:rsidRDefault="008F19D5" w:rsidP="008F19D5">
      <w:pPr>
        <w:ind w:firstLine="0"/>
      </w:pPr>
      <w:r w:rsidRPr="0076424C">
        <w:t>In the case of phase to phase faults on the DNO’s system that are cleared by</w:t>
      </w:r>
      <w:r w:rsidRPr="0076424C">
        <w:rPr>
          <w:b/>
        </w:rPr>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00314B36" w:rsidRPr="0076424C">
        <w:t xml:space="preserve"> back-up</w:t>
      </w:r>
      <w:r w:rsidR="00314B36" w:rsidRPr="0076424C">
        <w:rPr>
          <w:b/>
        </w:rPr>
        <w:t xml:space="preserve">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00314B36" w:rsidRPr="0076424C">
        <w:t xml:space="preserve"> which will be within the</w:t>
      </w:r>
      <w:r w:rsidR="00314B36" w:rsidRPr="0076424C">
        <w:rPr>
          <w:b/>
        </w:rPr>
        <w:t xml:space="preserv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314B36" w:rsidRPr="0076424C">
        <w:t xml:space="preserve"> short time rating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008644B5" w:rsidRPr="0076424C">
        <w:t xml:space="preserve"> t</w:t>
      </w:r>
      <w:r w:rsidR="00314B36" w:rsidRPr="0076424C">
        <w:t xml:space="preserve">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8644B5" w:rsidRPr="0076424C">
        <w:rPr>
          <w:b/>
        </w:rPr>
        <w:t xml:space="preserve">, </w:t>
      </w:r>
      <w:r w:rsidR="008644B5" w:rsidRPr="0076424C">
        <w:t xml:space="preserve">on request during the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008644B5" w:rsidRPr="0076424C">
        <w:t xml:space="preserve"> process,</w:t>
      </w:r>
      <w:r w:rsidR="00314B36" w:rsidRPr="0076424C">
        <w:t xml:space="preserve"> will advise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00314B36" w:rsidRPr="0076424C">
        <w:t xml:space="preserve"> of the expected </w:t>
      </w:r>
      <w:r w:rsidR="00314B36" w:rsidRPr="0076424C">
        <w:rPr>
          <w:b/>
          <w:bCs/>
        </w:rPr>
        <w:t>Phase Voltage Unbalance</w:t>
      </w:r>
      <w:r w:rsidR="00314B36" w:rsidRPr="0076424C">
        <w:t>.</w:t>
      </w:r>
    </w:p>
    <w:p w14:paraId="6E8614AA" w14:textId="73D2F25E" w:rsidR="008F19D5" w:rsidRPr="0076424C" w:rsidRDefault="008F19D5" w:rsidP="008F19D5">
      <w:pPr>
        <w:keepNext/>
      </w:pPr>
      <w:r w:rsidRPr="0076424C">
        <w:t>DPC7.4.5</w:t>
      </w:r>
      <w:r w:rsidRPr="0076424C">
        <w:tab/>
      </w:r>
      <w:r w:rsidR="008572B5">
        <w:rPr>
          <w:color w:val="2B579A"/>
          <w:shd w:val="clear" w:color="auto" w:fill="E6E6E6"/>
        </w:rPr>
        <w:fldChar w:fldCharType="begin"/>
      </w:r>
      <w:r w:rsidR="008572B5">
        <w:instrText xml:space="preserve"> REF SystemStability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Stability</w:t>
      </w:r>
      <w:r w:rsidR="008572B5">
        <w:rPr>
          <w:color w:val="2B579A"/>
          <w:shd w:val="clear" w:color="auto" w:fill="E6E6E6"/>
        </w:rPr>
        <w:fldChar w:fldCharType="end"/>
      </w:r>
    </w:p>
    <w:p w14:paraId="6E8614AB" w14:textId="28AB2D35" w:rsidR="008F19D5" w:rsidRPr="0076424C" w:rsidRDefault="008F19D5" w:rsidP="008F19D5">
      <w:pPr>
        <w:rPr>
          <w:szCs w:val="24"/>
        </w:rPr>
      </w:pPr>
      <w:r w:rsidRPr="0076424C">
        <w:rPr>
          <w:szCs w:val="24"/>
        </w:rPr>
        <w:t>DPC7.4.5.1</w:t>
      </w:r>
      <w:r w:rsidRPr="0076424C">
        <w:rPr>
          <w:szCs w:val="24"/>
        </w:rPr>
        <w:tab/>
        <w:t xml:space="preserve">The following requirements for system design within this DPC 7.4.5 will generally be applied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zCs w:val="24"/>
        </w:rPr>
        <w:t>DNO</w:t>
      </w:r>
      <w:r w:rsidR="008572B5">
        <w:rPr>
          <w:color w:val="2B579A"/>
          <w:shd w:val="clear" w:color="auto" w:fill="E6E6E6"/>
        </w:rPr>
        <w:fldChar w:fldCharType="end"/>
      </w:r>
      <w:r w:rsidRPr="0076424C">
        <w:rPr>
          <w:szCs w:val="24"/>
        </w:rPr>
        <w:t xml:space="preserve"> to </w:t>
      </w:r>
      <w:r w:rsidR="004F4987">
        <w:rPr>
          <w:szCs w:val="24"/>
        </w:rPr>
        <w:t xml:space="preserve">any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Pr="0076424C">
        <w:rPr>
          <w:szCs w:val="24"/>
        </w:rPr>
        <w:t xml:space="preserve"> connected at 33kV and above.  However there will be cases where the specific network conditions, including existing connected </w:t>
      </w:r>
      <w:r w:rsidR="004F4987">
        <w:rPr>
          <w:szCs w:val="24"/>
        </w:rPr>
        <w:t xml:space="preserve">any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Pr="0076424C">
        <w:rPr>
          <w:szCs w:val="24"/>
        </w:rPr>
        <w:t xml:space="preserve">, requires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zCs w:val="24"/>
        </w:rPr>
        <w:t>DNO</w:t>
      </w:r>
      <w:r w:rsidR="008572B5">
        <w:rPr>
          <w:color w:val="2B579A"/>
          <w:shd w:val="clear" w:color="auto" w:fill="E6E6E6"/>
        </w:rPr>
        <w:fldChar w:fldCharType="end"/>
      </w:r>
      <w:r w:rsidRPr="0076424C">
        <w:rPr>
          <w:szCs w:val="24"/>
        </w:rPr>
        <w:t xml:space="preserve"> to apply these considerations at lower voltages.</w:t>
      </w:r>
    </w:p>
    <w:p w14:paraId="6E8614AC" w14:textId="5C8D00E8" w:rsidR="008F19D5" w:rsidRPr="0076424C" w:rsidRDefault="008F19D5" w:rsidP="002240CF">
      <w:pPr>
        <w:pStyle w:val="CM24"/>
        <w:spacing w:after="120" w:line="253" w:lineRule="atLeast"/>
        <w:ind w:left="1418" w:hanging="1418"/>
      </w:pPr>
      <w:r w:rsidRPr="0076424C">
        <w:t>DPC7.4.5.2</w:t>
      </w:r>
      <w:r w:rsidRPr="0076424C">
        <w:tab/>
        <w:t xml:space="preserve">With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in its normal operating state, it is desirable that all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776708">
        <w:t>s</w:t>
      </w:r>
      <w:r w:rsidRPr="0076424C">
        <w:t xml:space="preserve"> remain connected and stable for any of the following credible fault outages, </w:t>
      </w:r>
    </w:p>
    <w:p w14:paraId="6E8614AD" w14:textId="77777777" w:rsidR="008F19D5" w:rsidRPr="0076424C" w:rsidRDefault="008F19D5" w:rsidP="003E48EE">
      <w:pPr>
        <w:pStyle w:val="CM24"/>
        <w:keepLines/>
        <w:numPr>
          <w:ilvl w:val="0"/>
          <w:numId w:val="46"/>
        </w:numPr>
        <w:tabs>
          <w:tab w:val="clear" w:pos="765"/>
        </w:tabs>
        <w:spacing w:after="120" w:line="276" w:lineRule="atLeast"/>
        <w:ind w:left="1843" w:hanging="403"/>
        <w:jc w:val="both"/>
      </w:pPr>
      <w:r w:rsidRPr="0076424C">
        <w:t xml:space="preserve">any one single circuit overhead line, transformer feeder or cable circuit, independent of length, </w:t>
      </w:r>
    </w:p>
    <w:p w14:paraId="6E8614AE" w14:textId="77777777" w:rsidR="008F19D5" w:rsidRPr="0076424C" w:rsidRDefault="008F19D5" w:rsidP="00B77034">
      <w:pPr>
        <w:pStyle w:val="CM24"/>
        <w:numPr>
          <w:ilvl w:val="0"/>
          <w:numId w:val="46"/>
        </w:numPr>
        <w:tabs>
          <w:tab w:val="clear" w:pos="765"/>
        </w:tabs>
        <w:spacing w:after="120" w:line="276" w:lineRule="atLeast"/>
        <w:ind w:left="1843"/>
        <w:jc w:val="both"/>
      </w:pPr>
      <w:r w:rsidRPr="0076424C">
        <w:lastRenderedPageBreak/>
        <w:t xml:space="preserve">any one transformer or reactor, </w:t>
      </w:r>
    </w:p>
    <w:p w14:paraId="6E8614AF" w14:textId="77777777" w:rsidR="008F19D5" w:rsidRPr="0076424C" w:rsidRDefault="008F19D5" w:rsidP="00B77034">
      <w:pPr>
        <w:pStyle w:val="CM24"/>
        <w:numPr>
          <w:ilvl w:val="0"/>
          <w:numId w:val="46"/>
        </w:numPr>
        <w:tabs>
          <w:tab w:val="clear" w:pos="765"/>
        </w:tabs>
        <w:spacing w:after="120" w:line="276" w:lineRule="atLeast"/>
        <w:ind w:left="1843"/>
        <w:jc w:val="both"/>
      </w:pPr>
      <w:r w:rsidRPr="0076424C">
        <w:t xml:space="preserve">any single section of busbar at or nearest the point of connection where busbar protection with a total clearance time of less than 200ms is installed, </w:t>
      </w:r>
    </w:p>
    <w:p w14:paraId="6E8614B0" w14:textId="7C038E5A" w:rsidR="008F19D5" w:rsidRPr="0076424C" w:rsidRDefault="008F19D5" w:rsidP="00B77034">
      <w:pPr>
        <w:pStyle w:val="CM24"/>
        <w:numPr>
          <w:ilvl w:val="0"/>
          <w:numId w:val="46"/>
        </w:numPr>
        <w:tabs>
          <w:tab w:val="clear" w:pos="765"/>
        </w:tabs>
        <w:spacing w:after="120" w:line="276" w:lineRule="atLeast"/>
        <w:ind w:left="1843"/>
        <w:jc w:val="both"/>
      </w:pPr>
      <w:r w:rsidRPr="0076424C">
        <w:t>if demand is to be secured under a second circuit outage as required by ER</w:t>
      </w:r>
      <w:r w:rsidR="00DF4770">
        <w:t>EC P2/</w:t>
      </w:r>
      <w:r w:rsidR="005104B8">
        <w:t>8</w:t>
      </w:r>
      <w:r w:rsidRPr="0076424C">
        <w:t xml:space="preserve">, fault outages (a) or (b), overlapping with any pre-existing first circuit outage, usually for maintenance purposes.  In this case the combination of circuit outages considered should be that causing the most onerous conditions for </w:t>
      </w:r>
      <w:r w:rsidR="008572B5">
        <w:rPr>
          <w:color w:val="2B579A"/>
          <w:shd w:val="clear" w:color="auto" w:fill="E6E6E6"/>
        </w:rPr>
        <w:fldChar w:fldCharType="begin"/>
      </w:r>
      <w:r w:rsidR="008572B5">
        <w:instrText xml:space="preserve"> REF SystemStability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Stability</w:t>
      </w:r>
      <w:r w:rsidR="008572B5">
        <w:rPr>
          <w:color w:val="2B579A"/>
          <w:shd w:val="clear" w:color="auto" w:fill="E6E6E6"/>
        </w:rPr>
        <w:fldChar w:fldCharType="end"/>
      </w:r>
      <w:r w:rsidRPr="0076424C">
        <w:t>, taking account of the slowest combination of main protection, circuit breaker operating times and strength of the connections to the system remaining after the faulty circuit or circuits have been disconnected</w:t>
      </w:r>
    </w:p>
    <w:p w14:paraId="6E8614B1" w14:textId="53CE5D02" w:rsidR="008F19D5" w:rsidRPr="0076424C" w:rsidRDefault="008F19D5" w:rsidP="008F19D5">
      <w:pPr>
        <w:pStyle w:val="CM24"/>
        <w:spacing w:after="240" w:line="253" w:lineRule="atLeast"/>
        <w:ind w:left="1418" w:hanging="1418"/>
        <w:jc w:val="both"/>
      </w:pPr>
      <w:r w:rsidRPr="0076424C">
        <w:t>DPC7.4.5.3</w:t>
      </w:r>
      <w:r w:rsidRPr="0076424C">
        <w:tab/>
        <w:t xml:space="preserve">Any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t xml:space="preserve"> that causes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to become unstable under fault conditions must be rapidly disconnected to reduce the risk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damage and disturbance to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w:t>
      </w:r>
    </w:p>
    <w:p w14:paraId="6E8614B2" w14:textId="77777777" w:rsidR="00314B36" w:rsidRPr="0076424C" w:rsidRDefault="00314B36">
      <w:r w:rsidRPr="0076424C">
        <w:t>DPC7.4.</w:t>
      </w:r>
      <w:r w:rsidR="008F19D5" w:rsidRPr="0076424C">
        <w:t>6</w:t>
      </w:r>
      <w:r w:rsidRPr="0076424C">
        <w:tab/>
      </w:r>
      <w:r w:rsidRPr="0076424C">
        <w:rPr>
          <w:b/>
        </w:rPr>
        <w:t>Neutral Earthing</w:t>
      </w:r>
    </w:p>
    <w:p w14:paraId="6E8614B3" w14:textId="072A9C7F" w:rsidR="00314B36" w:rsidRPr="0076424C" w:rsidRDefault="00314B36">
      <w:r w:rsidRPr="0076424C">
        <w:tab/>
        <w:t xml:space="preserve">The winding configuration and method of earthing connection shall be agreed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w:t>
      </w:r>
    </w:p>
    <w:p w14:paraId="6E8614B4" w14:textId="4FE8B2AB" w:rsidR="008F19D5" w:rsidRPr="0076424C" w:rsidRDefault="008F19D5" w:rsidP="00C623DB">
      <w:pPr>
        <w:spacing w:beforeLines="40" w:before="96" w:afterLines="40" w:after="96"/>
        <w:ind w:firstLine="0"/>
      </w:pPr>
      <w:r w:rsidRPr="0076424C">
        <w:t xml:space="preserve">In addition, where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t xml:space="preserve">’s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t xml:space="preserve"> is 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the following shall apply</w:t>
      </w:r>
    </w:p>
    <w:p w14:paraId="6E8614B5" w14:textId="635AA3F4" w:rsidR="008F19D5" w:rsidRPr="0076424C" w:rsidRDefault="008F19D5" w:rsidP="00B77034">
      <w:pPr>
        <w:pStyle w:val="BodyText"/>
        <w:numPr>
          <w:ilvl w:val="0"/>
          <w:numId w:val="47"/>
        </w:numPr>
        <w:tabs>
          <w:tab w:val="clear" w:pos="405"/>
          <w:tab w:val="num" w:pos="1823"/>
        </w:tabs>
        <w:spacing w:beforeLines="40" w:before="96" w:afterLines="40" w:after="96" w:line="240" w:lineRule="auto"/>
        <w:ind w:left="1823"/>
        <w:rPr>
          <w:spacing w:val="0"/>
          <w:szCs w:val="24"/>
        </w:rPr>
      </w:pPr>
      <w:r w:rsidRPr="0076424C">
        <w:rPr>
          <w:spacing w:val="0"/>
          <w:szCs w:val="24"/>
        </w:rPr>
        <w:t xml:space="preserve">Where an earthing terminal is provided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 xml:space="preserve"> it may be used by a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Generator</w:t>
      </w:r>
      <w:r w:rsidR="008572B5">
        <w:rPr>
          <w:color w:val="2B579A"/>
          <w:shd w:val="clear" w:color="auto" w:fill="E6E6E6"/>
        </w:rPr>
        <w:fldChar w:fldCharType="end"/>
      </w:r>
      <w:r w:rsidRPr="0076424C">
        <w:rPr>
          <w:spacing w:val="0"/>
          <w:szCs w:val="24"/>
        </w:rPr>
        <w:t xml:space="preserve"> for earthing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rPr>
          <w:spacing w:val="0"/>
          <w:szCs w:val="24"/>
        </w:rPr>
        <w:t xml:space="preserve">, provided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 xml:space="preserve"> earth connection is of adequate capacity.  If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rPr>
          <w:spacing w:val="0"/>
          <w:szCs w:val="24"/>
        </w:rPr>
        <w:t xml:space="preserve"> is intended to operate independently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 xml:space="preserve">’s supply,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rPr>
          <w:spacing w:val="0"/>
          <w:szCs w:val="24"/>
        </w:rPr>
        <w:t xml:space="preserve"> must include an earthing system which does not rely upon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 xml:space="preserve">’s earthing terminal.  Where use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 xml:space="preserve">’s earthing terminal is retained, it must be connected to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rPr>
          <w:spacing w:val="0"/>
          <w:szCs w:val="24"/>
        </w:rPr>
        <w:t xml:space="preserve"> earthing system by means of a conductor at least equivalent in size to that required to connect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 xml:space="preserve">’s earthing terminal to the installation. </w:t>
      </w:r>
    </w:p>
    <w:p w14:paraId="6E8614B6" w14:textId="55870F00" w:rsidR="008F19D5" w:rsidRPr="0076424C" w:rsidRDefault="008F19D5" w:rsidP="00B77034">
      <w:pPr>
        <w:pStyle w:val="BodyText"/>
        <w:numPr>
          <w:ilvl w:val="0"/>
          <w:numId w:val="47"/>
        </w:numPr>
        <w:tabs>
          <w:tab w:val="clear" w:pos="405"/>
          <w:tab w:val="num" w:pos="1823"/>
        </w:tabs>
        <w:spacing w:beforeLines="40" w:before="96" w:afterLines="40" w:after="96" w:line="240" w:lineRule="auto"/>
        <w:ind w:left="1823"/>
        <w:rPr>
          <w:i/>
          <w:spacing w:val="0"/>
          <w:szCs w:val="24"/>
          <w:lang w:eastAsia="en-GB"/>
        </w:rPr>
      </w:pPr>
      <w:r w:rsidRPr="0076424C">
        <w:rPr>
          <w:spacing w:val="0"/>
          <w:szCs w:val="24"/>
        </w:rPr>
        <w:t xml:space="preserve">Where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rPr>
          <w:spacing w:val="0"/>
          <w:szCs w:val="24"/>
        </w:rPr>
        <w:t xml:space="preserve"> may be operated as a switched alternative only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System</w:t>
      </w:r>
      <w:r w:rsidR="008572B5">
        <w:rPr>
          <w:color w:val="2B579A"/>
          <w:shd w:val="clear" w:color="auto" w:fill="E6E6E6"/>
        </w:rPr>
        <w:fldChar w:fldCharType="end"/>
      </w:r>
      <w:r w:rsidRPr="0076424C">
        <w:rPr>
          <w:spacing w:val="0"/>
          <w:szCs w:val="24"/>
        </w:rPr>
        <w:t xml:space="preserve">,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Generator</w:t>
      </w:r>
      <w:r w:rsidR="008572B5">
        <w:rPr>
          <w:color w:val="2B579A"/>
          <w:shd w:val="clear" w:color="auto" w:fill="E6E6E6"/>
        </w:rPr>
        <w:fldChar w:fldCharType="end"/>
      </w:r>
      <w:r w:rsidRPr="0076424C">
        <w:rPr>
          <w:spacing w:val="0"/>
          <w:szCs w:val="24"/>
        </w:rPr>
        <w:t xml:space="preserve"> shall provide an independent earth electrode.</w:t>
      </w:r>
    </w:p>
    <w:p w14:paraId="6E8614B7" w14:textId="67FD0CB6" w:rsidR="008F19D5" w:rsidRPr="0076424C" w:rsidRDefault="008F19D5" w:rsidP="00B77034">
      <w:pPr>
        <w:pStyle w:val="BodyText"/>
        <w:numPr>
          <w:ilvl w:val="0"/>
          <w:numId w:val="47"/>
        </w:numPr>
        <w:tabs>
          <w:tab w:val="clear" w:pos="405"/>
          <w:tab w:val="num" w:pos="1823"/>
        </w:tabs>
        <w:spacing w:beforeLines="40" w:before="96" w:afterLines="40" w:after="96" w:line="240" w:lineRule="auto"/>
        <w:ind w:left="1823"/>
        <w:rPr>
          <w:i/>
          <w:spacing w:val="0"/>
          <w:szCs w:val="24"/>
          <w:lang w:eastAsia="en-GB"/>
        </w:rPr>
      </w:pPr>
      <w:r w:rsidRPr="0076424C">
        <w:rPr>
          <w:spacing w:val="0"/>
          <w:szCs w:val="24"/>
        </w:rPr>
        <w:t xml:space="preserve"> Where it is intended to operate in parallel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 xml:space="preserve">’s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Low Voltage</w:t>
      </w:r>
      <w:r w:rsidR="008572B5">
        <w:rPr>
          <w:color w:val="2B579A"/>
          <w:shd w:val="clear" w:color="auto" w:fill="E6E6E6"/>
        </w:rPr>
        <w:fldChar w:fldCharType="end"/>
      </w:r>
      <w:r w:rsidRPr="0076424C">
        <w:rPr>
          <w:spacing w:val="0"/>
          <w:szCs w:val="24"/>
        </w:rPr>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System</w:t>
      </w:r>
      <w:r w:rsidR="008572B5">
        <w:rPr>
          <w:color w:val="2B579A"/>
          <w:shd w:val="clear" w:color="auto" w:fill="E6E6E6"/>
        </w:rPr>
        <w:fldChar w:fldCharType="end"/>
      </w:r>
      <w:r w:rsidRPr="0076424C">
        <w:rPr>
          <w:spacing w:val="0"/>
          <w:szCs w:val="24"/>
        </w:rPr>
        <w:t xml:space="preserve"> with the star point connected to the neutral and/or earthing system, precautions will need to be taken to limit the effects of circulating harmonic currents.  It is permissible to insert an impedance in the supply neutral of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FC2355">
        <w:t xml:space="preserve"> </w:t>
      </w:r>
      <w:r w:rsidRPr="0076424C">
        <w:rPr>
          <w:spacing w:val="0"/>
          <w:szCs w:val="24"/>
        </w:rPr>
        <w:t xml:space="preserve">for this purpose, for those periods when it is paralleled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w:t>
      </w:r>
      <w:r w:rsidR="008572B5">
        <w:rPr>
          <w:color w:val="2B579A"/>
          <w:shd w:val="clear" w:color="auto" w:fill="E6E6E6"/>
        </w:rPr>
        <w:fldChar w:fldCharType="end"/>
      </w:r>
      <w:r w:rsidRPr="0076424C">
        <w:rPr>
          <w:spacing w:val="0"/>
          <w:szCs w:val="24"/>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System</w:t>
      </w:r>
      <w:r w:rsidR="008572B5">
        <w:rPr>
          <w:color w:val="2B579A"/>
          <w:shd w:val="clear" w:color="auto" w:fill="E6E6E6"/>
        </w:rPr>
        <w:fldChar w:fldCharType="end"/>
      </w:r>
      <w:r w:rsidRPr="0076424C">
        <w:rPr>
          <w:spacing w:val="0"/>
          <w:szCs w:val="24"/>
        </w:rPr>
        <w:t xml:space="preserve">.  However, if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rPr>
          <w:spacing w:val="0"/>
          <w:szCs w:val="24"/>
        </w:rPr>
        <w:t xml:space="preserve"> is operating in isolation from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DNO’s Distribution System</w:t>
      </w:r>
      <w:r w:rsidR="008572B5">
        <w:rPr>
          <w:color w:val="2B579A"/>
          <w:shd w:val="clear" w:color="auto" w:fill="E6E6E6"/>
        </w:rPr>
        <w:fldChar w:fldCharType="end"/>
      </w:r>
      <w:r w:rsidRPr="0076424C">
        <w:rPr>
          <w:spacing w:val="0"/>
          <w:szCs w:val="24"/>
        </w:rPr>
        <w:t xml:space="preserve"> it will be necessary to have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rPr>
          <w:spacing w:val="0"/>
          <w:szCs w:val="24"/>
        </w:rPr>
        <w:t xml:space="preserve"> directly earthed.  </w:t>
      </w:r>
    </w:p>
    <w:p w14:paraId="6E8614B8" w14:textId="28108749" w:rsidR="008F19D5" w:rsidRPr="0076424C" w:rsidRDefault="00B226AD" w:rsidP="00B77034">
      <w:pPr>
        <w:pStyle w:val="BodyText"/>
        <w:numPr>
          <w:ilvl w:val="0"/>
          <w:numId w:val="47"/>
        </w:numPr>
        <w:tabs>
          <w:tab w:val="clear" w:pos="405"/>
          <w:tab w:val="num" w:pos="1823"/>
        </w:tabs>
        <w:spacing w:beforeLines="40" w:before="96" w:afterLines="40" w:after="96" w:line="240" w:lineRule="auto"/>
        <w:ind w:left="1823"/>
        <w:rPr>
          <w:rStyle w:val="CharChar"/>
          <w:i/>
          <w:spacing w:val="0"/>
          <w:szCs w:val="24"/>
        </w:rPr>
      </w:pPr>
      <w:r w:rsidRPr="0076424C">
        <w:rPr>
          <w:spacing w:val="0"/>
          <w:szCs w:val="24"/>
        </w:rPr>
        <w:t>Wh</w:t>
      </w:r>
      <w:r w:rsidR="008F19D5" w:rsidRPr="0076424C">
        <w:rPr>
          <w:spacing w:val="0"/>
          <w:szCs w:val="24"/>
        </w:rPr>
        <w:t xml:space="preserve">ere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8F19D5" w:rsidRPr="0076424C">
        <w:rPr>
          <w:spacing w:val="0"/>
          <w:szCs w:val="24"/>
        </w:rPr>
        <w:t xml:space="preserve"> is designed to operate independently from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DNO’s Distribution System</w:t>
      </w:r>
      <w:r w:rsidR="008572B5">
        <w:rPr>
          <w:color w:val="2B579A"/>
          <w:shd w:val="clear" w:color="auto" w:fill="E6E6E6"/>
        </w:rPr>
        <w:fldChar w:fldCharType="end"/>
      </w:r>
      <w:r w:rsidR="008F19D5" w:rsidRPr="0076424C">
        <w:rPr>
          <w:spacing w:val="0"/>
          <w:szCs w:val="24"/>
        </w:rPr>
        <w:t xml:space="preserve"> the switchgear that is used to separate the two </w:t>
      </w:r>
      <w:r w:rsidR="00786E2C">
        <w:rPr>
          <w:color w:val="2B579A"/>
          <w:shd w:val="clear" w:color="auto" w:fill="E6E6E6"/>
        </w:rPr>
        <w:fldChar w:fldCharType="begin"/>
      </w:r>
      <w:r w:rsidR="00F60EFA">
        <w:instrText xml:space="preserve"> REF System \h  \* MERGEFORMAT </w:instrText>
      </w:r>
      <w:r w:rsidR="00786E2C">
        <w:rPr>
          <w:color w:val="2B579A"/>
          <w:shd w:val="clear" w:color="auto" w:fill="E6E6E6"/>
        </w:rPr>
      </w:r>
      <w:r w:rsidR="00786E2C">
        <w:rPr>
          <w:color w:val="2B579A"/>
          <w:shd w:val="clear" w:color="auto" w:fill="E6E6E6"/>
        </w:rPr>
        <w:fldChar w:fldCharType="separate"/>
      </w:r>
      <w:r w:rsidR="005C572C" w:rsidRPr="005C572C">
        <w:rPr>
          <w:b/>
          <w:spacing w:val="0"/>
        </w:rPr>
        <w:t>System</w:t>
      </w:r>
      <w:r w:rsidR="00786E2C">
        <w:rPr>
          <w:color w:val="2B579A"/>
          <w:shd w:val="clear" w:color="auto" w:fill="E6E6E6"/>
        </w:rPr>
        <w:fldChar w:fldCharType="end"/>
      </w:r>
      <w:r w:rsidR="008F19D5" w:rsidRPr="0076424C">
        <w:rPr>
          <w:spacing w:val="0"/>
          <w:szCs w:val="24"/>
        </w:rPr>
        <w:t xml:space="preserve">s shall break all four poles (3 phases and neutral). This prevents any phase or neutral current, produced by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FC2355">
        <w:t>,</w:t>
      </w:r>
      <w:r w:rsidR="008F19D5" w:rsidRPr="0076424C">
        <w:rPr>
          <w:spacing w:val="0"/>
          <w:szCs w:val="24"/>
        </w:rPr>
        <w:t xml:space="preserve"> from flowing into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5C572C">
        <w:rPr>
          <w:b/>
          <w:spacing w:val="0"/>
        </w:rPr>
        <w:t>DNO’s Distribution System</w:t>
      </w:r>
      <w:r w:rsidR="008572B5">
        <w:rPr>
          <w:color w:val="2B579A"/>
          <w:shd w:val="clear" w:color="auto" w:fill="E6E6E6"/>
        </w:rPr>
        <w:fldChar w:fldCharType="end"/>
      </w:r>
      <w:r w:rsidR="008F19D5" w:rsidRPr="0076424C">
        <w:rPr>
          <w:spacing w:val="0"/>
          <w:szCs w:val="24"/>
        </w:rPr>
        <w:t xml:space="preserve"> when it operates as a switched alternative only </w:t>
      </w:r>
      <w:proofErr w:type="gramStart"/>
      <w:r w:rsidR="008F19D5" w:rsidRPr="0076424C">
        <w:rPr>
          <w:spacing w:val="0"/>
          <w:szCs w:val="24"/>
        </w:rPr>
        <w:t>supply</w:t>
      </w:r>
      <w:proofErr w:type="gramEnd"/>
    </w:p>
    <w:p w14:paraId="6E8614B9" w14:textId="77777777" w:rsidR="00314B36" w:rsidRPr="0076424C" w:rsidRDefault="00314B36">
      <w:pPr>
        <w:keepNext/>
      </w:pPr>
      <w:r w:rsidRPr="0076424C">
        <w:lastRenderedPageBreak/>
        <w:t>DPC7.4.</w:t>
      </w:r>
      <w:r w:rsidR="008F19D5" w:rsidRPr="0076424C">
        <w:t>7</w:t>
      </w:r>
      <w:r w:rsidRPr="0076424C">
        <w:tab/>
      </w:r>
      <w:r w:rsidRPr="0076424C">
        <w:rPr>
          <w:b/>
        </w:rPr>
        <w:t xml:space="preserve">Frequency Sensitive Relays </w:t>
      </w:r>
    </w:p>
    <w:p w14:paraId="6E8614BA" w14:textId="5742DDD6" w:rsidR="00314B36" w:rsidRPr="0076424C" w:rsidRDefault="00314B36">
      <w:pPr>
        <w:ind w:firstLine="0"/>
      </w:pPr>
      <w:r w:rsidRPr="0076424C">
        <w:t xml:space="preserve">It is conceivable that a part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to which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008C3D67" w:rsidRPr="0076424C">
        <w:rPr>
          <w:b/>
        </w:rPr>
        <w:t xml:space="preserve"> </w:t>
      </w:r>
      <w:r w:rsidRPr="0076424C">
        <w:t xml:space="preserve">are connected can, during emergency conditions, become detached from the rest of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It will be necessary for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decide, dependent on local network conditions, if it is desirable for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00666030" w:rsidRPr="0076424C">
        <w:rPr>
          <w:b/>
        </w:rPr>
        <w:t xml:space="preserve"> </w:t>
      </w:r>
      <w:r w:rsidRPr="0076424C">
        <w:t xml:space="preserve">to continue to generate onto the islanded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4BB" w14:textId="61123848" w:rsidR="00314B36" w:rsidRPr="0076424C" w:rsidRDefault="00314B36">
      <w:pPr>
        <w:ind w:firstLine="0"/>
      </w:pPr>
      <w:r w:rsidRPr="0076424C">
        <w:t xml:space="preserve">If no facilities exist for the subsequent </w:t>
      </w:r>
      <w:r w:rsidR="005E53D2" w:rsidRPr="005E53D2">
        <w:rPr>
          <w:b/>
          <w:bCs/>
        </w:rPr>
        <w:t>R</w:t>
      </w:r>
      <w:r w:rsidRPr="005E53D2">
        <w:rPr>
          <w:b/>
          <w:bCs/>
        </w:rPr>
        <w:t>e</w:t>
      </w:r>
      <w:r w:rsidR="005E53D2" w:rsidRPr="005E53D2">
        <w:rPr>
          <w:b/>
          <w:bCs/>
        </w:rPr>
        <w:t>-S</w:t>
      </w:r>
      <w:r w:rsidRPr="005E53D2">
        <w:rPr>
          <w:b/>
          <w:bCs/>
        </w:rPr>
        <w:t>ynchronisation</w:t>
      </w:r>
      <w:r w:rsidRPr="0076424C">
        <w:t xml:space="preserve"> with the rest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then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will under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instruction, ensure that the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6356D3">
        <w:t xml:space="preserve"> </w:t>
      </w:r>
      <w:r w:rsidR="008C3D67" w:rsidRPr="0076424C">
        <w:t>and/or</w:t>
      </w:r>
      <w:r w:rsidR="008C3D67" w:rsidRPr="0076424C">
        <w:rPr>
          <w:b/>
        </w:rPr>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is disconnected for </w:t>
      </w:r>
      <w:r w:rsidR="005E53D2" w:rsidRPr="002108BD">
        <w:rPr>
          <w:b/>
          <w:bCs/>
        </w:rPr>
        <w:t>Re-</w:t>
      </w:r>
      <w:r w:rsidR="0064302F">
        <w:rPr>
          <w:b/>
          <w:color w:val="2B579A"/>
          <w:shd w:val="clear" w:color="auto" w:fill="E6E6E6"/>
        </w:rPr>
        <w:fldChar w:fldCharType="begin"/>
      </w:r>
      <w:r w:rsidR="0064302F">
        <w:rPr>
          <w:b/>
          <w:bCs/>
        </w:rPr>
        <w:instrText xml:space="preserve"> REF synch \h </w:instrText>
      </w:r>
      <w:r w:rsidR="0064302F">
        <w:rPr>
          <w:b/>
          <w:color w:val="2B579A"/>
          <w:shd w:val="clear" w:color="auto" w:fill="E6E6E6"/>
        </w:rPr>
      </w:r>
      <w:r w:rsidR="0064302F">
        <w:rPr>
          <w:b/>
          <w:color w:val="2B579A"/>
          <w:shd w:val="clear" w:color="auto" w:fill="E6E6E6"/>
        </w:rPr>
        <w:fldChar w:fldCharType="separate"/>
      </w:r>
      <w:r w:rsidR="005C572C">
        <w:rPr>
          <w:b/>
        </w:rPr>
        <w:t>Synchronis</w:t>
      </w:r>
      <w:r w:rsidR="0064302F">
        <w:rPr>
          <w:b/>
          <w:color w:val="2B579A"/>
          <w:shd w:val="clear" w:color="auto" w:fill="E6E6E6"/>
        </w:rPr>
        <w:fldChar w:fldCharType="end"/>
      </w:r>
      <w:r w:rsidR="005E53D2" w:rsidRPr="002108BD">
        <w:rPr>
          <w:b/>
          <w:bCs/>
        </w:rPr>
        <w:t>ation</w:t>
      </w:r>
      <w:r w:rsidRPr="0076424C">
        <w:t>.</w:t>
      </w:r>
    </w:p>
    <w:p w14:paraId="6E8614BE" w14:textId="2EC3480C" w:rsidR="00314B36" w:rsidRPr="0076424C" w:rsidRDefault="00314B36">
      <w:pPr>
        <w:keepNext/>
      </w:pPr>
      <w:r w:rsidRPr="0076424C">
        <w:t>DPC7.4.</w:t>
      </w:r>
      <w:r w:rsidR="00A933FB">
        <w:t>8</w:t>
      </w:r>
      <w:r w:rsidRPr="0076424C">
        <w:tab/>
      </w:r>
      <w:r w:rsidRPr="0076424C">
        <w:rPr>
          <w:b/>
        </w:rPr>
        <w:t>Commissioning Tests</w:t>
      </w:r>
    </w:p>
    <w:p w14:paraId="6E8614BF" w14:textId="1BAF212B" w:rsidR="00314B36" w:rsidRPr="0076424C" w:rsidRDefault="008F19D5" w:rsidP="008F19D5">
      <w:r w:rsidRPr="0076424C">
        <w:t>DPC7.4.</w:t>
      </w:r>
      <w:r w:rsidR="00A933FB">
        <w:t>8</w:t>
      </w:r>
      <w:r w:rsidRPr="0076424C">
        <w:t>.1</w:t>
      </w:r>
      <w:r w:rsidRPr="0076424C">
        <w:tab/>
      </w:r>
      <w:r w:rsidR="00314B36" w:rsidRPr="0076424C">
        <w:t xml:space="preserve">Where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837FA1">
        <w:t xml:space="preserve"> </w:t>
      </w:r>
      <w:r w:rsidR="008C02C9" w:rsidRPr="0076424C">
        <w:t>or</w:t>
      </w:r>
      <w:r w:rsidR="008C02C9" w:rsidRPr="0076424C">
        <w:rPr>
          <w:b/>
        </w:rPr>
        <w:t xml:space="preserve"> </w:t>
      </w:r>
      <w:r w:rsidR="00F139ED" w:rsidRPr="0076424C">
        <w:t>an</w:t>
      </w:r>
      <w:r w:rsidR="00F139ED" w:rsidRPr="0076424C">
        <w:rPr>
          <w:b/>
        </w:rPr>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00314B36" w:rsidRPr="0076424C">
        <w:t xml:space="preserve">requires connection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00314B36" w:rsidRPr="0076424C">
        <w:t xml:space="preserve"> in advance of the commissioning date, for the purposes of testing,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00314B36" w:rsidRPr="0076424C">
        <w:t xml:space="preserve"> must comply with the requirements of the</w:t>
      </w:r>
      <w:r w:rsidR="00314B36" w:rsidRPr="0076424C">
        <w:rPr>
          <w:b/>
        </w:rPr>
        <w:t xml:space="preserv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00314B36" w:rsidRPr="0076424C">
        <w:t xml:space="preserve">.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00314B36" w:rsidRPr="0076424C">
        <w:t xml:space="preserve"> shall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314B36" w:rsidRPr="0076424C">
        <w:t xml:space="preserve"> with a commissioning programme, approved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314B36" w:rsidRPr="0076424C">
        <w:t xml:space="preserve"> if reasonable in the circumstances, to allow commissioning tests to be co-ordinated.</w:t>
      </w:r>
    </w:p>
    <w:p w14:paraId="6E8614C0" w14:textId="4A530AEB" w:rsidR="008F19D5" w:rsidRPr="0076424C" w:rsidRDefault="008F19D5" w:rsidP="00C623DB">
      <w:pPr>
        <w:spacing w:beforeLines="40" w:before="96" w:afterLines="40" w:after="96"/>
      </w:pPr>
      <w:r w:rsidRPr="0076424C">
        <w:t>DPC7.4.</w:t>
      </w:r>
      <w:r w:rsidR="00A933FB">
        <w:t>8</w:t>
      </w:r>
      <w:r w:rsidRPr="0076424C">
        <w:t>.2</w:t>
      </w:r>
      <w:r w:rsidRPr="0076424C">
        <w:tab/>
        <w:t xml:space="preserve">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t xml:space="preserve"> will demonstrate all the commissioning tests performed on his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Pr="0076424C">
        <w:t xml:space="preserve"> in order to discharge the requirements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and Annex 1, item </w:t>
      </w:r>
      <w:r w:rsidR="00AA3864">
        <w:t>2</w:t>
      </w:r>
      <w:r w:rsidRPr="0076424C">
        <w:t xml:space="preserve"> (ER </w:t>
      </w:r>
      <w:r w:rsidR="0098205F">
        <w:t>G59/3-</w:t>
      </w:r>
      <w:r w:rsidR="007D3236">
        <w:t xml:space="preserve">7 </w:t>
      </w:r>
      <w:r w:rsidR="007D3236" w:rsidRPr="007D3236">
        <w:t>or subsequent amendment</w:t>
      </w:r>
      <w:r w:rsidRPr="0076424C">
        <w:t xml:space="preserve">).  In general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witness these tests for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004941">
        <w:t>s</w:t>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 xml:space="preserve">.  For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004941">
        <w:t>s</w:t>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it is expected that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not witness the commissioning tests in the majority of cases.</w:t>
      </w:r>
    </w:p>
    <w:p w14:paraId="6E8614C1" w14:textId="77777777" w:rsidR="00314B36" w:rsidRPr="0076424C" w:rsidRDefault="00314B36" w:rsidP="00F17BD9">
      <w:pPr>
        <w:keepNext/>
        <w:tabs>
          <w:tab w:val="left" w:pos="1425"/>
        </w:tabs>
        <w:autoSpaceDE w:val="0"/>
        <w:autoSpaceDN w:val="0"/>
        <w:adjustRightInd w:val="0"/>
        <w:ind w:left="0" w:firstLine="0"/>
        <w:jc w:val="left"/>
        <w:rPr>
          <w:b/>
          <w:bCs/>
          <w:szCs w:val="24"/>
          <w:lang w:val="en-US"/>
        </w:rPr>
      </w:pPr>
      <w:r w:rsidRPr="0076424C">
        <w:rPr>
          <w:szCs w:val="24"/>
          <w:lang w:val="en-US"/>
        </w:rPr>
        <w:t xml:space="preserve">DPC7.5 </w:t>
      </w:r>
      <w:r w:rsidR="00B0674B" w:rsidRPr="0076424C">
        <w:rPr>
          <w:szCs w:val="24"/>
          <w:lang w:val="en-US"/>
        </w:rPr>
        <w:tab/>
      </w:r>
      <w:r w:rsidRPr="0076424C">
        <w:rPr>
          <w:b/>
          <w:bCs/>
          <w:szCs w:val="24"/>
          <w:lang w:val="en-US"/>
        </w:rPr>
        <w:t xml:space="preserve">Technical Requirements for Medium Power Stations </w:t>
      </w:r>
    </w:p>
    <w:p w14:paraId="6E8614C2" w14:textId="42D6F0A4" w:rsidR="00AB7EAB" w:rsidRPr="0076424C" w:rsidRDefault="00314B36" w:rsidP="00AB7EAB">
      <w:pPr>
        <w:autoSpaceDE w:val="0"/>
        <w:autoSpaceDN w:val="0"/>
        <w:adjustRightInd w:val="0"/>
        <w:ind w:left="1425" w:hanging="1425"/>
        <w:rPr>
          <w:szCs w:val="24"/>
          <w:lang w:val="en-US"/>
        </w:rPr>
      </w:pPr>
      <w:r w:rsidRPr="0076424C">
        <w:rPr>
          <w:szCs w:val="24"/>
          <w:lang w:val="en-US"/>
        </w:rPr>
        <w:t xml:space="preserve">DPC7.5.1 </w:t>
      </w:r>
      <w:r w:rsidRPr="0076424C">
        <w:rPr>
          <w:szCs w:val="24"/>
          <w:lang w:val="en-US"/>
        </w:rPr>
        <w:tab/>
      </w:r>
      <w:r w:rsidR="00AB7EAB" w:rsidRPr="0076424C">
        <w:rPr>
          <w:szCs w:val="24"/>
          <w:lang w:val="en-US"/>
        </w:rPr>
        <w:t xml:space="preserve">Where a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00AB7EAB" w:rsidRPr="0076424C">
        <w:rPr>
          <w:szCs w:val="24"/>
          <w:lang w:val="en-US"/>
        </w:rPr>
        <w:t xml:space="preserve"> in respect of an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AB7EAB" w:rsidRPr="0076424C">
        <w:rPr>
          <w:szCs w:val="24"/>
          <w:lang w:val="en-US"/>
        </w:rPr>
        <w:t xml:space="preserve">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00AB7EAB" w:rsidRPr="0076424C">
        <w:rPr>
          <w:szCs w:val="24"/>
          <w:lang w:val="en-US"/>
        </w:rPr>
        <w:t xml:space="preserve"> is a party to the </w:t>
      </w:r>
      <w:hyperlink w:anchor="CUSC" w:history="1">
        <w:r w:rsidR="008572B5">
          <w:rPr>
            <w:color w:val="2B579A"/>
            <w:shd w:val="clear" w:color="auto" w:fill="E6E6E6"/>
          </w:rPr>
          <w:fldChar w:fldCharType="begin"/>
        </w:r>
        <w:r w:rsidR="008572B5">
          <w:instrText xml:space="preserve"> REF CUSC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CUSC</w:t>
        </w:r>
        <w:r w:rsidR="008572B5">
          <w:rPr>
            <w:color w:val="2B579A"/>
            <w:shd w:val="clear" w:color="auto" w:fill="E6E6E6"/>
          </w:rPr>
          <w:fldChar w:fldCharType="end"/>
        </w:r>
      </w:hyperlink>
      <w:r w:rsidR="00AB7EAB" w:rsidRPr="0076424C">
        <w:rPr>
          <w:szCs w:val="24"/>
          <w:lang w:val="en-US"/>
        </w:rPr>
        <w:t xml:space="preserve"> this DPC 7.5 will not apply. </w:t>
      </w:r>
    </w:p>
    <w:p w14:paraId="6E8614C3" w14:textId="6B6CE6CC" w:rsidR="00314B36" w:rsidRPr="0076424C" w:rsidRDefault="00314B36">
      <w:pPr>
        <w:autoSpaceDE w:val="0"/>
        <w:autoSpaceDN w:val="0"/>
        <w:adjustRightInd w:val="0"/>
        <w:ind w:left="1425" w:hanging="1425"/>
        <w:rPr>
          <w:szCs w:val="24"/>
          <w:lang w:val="en-US"/>
        </w:rPr>
      </w:pPr>
      <w:r w:rsidRPr="0076424C">
        <w:rPr>
          <w:szCs w:val="24"/>
          <w:lang w:val="en-US"/>
        </w:rPr>
        <w:t xml:space="preserve">DPC7.5.2 </w:t>
      </w:r>
      <w:r w:rsidRPr="0076424C">
        <w:rPr>
          <w:szCs w:val="24"/>
          <w:lang w:val="en-US"/>
        </w:rPr>
        <w:tab/>
        <w:t xml:space="preserve">In addition to the requirements in DPC7.4,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Cs w:val="24"/>
          <w:lang w:val="en-US"/>
        </w:rPr>
        <w:t xml:space="preserve"> has an obligation under CC 3.3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to ensure that all relevant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Connection Condition requirements are met by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bCs/>
          <w:szCs w:val="24"/>
          <w:lang w:val="en-US"/>
        </w:rPr>
        <w:t>s</w:t>
      </w:r>
      <w:r w:rsidRPr="0076424C">
        <w:rPr>
          <w:szCs w:val="24"/>
          <w:lang w:val="en-US"/>
        </w:rPr>
        <w:t xml:space="preserve">.  These requirements are </w:t>
      </w:r>
      <w:proofErr w:type="spellStart"/>
      <w:r w:rsidRPr="0076424C">
        <w:rPr>
          <w:szCs w:val="24"/>
          <w:lang w:val="en-US"/>
        </w:rPr>
        <w:t>summarised</w:t>
      </w:r>
      <w:proofErr w:type="spellEnd"/>
      <w:r w:rsidRPr="0076424C">
        <w:rPr>
          <w:szCs w:val="24"/>
          <w:lang w:val="en-US"/>
        </w:rPr>
        <w:t xml:space="preserve"> in CC 3.4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It is incumbent on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bCs/>
          <w:szCs w:val="24"/>
          <w:lang w:val="en-US"/>
        </w:rPr>
        <w:t xml:space="preserve">s </w:t>
      </w:r>
      <w:r w:rsidRPr="0076424C">
        <w:rPr>
          <w:szCs w:val="24"/>
          <w:lang w:val="en-US"/>
        </w:rPr>
        <w:t xml:space="preserve">to comply with the relevant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requirements listed in CC3.4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as part of compliance with this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szCs w:val="24"/>
          <w:lang w:val="en-US"/>
        </w:rPr>
        <w:t xml:space="preserve">.  Note that a </w:t>
      </w:r>
      <w:r w:rsidR="008572B5">
        <w:rPr>
          <w:color w:val="2B579A"/>
          <w:shd w:val="clear" w:color="auto" w:fill="E6E6E6"/>
        </w:rPr>
        <w:fldChar w:fldCharType="begin"/>
      </w:r>
      <w:r w:rsidR="008572B5">
        <w:instrText xml:space="preserve"> REF DCConverter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DC Converter</w:t>
      </w:r>
      <w:r w:rsidR="008572B5">
        <w:rPr>
          <w:color w:val="2B579A"/>
          <w:shd w:val="clear" w:color="auto" w:fill="E6E6E6"/>
        </w:rPr>
        <w:fldChar w:fldCharType="end"/>
      </w:r>
      <w:r w:rsidRPr="0076424C">
        <w:rPr>
          <w:szCs w:val="24"/>
          <w:lang w:val="en-US"/>
        </w:rPr>
        <w:t xml:space="preserve"> installation of capacity greater than 50MW and less than 100MW is considered to be a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szCs w:val="24"/>
          <w:lang w:val="en-US"/>
        </w:rPr>
        <w:t xml:space="preserve"> for the purposes of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compliance in this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szCs w:val="24"/>
          <w:lang w:val="en-US"/>
        </w:rPr>
        <w:t>.</w:t>
      </w:r>
    </w:p>
    <w:p w14:paraId="6E8614C4" w14:textId="6E9F8EC3" w:rsidR="00314B36" w:rsidRPr="0076424C" w:rsidRDefault="00314B36">
      <w:pPr>
        <w:autoSpaceDE w:val="0"/>
        <w:autoSpaceDN w:val="0"/>
        <w:adjustRightInd w:val="0"/>
        <w:ind w:left="1425" w:hanging="1425"/>
        <w:rPr>
          <w:szCs w:val="24"/>
          <w:lang w:val="en-US"/>
        </w:rPr>
      </w:pPr>
      <w:r w:rsidRPr="0076424C">
        <w:rPr>
          <w:szCs w:val="24"/>
          <w:lang w:val="en-US"/>
        </w:rPr>
        <w:t xml:space="preserve">DPC7.5.3 </w:t>
      </w:r>
      <w:r w:rsidRPr="0076424C">
        <w:rPr>
          <w:szCs w:val="24"/>
          <w:lang w:val="en-US"/>
        </w:rPr>
        <w:tab/>
        <w:t>Where data is required by</w:t>
      </w:r>
      <w:r w:rsidR="00BD795C" w:rsidRPr="0076424C">
        <w:rPr>
          <w:szCs w:val="24"/>
        </w:rPr>
        <w:t xml:space="preserve"> </w:t>
      </w:r>
      <w:ins w:id="658" w:author="Shaheeni Vekaria" w:date="2024-04-17T13:19:00Z">
        <w:r w:rsidR="00180EE8">
          <w:rPr>
            <w:szCs w:val="24"/>
          </w:rPr>
          <w:t xml:space="preserve">the </w:t>
        </w:r>
        <w:r w:rsidR="00180EE8" w:rsidRPr="00180EE8">
          <w:rPr>
            <w:b/>
            <w:color w:val="2B579A"/>
            <w:szCs w:val="24"/>
            <w:shd w:val="clear" w:color="auto" w:fill="E6E6E6"/>
            <w:rPrChange w:id="659" w:author="Shaheeni Vekaria" w:date="2024-04-17T13:19:00Z">
              <w:rPr>
                <w:szCs w:val="24"/>
              </w:rPr>
            </w:rPrChange>
          </w:rPr>
          <w:t>ISO</w:t>
        </w:r>
        <w:r w:rsidR="00180EE8">
          <w:rPr>
            <w:b/>
            <w:bCs/>
            <w:szCs w:val="24"/>
          </w:rPr>
          <w:t>P</w:t>
        </w:r>
      </w:ins>
      <w:del w:id="660" w:author="Shaheeni Vekaria" w:date="2024-04-17T13:19:00Z">
        <w:r w:rsidR="00BD795C" w:rsidDel="00180EE8">
          <w:rPr>
            <w:color w:val="2B579A"/>
            <w:szCs w:val="24"/>
            <w:shd w:val="clear" w:color="auto" w:fill="E6E6E6"/>
          </w:rPr>
          <w:fldChar w:fldCharType="begin"/>
        </w:r>
        <w:r w:rsidR="00BD795C" w:rsidDel="00180EE8">
          <w:rPr>
            <w:szCs w:val="24"/>
          </w:rPr>
          <w:delInstrText xml:space="preserve"> REF NGESO \h </w:delInstrText>
        </w:r>
        <w:r w:rsidR="00BD795C" w:rsidDel="00180EE8">
          <w:rPr>
            <w:color w:val="2B579A"/>
            <w:szCs w:val="24"/>
            <w:shd w:val="clear" w:color="auto" w:fill="E6E6E6"/>
          </w:rPr>
        </w:r>
        <w:r w:rsidR="00BD795C" w:rsidDel="00180EE8">
          <w:rPr>
            <w:color w:val="2B579A"/>
            <w:szCs w:val="24"/>
            <w:shd w:val="clear" w:color="auto" w:fill="E6E6E6"/>
          </w:rPr>
          <w:fldChar w:fldCharType="separate"/>
        </w:r>
        <w:r w:rsidR="005C572C" w:rsidDel="00180EE8">
          <w:rPr>
            <w:b/>
          </w:rPr>
          <w:delText>NGESO</w:delText>
        </w:r>
        <w:r w:rsidR="00BD795C" w:rsidDel="00180EE8">
          <w:rPr>
            <w:color w:val="2B579A"/>
            <w:szCs w:val="24"/>
            <w:shd w:val="clear" w:color="auto" w:fill="E6E6E6"/>
          </w:rPr>
          <w:fldChar w:fldCharType="end"/>
        </w:r>
        <w:r w:rsidRPr="0076424C" w:rsidDel="00180EE8">
          <w:rPr>
            <w:szCs w:val="24"/>
            <w:lang w:val="en-US"/>
          </w:rPr>
          <w:delText xml:space="preserve"> </w:delText>
        </w:r>
      </w:del>
      <w:r w:rsidRPr="0076424C">
        <w:rPr>
          <w:szCs w:val="24"/>
          <w:lang w:val="en-US"/>
        </w:rPr>
        <w:t xml:space="preserve">from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bCs/>
          <w:szCs w:val="24"/>
          <w:lang w:val="en-US"/>
        </w:rPr>
        <w:t>s</w:t>
      </w:r>
      <w:r w:rsidRPr="0076424C">
        <w:rPr>
          <w:szCs w:val="24"/>
          <w:lang w:val="en-US"/>
        </w:rPr>
        <w:t xml:space="preserve">, nothing in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or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szCs w:val="24"/>
          <w:lang w:val="en-US"/>
        </w:rPr>
        <w:t xml:space="preserve"> precludes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zCs w:val="24"/>
          <w:lang w:val="en-US"/>
        </w:rPr>
        <w:t xml:space="preserve"> from providing the information directly to</w:t>
      </w:r>
      <w:r w:rsidR="00BD795C" w:rsidRPr="0076424C">
        <w:rPr>
          <w:szCs w:val="24"/>
        </w:rPr>
        <w:t xml:space="preserve"> </w:t>
      </w:r>
      <w:del w:id="661" w:author="Shaheeni Vekaria" w:date="2024-04-17T13:20:00Z">
        <w:r w:rsidR="00BD795C" w:rsidDel="007B0E70">
          <w:rPr>
            <w:color w:val="2B579A"/>
            <w:szCs w:val="24"/>
            <w:shd w:val="clear" w:color="auto" w:fill="E6E6E6"/>
          </w:rPr>
          <w:fldChar w:fldCharType="begin"/>
        </w:r>
        <w:r w:rsidR="00BD795C" w:rsidDel="007B0E70">
          <w:rPr>
            <w:szCs w:val="24"/>
          </w:rPr>
          <w:delInstrText xml:space="preserve"> REF NGESO \h </w:delInstrText>
        </w:r>
        <w:r w:rsidR="00BD795C" w:rsidDel="007B0E70">
          <w:rPr>
            <w:color w:val="2B579A"/>
            <w:szCs w:val="24"/>
            <w:shd w:val="clear" w:color="auto" w:fill="E6E6E6"/>
          </w:rPr>
        </w:r>
        <w:r w:rsidR="00BD795C" w:rsidDel="007B0E70">
          <w:rPr>
            <w:color w:val="2B579A"/>
            <w:szCs w:val="24"/>
            <w:shd w:val="clear" w:color="auto" w:fill="E6E6E6"/>
          </w:rPr>
          <w:fldChar w:fldCharType="separate"/>
        </w:r>
        <w:r w:rsidR="005C572C" w:rsidDel="007B0E70">
          <w:rPr>
            <w:b/>
          </w:rPr>
          <w:delText>NGESO</w:delText>
        </w:r>
        <w:r w:rsidR="00BD795C" w:rsidDel="007B0E70">
          <w:rPr>
            <w:color w:val="2B579A"/>
            <w:szCs w:val="24"/>
            <w:shd w:val="clear" w:color="auto" w:fill="E6E6E6"/>
          </w:rPr>
          <w:fldChar w:fldCharType="end"/>
        </w:r>
        <w:r w:rsidRPr="0076424C" w:rsidDel="007B0E70">
          <w:rPr>
            <w:szCs w:val="24"/>
            <w:lang w:val="en-US"/>
          </w:rPr>
          <w:delText xml:space="preserve"> </w:delText>
        </w:r>
      </w:del>
      <w:ins w:id="662" w:author="Shaheeni Vekaria" w:date="2024-04-17T13:20:00Z">
        <w:r w:rsidR="007B0E70">
          <w:rPr>
            <w:szCs w:val="24"/>
          </w:rPr>
          <w:t xml:space="preserve">the </w:t>
        </w:r>
        <w:r w:rsidR="007B0E70" w:rsidRPr="007B0E70">
          <w:rPr>
            <w:b/>
            <w:color w:val="2B579A"/>
            <w:szCs w:val="24"/>
            <w:shd w:val="clear" w:color="auto" w:fill="E6E6E6"/>
            <w:rPrChange w:id="663" w:author="Shaheeni Vekaria" w:date="2024-04-17T13:20:00Z">
              <w:rPr>
                <w:szCs w:val="24"/>
              </w:rPr>
            </w:rPrChange>
          </w:rPr>
          <w:t>ISOP</w:t>
        </w:r>
        <w:r w:rsidR="007B0E70" w:rsidRPr="0076424C">
          <w:rPr>
            <w:szCs w:val="24"/>
            <w:lang w:val="en-US"/>
          </w:rPr>
          <w:t xml:space="preserve"> </w:t>
        </w:r>
      </w:ins>
      <w:r w:rsidRPr="0076424C">
        <w:rPr>
          <w:szCs w:val="24"/>
          <w:lang w:val="en-US"/>
        </w:rPr>
        <w:t xml:space="preserve">in accordance with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zCs w:val="24"/>
          <w:lang w:val="en-US"/>
        </w:rPr>
        <w:t xml:space="preserve"> requirements. However, a copy of the information should always be provided in parallel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zCs w:val="24"/>
          <w:lang w:val="en-US"/>
        </w:rPr>
        <w:t>.</w:t>
      </w:r>
    </w:p>
    <w:p w14:paraId="6E8614C5" w14:textId="77777777" w:rsidR="00314B36" w:rsidRPr="0076424C" w:rsidRDefault="00314B36">
      <w:pPr>
        <w:autoSpaceDE w:val="0"/>
        <w:autoSpaceDN w:val="0"/>
        <w:adjustRightInd w:val="0"/>
        <w:ind w:left="1425" w:hanging="1425"/>
        <w:rPr>
          <w:b/>
          <w:bCs/>
          <w:szCs w:val="24"/>
          <w:lang w:val="fr-FR"/>
        </w:rPr>
      </w:pPr>
      <w:r w:rsidRPr="0076424C">
        <w:rPr>
          <w:szCs w:val="24"/>
          <w:lang w:val="fr-FR"/>
        </w:rPr>
        <w:t xml:space="preserve">DPC7.5.4 </w:t>
      </w:r>
      <w:r w:rsidRPr="0076424C">
        <w:rPr>
          <w:szCs w:val="24"/>
          <w:lang w:val="fr-FR"/>
        </w:rPr>
        <w:tab/>
      </w:r>
      <w:r w:rsidRPr="0076424C">
        <w:rPr>
          <w:b/>
          <w:bCs/>
          <w:szCs w:val="24"/>
          <w:lang w:val="fr-FR"/>
        </w:rPr>
        <w:t>Grid Code Connection Conditions Compliance</w:t>
      </w:r>
    </w:p>
    <w:p w14:paraId="6E8614C6" w14:textId="6C8B51B1" w:rsidR="00314B36" w:rsidRPr="0076424C" w:rsidRDefault="00AC37DD">
      <w:pPr>
        <w:autoSpaceDE w:val="0"/>
        <w:autoSpaceDN w:val="0"/>
        <w:adjustRightInd w:val="0"/>
        <w:ind w:left="1425" w:hanging="1425"/>
      </w:pPr>
      <w:bookmarkStart w:id="664" w:name="OLE_LINK2"/>
      <w:bookmarkStart w:id="665" w:name="OLE_LINK3"/>
      <w:r w:rsidRPr="0076424C">
        <w:rPr>
          <w:szCs w:val="24"/>
          <w:lang w:val="en-US"/>
        </w:rPr>
        <w:lastRenderedPageBreak/>
        <w:t>DPC7.5.4.1</w:t>
      </w:r>
      <w:r w:rsidR="00314B36" w:rsidRPr="0076424C">
        <w:rPr>
          <w:szCs w:val="24"/>
          <w:lang w:val="en-US"/>
        </w:rPr>
        <w:tab/>
      </w:r>
      <w:r w:rsidR="00314B36" w:rsidRPr="0076424C">
        <w:t xml:space="preserve">The technical designs and parameters of the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314B36" w:rsidRPr="0076424C">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00314B36" w:rsidRPr="0076424C">
        <w:rPr>
          <w:b/>
          <w:bCs/>
        </w:rPr>
        <w:t xml:space="preserve">s </w:t>
      </w:r>
      <w:r w:rsidR="00314B36" w:rsidRPr="0076424C">
        <w:t xml:space="preserve">will comply with the relevant Connection Conditions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00314B36" w:rsidRPr="0076424C">
        <w:t xml:space="preserve">.  A statement to this effect, </w:t>
      </w:r>
      <w:r w:rsidR="006E67DB" w:rsidRPr="0076424C">
        <w:t>stating</w:t>
      </w:r>
      <w:r w:rsidR="00314B36" w:rsidRPr="0076424C">
        <w:t xml:space="preserve"> compliance with OC5.8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00314B36" w:rsidRPr="0076424C">
        <w:t xml:space="preserve"> is required to be presented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314B36" w:rsidRPr="0076424C">
        <w:t>, for onward transmission to</w:t>
      </w:r>
      <w:r w:rsidR="00BD795C" w:rsidRPr="0076424C">
        <w:rPr>
          <w:szCs w:val="24"/>
        </w:rPr>
        <w:t xml:space="preserve"> </w:t>
      </w:r>
      <w:del w:id="666" w:author="Shaheeni Vekaria" w:date="2024-04-17T13:20:00Z">
        <w:r w:rsidR="00BD795C" w:rsidDel="007B0E70">
          <w:rPr>
            <w:color w:val="2B579A"/>
            <w:szCs w:val="24"/>
            <w:shd w:val="clear" w:color="auto" w:fill="E6E6E6"/>
          </w:rPr>
          <w:fldChar w:fldCharType="begin"/>
        </w:r>
        <w:r w:rsidR="00BD795C" w:rsidDel="007B0E70">
          <w:rPr>
            <w:szCs w:val="24"/>
          </w:rPr>
          <w:delInstrText xml:space="preserve"> REF NGESO \h </w:delInstrText>
        </w:r>
        <w:r w:rsidR="00BD795C" w:rsidDel="007B0E70">
          <w:rPr>
            <w:color w:val="2B579A"/>
            <w:szCs w:val="24"/>
            <w:shd w:val="clear" w:color="auto" w:fill="E6E6E6"/>
          </w:rPr>
        </w:r>
        <w:r w:rsidR="00BD795C" w:rsidDel="007B0E70">
          <w:rPr>
            <w:color w:val="2B579A"/>
            <w:szCs w:val="24"/>
            <w:shd w:val="clear" w:color="auto" w:fill="E6E6E6"/>
          </w:rPr>
          <w:fldChar w:fldCharType="separate"/>
        </w:r>
        <w:r w:rsidR="005C572C" w:rsidDel="007B0E70">
          <w:rPr>
            <w:b/>
          </w:rPr>
          <w:delText>NGESO</w:delText>
        </w:r>
        <w:r w:rsidR="00BD795C" w:rsidDel="007B0E70">
          <w:rPr>
            <w:color w:val="2B579A"/>
            <w:szCs w:val="24"/>
            <w:shd w:val="clear" w:color="auto" w:fill="E6E6E6"/>
          </w:rPr>
          <w:fldChar w:fldCharType="end"/>
        </w:r>
      </w:del>
      <w:ins w:id="667" w:author="Shaheeni Vekaria" w:date="2024-04-17T13:20:00Z">
        <w:r w:rsidR="007B0E70">
          <w:rPr>
            <w:szCs w:val="24"/>
          </w:rPr>
          <w:t xml:space="preserve">the </w:t>
        </w:r>
        <w:r w:rsidR="007B0E70" w:rsidRPr="007B0E70">
          <w:rPr>
            <w:b/>
            <w:color w:val="2B579A"/>
            <w:szCs w:val="24"/>
            <w:shd w:val="clear" w:color="auto" w:fill="E6E6E6"/>
            <w:rPrChange w:id="668" w:author="Shaheeni Vekaria" w:date="2024-04-17T13:20:00Z">
              <w:rPr>
                <w:szCs w:val="24"/>
              </w:rPr>
            </w:rPrChange>
          </w:rPr>
          <w:t>ISOP</w:t>
        </w:r>
      </w:ins>
      <w:r w:rsidR="009250E0" w:rsidRPr="0076424C">
        <w:t>,</w:t>
      </w:r>
      <w:r w:rsidR="00314B36" w:rsidRPr="0076424C">
        <w:t xml:space="preserve"> before </w:t>
      </w:r>
      <w:r w:rsidR="00FC4F37" w:rsidRPr="0076424C">
        <w:t>commissioning</w:t>
      </w:r>
      <w:r w:rsidR="00314B36" w:rsidRPr="0076424C">
        <w:t xml:space="preserve"> of the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00314B36" w:rsidRPr="0076424C">
        <w:t>.  Note that the statement might need to be resubmitted post commissioning when assumed values etc have been confirmed.</w:t>
      </w:r>
    </w:p>
    <w:bookmarkEnd w:id="664"/>
    <w:bookmarkEnd w:id="665"/>
    <w:p w14:paraId="6E8614C7" w14:textId="0EA49195" w:rsidR="00314B36" w:rsidRPr="0076424C" w:rsidRDefault="00314B36">
      <w:r w:rsidRPr="0076424C">
        <w:t>DPC7.5.4.2</w:t>
      </w:r>
      <w:r w:rsidRPr="0076424C">
        <w:tab/>
        <w:t xml:space="preserve">Should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t xml:space="preserve"> make any material change to such designs or parameters as will have any effect on the statement of compliance referred to in DPC7.5.4.1,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t xml:space="preserve"> must notify the change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as soon as reasonably practicable, who will in turn notify</w:t>
      </w:r>
      <w:r w:rsidR="00BD795C" w:rsidRPr="0076424C">
        <w:rPr>
          <w:szCs w:val="24"/>
        </w:rPr>
        <w:t xml:space="preserve"> </w:t>
      </w:r>
      <w:del w:id="669" w:author="Shaheeni Vekaria" w:date="2024-04-17T13:20:00Z">
        <w:r w:rsidR="00BD795C" w:rsidDel="007B0E70">
          <w:rPr>
            <w:color w:val="2B579A"/>
            <w:szCs w:val="24"/>
            <w:shd w:val="clear" w:color="auto" w:fill="E6E6E6"/>
          </w:rPr>
          <w:fldChar w:fldCharType="begin"/>
        </w:r>
        <w:r w:rsidR="00BD795C" w:rsidDel="007B0E70">
          <w:rPr>
            <w:szCs w:val="24"/>
          </w:rPr>
          <w:delInstrText xml:space="preserve"> REF NGESO \h </w:delInstrText>
        </w:r>
        <w:r w:rsidR="00BD795C" w:rsidDel="007B0E70">
          <w:rPr>
            <w:color w:val="2B579A"/>
            <w:szCs w:val="24"/>
            <w:shd w:val="clear" w:color="auto" w:fill="E6E6E6"/>
          </w:rPr>
        </w:r>
        <w:r w:rsidR="00BD795C" w:rsidDel="007B0E70">
          <w:rPr>
            <w:color w:val="2B579A"/>
            <w:szCs w:val="24"/>
            <w:shd w:val="clear" w:color="auto" w:fill="E6E6E6"/>
          </w:rPr>
          <w:fldChar w:fldCharType="separate"/>
        </w:r>
        <w:r w:rsidR="005C572C" w:rsidDel="007B0E70">
          <w:rPr>
            <w:b/>
          </w:rPr>
          <w:delText>NGESO</w:delText>
        </w:r>
        <w:r w:rsidR="00BD795C" w:rsidDel="007B0E70">
          <w:rPr>
            <w:color w:val="2B579A"/>
            <w:szCs w:val="24"/>
            <w:shd w:val="clear" w:color="auto" w:fill="E6E6E6"/>
          </w:rPr>
          <w:fldChar w:fldCharType="end"/>
        </w:r>
      </w:del>
      <w:ins w:id="670" w:author="Shaheeni Vekaria" w:date="2024-04-17T13:20:00Z">
        <w:r w:rsidR="007B0E70">
          <w:rPr>
            <w:szCs w:val="24"/>
          </w:rPr>
          <w:t xml:space="preserve">the </w:t>
        </w:r>
        <w:r w:rsidR="007B0E70" w:rsidRPr="007B0E70">
          <w:rPr>
            <w:b/>
            <w:color w:val="2B579A"/>
            <w:szCs w:val="24"/>
            <w:shd w:val="clear" w:color="auto" w:fill="E6E6E6"/>
            <w:rPrChange w:id="671" w:author="Shaheeni Vekaria" w:date="2024-04-17T13:20:00Z">
              <w:rPr>
                <w:szCs w:val="24"/>
              </w:rPr>
            </w:rPrChange>
          </w:rPr>
          <w:t>ISOP</w:t>
        </w:r>
      </w:ins>
      <w:r w:rsidRPr="0076424C">
        <w:t xml:space="preserve">. </w:t>
      </w:r>
    </w:p>
    <w:p w14:paraId="6E8614C8" w14:textId="4085058F" w:rsidR="00314B36" w:rsidRPr="0076424C" w:rsidRDefault="00314B36">
      <w:r w:rsidRPr="0076424C">
        <w:t>DPC7.5.4.3</w:t>
      </w:r>
      <w:r w:rsidRPr="0076424C">
        <w:tab/>
        <w:t xml:space="preserve">Tests to ensure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 xml:space="preserve"> compliance may be specified by</w:t>
      </w:r>
      <w:r w:rsidR="00BD795C" w:rsidRPr="0076424C">
        <w:rPr>
          <w:szCs w:val="24"/>
        </w:rPr>
        <w:t xml:space="preserve"> </w:t>
      </w:r>
      <w:del w:id="672" w:author="Shaheeni Vekaria" w:date="2024-04-17T13:20:00Z">
        <w:r w:rsidR="00BD795C" w:rsidDel="007B0E70">
          <w:rPr>
            <w:color w:val="2B579A"/>
            <w:szCs w:val="24"/>
            <w:shd w:val="clear" w:color="auto" w:fill="E6E6E6"/>
          </w:rPr>
          <w:fldChar w:fldCharType="begin"/>
        </w:r>
        <w:r w:rsidR="00BD795C" w:rsidDel="007B0E70">
          <w:rPr>
            <w:szCs w:val="24"/>
          </w:rPr>
          <w:delInstrText xml:space="preserve"> REF NGESO \h </w:delInstrText>
        </w:r>
        <w:r w:rsidR="00BD795C" w:rsidDel="007B0E70">
          <w:rPr>
            <w:color w:val="2B579A"/>
            <w:szCs w:val="24"/>
            <w:shd w:val="clear" w:color="auto" w:fill="E6E6E6"/>
          </w:rPr>
        </w:r>
        <w:r w:rsidR="00BD795C" w:rsidDel="007B0E70">
          <w:rPr>
            <w:color w:val="2B579A"/>
            <w:szCs w:val="24"/>
            <w:shd w:val="clear" w:color="auto" w:fill="E6E6E6"/>
          </w:rPr>
          <w:fldChar w:fldCharType="separate"/>
        </w:r>
        <w:r w:rsidR="005C572C" w:rsidDel="007B0E70">
          <w:rPr>
            <w:b/>
          </w:rPr>
          <w:delText>NGESO</w:delText>
        </w:r>
        <w:r w:rsidR="00BD795C" w:rsidDel="007B0E70">
          <w:rPr>
            <w:color w:val="2B579A"/>
            <w:szCs w:val="24"/>
            <w:shd w:val="clear" w:color="auto" w:fill="E6E6E6"/>
          </w:rPr>
          <w:fldChar w:fldCharType="end"/>
        </w:r>
        <w:r w:rsidRPr="0076424C" w:rsidDel="007B0E70">
          <w:delText xml:space="preserve"> </w:delText>
        </w:r>
      </w:del>
      <w:ins w:id="673" w:author="Shaheeni Vekaria" w:date="2024-04-17T13:20:00Z">
        <w:r w:rsidR="007B0E70">
          <w:rPr>
            <w:szCs w:val="24"/>
          </w:rPr>
          <w:t xml:space="preserve">the </w:t>
        </w:r>
        <w:r w:rsidR="007B0E70" w:rsidRPr="007B0E70">
          <w:rPr>
            <w:b/>
            <w:color w:val="2B579A"/>
            <w:szCs w:val="24"/>
            <w:shd w:val="clear" w:color="auto" w:fill="E6E6E6"/>
            <w:rPrChange w:id="674" w:author="Shaheeni Vekaria" w:date="2024-04-17T13:20:00Z">
              <w:rPr>
                <w:szCs w:val="24"/>
              </w:rPr>
            </w:rPrChange>
          </w:rPr>
          <w:t>ISOP</w:t>
        </w:r>
        <w:r w:rsidR="007B0E70" w:rsidRPr="0076424C">
          <w:t xml:space="preserve"> </w:t>
        </w:r>
      </w:ins>
      <w:r w:rsidRPr="0076424C">
        <w:t xml:space="preserve">in accordance with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 xml:space="preserve">.  It is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bCs/>
        </w:rPr>
        <w:t>’s</w:t>
      </w:r>
      <w:r w:rsidRPr="0076424C">
        <w:t xml:space="preserve"> responsibility to carry out these </w:t>
      </w:r>
      <w:proofErr w:type="gramStart"/>
      <w:r w:rsidRPr="0076424C">
        <w:t>tests</w:t>
      </w:r>
      <w:proofErr w:type="gramEnd"/>
    </w:p>
    <w:p w14:paraId="6E8614C9" w14:textId="40D320D3" w:rsidR="00314B36" w:rsidRPr="0076424C" w:rsidRDefault="00314B36">
      <w:pPr>
        <w:autoSpaceDE w:val="0"/>
        <w:autoSpaceDN w:val="0"/>
        <w:adjustRightInd w:val="0"/>
        <w:ind w:left="1425" w:hanging="1425"/>
        <w:jc w:val="left"/>
        <w:rPr>
          <w:szCs w:val="24"/>
          <w:lang w:val="en-US"/>
        </w:rPr>
      </w:pPr>
      <w:r w:rsidRPr="0076424C">
        <w:t>DPC7.5.4.4</w:t>
      </w:r>
      <w:r w:rsidRPr="0076424C">
        <w:tab/>
        <w:t xml:space="preserve">Where </w:t>
      </w:r>
      <w:del w:id="675" w:author="Shaheeni Vekaria" w:date="2024-04-17T13:20:00Z">
        <w:r w:rsidR="006A21D2" w:rsidDel="007B0E70">
          <w:rPr>
            <w:color w:val="2B579A"/>
            <w:szCs w:val="24"/>
            <w:shd w:val="clear" w:color="auto" w:fill="E6E6E6"/>
          </w:rPr>
          <w:fldChar w:fldCharType="begin"/>
        </w:r>
        <w:r w:rsidR="006A21D2" w:rsidDel="007B0E70">
          <w:rPr>
            <w:szCs w:val="24"/>
          </w:rPr>
          <w:delInstrText xml:space="preserve"> REF NGESO \h </w:delInstrText>
        </w:r>
        <w:r w:rsidR="006A21D2" w:rsidDel="007B0E70">
          <w:rPr>
            <w:color w:val="2B579A"/>
            <w:szCs w:val="24"/>
            <w:shd w:val="clear" w:color="auto" w:fill="E6E6E6"/>
          </w:rPr>
        </w:r>
        <w:r w:rsidR="006A21D2" w:rsidDel="007B0E70">
          <w:rPr>
            <w:color w:val="2B579A"/>
            <w:szCs w:val="24"/>
            <w:shd w:val="clear" w:color="auto" w:fill="E6E6E6"/>
          </w:rPr>
          <w:fldChar w:fldCharType="separate"/>
        </w:r>
        <w:r w:rsidR="005C572C" w:rsidDel="007B0E70">
          <w:rPr>
            <w:b/>
          </w:rPr>
          <w:delText>NGESO</w:delText>
        </w:r>
        <w:r w:rsidR="006A21D2" w:rsidDel="007B0E70">
          <w:rPr>
            <w:color w:val="2B579A"/>
            <w:szCs w:val="24"/>
            <w:shd w:val="clear" w:color="auto" w:fill="E6E6E6"/>
          </w:rPr>
          <w:fldChar w:fldCharType="end"/>
        </w:r>
        <w:r w:rsidRPr="0076424C" w:rsidDel="007B0E70">
          <w:delText xml:space="preserve"> </w:delText>
        </w:r>
      </w:del>
      <w:ins w:id="676" w:author="Shaheeni Vekaria" w:date="2024-04-17T13:20:00Z">
        <w:r w:rsidR="007B0E70">
          <w:rPr>
            <w:szCs w:val="24"/>
          </w:rPr>
          <w:t xml:space="preserve">the </w:t>
        </w:r>
        <w:r w:rsidR="007B0E70" w:rsidRPr="007B0E70">
          <w:rPr>
            <w:b/>
            <w:color w:val="2B579A"/>
            <w:szCs w:val="24"/>
            <w:shd w:val="clear" w:color="auto" w:fill="E6E6E6"/>
            <w:rPrChange w:id="677" w:author="Shaheeni Vekaria" w:date="2024-04-17T13:20:00Z">
              <w:rPr>
                <w:szCs w:val="24"/>
              </w:rPr>
            </w:rPrChange>
          </w:rPr>
          <w:t>ISOP</w:t>
        </w:r>
        <w:r w:rsidR="007B0E70" w:rsidRPr="0076424C">
          <w:t xml:space="preserve"> </w:t>
        </w:r>
      </w:ins>
      <w:r w:rsidRPr="0076424C">
        <w:t xml:space="preserve">can reasonably demonstrate that for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stability issues</w:t>
      </w:r>
      <w:r w:rsidR="00760804" w:rsidRPr="0076424C">
        <w:t xml:space="preserve"> </w:t>
      </w:r>
      <w:r w:rsidRPr="0076424C">
        <w:t xml:space="preserve">the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rPr>
        <w:t xml:space="preserve"> </w:t>
      </w:r>
      <w:r w:rsidRPr="0076424C">
        <w:t>should be fitted with a power system stabiliser,</w:t>
      </w:r>
      <w:r w:rsidR="00BD795C" w:rsidRPr="0076424C">
        <w:rPr>
          <w:szCs w:val="24"/>
        </w:rPr>
        <w:t xml:space="preserve"> </w:t>
      </w:r>
      <w:del w:id="678" w:author="Shaheeni Vekaria" w:date="2024-04-17T13:20:00Z">
        <w:r w:rsidR="00BD795C" w:rsidDel="007B0E70">
          <w:rPr>
            <w:color w:val="2B579A"/>
            <w:szCs w:val="24"/>
            <w:shd w:val="clear" w:color="auto" w:fill="E6E6E6"/>
          </w:rPr>
          <w:fldChar w:fldCharType="begin"/>
        </w:r>
        <w:r w:rsidR="00BD795C" w:rsidDel="007B0E70">
          <w:rPr>
            <w:szCs w:val="24"/>
          </w:rPr>
          <w:delInstrText xml:space="preserve"> REF NGESO \h </w:delInstrText>
        </w:r>
        <w:r w:rsidR="00BD795C" w:rsidDel="007B0E70">
          <w:rPr>
            <w:color w:val="2B579A"/>
            <w:szCs w:val="24"/>
            <w:shd w:val="clear" w:color="auto" w:fill="E6E6E6"/>
          </w:rPr>
        </w:r>
        <w:r w:rsidR="00BD795C" w:rsidDel="007B0E70">
          <w:rPr>
            <w:color w:val="2B579A"/>
            <w:szCs w:val="24"/>
            <w:shd w:val="clear" w:color="auto" w:fill="E6E6E6"/>
          </w:rPr>
          <w:fldChar w:fldCharType="separate"/>
        </w:r>
        <w:r w:rsidR="005C572C" w:rsidDel="007B0E70">
          <w:rPr>
            <w:b/>
          </w:rPr>
          <w:delText>NGESO</w:delText>
        </w:r>
        <w:r w:rsidR="00BD795C" w:rsidDel="007B0E70">
          <w:rPr>
            <w:color w:val="2B579A"/>
            <w:szCs w:val="24"/>
            <w:shd w:val="clear" w:color="auto" w:fill="E6E6E6"/>
          </w:rPr>
          <w:fldChar w:fldCharType="end"/>
        </w:r>
        <w:r w:rsidRPr="0076424C" w:rsidDel="007B0E70">
          <w:delText xml:space="preserve"> </w:delText>
        </w:r>
      </w:del>
      <w:ins w:id="679" w:author="Shaheeni Vekaria" w:date="2024-04-17T13:20:00Z">
        <w:r w:rsidR="007B0E70">
          <w:rPr>
            <w:szCs w:val="24"/>
          </w:rPr>
          <w:t xml:space="preserve">the </w:t>
        </w:r>
        <w:r w:rsidR="007B0E70" w:rsidRPr="007B0E70">
          <w:rPr>
            <w:b/>
            <w:color w:val="2B579A"/>
            <w:szCs w:val="24"/>
            <w:shd w:val="clear" w:color="auto" w:fill="E6E6E6"/>
            <w:rPrChange w:id="680" w:author="Shaheeni Vekaria" w:date="2024-04-17T13:20:00Z">
              <w:rPr>
                <w:szCs w:val="24"/>
              </w:rPr>
            </w:rPrChange>
          </w:rPr>
          <w:t>ISOP</w:t>
        </w:r>
        <w:r w:rsidR="007B0E70" w:rsidRPr="0076424C">
          <w:t xml:space="preserve"> </w:t>
        </w:r>
      </w:ins>
      <w:r w:rsidRPr="0076424C">
        <w:t xml:space="preserve">will </w:t>
      </w:r>
      <w:r w:rsidR="00FC4F37" w:rsidRPr="0076424C">
        <w:t>notify</w:t>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who will then require it to be fitted for compliance with this DPC7.5.4.4.</w:t>
      </w:r>
    </w:p>
    <w:p w14:paraId="6E8614CA" w14:textId="77777777" w:rsidR="00314B36" w:rsidRPr="0076424C" w:rsidRDefault="00314B36">
      <w:pPr>
        <w:ind w:left="0" w:firstLine="0"/>
        <w:jc w:val="left"/>
      </w:pPr>
      <w:r w:rsidRPr="0076424C">
        <w:br w:type="page"/>
      </w:r>
      <w:r w:rsidR="0072119A">
        <w:rPr>
          <w:b/>
          <w:caps/>
          <w:noProof/>
          <w:color w:val="2B579A"/>
          <w:shd w:val="clear" w:color="auto" w:fill="E6E6E6"/>
          <w:lang w:eastAsia="en-GB"/>
        </w:rPr>
        <w:lastRenderedPageBreak/>
        <w:drawing>
          <wp:anchor distT="0" distB="0" distL="114300" distR="114300" simplePos="0" relativeHeight="251658240" behindDoc="0" locked="0" layoutInCell="0" allowOverlap="1" wp14:anchorId="6E8620DE" wp14:editId="6E8620DF">
            <wp:simplePos x="0" y="0"/>
            <wp:positionH relativeFrom="column">
              <wp:posOffset>-697865</wp:posOffset>
            </wp:positionH>
            <wp:positionV relativeFrom="page">
              <wp:posOffset>1170305</wp:posOffset>
            </wp:positionV>
            <wp:extent cx="7155180" cy="8168640"/>
            <wp:effectExtent l="1905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cstate="print"/>
                    <a:srcRect/>
                    <a:stretch>
                      <a:fillRect/>
                    </a:stretch>
                  </pic:blipFill>
                  <pic:spPr bwMode="auto">
                    <a:xfrm>
                      <a:off x="0" y="0"/>
                      <a:ext cx="7155180" cy="8168640"/>
                    </a:xfrm>
                    <a:prstGeom prst="rect">
                      <a:avLst/>
                    </a:prstGeom>
                    <a:noFill/>
                    <a:ln w="9525">
                      <a:noFill/>
                      <a:miter lim="800000"/>
                      <a:headEnd/>
                      <a:tailEnd/>
                    </a:ln>
                  </pic:spPr>
                </pic:pic>
              </a:graphicData>
            </a:graphic>
          </wp:anchor>
        </w:drawing>
      </w:r>
      <w:r w:rsidRPr="0076424C">
        <w:rPr>
          <w:b/>
          <w:caps/>
        </w:rPr>
        <w:t>Figure 1</w:t>
      </w:r>
      <w:r w:rsidRPr="0076424C">
        <w:rPr>
          <w:caps/>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8</w:t>
      </w:r>
    </w:p>
    <w:p w14:paraId="6E8614CB" w14:textId="77777777" w:rsidR="00314B36" w:rsidRPr="0076424C" w:rsidRDefault="00314B36">
      <w:pPr>
        <w:pStyle w:val="Heading1"/>
      </w:pPr>
      <w:bookmarkStart w:id="681" w:name="_Hlt1792708"/>
      <w:bookmarkStart w:id="682" w:name="_Toc138331126"/>
      <w:bookmarkEnd w:id="681"/>
      <w:r w:rsidRPr="0076424C">
        <w:t>DPC8</w:t>
      </w:r>
      <w:r w:rsidRPr="0076424C">
        <w:tab/>
        <w:t xml:space="preserve">TRANSFER OF PLANNING </w:t>
      </w:r>
      <w:smartTag w:uri="urn:schemas-microsoft-com:office:smarttags" w:element="stockticker">
        <w:r w:rsidRPr="0076424C">
          <w:t>DATA</w:t>
        </w:r>
      </w:smartTag>
      <w:bookmarkEnd w:id="682"/>
    </w:p>
    <w:p w14:paraId="6E8614CC" w14:textId="77777777" w:rsidR="00314B36" w:rsidRPr="0076424C" w:rsidRDefault="00314B36">
      <w:r w:rsidRPr="0076424C">
        <w:t>DPC8.1</w:t>
      </w:r>
      <w:r w:rsidRPr="0076424C">
        <w:tab/>
      </w:r>
      <w:r w:rsidRPr="0076424C">
        <w:rPr>
          <w:b/>
        </w:rPr>
        <w:t>Introduction</w:t>
      </w:r>
    </w:p>
    <w:p w14:paraId="6E8614CD" w14:textId="3F289A9A" w:rsidR="00314B36" w:rsidRPr="0076424C" w:rsidRDefault="00314B36">
      <w:r w:rsidRPr="0076424C">
        <w:t>DPC8.1.1</w:t>
      </w:r>
      <w:r w:rsidRPr="0076424C">
        <w:tab/>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 xml:space="preserve">DPC8 details information to be exchanged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that are connected at </w:t>
      </w:r>
      <w:r w:rsidRPr="0076424C">
        <w:rPr>
          <w:b/>
        </w:rPr>
        <w:t>High</w:t>
      </w:r>
      <w:r w:rsidRPr="0076424C">
        <w:t xml:space="preserve"> </w:t>
      </w:r>
      <w:r w:rsidRPr="0076424C">
        <w:rPr>
          <w:b/>
        </w:rPr>
        <w:t>Voltage</w:t>
      </w:r>
      <w:r w:rsidRPr="0076424C">
        <w:t xml:space="preserve"> including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000B0315" w:rsidRPr="0076424C">
        <w:rPr>
          <w:b/>
        </w:rPr>
        <w:t xml:space="preserve"> </w:t>
      </w:r>
      <w:r w:rsidRPr="0076424C">
        <w:t>and</w:t>
      </w:r>
      <w:r w:rsidRPr="0076424C">
        <w:rPr>
          <w:b/>
        </w:rPr>
        <w:t xml:space="preserve"> Other Authorised Distributors</w:t>
      </w:r>
      <w:r w:rsidRPr="0076424C">
        <w:t>.</w:t>
      </w:r>
    </w:p>
    <w:p w14:paraId="6E8614CE" w14:textId="2806B08A" w:rsidR="00314B36" w:rsidRPr="0076424C" w:rsidRDefault="00314B36">
      <w:pPr>
        <w:ind w:firstLine="0"/>
        <w:rPr>
          <w:b/>
        </w:rPr>
      </w:pPr>
      <w:r w:rsidRPr="0076424C">
        <w:t xml:space="preserve">It includes data that is necessary in order for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to be developed in an efficient, co-ordinated and economic manner, and to enable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comply with the conditions contained in its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b/>
        </w:rPr>
        <w:t>.</w:t>
      </w:r>
    </w:p>
    <w:p w14:paraId="6E8614CF" w14:textId="1E49A381" w:rsidR="00314B36" w:rsidRPr="0076424C" w:rsidRDefault="00314B36">
      <w:r w:rsidRPr="0076424C">
        <w:t>DPC8.2</w:t>
      </w:r>
      <w:r w:rsidRPr="0076424C">
        <w:tab/>
      </w:r>
      <w:r w:rsidRPr="0076424C">
        <w:rPr>
          <w:b/>
        </w:rPr>
        <w:t xml:space="preserve">Planning Information to be Provided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proofErr w:type="gramStart"/>
      <w:r w:rsidRPr="0076424C">
        <w:rPr>
          <w:b/>
        </w:rPr>
        <w:t>s</w:t>
      </w:r>
      <w:proofErr w:type="gramEnd"/>
    </w:p>
    <w:p w14:paraId="6E8614D0" w14:textId="4A1B74BE" w:rsidR="00314B36" w:rsidRPr="0076424C" w:rsidRDefault="00314B36">
      <w:r w:rsidRPr="0076424C">
        <w:t>DPC8.2.1</w:t>
      </w:r>
      <w:r w:rsidRPr="0076424C">
        <w:tab/>
        <w:t xml:space="preserve">Prospective and existing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must provide sufficient planning data/information as can reasonably be made available, when requested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from time to time to enable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comply with the requirements under its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  For those</w:t>
      </w:r>
      <w:r w:rsidR="0018119D" w:rsidRPr="0076424C">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from whom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forecasts are required under </w:t>
      </w:r>
      <w:smartTag w:uri="urn:schemas-microsoft-com:office:smarttags" w:element="stockticker">
        <w:r w:rsidRPr="0076424C">
          <w:rPr>
            <w:b/>
          </w:rPr>
          <w:t>DOC</w:t>
        </w:r>
      </w:smartTag>
      <w:r w:rsidRPr="0076424C">
        <w:rPr>
          <w:b/>
        </w:rPr>
        <w:t>1</w:t>
      </w:r>
      <w:r w:rsidRPr="0076424C">
        <w:t xml:space="preserve">, there will be a requirement to prepare an annual submission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This submission, which is to be in accordance with </w:t>
      </w:r>
      <w:smartTag w:uri="urn:schemas-microsoft-com:office:smarttags" w:element="stockticker">
        <w:r w:rsidRPr="0076424C">
          <w:rPr>
            <w:b/>
          </w:rPr>
          <w:t>DOC</w:t>
        </w:r>
      </w:smartTag>
      <w:r w:rsidRPr="0076424C">
        <w:rPr>
          <w:b/>
        </w:rPr>
        <w:t>1</w:t>
      </w:r>
      <w:r w:rsidRPr="0076424C">
        <w:t xml:space="preserve">, should include a development plan covering at least the subsequent 3 years and, where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holds planning data or information relating to subsequent years up to 7 years ahead that data or information, including changes either increasing or decreasing in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transfer requirements or generating capacity as appropriate.</w:t>
      </w:r>
    </w:p>
    <w:p w14:paraId="6E8614D1" w14:textId="361C50B6" w:rsidR="00F03B94" w:rsidRPr="0076424C" w:rsidRDefault="00314B36" w:rsidP="00F03B94">
      <w:r w:rsidRPr="0076424C">
        <w:t>DPC8.2.2</w:t>
      </w:r>
      <w:r w:rsidRPr="0076424C">
        <w:tab/>
        <w:t xml:space="preserve">In addition to periodic updates of planning information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should give adequate notice of any significant changes to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or operating regime to enable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prepare its development plan, budget for, and implement any necessary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modifications.  Such information should include any changes either increasing or decreasing in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transfer requirements or generating capacity as appropriate.  In the event of unplanned changes in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or operating regime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shall notify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as soon as is practically possible to ensure any contingency measures, as necessary, can be implemented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4D2" w14:textId="15AD47C5" w:rsidR="00F03B94" w:rsidRPr="0076424C" w:rsidRDefault="00F03B94" w:rsidP="00F03B94">
      <w:r w:rsidRPr="0076424C">
        <w:t>DPC8.2.3</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has an obligation under the </w:t>
      </w:r>
      <w:r w:rsidR="008572B5">
        <w:rPr>
          <w:color w:val="2B579A"/>
          <w:shd w:val="clear" w:color="auto" w:fill="E6E6E6"/>
        </w:rPr>
        <w:fldChar w:fldCharType="begin"/>
      </w:r>
      <w:r w:rsidR="008572B5">
        <w:instrText xml:space="preserve"> REF CUSC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CUSC</w:t>
      </w:r>
      <w:r w:rsidR="008572B5">
        <w:rPr>
          <w:color w:val="2B579A"/>
          <w:shd w:val="clear" w:color="auto" w:fill="E6E6E6"/>
        </w:rPr>
        <w:fldChar w:fldCharType="end"/>
      </w:r>
      <w:r w:rsidRPr="0076424C">
        <w:t xml:space="preserve"> to submit certain planning data/information relating </w:t>
      </w:r>
      <w:proofErr w:type="spellStart"/>
      <w:r w:rsidRPr="0076424C">
        <w:t>to</w:t>
      </w:r>
      <w:r w:rsidR="008572B5">
        <w:rPr>
          <w:color w:val="2B579A"/>
          <w:shd w:val="clear" w:color="auto" w:fill="E6E6E6"/>
        </w:rPr>
        <w:fldChar w:fldCharType="begin"/>
      </w:r>
      <w:r w:rsidR="008572B5">
        <w:instrText xml:space="preserve"> REF ExistingOFG \h  \* MERGEFORMAT </w:instrText>
      </w:r>
      <w:r w:rsidR="008572B5">
        <w:rPr>
          <w:color w:val="2B579A"/>
          <w:shd w:val="clear" w:color="auto" w:fill="E6E6E6"/>
        </w:rPr>
      </w:r>
      <w:r w:rsidR="008572B5">
        <w:rPr>
          <w:color w:val="2B579A"/>
          <w:shd w:val="clear" w:color="auto" w:fill="E6E6E6"/>
        </w:rPr>
        <w:fldChar w:fldCharType="separate"/>
      </w:r>
      <w:r w:rsidR="005C572C" w:rsidRPr="005C572C">
        <w:t>Existing</w:t>
      </w:r>
      <w:proofErr w:type="spellEnd"/>
      <w:r w:rsidR="005C572C" w:rsidRPr="0076424C">
        <w:rPr>
          <w:b/>
        </w:rPr>
        <w:t xml:space="preserve"> Offshore Generators</w:t>
      </w:r>
      <w:r w:rsidR="008572B5">
        <w:rPr>
          <w:color w:val="2B579A"/>
          <w:shd w:val="clear" w:color="auto" w:fill="E6E6E6"/>
        </w:rPr>
        <w:fldChar w:fldCharType="end"/>
      </w:r>
      <w:r w:rsidRPr="0076424C">
        <w:t xml:space="preserve"> to</w:t>
      </w:r>
      <w:r w:rsidR="007000D5" w:rsidRPr="0076424C">
        <w:rPr>
          <w:szCs w:val="24"/>
        </w:rPr>
        <w:t xml:space="preserve"> </w:t>
      </w:r>
      <w:del w:id="683" w:author="Shaheeni Vekaria" w:date="2024-04-17T13:20:00Z">
        <w:r w:rsidR="007000D5" w:rsidDel="00A03C42">
          <w:rPr>
            <w:color w:val="2B579A"/>
            <w:szCs w:val="24"/>
            <w:shd w:val="clear" w:color="auto" w:fill="E6E6E6"/>
          </w:rPr>
          <w:fldChar w:fldCharType="begin"/>
        </w:r>
        <w:r w:rsidR="007000D5" w:rsidDel="00A03C42">
          <w:rPr>
            <w:szCs w:val="24"/>
          </w:rPr>
          <w:delInstrText xml:space="preserve"> REF NGESO \h </w:delInstrText>
        </w:r>
        <w:r w:rsidR="007000D5" w:rsidDel="00A03C42">
          <w:rPr>
            <w:color w:val="2B579A"/>
            <w:szCs w:val="24"/>
            <w:shd w:val="clear" w:color="auto" w:fill="E6E6E6"/>
          </w:rPr>
        </w:r>
        <w:r w:rsidR="007000D5" w:rsidDel="00A03C42">
          <w:rPr>
            <w:color w:val="2B579A"/>
            <w:szCs w:val="24"/>
            <w:shd w:val="clear" w:color="auto" w:fill="E6E6E6"/>
          </w:rPr>
          <w:fldChar w:fldCharType="separate"/>
        </w:r>
        <w:r w:rsidR="005C572C" w:rsidDel="00A03C42">
          <w:rPr>
            <w:b/>
          </w:rPr>
          <w:delText>NGESO</w:delText>
        </w:r>
        <w:r w:rsidR="007000D5" w:rsidDel="00A03C42">
          <w:rPr>
            <w:color w:val="2B579A"/>
            <w:szCs w:val="24"/>
            <w:shd w:val="clear" w:color="auto" w:fill="E6E6E6"/>
          </w:rPr>
          <w:fldChar w:fldCharType="end"/>
        </w:r>
      </w:del>
      <w:ins w:id="684" w:author="Shaheeni Vekaria" w:date="2024-04-17T13:20:00Z">
        <w:r w:rsidR="00A03C42">
          <w:rPr>
            <w:szCs w:val="24"/>
          </w:rPr>
          <w:t xml:space="preserve">the </w:t>
        </w:r>
        <w:r w:rsidR="00A03C42" w:rsidRPr="00A03C42">
          <w:rPr>
            <w:b/>
            <w:color w:val="2B579A"/>
            <w:szCs w:val="24"/>
            <w:shd w:val="clear" w:color="auto" w:fill="E6E6E6"/>
            <w:rPrChange w:id="685" w:author="Shaheeni Vekaria" w:date="2024-04-17T13:20:00Z">
              <w:rPr>
                <w:szCs w:val="24"/>
              </w:rPr>
            </w:rPrChange>
          </w:rPr>
          <w:t>ISOP</w:t>
        </w:r>
      </w:ins>
      <w:r w:rsidRPr="0076424C">
        <w:t xml:space="preserve">.  Any </w:t>
      </w:r>
      <w:r w:rsidR="008572B5">
        <w:rPr>
          <w:color w:val="2B579A"/>
          <w:shd w:val="clear" w:color="auto" w:fill="E6E6E6"/>
        </w:rPr>
        <w:fldChar w:fldCharType="begin"/>
      </w:r>
      <w:r w:rsidR="008572B5">
        <w:instrText xml:space="preserve"> REF ExistingOFG \h  \* MERGEFORMAT </w:instrText>
      </w:r>
      <w:r w:rsidR="008572B5">
        <w:rPr>
          <w:color w:val="2B579A"/>
          <w:shd w:val="clear" w:color="auto" w:fill="E6E6E6"/>
        </w:rPr>
      </w:r>
      <w:r w:rsidR="008572B5">
        <w:rPr>
          <w:color w:val="2B579A"/>
          <w:shd w:val="clear" w:color="auto" w:fill="E6E6E6"/>
        </w:rPr>
        <w:fldChar w:fldCharType="separate"/>
      </w:r>
      <w:r w:rsidR="005C572C" w:rsidRPr="005C572C">
        <w:t>Existing</w:t>
      </w:r>
      <w:r w:rsidR="005C572C" w:rsidRPr="0076424C">
        <w:rPr>
          <w:b/>
        </w:rPr>
        <w:t xml:space="preserve"> Offshore Generators</w:t>
      </w:r>
      <w:r w:rsidR="008572B5">
        <w:rPr>
          <w:color w:val="2B579A"/>
          <w:shd w:val="clear" w:color="auto" w:fill="E6E6E6"/>
        </w:rPr>
        <w:fldChar w:fldCharType="end"/>
      </w:r>
      <w:r w:rsidRPr="0076424C">
        <w:rPr>
          <w:b/>
        </w:rPr>
        <w:t xml:space="preserve"> </w:t>
      </w:r>
      <w:r w:rsidRPr="0076424C">
        <w:t xml:space="preserve"> will be required to cooperate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contribute to the full and timely completion of the </w:t>
      </w:r>
      <w:r w:rsidR="008572B5">
        <w:rPr>
          <w:color w:val="2B579A"/>
          <w:shd w:val="clear" w:color="auto" w:fill="E6E6E6"/>
        </w:rPr>
        <w:fldChar w:fldCharType="begin"/>
      </w:r>
      <w:r w:rsidR="008572B5">
        <w:instrText xml:space="preserve"> REF OffshoreImplementationPlan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Offshore Transmission Implementation Plan</w:t>
      </w:r>
      <w:r w:rsidR="008572B5">
        <w:rPr>
          <w:color w:val="2B579A"/>
          <w:shd w:val="clear" w:color="auto" w:fill="E6E6E6"/>
        </w:rPr>
        <w:fldChar w:fldCharType="end"/>
      </w:r>
      <w:r w:rsidRPr="0076424C">
        <w:rPr>
          <w:b/>
        </w:rPr>
        <w:t>.</w:t>
      </w:r>
    </w:p>
    <w:p w14:paraId="6E8614D3" w14:textId="6132321B" w:rsidR="00314B36" w:rsidRPr="0076424C" w:rsidRDefault="00314B36">
      <w:r w:rsidRPr="0076424C">
        <w:t>DPC8.3</w:t>
      </w:r>
      <w:r w:rsidRPr="0076424C">
        <w:tab/>
      </w:r>
      <w:r w:rsidRPr="0076424C">
        <w:rPr>
          <w:b/>
        </w:rPr>
        <w:t xml:space="preserve">Information to be Provided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proofErr w:type="gramStart"/>
      <w:r w:rsidRPr="0076424C">
        <w:rPr>
          <w:b/>
        </w:rPr>
        <w:t>s</w:t>
      </w:r>
      <w:proofErr w:type="gramEnd"/>
    </w:p>
    <w:p w14:paraId="2A64E492" w14:textId="16BB4228" w:rsidR="00010238" w:rsidRDefault="00314B36" w:rsidP="00010238">
      <w:r w:rsidRPr="0076424C">
        <w:t>DPC8.3.1</w:t>
      </w:r>
      <w:r w:rsidRPr="0076424C">
        <w:tab/>
        <w:t xml:space="preserve">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has received from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any information or data under DPC8.3 or 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proposes to make modifications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which, in either case, in the reasonable opinion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have an impact upon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any other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notify that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of the proposals subject to any constraints relating to the timing of release of information or confidentiality provisions.</w:t>
      </w:r>
    </w:p>
    <w:p w14:paraId="62304C67" w14:textId="77777777" w:rsidR="00EF090F" w:rsidRPr="00EF090F" w:rsidRDefault="00EF090F" w:rsidP="00B80730">
      <w:pPr>
        <w:jc w:val="center"/>
      </w:pPr>
    </w:p>
    <w:p w14:paraId="3A74B588" w14:textId="70B686D3" w:rsidR="00010238" w:rsidRPr="0076424C" w:rsidRDefault="00010238" w:rsidP="00010238">
      <w:pPr>
        <w:rPr>
          <w:u w:val="single"/>
        </w:rPr>
      </w:pPr>
      <w:r>
        <w:lastRenderedPageBreak/>
        <w:t>DPC8.3.</w:t>
      </w:r>
      <w:r w:rsidR="00940C5E">
        <w:t>2</w:t>
      </w:r>
      <w:r>
        <w:tab/>
      </w:r>
      <w:r w:rsidRPr="00995629">
        <w:t xml:space="preserve">On request from a </w:t>
      </w:r>
      <w:r>
        <w:rPr>
          <w:color w:val="2B579A"/>
          <w:shd w:val="clear" w:color="auto" w:fill="E6E6E6"/>
        </w:rPr>
        <w:fldChar w:fldCharType="begin"/>
      </w:r>
      <w:r>
        <w:instrText xml:space="preserve"> REF User \h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995629">
        <w:t xml:space="preserve">, the </w:t>
      </w:r>
      <w:r>
        <w:rPr>
          <w:color w:val="2B579A"/>
          <w:shd w:val="clear" w:color="auto" w:fill="E6E6E6"/>
        </w:rPr>
        <w:fldChar w:fldCharType="begin"/>
      </w:r>
      <w:r>
        <w:instrText xml:space="preserve"> REF DNO \h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995629">
        <w:t xml:space="preserve"> will notify the </w:t>
      </w:r>
      <w:r>
        <w:rPr>
          <w:color w:val="2B579A"/>
          <w:shd w:val="clear" w:color="auto" w:fill="E6E6E6"/>
        </w:rPr>
        <w:fldChar w:fldCharType="begin"/>
      </w:r>
      <w:r>
        <w:instrText xml:space="preserve"> REF User \h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t xml:space="preserve"> </w:t>
      </w:r>
      <w:r w:rsidRPr="00995629">
        <w:t xml:space="preserve">of all the data submitted by and relating to that </w:t>
      </w:r>
      <w:r>
        <w:rPr>
          <w:color w:val="2B579A"/>
          <w:shd w:val="clear" w:color="auto" w:fill="E6E6E6"/>
        </w:rPr>
        <w:fldChar w:fldCharType="begin"/>
      </w:r>
      <w:r>
        <w:instrText xml:space="preserve"> REF User \h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995629">
        <w:t xml:space="preserve"> that the </w:t>
      </w:r>
      <w:r>
        <w:rPr>
          <w:color w:val="2B579A"/>
          <w:shd w:val="clear" w:color="auto" w:fill="E6E6E6"/>
        </w:rPr>
        <w:fldChar w:fldCharType="begin"/>
      </w:r>
      <w:r>
        <w:instrText xml:space="preserve"> REF DNO \h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995629">
        <w:t xml:space="preserve"> is holding and using for </w:t>
      </w:r>
      <w:r>
        <w:rPr>
          <w:color w:val="2B579A"/>
          <w:shd w:val="clear" w:color="auto" w:fill="E6E6E6"/>
        </w:rPr>
        <w:fldChar w:fldCharType="begin"/>
      </w:r>
      <w:r>
        <w:instrText xml:space="preserve"> REF DistributionCode \h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995629">
        <w:t xml:space="preserve"> purposes.</w:t>
      </w:r>
    </w:p>
    <w:p w14:paraId="6E8614D5" w14:textId="7DA93DB1" w:rsidR="00314B36" w:rsidRPr="0076424C" w:rsidRDefault="00314B36" w:rsidP="00944FD9">
      <w:pPr>
        <w:keepNext/>
      </w:pPr>
      <w:r w:rsidRPr="0076424C">
        <w:t>DPC8.4</w:t>
      </w:r>
      <w:r w:rsidRPr="0076424C">
        <w:tab/>
      </w:r>
      <w:r w:rsidRPr="0076424C">
        <w:rPr>
          <w:b/>
        </w:rPr>
        <w:t xml:space="preserve">Reactive Compensation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p>
    <w:p w14:paraId="6E8614D6" w14:textId="60DAC32B" w:rsidR="00314B36" w:rsidRPr="0076424C" w:rsidRDefault="00314B36">
      <w:r w:rsidRPr="0076424C">
        <w:t>DPC8.4.1</w:t>
      </w:r>
      <w:r w:rsidRPr="0076424C">
        <w:tab/>
        <w:t xml:space="preserve">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shall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information on any reactive compensation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directly or indirectly connected to a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other than 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including:-</w:t>
      </w:r>
    </w:p>
    <w:p w14:paraId="6E8614D7" w14:textId="7AB354B7" w:rsidR="00314B36" w:rsidRPr="0076424C" w:rsidRDefault="00314B36">
      <w:pPr>
        <w:pStyle w:val="Indent1"/>
      </w:pPr>
      <w:r w:rsidRPr="0076424C">
        <w:t>(a)</w:t>
      </w:r>
      <w:r w:rsidRPr="0076424C">
        <w:tab/>
        <w:t>The</w:t>
      </w:r>
      <w:r w:rsidRPr="0076424C">
        <w:rPr>
          <w:b/>
        </w:rPr>
        <w:t xml:space="preserve"> </w:t>
      </w:r>
      <w:r w:rsidRPr="0076424C">
        <w:t xml:space="preserve">MVAr capacitive or inductive rating of the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and operating range if </w:t>
      </w:r>
      <w:proofErr w:type="gramStart"/>
      <w:r w:rsidRPr="0076424C">
        <w:t>variable;</w:t>
      </w:r>
      <w:proofErr w:type="gramEnd"/>
    </w:p>
    <w:p w14:paraId="6E8614D8" w14:textId="77777777" w:rsidR="00314B36" w:rsidRPr="0076424C" w:rsidRDefault="00314B36">
      <w:pPr>
        <w:pStyle w:val="Indent1"/>
      </w:pPr>
      <w:r w:rsidRPr="0076424C">
        <w:t>(b)</w:t>
      </w:r>
      <w:r w:rsidRPr="0076424C">
        <w:tab/>
        <w:t>Details of any automatic control logic such that the operating characteristics can be determined; and</w:t>
      </w:r>
    </w:p>
    <w:p w14:paraId="6E8614D9" w14:textId="3D73B318" w:rsidR="00314B36" w:rsidRPr="0076424C" w:rsidRDefault="00314B36">
      <w:pPr>
        <w:pStyle w:val="Indent1"/>
      </w:pPr>
      <w:r w:rsidRPr="0076424C">
        <w:t>(c)</w:t>
      </w:r>
      <w:r w:rsidRPr="0076424C">
        <w:tab/>
        <w:t xml:space="preserve">The point of connection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4DA" w14:textId="77777777" w:rsidR="00314B36" w:rsidRPr="0076424C" w:rsidRDefault="00314B36">
      <w:r w:rsidRPr="0076424C">
        <w:t>DPC8.5</w:t>
      </w:r>
      <w:r w:rsidRPr="0076424C">
        <w:tab/>
      </w:r>
      <w:r w:rsidRPr="0076424C">
        <w:rPr>
          <w:b/>
        </w:rPr>
        <w:t>Lumped Network Susceptance</w:t>
      </w:r>
    </w:p>
    <w:p w14:paraId="6E8614DB" w14:textId="2F8178E1" w:rsidR="00314B36" w:rsidRPr="0076424C" w:rsidRDefault="00314B36">
      <w:r w:rsidRPr="0076424C">
        <w:t>DPC8.5.1</w:t>
      </w:r>
      <w:r w:rsidRPr="0076424C">
        <w:tab/>
        <w:t xml:space="preserve">Under certain circumstances it will be necessary for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to provide, at the request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details of the equivalent lumped network susceptance at </w:t>
      </w:r>
      <w:r w:rsidRPr="0076424C">
        <w:rPr>
          <w:b/>
        </w:rPr>
        <w:t>Normal Frequency</w:t>
      </w:r>
      <w:r w:rsidRPr="0076424C">
        <w:t xml:space="preserve">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at nominal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Frequency</w:t>
      </w:r>
      <w:r w:rsidR="008572B5">
        <w:rPr>
          <w:color w:val="2B579A"/>
          <w:shd w:val="clear" w:color="auto" w:fill="E6E6E6"/>
        </w:rPr>
        <w:fldChar w:fldCharType="end"/>
      </w:r>
      <w:r w:rsidRPr="0076424C">
        <w:t xml:space="preserve"> referred back to the connection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This should include any shunt reactors which are an integrated part of a cable system and which are not normally in or out of service independent of the cable (</w:t>
      </w:r>
      <w:proofErr w:type="spellStart"/>
      <w:r w:rsidRPr="0076424C">
        <w:t>ie</w:t>
      </w:r>
      <w:proofErr w:type="spellEnd"/>
      <w:r w:rsidRPr="0076424C">
        <w:t xml:space="preserve"> they are regarded as part of the cable).</w:t>
      </w:r>
    </w:p>
    <w:p w14:paraId="6E8614DC" w14:textId="77777777" w:rsidR="00314B36" w:rsidRPr="0076424C" w:rsidRDefault="00314B36">
      <w:r w:rsidRPr="0076424C">
        <w:t>DPC8.5.2</w:t>
      </w:r>
      <w:r w:rsidRPr="0076424C">
        <w:tab/>
        <w:t>It should not include:-</w:t>
      </w:r>
    </w:p>
    <w:p w14:paraId="6E8614DD" w14:textId="116293D2" w:rsidR="00314B36" w:rsidRPr="0076424C" w:rsidRDefault="00314B36">
      <w:pPr>
        <w:pStyle w:val="Indent1"/>
      </w:pPr>
      <w:r w:rsidRPr="0076424C">
        <w:t>(a)</w:t>
      </w:r>
      <w:r w:rsidRPr="0076424C">
        <w:tab/>
        <w:t xml:space="preserve">Independently switched reactive compensation plant connected to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(covered in DPC8.4.1)</w:t>
      </w:r>
    </w:p>
    <w:p w14:paraId="6E8614DE" w14:textId="0BF13198" w:rsidR="00314B36" w:rsidRPr="0076424C" w:rsidRDefault="00314B36">
      <w:pPr>
        <w:pStyle w:val="Indent1"/>
      </w:pPr>
      <w:r w:rsidRPr="0076424C">
        <w:t>(b)</w:t>
      </w:r>
      <w:r w:rsidRPr="0076424C">
        <w:tab/>
        <w:t xml:space="preserve">Any susceptance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inherent in the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w:t>
      </w:r>
    </w:p>
    <w:p w14:paraId="6E8614DF" w14:textId="72A24A55" w:rsidR="00314B36" w:rsidRPr="0076424C" w:rsidRDefault="00314B36">
      <w:r w:rsidRPr="0076424C">
        <w:t>DPC8.6</w:t>
      </w:r>
      <w:r w:rsidRPr="0076424C">
        <w:tab/>
      </w:r>
      <w:r w:rsidRPr="0076424C">
        <w:rPr>
          <w:b/>
        </w:rPr>
        <w:t>Short Circuit</w:t>
      </w:r>
      <w:r w:rsidRPr="0076424C">
        <w:t xml:space="preserve"> </w:t>
      </w:r>
      <w:r w:rsidRPr="0076424C">
        <w:rPr>
          <w:b/>
        </w:rPr>
        <w:t xml:space="preserve">Infeed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p>
    <w:p w14:paraId="6E8614E0" w14:textId="3CC326AE" w:rsidR="00314B36" w:rsidRPr="0076424C" w:rsidRDefault="00314B36">
      <w:r w:rsidRPr="0076424C">
        <w:t>DPC8.6.1</w:t>
      </w:r>
      <w:r w:rsidRPr="0076424C">
        <w:tab/>
        <w:t xml:space="preserve">Information shall be exchanged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on fault infeed levels at the point of connection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in the form of:-</w:t>
      </w:r>
    </w:p>
    <w:p w14:paraId="6E8614E1" w14:textId="77777777" w:rsidR="00314B36" w:rsidRPr="0076424C" w:rsidRDefault="00314B36">
      <w:pPr>
        <w:pStyle w:val="Indent1"/>
      </w:pPr>
      <w:r w:rsidRPr="0076424C">
        <w:t>(a)</w:t>
      </w:r>
      <w:r w:rsidRPr="0076424C">
        <w:tab/>
        <w:t>The maximum and minimum 3-phase symmetrical and phase earth short circuit infeed.</w:t>
      </w:r>
    </w:p>
    <w:p w14:paraId="6E8614E2" w14:textId="77777777" w:rsidR="00314B36" w:rsidRPr="0076424C" w:rsidRDefault="00314B36">
      <w:pPr>
        <w:pStyle w:val="Indent1"/>
      </w:pPr>
      <w:r w:rsidRPr="0076424C">
        <w:t>(b)</w:t>
      </w:r>
      <w:r w:rsidRPr="0076424C">
        <w:tab/>
        <w:t>The X/R ratio under short circuit conditions.</w:t>
      </w:r>
    </w:p>
    <w:p w14:paraId="6E8614E3" w14:textId="77777777" w:rsidR="00314B36" w:rsidRPr="0076424C" w:rsidRDefault="00314B36">
      <w:pPr>
        <w:pStyle w:val="Indent1"/>
      </w:pPr>
      <w:r w:rsidRPr="0076424C">
        <w:t>(c)</w:t>
      </w:r>
      <w:r w:rsidRPr="0076424C">
        <w:tab/>
        <w:t xml:space="preserve">In the case of interconnected </w:t>
      </w:r>
      <w:r w:rsidRPr="0076424C">
        <w:rPr>
          <w:b/>
        </w:rPr>
        <w:t>Systems</w:t>
      </w:r>
      <w:r w:rsidRPr="0076424C">
        <w:t>, adequate equivalent network information.</w:t>
      </w:r>
    </w:p>
    <w:p w14:paraId="6E8614E4" w14:textId="77777777" w:rsidR="00314B36" w:rsidRPr="0076424C" w:rsidRDefault="00314B36">
      <w:r w:rsidRPr="0076424C">
        <w:t>DPC8.7</w:t>
      </w:r>
      <w:r w:rsidRPr="0076424C">
        <w:tab/>
      </w:r>
      <w:r w:rsidRPr="0076424C">
        <w:rPr>
          <w:b/>
        </w:rPr>
        <w:t>Interconnection Impedance</w:t>
      </w:r>
    </w:p>
    <w:p w14:paraId="6E8614E5" w14:textId="440523D5" w:rsidR="00314B36" w:rsidRPr="0076424C" w:rsidRDefault="00314B36">
      <w:pPr>
        <w:rPr>
          <w:u w:val="single"/>
        </w:rPr>
      </w:pPr>
      <w:r w:rsidRPr="0076424C">
        <w:t>DPC8.7.1</w:t>
      </w:r>
      <w:r w:rsidRPr="0076424C">
        <w:tab/>
        <w:t xml:space="preserve">For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interconnections that operate in parallel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details of the interconnection impedance shall be exchanged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r w:rsidRPr="0076424C">
        <w:t xml:space="preserve">  This information shall include an equivalent single impedance (resistance, reactance and shunt susceptance) of the parallel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or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4E6" w14:textId="6779376C" w:rsidR="00314B36" w:rsidRPr="0076424C" w:rsidRDefault="00314B36" w:rsidP="00944FD9">
      <w:pPr>
        <w:keepNext/>
      </w:pPr>
      <w:r w:rsidRPr="0076424C">
        <w:lastRenderedPageBreak/>
        <w:t>DPC8.8</w:t>
      </w:r>
      <w:r w:rsidRPr="0076424C">
        <w:tab/>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Transfer Capability</w:t>
      </w:r>
    </w:p>
    <w:p w14:paraId="6E8614E7" w14:textId="633F26A6" w:rsidR="00314B36" w:rsidRPr="0076424C" w:rsidRDefault="00314B36">
      <w:pPr>
        <w:rPr>
          <w:u w:val="single"/>
        </w:rPr>
      </w:pPr>
      <w:r w:rsidRPr="0076424C">
        <w:t>DPC8.8.1</w:t>
      </w:r>
      <w:r w:rsidRPr="0076424C">
        <w:tab/>
        <w:t xml:space="preserve">Information shall be exchanged on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r w:rsidRPr="0076424C">
        <w:t xml:space="preserve">transfer capability where the same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r w:rsidRPr="0076424C">
        <w:t xml:space="preserve">may be supplied from alternative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points of supply.  This shall include the proportion of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r w:rsidRPr="0076424C">
        <w:t>normally fed from each point of supply and the arrangements (manual or automatic) for transfer under planned/fault outage conditions.</w:t>
      </w:r>
    </w:p>
    <w:p w14:paraId="6E8614E8" w14:textId="0942A5E5" w:rsidR="00314B36" w:rsidRPr="0076424C" w:rsidRDefault="00314B36">
      <w:pPr>
        <w:keepNext/>
      </w:pPr>
      <w:r w:rsidRPr="0076424C">
        <w:t>DPC8.9</w:t>
      </w:r>
      <w:r w:rsidRPr="0076424C">
        <w:tab/>
      </w:r>
      <w:r w:rsidR="008572B5">
        <w:rPr>
          <w:color w:val="2B579A"/>
          <w:shd w:val="clear" w:color="auto" w:fill="E6E6E6"/>
        </w:rPr>
        <w:fldChar w:fldCharType="begin"/>
      </w:r>
      <w:r w:rsidR="008572B5">
        <w:instrText xml:space="preserve"> REF OtherAuthorisedDistributor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Other Authorised Distributor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w:t>
      </w:r>
      <w:r w:rsidRPr="0076424C">
        <w:rPr>
          <w:b/>
        </w:rPr>
        <w:t>Data</w:t>
      </w:r>
    </w:p>
    <w:p w14:paraId="6E8614E9" w14:textId="222E1019" w:rsidR="00314B36" w:rsidRPr="0076424C" w:rsidRDefault="00314B36" w:rsidP="00171AB5">
      <w:r w:rsidRPr="0076424C">
        <w:t>DPC8.9.1</w:t>
      </w:r>
      <w:r w:rsidRPr="0076424C">
        <w:tab/>
      </w:r>
      <w:r w:rsidR="008572B5">
        <w:rPr>
          <w:color w:val="2B579A"/>
          <w:shd w:val="clear" w:color="auto" w:fill="E6E6E6"/>
        </w:rPr>
        <w:fldChar w:fldCharType="begin"/>
      </w:r>
      <w:r w:rsidR="008572B5">
        <w:instrText xml:space="preserve"> REF OtherAuthorisedDistributor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Other Authorised Distributor</w:t>
      </w:r>
      <w:r w:rsidR="008572B5">
        <w:rPr>
          <w:color w:val="2B579A"/>
          <w:shd w:val="clear" w:color="auto" w:fill="E6E6E6"/>
        </w:rPr>
        <w:fldChar w:fldCharType="end"/>
      </w:r>
      <w:r w:rsidRPr="0076424C">
        <w:rPr>
          <w:b/>
        </w:rPr>
        <w:t>s</w:t>
      </w:r>
      <w:r w:rsidRPr="0076424C">
        <w:t xml:space="preserve"> shall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detailed data relating to the interface between their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and that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covering circuit parameters, switchgear and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arrangements of equipment directly connected to or affecting the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to enable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assess any implications associated with these points of connection.  Reciprocal arrangements will apply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its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E8614EA" w14:textId="77777777" w:rsidR="00314B36" w:rsidRPr="0076424C" w:rsidRDefault="00314B36">
      <w:r w:rsidRPr="0076424C">
        <w:t>DPC8.10</w:t>
      </w:r>
      <w:r w:rsidRPr="0076424C">
        <w:tab/>
      </w:r>
      <w:r w:rsidRPr="0076424C">
        <w:rPr>
          <w:b/>
        </w:rPr>
        <w:t>Transient Overvoltage Effects</w:t>
      </w:r>
    </w:p>
    <w:p w14:paraId="6E8614EB" w14:textId="213B0D6D" w:rsidR="00314B36" w:rsidRPr="0076424C" w:rsidRDefault="00314B36">
      <w:pPr>
        <w:rPr>
          <w:u w:val="single"/>
        </w:rPr>
      </w:pPr>
      <w:r w:rsidRPr="0076424C">
        <w:t>DPC8.10.1</w:t>
      </w:r>
      <w:r w:rsidRPr="0076424C">
        <w:tab/>
        <w:t xml:space="preserve">For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busbars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sufficient details may need to be exchanged with respect to the</w:t>
      </w:r>
      <w:r w:rsidRPr="0076424C">
        <w:rPr>
          <w:b/>
        </w:rPr>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r w:rsidRPr="0076424C">
        <w:t xml:space="preserve"> to enable an assessment, where necessary, of transient overvoltage effects to be made.  This information may relate to physical and electrical layouts, parameters, specifications and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details.</w:t>
      </w:r>
    </w:p>
    <w:p w14:paraId="1A29CC6D" w14:textId="7D3B15AC" w:rsidR="00020FCF" w:rsidRDefault="00020FCF" w:rsidP="00020FCF">
      <w:pPr>
        <w:rPr>
          <w:b/>
          <w:bCs/>
        </w:rPr>
      </w:pPr>
      <w:r w:rsidRPr="0076424C">
        <w:t>DPC8.11</w:t>
      </w:r>
      <w:r w:rsidRPr="0076424C">
        <w:tab/>
      </w:r>
      <w:r w:rsidR="0087138A">
        <w:rPr>
          <w:b/>
          <w:color w:val="2B579A"/>
          <w:shd w:val="clear" w:color="auto" w:fill="E6E6E6"/>
        </w:rPr>
        <w:fldChar w:fldCharType="begin"/>
      </w:r>
      <w:r w:rsidR="0087138A">
        <w:instrText xml:space="preserve"> REF DistributionRestorationZone \h </w:instrText>
      </w:r>
      <w:r w:rsidR="0087138A">
        <w:rPr>
          <w:b/>
          <w:color w:val="2B579A"/>
          <w:shd w:val="clear" w:color="auto" w:fill="E6E6E6"/>
        </w:rPr>
      </w:r>
      <w:r w:rsidR="0087138A">
        <w:rPr>
          <w:b/>
          <w:color w:val="2B579A"/>
          <w:shd w:val="clear" w:color="auto" w:fill="E6E6E6"/>
        </w:rPr>
        <w:fldChar w:fldCharType="separate"/>
      </w:r>
      <w:r w:rsidR="005C572C">
        <w:rPr>
          <w:b/>
        </w:rPr>
        <w:t>Distribution Restoration Zone</w:t>
      </w:r>
      <w:r w:rsidR="0087138A">
        <w:rPr>
          <w:b/>
          <w:color w:val="2B579A"/>
          <w:shd w:val="clear" w:color="auto" w:fill="E6E6E6"/>
        </w:rPr>
        <w:fldChar w:fldCharType="end"/>
      </w:r>
      <w:r w:rsidRPr="007D44A1">
        <w:rPr>
          <w:b/>
          <w:bCs/>
        </w:rPr>
        <w:t xml:space="preserve"> Related Information</w:t>
      </w:r>
    </w:p>
    <w:p w14:paraId="509437A8" w14:textId="49C4BD0B" w:rsidR="00020FCF" w:rsidRDefault="00020FCF" w:rsidP="00020FCF">
      <w:r>
        <w:t>DPC8.11.1</w:t>
      </w:r>
      <w:r>
        <w:tab/>
      </w:r>
      <w:r w:rsidR="0094670D">
        <w:t>Information</w:t>
      </w:r>
      <w:r>
        <w:t xml:space="preserve"> identified under this DPC8.11 must be submitted by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B310B7">
        <w:rPr>
          <w:b/>
          <w:bCs/>
        </w:rPr>
        <w:t>s</w:t>
      </w:r>
      <w:r>
        <w:t xml:space="preserve"> to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t xml:space="preserve"> as part of the establishment of a </w:t>
      </w:r>
      <w:r w:rsidR="006E2D60">
        <w:rPr>
          <w:b/>
          <w:color w:val="2B579A"/>
          <w:shd w:val="clear" w:color="auto" w:fill="E6E6E6"/>
        </w:rPr>
        <w:fldChar w:fldCharType="begin"/>
      </w:r>
      <w:r w:rsidR="006E2D60">
        <w:instrText xml:space="preserve"> REF DRZP \h </w:instrText>
      </w:r>
      <w:r w:rsidR="006E2D60">
        <w:rPr>
          <w:b/>
          <w:color w:val="2B579A"/>
          <w:shd w:val="clear" w:color="auto" w:fill="E6E6E6"/>
        </w:rPr>
      </w:r>
      <w:r w:rsidR="006E2D60">
        <w:rPr>
          <w:b/>
          <w:color w:val="2B579A"/>
          <w:shd w:val="clear" w:color="auto" w:fill="E6E6E6"/>
        </w:rPr>
        <w:fldChar w:fldCharType="separate"/>
      </w:r>
      <w:r w:rsidR="005C572C">
        <w:rPr>
          <w:b/>
        </w:rPr>
        <w:t>DRZP</w:t>
      </w:r>
      <w:r w:rsidR="006E2D60">
        <w:rPr>
          <w:b/>
          <w:color w:val="2B579A"/>
          <w:shd w:val="clear" w:color="auto" w:fill="E6E6E6"/>
        </w:rPr>
        <w:fldChar w:fldCharType="end"/>
      </w:r>
      <w:r>
        <w:t>, as described in DOC9.4.6, and subsequently</w:t>
      </w:r>
      <w:r w:rsidR="0083521C">
        <w:t xml:space="preserve"> annually</w:t>
      </w:r>
      <w:r>
        <w:t xml:space="preserve"> in week 20.</w:t>
      </w:r>
    </w:p>
    <w:p w14:paraId="6127FB80" w14:textId="5527CCDC" w:rsidR="00020FCF" w:rsidRPr="00B17868" w:rsidRDefault="00020FCF" w:rsidP="00020FCF">
      <w:r>
        <w:t>DPC8.11.2</w:t>
      </w:r>
      <w:r>
        <w:tab/>
        <w:t xml:space="preserve">This information may also be requested by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t xml:space="preserve"> during the activation and operation of a </w:t>
      </w:r>
      <w:r w:rsidR="0087138A">
        <w:rPr>
          <w:b/>
          <w:color w:val="2B579A"/>
          <w:shd w:val="clear" w:color="auto" w:fill="E6E6E6"/>
        </w:rPr>
        <w:fldChar w:fldCharType="begin"/>
      </w:r>
      <w:r w:rsidR="0087138A">
        <w:instrText xml:space="preserve"> REF DistributionRestorationZone \h </w:instrText>
      </w:r>
      <w:r w:rsidR="0087138A">
        <w:rPr>
          <w:b/>
          <w:color w:val="2B579A"/>
          <w:shd w:val="clear" w:color="auto" w:fill="E6E6E6"/>
        </w:rPr>
      </w:r>
      <w:r w:rsidR="0087138A">
        <w:rPr>
          <w:b/>
          <w:color w:val="2B579A"/>
          <w:shd w:val="clear" w:color="auto" w:fill="E6E6E6"/>
        </w:rPr>
        <w:fldChar w:fldCharType="separate"/>
      </w:r>
      <w:r w:rsidR="005C572C">
        <w:rPr>
          <w:b/>
        </w:rPr>
        <w:t>Distribution Restoration Zone</w:t>
      </w:r>
      <w:r w:rsidR="0087138A">
        <w:rPr>
          <w:b/>
          <w:color w:val="2B579A"/>
          <w:shd w:val="clear" w:color="auto" w:fill="E6E6E6"/>
        </w:rPr>
        <w:fldChar w:fldCharType="end"/>
      </w:r>
      <w:r>
        <w:t xml:space="preserve"> and shall be provided by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B310B7">
        <w:rPr>
          <w:b/>
          <w:bCs/>
        </w:rPr>
        <w:t>s</w:t>
      </w:r>
      <w:r>
        <w:rPr>
          <w:b/>
          <w:bCs/>
        </w:rPr>
        <w:t xml:space="preserve"> </w:t>
      </w:r>
      <w:r w:rsidRPr="00B17868">
        <w:t>where</w:t>
      </w:r>
      <w:r>
        <w:t xml:space="preserve"> reasonably practicable.</w:t>
      </w:r>
    </w:p>
    <w:p w14:paraId="55E844AD" w14:textId="41F4BF0C" w:rsidR="00020FCF" w:rsidRDefault="00020FCF" w:rsidP="00020FCF">
      <w:r>
        <w:t>DPC8.11.3</w:t>
      </w:r>
      <w:r>
        <w:tab/>
        <w:t xml:space="preserve">The following information must be supplied by each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B17868">
        <w:rPr>
          <w:b/>
          <w:bCs/>
        </w:rPr>
        <w:t xml:space="preserve"> </w:t>
      </w:r>
      <w:r>
        <w:t xml:space="preserve">in relation to each relevant item of </w:t>
      </w:r>
      <w:r w:rsidR="00C004AE">
        <w:rPr>
          <w:b/>
          <w:color w:val="2B579A"/>
          <w:shd w:val="clear" w:color="auto" w:fill="E6E6E6"/>
        </w:rPr>
        <w:fldChar w:fldCharType="begin"/>
      </w:r>
      <w:r w:rsidR="00C004AE">
        <w:instrText xml:space="preserve"> REF Plant \h </w:instrText>
      </w:r>
      <w:r w:rsidR="00C004AE">
        <w:rPr>
          <w:b/>
          <w:color w:val="2B579A"/>
          <w:shd w:val="clear" w:color="auto" w:fill="E6E6E6"/>
        </w:rPr>
      </w:r>
      <w:r w:rsidR="00C004AE">
        <w:rPr>
          <w:b/>
          <w:color w:val="2B579A"/>
          <w:shd w:val="clear" w:color="auto" w:fill="E6E6E6"/>
        </w:rPr>
        <w:fldChar w:fldCharType="separate"/>
      </w:r>
      <w:r w:rsidR="005C572C" w:rsidRPr="0076424C">
        <w:rPr>
          <w:b/>
        </w:rPr>
        <w:t>Plant</w:t>
      </w:r>
      <w:r w:rsidR="00C004AE">
        <w:rPr>
          <w:b/>
          <w:color w:val="2B579A"/>
          <w:shd w:val="clear" w:color="auto" w:fill="E6E6E6"/>
        </w:rPr>
        <w:fldChar w:fldCharType="end"/>
      </w:r>
      <w:r>
        <w:t xml:space="preserve"> which is identified in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t>:</w:t>
      </w:r>
    </w:p>
    <w:p w14:paraId="4A9F7F42" w14:textId="0D093639" w:rsidR="00020FCF" w:rsidRDefault="00020FCF" w:rsidP="00A408B6">
      <w:pPr>
        <w:pStyle w:val="ListParagraph"/>
        <w:numPr>
          <w:ilvl w:val="0"/>
          <w:numId w:val="78"/>
        </w:numPr>
        <w:spacing w:after="240"/>
        <w:ind w:left="1985" w:hanging="567"/>
        <w:contextualSpacing w:val="0"/>
      </w:pPr>
      <w:r>
        <w:t xml:space="preserve">From each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007A5525">
        <w:rPr>
          <w:b/>
          <w:bCs/>
        </w:rPr>
        <w:t xml:space="preserve"> </w:t>
      </w:r>
      <w:r>
        <w:t xml:space="preserve">and </w:t>
      </w:r>
      <w:r w:rsidR="00406F9A">
        <w:rPr>
          <w:b/>
          <w:color w:val="2B579A"/>
          <w:shd w:val="clear" w:color="auto" w:fill="E6E6E6"/>
        </w:rPr>
        <w:fldChar w:fldCharType="begin"/>
      </w:r>
      <w:r w:rsidR="00406F9A">
        <w:instrText xml:space="preserve"> REF topupcontractor \h </w:instrText>
      </w:r>
      <w:r w:rsidR="00406F9A">
        <w:rPr>
          <w:b/>
          <w:color w:val="2B579A"/>
          <w:shd w:val="clear" w:color="auto" w:fill="E6E6E6"/>
        </w:rPr>
      </w:r>
      <w:r w:rsidR="00406F9A">
        <w:rPr>
          <w:b/>
          <w:color w:val="2B579A"/>
          <w:shd w:val="clear" w:color="auto" w:fill="E6E6E6"/>
        </w:rPr>
        <w:fldChar w:fldCharType="separate"/>
      </w:r>
      <w:r w:rsidR="005C572C">
        <w:rPr>
          <w:b/>
        </w:rPr>
        <w:t>Top Up Restoration Contractor</w:t>
      </w:r>
      <w:r w:rsidR="00406F9A">
        <w:rPr>
          <w:b/>
          <w:color w:val="2B579A"/>
          <w:shd w:val="clear" w:color="auto" w:fill="E6E6E6"/>
        </w:rPr>
        <w:fldChar w:fldCharType="end"/>
      </w:r>
      <w:r>
        <w:t xml:space="preserve"> the estimated time by when each item of relevant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t xml:space="preserve"> identified in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t xml:space="preserve"> can be </w:t>
      </w:r>
      <w:bookmarkStart w:id="686" w:name="_Hlk132204227"/>
      <w:r w:rsidR="0064302F">
        <w:rPr>
          <w:color w:val="2B579A"/>
          <w:shd w:val="clear" w:color="auto" w:fill="E6E6E6"/>
        </w:rPr>
        <w:fldChar w:fldCharType="begin"/>
      </w:r>
      <w:r w:rsidR="0064302F">
        <w:instrText xml:space="preserve"> REF synch \h </w:instrText>
      </w:r>
      <w:r w:rsidR="0064302F">
        <w:rPr>
          <w:color w:val="2B579A"/>
          <w:shd w:val="clear" w:color="auto" w:fill="E6E6E6"/>
        </w:rPr>
      </w:r>
      <w:r w:rsidR="0064302F">
        <w:rPr>
          <w:color w:val="2B579A"/>
          <w:shd w:val="clear" w:color="auto" w:fill="E6E6E6"/>
        </w:rPr>
        <w:fldChar w:fldCharType="separate"/>
      </w:r>
      <w:r w:rsidR="005C572C">
        <w:rPr>
          <w:b/>
        </w:rPr>
        <w:t>Synchronis</w:t>
      </w:r>
      <w:r w:rsidR="0064302F">
        <w:rPr>
          <w:color w:val="2B579A"/>
          <w:shd w:val="clear" w:color="auto" w:fill="E6E6E6"/>
        </w:rPr>
        <w:fldChar w:fldCharType="end"/>
      </w:r>
      <w:bookmarkEnd w:id="686"/>
      <w:r w:rsidR="0064302F" w:rsidRPr="0064302F">
        <w:rPr>
          <w:b/>
          <w:bCs/>
        </w:rPr>
        <w:t>ed</w:t>
      </w:r>
      <w:r w:rsidR="0064302F">
        <w:t xml:space="preserve"> </w:t>
      </w:r>
      <w:r>
        <w:t xml:space="preserve">in response to an instruction following a </w:t>
      </w:r>
      <w:r w:rsidR="002F2DC3">
        <w:rPr>
          <w:b/>
          <w:color w:val="2B579A"/>
          <w:shd w:val="clear" w:color="auto" w:fill="E6E6E6"/>
        </w:rPr>
        <w:fldChar w:fldCharType="begin"/>
      </w:r>
      <w:r w:rsidR="002F2DC3">
        <w:rPr>
          <w:bCs/>
        </w:rPr>
        <w:instrText xml:space="preserve"> REF TotalShutdown \h </w:instrText>
      </w:r>
      <w:r w:rsidR="002F2DC3">
        <w:rPr>
          <w:b/>
          <w:color w:val="2B579A"/>
          <w:shd w:val="clear" w:color="auto" w:fill="E6E6E6"/>
        </w:rPr>
      </w:r>
      <w:r w:rsidR="002F2DC3">
        <w:rPr>
          <w:b/>
          <w:color w:val="2B579A"/>
          <w:shd w:val="clear" w:color="auto" w:fill="E6E6E6"/>
        </w:rPr>
        <w:fldChar w:fldCharType="separate"/>
      </w:r>
      <w:r w:rsidR="005C572C" w:rsidRPr="0076424C">
        <w:rPr>
          <w:b/>
        </w:rPr>
        <w:t>Total Shutdown</w:t>
      </w:r>
      <w:r w:rsidR="002F2DC3">
        <w:rPr>
          <w:b/>
          <w:color w:val="2B579A"/>
          <w:shd w:val="clear" w:color="auto" w:fill="E6E6E6"/>
        </w:rPr>
        <w:fldChar w:fldCharType="end"/>
      </w:r>
      <w:r>
        <w:t xml:space="preserve"> or </w:t>
      </w:r>
      <w:r w:rsidR="00D4164F">
        <w:rPr>
          <w:b/>
          <w:color w:val="2B579A"/>
          <w:shd w:val="clear" w:color="auto" w:fill="E6E6E6"/>
        </w:rPr>
        <w:fldChar w:fldCharType="begin"/>
      </w:r>
      <w:r w:rsidR="00D4164F">
        <w:rPr>
          <w:bCs/>
        </w:rPr>
        <w:instrText xml:space="preserve"> REF PartialShutdown \h </w:instrText>
      </w:r>
      <w:r w:rsidR="00D4164F">
        <w:rPr>
          <w:b/>
          <w:color w:val="2B579A"/>
          <w:shd w:val="clear" w:color="auto" w:fill="E6E6E6"/>
        </w:rPr>
      </w:r>
      <w:r w:rsidR="00D4164F">
        <w:rPr>
          <w:b/>
          <w:color w:val="2B579A"/>
          <w:shd w:val="clear" w:color="auto" w:fill="E6E6E6"/>
        </w:rPr>
        <w:fldChar w:fldCharType="separate"/>
      </w:r>
      <w:r w:rsidR="005C572C" w:rsidRPr="0076424C">
        <w:rPr>
          <w:b/>
        </w:rPr>
        <w:t>Partial Shutdown</w:t>
      </w:r>
      <w:r w:rsidR="00D4164F">
        <w:rPr>
          <w:b/>
          <w:color w:val="2B579A"/>
          <w:shd w:val="clear" w:color="auto" w:fill="E6E6E6"/>
        </w:rPr>
        <w:fldChar w:fldCharType="end"/>
      </w:r>
      <w:r>
        <w:t xml:space="preserve">.  </w:t>
      </w:r>
      <w:r w:rsidRPr="00234E43">
        <w:t xml:space="preserve">The </w:t>
      </w:r>
      <w:r>
        <w:t>estimate</w:t>
      </w:r>
      <w:r w:rsidRPr="00234E43">
        <w:t xml:space="preserve"> should </w:t>
      </w:r>
      <w:r>
        <w:t>reflect</w:t>
      </w:r>
      <w:r w:rsidRPr="00234E43">
        <w:t xml:space="preserve"> the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Pr="00B17868">
        <w:rPr>
          <w:b/>
          <w:bCs/>
        </w:rPr>
        <w:t>’s</w:t>
      </w:r>
      <w:r>
        <w:t xml:space="preserve"> </w:t>
      </w:r>
      <w:r w:rsidRPr="00234E43">
        <w:t xml:space="preserve">and </w:t>
      </w:r>
      <w:r w:rsidR="00406F9A">
        <w:rPr>
          <w:b/>
          <w:color w:val="2B579A"/>
          <w:shd w:val="clear" w:color="auto" w:fill="E6E6E6"/>
        </w:rPr>
        <w:fldChar w:fldCharType="begin"/>
      </w:r>
      <w:r w:rsidR="00406F9A">
        <w:instrText xml:space="preserve"> REF topupcontractor \h </w:instrText>
      </w:r>
      <w:r w:rsidR="00406F9A">
        <w:rPr>
          <w:b/>
          <w:color w:val="2B579A"/>
          <w:shd w:val="clear" w:color="auto" w:fill="E6E6E6"/>
        </w:rPr>
      </w:r>
      <w:r w:rsidR="00406F9A">
        <w:rPr>
          <w:b/>
          <w:color w:val="2B579A"/>
          <w:shd w:val="clear" w:color="auto" w:fill="E6E6E6"/>
        </w:rPr>
        <w:fldChar w:fldCharType="separate"/>
      </w:r>
      <w:r w:rsidR="005C572C">
        <w:rPr>
          <w:b/>
        </w:rPr>
        <w:t>Top Up Restoration Contractor</w:t>
      </w:r>
      <w:r w:rsidR="00406F9A">
        <w:rPr>
          <w:b/>
          <w:color w:val="2B579A"/>
          <w:shd w:val="clear" w:color="auto" w:fill="E6E6E6"/>
        </w:rPr>
        <w:fldChar w:fldCharType="end"/>
      </w:r>
      <w:r w:rsidRPr="00B17868">
        <w:rPr>
          <w:b/>
          <w:bCs/>
        </w:rPr>
        <w:t>’s</w:t>
      </w:r>
      <w:r w:rsidRPr="00234E43">
        <w:t xml:space="preserve"> ability to </w:t>
      </w:r>
      <w:r w:rsidRPr="00D54B9C">
        <w:rPr>
          <w:b/>
          <w:bCs/>
        </w:rPr>
        <w:t>Re-</w:t>
      </w:r>
      <w:r w:rsidR="0064302F">
        <w:rPr>
          <w:color w:val="2B579A"/>
          <w:shd w:val="clear" w:color="auto" w:fill="E6E6E6"/>
        </w:rPr>
        <w:fldChar w:fldCharType="begin"/>
      </w:r>
      <w:r w:rsidR="0064302F">
        <w:instrText xml:space="preserve"> REF synch \h </w:instrText>
      </w:r>
      <w:r w:rsidR="0064302F">
        <w:rPr>
          <w:color w:val="2B579A"/>
          <w:shd w:val="clear" w:color="auto" w:fill="E6E6E6"/>
        </w:rPr>
      </w:r>
      <w:r w:rsidR="0064302F">
        <w:rPr>
          <w:color w:val="2B579A"/>
          <w:shd w:val="clear" w:color="auto" w:fill="E6E6E6"/>
        </w:rPr>
        <w:fldChar w:fldCharType="separate"/>
      </w:r>
      <w:r w:rsidR="005C572C">
        <w:rPr>
          <w:b/>
        </w:rPr>
        <w:t>Synchronis</w:t>
      </w:r>
      <w:r w:rsidR="0064302F">
        <w:rPr>
          <w:color w:val="2B579A"/>
          <w:shd w:val="clear" w:color="auto" w:fill="E6E6E6"/>
        </w:rPr>
        <w:fldChar w:fldCharType="end"/>
      </w:r>
      <w:r w:rsidR="0064302F" w:rsidRPr="009E01FD">
        <w:rPr>
          <w:b/>
          <w:bCs/>
        </w:rPr>
        <w:t>e</w:t>
      </w:r>
      <w:r w:rsidR="007A5525">
        <w:rPr>
          <w:b/>
          <w:bCs/>
        </w:rPr>
        <w:t xml:space="preserve"> </w:t>
      </w:r>
      <w:r w:rsidRPr="00234E43">
        <w:t xml:space="preserve">all their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sidRPr="00234E43">
        <w:t xml:space="preserve">, </w:t>
      </w:r>
      <w:r>
        <w:t xml:space="preserve">assuming </w:t>
      </w:r>
      <w:r w:rsidRPr="00234E43">
        <w:t xml:space="preserve">all were running immediately prior to the </w:t>
      </w:r>
      <w:r w:rsidR="002F2DC3">
        <w:rPr>
          <w:b/>
          <w:color w:val="2B579A"/>
          <w:shd w:val="clear" w:color="auto" w:fill="E6E6E6"/>
        </w:rPr>
        <w:fldChar w:fldCharType="begin"/>
      </w:r>
      <w:r w:rsidR="002F2DC3">
        <w:rPr>
          <w:bCs/>
        </w:rPr>
        <w:instrText xml:space="preserve"> REF TotalShutdown \h </w:instrText>
      </w:r>
      <w:r w:rsidR="002F2DC3">
        <w:rPr>
          <w:b/>
          <w:color w:val="2B579A"/>
          <w:shd w:val="clear" w:color="auto" w:fill="E6E6E6"/>
        </w:rPr>
      </w:r>
      <w:r w:rsidR="002F2DC3">
        <w:rPr>
          <w:b/>
          <w:color w:val="2B579A"/>
          <w:shd w:val="clear" w:color="auto" w:fill="E6E6E6"/>
        </w:rPr>
        <w:fldChar w:fldCharType="separate"/>
      </w:r>
      <w:r w:rsidR="005C572C" w:rsidRPr="0076424C">
        <w:rPr>
          <w:b/>
        </w:rPr>
        <w:t>Total Shutdown</w:t>
      </w:r>
      <w:r w:rsidR="002F2DC3">
        <w:rPr>
          <w:b/>
          <w:color w:val="2B579A"/>
          <w:shd w:val="clear" w:color="auto" w:fill="E6E6E6"/>
        </w:rPr>
        <w:fldChar w:fldCharType="end"/>
      </w:r>
      <w:r w:rsidRPr="00FC3BB2">
        <w:rPr>
          <w:b/>
          <w:bCs/>
        </w:rPr>
        <w:t xml:space="preserve"> </w:t>
      </w:r>
      <w:r w:rsidRPr="00234E43">
        <w:t xml:space="preserve">or </w:t>
      </w:r>
      <w:r w:rsidR="00D4164F">
        <w:rPr>
          <w:b/>
          <w:color w:val="2B579A"/>
          <w:shd w:val="clear" w:color="auto" w:fill="E6E6E6"/>
        </w:rPr>
        <w:fldChar w:fldCharType="begin"/>
      </w:r>
      <w:r w:rsidR="00D4164F">
        <w:rPr>
          <w:bCs/>
        </w:rPr>
        <w:instrText xml:space="preserve"> REF PartialShutdown \h </w:instrText>
      </w:r>
      <w:r w:rsidR="00D4164F">
        <w:rPr>
          <w:b/>
          <w:color w:val="2B579A"/>
          <w:shd w:val="clear" w:color="auto" w:fill="E6E6E6"/>
        </w:rPr>
      </w:r>
      <w:r w:rsidR="00D4164F">
        <w:rPr>
          <w:b/>
          <w:color w:val="2B579A"/>
          <w:shd w:val="clear" w:color="auto" w:fill="E6E6E6"/>
        </w:rPr>
        <w:fldChar w:fldCharType="separate"/>
      </w:r>
      <w:r w:rsidR="005C572C" w:rsidRPr="0076424C">
        <w:rPr>
          <w:b/>
        </w:rPr>
        <w:t>Partial Shutdown</w:t>
      </w:r>
      <w:r w:rsidR="00D4164F">
        <w:rPr>
          <w:b/>
          <w:color w:val="2B579A"/>
          <w:shd w:val="clear" w:color="auto" w:fill="E6E6E6"/>
        </w:rPr>
        <w:fldChar w:fldCharType="end"/>
      </w:r>
      <w:r>
        <w:rPr>
          <w:b/>
          <w:bCs/>
        </w:rPr>
        <w:t xml:space="preserve"> </w:t>
      </w:r>
      <w:r w:rsidRPr="00BB0D08">
        <w:t>and, where appropriate,</w:t>
      </w:r>
      <w:r w:rsidRPr="00345388">
        <w:t xml:space="preserve"> at time intervals of</w:t>
      </w:r>
      <w:r w:rsidR="00D90D64">
        <w:t xml:space="preserve"> being </w:t>
      </w:r>
      <w:r w:rsidR="00555567">
        <w:rPr>
          <w:color w:val="2B579A"/>
          <w:shd w:val="clear" w:color="auto" w:fill="E6E6E6"/>
        </w:rPr>
        <w:fldChar w:fldCharType="begin"/>
      </w:r>
      <w:r w:rsidR="00555567">
        <w:instrText xml:space="preserve"> REF shutdown \h </w:instrText>
      </w:r>
      <w:r w:rsidR="00555567">
        <w:rPr>
          <w:color w:val="2B579A"/>
          <w:shd w:val="clear" w:color="auto" w:fill="E6E6E6"/>
        </w:rPr>
      </w:r>
      <w:r w:rsidR="00555567">
        <w:rPr>
          <w:color w:val="2B579A"/>
          <w:shd w:val="clear" w:color="auto" w:fill="E6E6E6"/>
        </w:rPr>
        <w:fldChar w:fldCharType="separate"/>
      </w:r>
      <w:r w:rsidR="005C572C">
        <w:rPr>
          <w:b/>
        </w:rPr>
        <w:t>Shutdown</w:t>
      </w:r>
      <w:r w:rsidR="00555567">
        <w:rPr>
          <w:color w:val="2B579A"/>
          <w:shd w:val="clear" w:color="auto" w:fill="E6E6E6"/>
        </w:rPr>
        <w:fldChar w:fldCharType="end"/>
      </w:r>
      <w:r w:rsidR="00555567">
        <w:t xml:space="preserve"> </w:t>
      </w:r>
      <w:r w:rsidRPr="00345388">
        <w:t xml:space="preserve">12 hours, 24 hours, 36 hours, 48 hours and 72 hours </w:t>
      </w:r>
      <w:r w:rsidR="00D90D64">
        <w:t xml:space="preserve">before the </w:t>
      </w:r>
      <w:r w:rsidR="00055B54">
        <w:rPr>
          <w:color w:val="2B579A"/>
          <w:shd w:val="clear" w:color="auto" w:fill="E6E6E6"/>
        </w:rPr>
        <w:fldChar w:fldCharType="begin"/>
      </w:r>
      <w:r w:rsidR="00055B54">
        <w:instrText xml:space="preserve"> REF TotalShutdown \h </w:instrText>
      </w:r>
      <w:r w:rsidR="00055B54">
        <w:rPr>
          <w:color w:val="2B579A"/>
          <w:shd w:val="clear" w:color="auto" w:fill="E6E6E6"/>
        </w:rPr>
      </w:r>
      <w:r w:rsidR="00055B54">
        <w:rPr>
          <w:color w:val="2B579A"/>
          <w:shd w:val="clear" w:color="auto" w:fill="E6E6E6"/>
        </w:rPr>
        <w:fldChar w:fldCharType="separate"/>
      </w:r>
      <w:r w:rsidR="005C572C" w:rsidRPr="0076424C">
        <w:rPr>
          <w:b/>
        </w:rPr>
        <w:t>Total Shutdown</w:t>
      </w:r>
      <w:r w:rsidR="00055B54">
        <w:rPr>
          <w:color w:val="2B579A"/>
          <w:shd w:val="clear" w:color="auto" w:fill="E6E6E6"/>
        </w:rPr>
        <w:fldChar w:fldCharType="end"/>
      </w:r>
      <w:r w:rsidR="00055B54">
        <w:t xml:space="preserve"> or </w:t>
      </w:r>
      <w:r w:rsidR="00055B54">
        <w:rPr>
          <w:color w:val="2B579A"/>
          <w:shd w:val="clear" w:color="auto" w:fill="E6E6E6"/>
        </w:rPr>
        <w:fldChar w:fldCharType="begin"/>
      </w:r>
      <w:r w:rsidR="00055B54">
        <w:instrText xml:space="preserve"> REF PartialShutdown \h </w:instrText>
      </w:r>
      <w:r w:rsidR="00055B54">
        <w:rPr>
          <w:color w:val="2B579A"/>
          <w:shd w:val="clear" w:color="auto" w:fill="E6E6E6"/>
        </w:rPr>
      </w:r>
      <w:r w:rsidR="00055B54">
        <w:rPr>
          <w:color w:val="2B579A"/>
          <w:shd w:val="clear" w:color="auto" w:fill="E6E6E6"/>
        </w:rPr>
        <w:fldChar w:fldCharType="separate"/>
      </w:r>
      <w:r w:rsidR="005C572C" w:rsidRPr="0076424C">
        <w:rPr>
          <w:b/>
        </w:rPr>
        <w:t>Partial Shutdown</w:t>
      </w:r>
      <w:r w:rsidR="00055B54">
        <w:rPr>
          <w:color w:val="2B579A"/>
          <w:shd w:val="clear" w:color="auto" w:fill="E6E6E6"/>
        </w:rPr>
        <w:fldChar w:fldCharType="end"/>
      </w:r>
      <w:r w:rsidRPr="00234E43">
        <w:t xml:space="preserve">.  Additionally, </w:t>
      </w:r>
      <w:r>
        <w:t>the estimate</w:t>
      </w:r>
      <w:r w:rsidRPr="00234E43">
        <w:t xml:space="preserve"> should highlight any specific issues (</w:t>
      </w:r>
      <w:proofErr w:type="spellStart"/>
      <w:r w:rsidRPr="00234E43">
        <w:t>ie</w:t>
      </w:r>
      <w:proofErr w:type="spellEnd"/>
      <w:r w:rsidRPr="00234E43">
        <w:t xml:space="preserve"> those that would </w:t>
      </w:r>
      <w:r>
        <w:t>affect</w:t>
      </w:r>
      <w:r w:rsidRPr="00234E43">
        <w:t xml:space="preserve"> the time at which the </w:t>
      </w:r>
      <w:r w:rsidR="007A6AC6">
        <w:rPr>
          <w:b/>
          <w:color w:val="2B579A"/>
          <w:shd w:val="clear" w:color="auto" w:fill="E6E6E6"/>
        </w:rPr>
        <w:fldChar w:fldCharType="begin"/>
      </w:r>
      <w:r w:rsidR="007A6AC6">
        <w:instrText xml:space="preserve"> REF Anchor \h </w:instrText>
      </w:r>
      <w:r w:rsidR="007A6AC6">
        <w:rPr>
          <w:b/>
          <w:color w:val="2B579A"/>
          <w:shd w:val="clear" w:color="auto" w:fill="E6E6E6"/>
        </w:rPr>
      </w:r>
      <w:r w:rsidR="007A6AC6">
        <w:rPr>
          <w:b/>
          <w:color w:val="2B579A"/>
          <w:shd w:val="clear" w:color="auto" w:fill="E6E6E6"/>
        </w:rPr>
        <w:fldChar w:fldCharType="separate"/>
      </w:r>
      <w:r w:rsidR="005C572C">
        <w:rPr>
          <w:b/>
        </w:rPr>
        <w:t>Anchor</w:t>
      </w:r>
      <w:r w:rsidR="007A6AC6">
        <w:rPr>
          <w:b/>
          <w:color w:val="2B579A"/>
          <w:shd w:val="clear" w:color="auto" w:fill="E6E6E6"/>
        </w:rPr>
        <w:fldChar w:fldCharType="end"/>
      </w:r>
      <w:r>
        <w:rPr>
          <w:b/>
          <w:bCs/>
        </w:rPr>
        <w:t xml:space="preserve"> </w:t>
      </w:r>
      <w:r w:rsidR="00EB56E6">
        <w:rPr>
          <w:b/>
          <w:color w:val="2B579A"/>
          <w:shd w:val="clear" w:color="auto" w:fill="E6E6E6"/>
        </w:rPr>
        <w:fldChar w:fldCharType="begin"/>
      </w:r>
      <w:r w:rsidR="00EB56E6">
        <w:instrText xml:space="preserve"> REF pgm \h </w:instrText>
      </w:r>
      <w:r w:rsidR="00EB56E6">
        <w:rPr>
          <w:b/>
          <w:color w:val="2B579A"/>
          <w:shd w:val="clear" w:color="auto" w:fill="E6E6E6"/>
        </w:rPr>
      </w:r>
      <w:r w:rsidR="00EB56E6">
        <w:rPr>
          <w:b/>
          <w:color w:val="2B579A"/>
          <w:shd w:val="clear" w:color="auto" w:fill="E6E6E6"/>
        </w:rPr>
        <w:fldChar w:fldCharType="separate"/>
      </w:r>
      <w:r w:rsidR="005C572C">
        <w:rPr>
          <w:b/>
        </w:rPr>
        <w:t>Power Generating Module</w:t>
      </w:r>
      <w:r w:rsidR="00EB56E6">
        <w:rPr>
          <w:b/>
          <w:color w:val="2B579A"/>
          <w:shd w:val="clear" w:color="auto" w:fill="E6E6E6"/>
        </w:rPr>
        <w:fldChar w:fldCharType="end"/>
      </w:r>
      <w:r w:rsidRPr="00234E43">
        <w:t xml:space="preserve"> and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B17868">
        <w:rPr>
          <w:b/>
          <w:bCs/>
        </w:rPr>
        <w:t xml:space="preserve">’s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234E43">
        <w:t xml:space="preserve"> </w:t>
      </w:r>
      <w:r>
        <w:t>could</w:t>
      </w:r>
      <w:r w:rsidRPr="00234E43">
        <w:t xml:space="preserve"> be</w:t>
      </w:r>
      <w:r w:rsidR="00D21F7A">
        <w:t xml:space="preserve"> </w:t>
      </w:r>
      <w:r w:rsidR="009E01FD">
        <w:rPr>
          <w:color w:val="2B579A"/>
          <w:shd w:val="clear" w:color="auto" w:fill="E6E6E6"/>
        </w:rPr>
        <w:fldChar w:fldCharType="begin"/>
      </w:r>
      <w:r w:rsidR="009E01FD">
        <w:instrText xml:space="preserve"> REF synch \h </w:instrText>
      </w:r>
      <w:r w:rsidR="009E01FD">
        <w:rPr>
          <w:color w:val="2B579A"/>
          <w:shd w:val="clear" w:color="auto" w:fill="E6E6E6"/>
        </w:rPr>
      </w:r>
      <w:r w:rsidR="009E01FD">
        <w:rPr>
          <w:color w:val="2B579A"/>
          <w:shd w:val="clear" w:color="auto" w:fill="E6E6E6"/>
        </w:rPr>
        <w:fldChar w:fldCharType="separate"/>
      </w:r>
      <w:r w:rsidR="005C572C">
        <w:rPr>
          <w:b/>
        </w:rPr>
        <w:t>Synchronis</w:t>
      </w:r>
      <w:r w:rsidR="009E01FD">
        <w:rPr>
          <w:color w:val="2B579A"/>
          <w:shd w:val="clear" w:color="auto" w:fill="E6E6E6"/>
        </w:rPr>
        <w:fldChar w:fldCharType="end"/>
      </w:r>
      <w:r w:rsidR="009E01FD" w:rsidRPr="009E01FD">
        <w:rPr>
          <w:b/>
          <w:bCs/>
        </w:rPr>
        <w:t>ed</w:t>
      </w:r>
      <w:r w:rsidRPr="00234E43">
        <w:t>) that may arise, as time progresses without external supplies being restored</w:t>
      </w:r>
      <w:r>
        <w:t>.</w:t>
      </w:r>
    </w:p>
    <w:p w14:paraId="63E1DBB8" w14:textId="0E490C34" w:rsidR="00020FCF" w:rsidRDefault="00020FCF" w:rsidP="00A408B6">
      <w:pPr>
        <w:pStyle w:val="ListParagraph"/>
        <w:numPr>
          <w:ilvl w:val="0"/>
          <w:numId w:val="78"/>
        </w:numPr>
        <w:spacing w:after="240"/>
        <w:ind w:left="1985" w:hanging="567"/>
        <w:contextualSpacing w:val="0"/>
      </w:pPr>
      <w:r>
        <w:t xml:space="preserve">The </w:t>
      </w:r>
      <w:r w:rsidR="0066353C">
        <w:rPr>
          <w:b/>
          <w:color w:val="2B579A"/>
          <w:shd w:val="clear" w:color="auto" w:fill="E6E6E6"/>
        </w:rPr>
        <w:fldChar w:fldCharType="begin"/>
      </w:r>
      <w:r w:rsidR="0066353C">
        <w:instrText xml:space="preserve"> REF blockloadingcapability \h </w:instrText>
      </w:r>
      <w:r w:rsidR="0066353C">
        <w:rPr>
          <w:b/>
          <w:color w:val="2B579A"/>
          <w:shd w:val="clear" w:color="auto" w:fill="E6E6E6"/>
        </w:rPr>
      </w:r>
      <w:r w:rsidR="0066353C">
        <w:rPr>
          <w:b/>
          <w:color w:val="2B579A"/>
          <w:shd w:val="clear" w:color="auto" w:fill="E6E6E6"/>
        </w:rPr>
        <w:fldChar w:fldCharType="separate"/>
      </w:r>
      <w:r w:rsidR="005C572C">
        <w:rPr>
          <w:b/>
        </w:rPr>
        <w:t>Block Loading Capability</w:t>
      </w:r>
      <w:r w:rsidR="0066353C">
        <w:rPr>
          <w:b/>
          <w:color w:val="2B579A"/>
          <w:shd w:val="clear" w:color="auto" w:fill="E6E6E6"/>
        </w:rPr>
        <w:fldChar w:fldCharType="end"/>
      </w:r>
      <w:r>
        <w:t xml:space="preserve"> of the relevant </w:t>
      </w:r>
      <w:r w:rsidR="007A5525">
        <w:rPr>
          <w:b/>
          <w:color w:val="2B579A"/>
          <w:shd w:val="clear" w:color="auto" w:fill="E6E6E6"/>
        </w:rPr>
        <w:fldChar w:fldCharType="begin"/>
      </w:r>
      <w:r w:rsidR="007A5525">
        <w:instrText xml:space="preserve"> REF Equipment \h </w:instrText>
      </w:r>
      <w:r w:rsidR="007A5525">
        <w:rPr>
          <w:b/>
          <w:color w:val="2B579A"/>
          <w:shd w:val="clear" w:color="auto" w:fill="E6E6E6"/>
        </w:rPr>
      </w:r>
      <w:r w:rsidR="007A5525">
        <w:rPr>
          <w:b/>
          <w:color w:val="2B579A"/>
          <w:shd w:val="clear" w:color="auto" w:fill="E6E6E6"/>
        </w:rPr>
        <w:fldChar w:fldCharType="separate"/>
      </w:r>
      <w:r w:rsidR="005C572C" w:rsidRPr="0076424C">
        <w:rPr>
          <w:b/>
        </w:rPr>
        <w:t>Equipment</w:t>
      </w:r>
      <w:r w:rsidR="007A5525">
        <w:rPr>
          <w:b/>
          <w:color w:val="2B579A"/>
          <w:shd w:val="clear" w:color="auto" w:fill="E6E6E6"/>
        </w:rPr>
        <w:fldChar w:fldCharType="end"/>
      </w:r>
      <w:r w:rsidR="007A5525">
        <w:rPr>
          <w:b/>
          <w:bCs/>
        </w:rPr>
        <w:t xml:space="preserve"> </w:t>
      </w:r>
      <w:r>
        <w:t>shall</w:t>
      </w:r>
      <w:r w:rsidRPr="00367ACA">
        <w:t xml:space="preserve"> be provided in either graphical or tabular format showing the estimated </w:t>
      </w:r>
      <w:r w:rsidR="0066353C">
        <w:rPr>
          <w:b/>
          <w:color w:val="2B579A"/>
          <w:shd w:val="clear" w:color="auto" w:fill="E6E6E6"/>
        </w:rPr>
        <w:fldChar w:fldCharType="begin"/>
      </w:r>
      <w:r w:rsidR="0066353C">
        <w:instrText xml:space="preserve"> REF blockloadingcapability \h </w:instrText>
      </w:r>
      <w:r w:rsidR="0066353C">
        <w:rPr>
          <w:b/>
          <w:color w:val="2B579A"/>
          <w:shd w:val="clear" w:color="auto" w:fill="E6E6E6"/>
        </w:rPr>
      </w:r>
      <w:r w:rsidR="0066353C">
        <w:rPr>
          <w:b/>
          <w:color w:val="2B579A"/>
          <w:shd w:val="clear" w:color="auto" w:fill="E6E6E6"/>
        </w:rPr>
        <w:fldChar w:fldCharType="separate"/>
      </w:r>
      <w:r w:rsidR="005C572C">
        <w:rPr>
          <w:b/>
        </w:rPr>
        <w:t xml:space="preserve">Block </w:t>
      </w:r>
      <w:r w:rsidR="005C572C">
        <w:rPr>
          <w:b/>
        </w:rPr>
        <w:lastRenderedPageBreak/>
        <w:t>Loading Capability</w:t>
      </w:r>
      <w:r w:rsidR="0066353C">
        <w:rPr>
          <w:b/>
          <w:color w:val="2B579A"/>
          <w:shd w:val="clear" w:color="auto" w:fill="E6E6E6"/>
        </w:rPr>
        <w:fldChar w:fldCharType="end"/>
      </w:r>
      <w:r w:rsidRPr="00367ACA">
        <w:t xml:space="preserve"> from 0MW to</w:t>
      </w:r>
      <w:r>
        <w:t xml:space="preserve"> the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Pr>
          <w:b/>
          <w:bCs/>
        </w:rPr>
        <w:t>’s</w:t>
      </w:r>
      <w:r w:rsidRPr="00367ACA">
        <w:t xml:space="preserve"> </w:t>
      </w:r>
      <w:r w:rsidR="007A5525">
        <w:rPr>
          <w:b/>
          <w:color w:val="2B579A"/>
          <w:shd w:val="clear" w:color="auto" w:fill="E6E6E6"/>
        </w:rPr>
        <w:fldChar w:fldCharType="begin"/>
      </w:r>
      <w:r w:rsidR="007A5525">
        <w:instrText xml:space="preserve"> REF RegisteredCapacity \h </w:instrText>
      </w:r>
      <w:r w:rsidR="007A5525">
        <w:rPr>
          <w:b/>
          <w:color w:val="2B579A"/>
          <w:shd w:val="clear" w:color="auto" w:fill="E6E6E6"/>
        </w:rPr>
      </w:r>
      <w:r w:rsidR="007A5525">
        <w:rPr>
          <w:b/>
          <w:color w:val="2B579A"/>
          <w:shd w:val="clear" w:color="auto" w:fill="E6E6E6"/>
        </w:rPr>
        <w:fldChar w:fldCharType="separate"/>
      </w:r>
      <w:r w:rsidR="005C572C" w:rsidRPr="0076424C">
        <w:rPr>
          <w:b/>
        </w:rPr>
        <w:t>Registered Capacity</w:t>
      </w:r>
      <w:r w:rsidR="007A5525">
        <w:rPr>
          <w:b/>
          <w:color w:val="2B579A"/>
          <w:shd w:val="clear" w:color="auto" w:fill="E6E6E6"/>
        </w:rPr>
        <w:fldChar w:fldCharType="end"/>
      </w:r>
      <w:r w:rsidR="00B04027" w:rsidRPr="00B04027">
        <w:t xml:space="preserve"> and the time between each incremental step</w:t>
      </w:r>
      <w:r w:rsidRPr="00367ACA">
        <w:t xml:space="preserve">.  Any particular </w:t>
      </w:r>
      <w:r w:rsidR="00F115A9">
        <w:rPr>
          <w:b/>
          <w:color w:val="2B579A"/>
          <w:shd w:val="clear" w:color="auto" w:fill="E6E6E6"/>
        </w:rPr>
        <w:fldChar w:fldCharType="begin"/>
      </w:r>
      <w:r w:rsidR="00F115A9">
        <w:instrText xml:space="preserve"> REF ActivePower \h </w:instrText>
      </w:r>
      <w:r w:rsidR="00F115A9">
        <w:rPr>
          <w:b/>
          <w:color w:val="2B579A"/>
          <w:shd w:val="clear" w:color="auto" w:fill="E6E6E6"/>
        </w:rPr>
      </w:r>
      <w:r w:rsidR="00F115A9">
        <w:rPr>
          <w:b/>
          <w:color w:val="2B579A"/>
          <w:shd w:val="clear" w:color="auto" w:fill="E6E6E6"/>
        </w:rPr>
        <w:fldChar w:fldCharType="separate"/>
      </w:r>
      <w:r w:rsidR="005C572C" w:rsidRPr="0076424C">
        <w:rPr>
          <w:b/>
        </w:rPr>
        <w:t>Active Power</w:t>
      </w:r>
      <w:r w:rsidR="00F115A9">
        <w:rPr>
          <w:b/>
          <w:color w:val="2B579A"/>
          <w:shd w:val="clear" w:color="auto" w:fill="E6E6E6"/>
        </w:rPr>
        <w:fldChar w:fldCharType="end"/>
      </w:r>
      <w:r w:rsidRPr="00367ACA">
        <w:t xml:space="preserve"> loading points at which the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F74D4C">
        <w:rPr>
          <w:b/>
          <w:bCs/>
        </w:rPr>
        <w:t>s</w:t>
      </w:r>
      <w:r>
        <w:rPr>
          <w:b/>
          <w:bCs/>
        </w:rPr>
        <w:t>’</w:t>
      </w:r>
      <w:r w:rsidRPr="00F74D4C">
        <w:rPr>
          <w:b/>
          <w:bCs/>
        </w:rPr>
        <w:t xml:space="preserve"> </w:t>
      </w:r>
      <w:r w:rsidR="0039478B">
        <w:rPr>
          <w:b/>
          <w:color w:val="2B579A"/>
          <w:shd w:val="clear" w:color="auto" w:fill="E6E6E6"/>
        </w:rPr>
        <w:fldChar w:fldCharType="begin"/>
      </w:r>
      <w:r w:rsidR="0039478B">
        <w:instrText xml:space="preserve"> REF Equipment \h </w:instrText>
      </w:r>
      <w:r w:rsidR="0039478B">
        <w:rPr>
          <w:b/>
          <w:color w:val="2B579A"/>
          <w:shd w:val="clear" w:color="auto" w:fill="E6E6E6"/>
        </w:rPr>
      </w:r>
      <w:r w:rsidR="0039478B">
        <w:rPr>
          <w:b/>
          <w:color w:val="2B579A"/>
          <w:shd w:val="clear" w:color="auto" w:fill="E6E6E6"/>
        </w:rPr>
        <w:fldChar w:fldCharType="separate"/>
      </w:r>
      <w:r w:rsidR="005C572C" w:rsidRPr="0076424C">
        <w:rPr>
          <w:b/>
        </w:rPr>
        <w:t>Equipment</w:t>
      </w:r>
      <w:r w:rsidR="0039478B">
        <w:rPr>
          <w:b/>
          <w:color w:val="2B579A"/>
          <w:shd w:val="clear" w:color="auto" w:fill="E6E6E6"/>
        </w:rPr>
        <w:fldChar w:fldCharType="end"/>
      </w:r>
      <w:r w:rsidR="0039478B">
        <w:rPr>
          <w:b/>
          <w:bCs/>
        </w:rPr>
        <w:t xml:space="preserve"> </w:t>
      </w:r>
      <w:r w:rsidRPr="00367ACA">
        <w:t>should be operated until further changes in output can be accommodated</w:t>
      </w:r>
      <w:r>
        <w:t>, and the time between those changes,</w:t>
      </w:r>
      <w:r w:rsidRPr="00367ACA">
        <w:t xml:space="preserve"> should also be identified.  </w:t>
      </w:r>
      <w:r w:rsidR="00773E23">
        <w:t>The data of the relevant</w:t>
      </w:r>
      <w:r w:rsidR="00D3694B">
        <w:t xml:space="preserve"> </w:t>
      </w:r>
      <w:r w:rsidR="00482828">
        <w:rPr>
          <w:b/>
          <w:color w:val="2B579A"/>
          <w:shd w:val="clear" w:color="auto" w:fill="E6E6E6"/>
        </w:rPr>
        <w:fldChar w:fldCharType="begin"/>
      </w:r>
      <w:r w:rsidR="00482828">
        <w:instrText xml:space="preserve"> REF Equipment \h </w:instrText>
      </w:r>
      <w:r w:rsidR="00482828">
        <w:rPr>
          <w:b/>
          <w:color w:val="2B579A"/>
          <w:shd w:val="clear" w:color="auto" w:fill="E6E6E6"/>
        </w:rPr>
      </w:r>
      <w:r w:rsidR="00482828">
        <w:rPr>
          <w:b/>
          <w:color w:val="2B579A"/>
          <w:shd w:val="clear" w:color="auto" w:fill="E6E6E6"/>
        </w:rPr>
        <w:fldChar w:fldCharType="separate"/>
      </w:r>
      <w:r w:rsidR="005C572C" w:rsidRPr="0076424C">
        <w:rPr>
          <w:b/>
        </w:rPr>
        <w:t>Equipment</w:t>
      </w:r>
      <w:r w:rsidR="00482828">
        <w:rPr>
          <w:b/>
          <w:color w:val="2B579A"/>
          <w:shd w:val="clear" w:color="auto" w:fill="E6E6E6"/>
        </w:rPr>
        <w:fldChar w:fldCharType="end"/>
      </w:r>
      <w:r w:rsidR="00482828">
        <w:rPr>
          <w:b/>
          <w:bCs/>
        </w:rPr>
        <w:t xml:space="preserve"> </w:t>
      </w:r>
      <w:r w:rsidR="00D3694B">
        <w:t xml:space="preserve">should be provided for the condition of the </w:t>
      </w:r>
      <w:r w:rsidR="00482828">
        <w:rPr>
          <w:b/>
          <w:color w:val="2B579A"/>
          <w:shd w:val="clear" w:color="auto" w:fill="E6E6E6"/>
        </w:rPr>
        <w:fldChar w:fldCharType="begin"/>
      </w:r>
      <w:r w:rsidR="00482828">
        <w:instrText xml:space="preserve"> REF Equipment \h </w:instrText>
      </w:r>
      <w:r w:rsidR="00482828">
        <w:rPr>
          <w:b/>
          <w:color w:val="2B579A"/>
          <w:shd w:val="clear" w:color="auto" w:fill="E6E6E6"/>
        </w:rPr>
      </w:r>
      <w:r w:rsidR="00482828">
        <w:rPr>
          <w:b/>
          <w:color w:val="2B579A"/>
          <w:shd w:val="clear" w:color="auto" w:fill="E6E6E6"/>
        </w:rPr>
        <w:fldChar w:fldCharType="separate"/>
      </w:r>
      <w:r w:rsidR="005C572C" w:rsidRPr="0076424C">
        <w:rPr>
          <w:b/>
        </w:rPr>
        <w:t>Equipment</w:t>
      </w:r>
      <w:r w:rsidR="00482828">
        <w:rPr>
          <w:b/>
          <w:color w:val="2B579A"/>
          <w:shd w:val="clear" w:color="auto" w:fill="E6E6E6"/>
        </w:rPr>
        <w:fldChar w:fldCharType="end"/>
      </w:r>
      <w:r w:rsidR="00482828">
        <w:rPr>
          <w:b/>
          <w:bCs/>
        </w:rPr>
        <w:t xml:space="preserve"> </w:t>
      </w:r>
      <w:r w:rsidR="00D3694B">
        <w:t xml:space="preserve">which </w:t>
      </w:r>
      <w:r w:rsidR="00DF3C1B">
        <w:t xml:space="preserve">was </w:t>
      </w:r>
      <w:r w:rsidR="003C09EC" w:rsidRPr="00234E43">
        <w:t xml:space="preserve">running immediately prior to the </w:t>
      </w:r>
      <w:r w:rsidR="003C09EC">
        <w:rPr>
          <w:b/>
          <w:color w:val="2B579A"/>
          <w:shd w:val="clear" w:color="auto" w:fill="E6E6E6"/>
        </w:rPr>
        <w:fldChar w:fldCharType="begin"/>
      </w:r>
      <w:r w:rsidR="003C09EC">
        <w:rPr>
          <w:bCs/>
        </w:rPr>
        <w:instrText xml:space="preserve"> REF TotalShutdown \h </w:instrText>
      </w:r>
      <w:r w:rsidR="003C09EC">
        <w:rPr>
          <w:b/>
          <w:color w:val="2B579A"/>
          <w:shd w:val="clear" w:color="auto" w:fill="E6E6E6"/>
        </w:rPr>
      </w:r>
      <w:r w:rsidR="003C09EC">
        <w:rPr>
          <w:b/>
          <w:color w:val="2B579A"/>
          <w:shd w:val="clear" w:color="auto" w:fill="E6E6E6"/>
        </w:rPr>
        <w:fldChar w:fldCharType="separate"/>
      </w:r>
      <w:r w:rsidR="005C572C" w:rsidRPr="0076424C">
        <w:rPr>
          <w:b/>
        </w:rPr>
        <w:t>Total Shutdown</w:t>
      </w:r>
      <w:r w:rsidR="003C09EC">
        <w:rPr>
          <w:b/>
          <w:color w:val="2B579A"/>
          <w:shd w:val="clear" w:color="auto" w:fill="E6E6E6"/>
        </w:rPr>
        <w:fldChar w:fldCharType="end"/>
      </w:r>
      <w:r w:rsidR="003C09EC" w:rsidRPr="00FC3BB2">
        <w:rPr>
          <w:b/>
          <w:bCs/>
        </w:rPr>
        <w:t xml:space="preserve"> </w:t>
      </w:r>
      <w:r w:rsidR="003C09EC" w:rsidRPr="00234E43">
        <w:t xml:space="preserve">or </w:t>
      </w:r>
      <w:r w:rsidR="003C09EC">
        <w:rPr>
          <w:b/>
          <w:color w:val="2B579A"/>
          <w:shd w:val="clear" w:color="auto" w:fill="E6E6E6"/>
        </w:rPr>
        <w:fldChar w:fldCharType="begin"/>
      </w:r>
      <w:r w:rsidR="003C09EC">
        <w:rPr>
          <w:bCs/>
        </w:rPr>
        <w:instrText xml:space="preserve"> REF PartialShutdown \h </w:instrText>
      </w:r>
      <w:r w:rsidR="003C09EC">
        <w:rPr>
          <w:b/>
          <w:color w:val="2B579A"/>
          <w:shd w:val="clear" w:color="auto" w:fill="E6E6E6"/>
        </w:rPr>
      </w:r>
      <w:r w:rsidR="003C09EC">
        <w:rPr>
          <w:b/>
          <w:color w:val="2B579A"/>
          <w:shd w:val="clear" w:color="auto" w:fill="E6E6E6"/>
        </w:rPr>
        <w:fldChar w:fldCharType="separate"/>
      </w:r>
      <w:r w:rsidR="005C572C" w:rsidRPr="0076424C">
        <w:rPr>
          <w:b/>
        </w:rPr>
        <w:t>Partial Shutdown</w:t>
      </w:r>
      <w:r w:rsidR="003C09EC">
        <w:rPr>
          <w:b/>
          <w:color w:val="2B579A"/>
          <w:shd w:val="clear" w:color="auto" w:fill="E6E6E6"/>
        </w:rPr>
        <w:fldChar w:fldCharType="end"/>
      </w:r>
      <w:r w:rsidR="003C09EC">
        <w:rPr>
          <w:b/>
          <w:bCs/>
        </w:rPr>
        <w:t xml:space="preserve"> </w:t>
      </w:r>
      <w:r w:rsidR="003C09EC" w:rsidRPr="00BB0D08">
        <w:t>and, where appropriate,</w:t>
      </w:r>
      <w:r w:rsidR="003C09EC" w:rsidRPr="00345388">
        <w:t xml:space="preserve"> at time intervals of</w:t>
      </w:r>
      <w:r w:rsidR="003C09EC">
        <w:t xml:space="preserve"> being </w:t>
      </w:r>
      <w:r w:rsidR="00555567">
        <w:rPr>
          <w:color w:val="2B579A"/>
          <w:shd w:val="clear" w:color="auto" w:fill="E6E6E6"/>
        </w:rPr>
        <w:fldChar w:fldCharType="begin"/>
      </w:r>
      <w:r w:rsidR="00555567">
        <w:instrText xml:space="preserve"> REF shutdown \h </w:instrText>
      </w:r>
      <w:r w:rsidR="00555567">
        <w:rPr>
          <w:color w:val="2B579A"/>
          <w:shd w:val="clear" w:color="auto" w:fill="E6E6E6"/>
        </w:rPr>
      </w:r>
      <w:r w:rsidR="00555567">
        <w:rPr>
          <w:color w:val="2B579A"/>
          <w:shd w:val="clear" w:color="auto" w:fill="E6E6E6"/>
        </w:rPr>
        <w:fldChar w:fldCharType="separate"/>
      </w:r>
      <w:r w:rsidR="005C572C">
        <w:rPr>
          <w:b/>
        </w:rPr>
        <w:t>Shutdown</w:t>
      </w:r>
      <w:r w:rsidR="00555567">
        <w:rPr>
          <w:color w:val="2B579A"/>
          <w:shd w:val="clear" w:color="auto" w:fill="E6E6E6"/>
        </w:rPr>
        <w:fldChar w:fldCharType="end"/>
      </w:r>
      <w:r w:rsidR="00555567">
        <w:t xml:space="preserve"> </w:t>
      </w:r>
      <w:r w:rsidR="003C09EC" w:rsidRPr="00345388">
        <w:t xml:space="preserve">12 hours, 24 hours, 36 hours, 48 hours and 72 hours </w:t>
      </w:r>
      <w:r w:rsidR="003C09EC">
        <w:t xml:space="preserve">before the </w:t>
      </w:r>
      <w:r w:rsidR="003C09EC">
        <w:rPr>
          <w:color w:val="2B579A"/>
          <w:shd w:val="clear" w:color="auto" w:fill="E6E6E6"/>
        </w:rPr>
        <w:fldChar w:fldCharType="begin"/>
      </w:r>
      <w:r w:rsidR="003C09EC">
        <w:instrText xml:space="preserve"> REF TotalShutdown \h </w:instrText>
      </w:r>
      <w:r w:rsidR="003C09EC">
        <w:rPr>
          <w:color w:val="2B579A"/>
          <w:shd w:val="clear" w:color="auto" w:fill="E6E6E6"/>
        </w:rPr>
      </w:r>
      <w:r w:rsidR="003C09EC">
        <w:rPr>
          <w:color w:val="2B579A"/>
          <w:shd w:val="clear" w:color="auto" w:fill="E6E6E6"/>
        </w:rPr>
        <w:fldChar w:fldCharType="separate"/>
      </w:r>
      <w:r w:rsidR="005C572C" w:rsidRPr="0076424C">
        <w:rPr>
          <w:b/>
        </w:rPr>
        <w:t>Total Shutdown</w:t>
      </w:r>
      <w:r w:rsidR="003C09EC">
        <w:rPr>
          <w:color w:val="2B579A"/>
          <w:shd w:val="clear" w:color="auto" w:fill="E6E6E6"/>
        </w:rPr>
        <w:fldChar w:fldCharType="end"/>
      </w:r>
      <w:r w:rsidR="003C09EC">
        <w:t xml:space="preserve"> or </w:t>
      </w:r>
      <w:r w:rsidR="003C09EC">
        <w:rPr>
          <w:color w:val="2B579A"/>
          <w:shd w:val="clear" w:color="auto" w:fill="E6E6E6"/>
        </w:rPr>
        <w:fldChar w:fldCharType="begin"/>
      </w:r>
      <w:r w:rsidR="003C09EC">
        <w:instrText xml:space="preserve"> REF PartialShutdown \h </w:instrText>
      </w:r>
      <w:r w:rsidR="003C09EC">
        <w:rPr>
          <w:color w:val="2B579A"/>
          <w:shd w:val="clear" w:color="auto" w:fill="E6E6E6"/>
        </w:rPr>
      </w:r>
      <w:r w:rsidR="003C09EC">
        <w:rPr>
          <w:color w:val="2B579A"/>
          <w:shd w:val="clear" w:color="auto" w:fill="E6E6E6"/>
        </w:rPr>
        <w:fldChar w:fldCharType="separate"/>
      </w:r>
      <w:r w:rsidR="005C572C" w:rsidRPr="0076424C">
        <w:rPr>
          <w:b/>
        </w:rPr>
        <w:t>Partial Shutdown</w:t>
      </w:r>
      <w:r w:rsidR="003C09EC">
        <w:rPr>
          <w:color w:val="2B579A"/>
          <w:shd w:val="clear" w:color="auto" w:fill="E6E6E6"/>
        </w:rPr>
        <w:fldChar w:fldCharType="end"/>
      </w:r>
      <w:r w:rsidR="00DF3C1B">
        <w:t>.</w:t>
      </w:r>
    </w:p>
    <w:p w14:paraId="6AB70C64" w14:textId="7DBAB0C2" w:rsidR="00020FCF" w:rsidRDefault="00020FCF" w:rsidP="009F29E0">
      <w:pPr>
        <w:ind w:left="1985" w:firstLine="0"/>
      </w:pPr>
      <w:r w:rsidRPr="00367ACA">
        <w:t xml:space="preserve">The </w:t>
      </w:r>
      <w:r w:rsidR="0066353C">
        <w:rPr>
          <w:b/>
          <w:color w:val="2B579A"/>
          <w:shd w:val="clear" w:color="auto" w:fill="E6E6E6"/>
        </w:rPr>
        <w:fldChar w:fldCharType="begin"/>
      </w:r>
      <w:r w:rsidR="0066353C">
        <w:instrText xml:space="preserve"> REF blockloadingcapability \h </w:instrText>
      </w:r>
      <w:r w:rsidR="0066353C">
        <w:rPr>
          <w:b/>
          <w:color w:val="2B579A"/>
          <w:shd w:val="clear" w:color="auto" w:fill="E6E6E6"/>
        </w:rPr>
      </w:r>
      <w:r w:rsidR="0066353C">
        <w:rPr>
          <w:b/>
          <w:color w:val="2B579A"/>
          <w:shd w:val="clear" w:color="auto" w:fill="E6E6E6"/>
        </w:rPr>
        <w:fldChar w:fldCharType="separate"/>
      </w:r>
      <w:r w:rsidR="005C572C">
        <w:rPr>
          <w:b/>
        </w:rPr>
        <w:t>Block Loading Capability</w:t>
      </w:r>
      <w:r w:rsidR="0066353C">
        <w:rPr>
          <w:b/>
          <w:color w:val="2B579A"/>
          <w:shd w:val="clear" w:color="auto" w:fill="E6E6E6"/>
        </w:rPr>
        <w:fldChar w:fldCharType="end"/>
      </w:r>
      <w:r w:rsidRPr="003B771B">
        <w:rPr>
          <w:b/>
          <w:bCs/>
        </w:rPr>
        <w:t xml:space="preserve"> </w:t>
      </w:r>
      <w:r w:rsidRPr="00367ACA">
        <w:t xml:space="preserve">assessment should be done against a </w:t>
      </w:r>
      <w:r w:rsidR="00802849">
        <w:rPr>
          <w:b/>
          <w:color w:val="2B579A"/>
          <w:shd w:val="clear" w:color="auto" w:fill="E6E6E6"/>
        </w:rPr>
        <w:fldChar w:fldCharType="begin"/>
      </w:r>
      <w:r w:rsidR="00802849">
        <w:instrText xml:space="preserve"> REF Frequency \h </w:instrText>
      </w:r>
      <w:r w:rsidR="00802849">
        <w:rPr>
          <w:b/>
          <w:color w:val="2B579A"/>
          <w:shd w:val="clear" w:color="auto" w:fill="E6E6E6"/>
        </w:rPr>
      </w:r>
      <w:r w:rsidR="00802849">
        <w:rPr>
          <w:b/>
          <w:color w:val="2B579A"/>
          <w:shd w:val="clear" w:color="auto" w:fill="E6E6E6"/>
        </w:rPr>
        <w:fldChar w:fldCharType="separate"/>
      </w:r>
      <w:r w:rsidR="005C572C" w:rsidRPr="0076424C">
        <w:rPr>
          <w:b/>
        </w:rPr>
        <w:t>Frequency</w:t>
      </w:r>
      <w:r w:rsidR="00802849">
        <w:rPr>
          <w:b/>
          <w:color w:val="2B579A"/>
          <w:shd w:val="clear" w:color="auto" w:fill="E6E6E6"/>
        </w:rPr>
        <w:fldChar w:fldCharType="end"/>
      </w:r>
      <w:r w:rsidRPr="00367ACA">
        <w:t xml:space="preserve"> variation of 4</w:t>
      </w:r>
      <w:r>
        <w:t>7</w:t>
      </w:r>
      <w:r w:rsidRPr="00367ACA">
        <w:t>.5Hz</w:t>
      </w:r>
      <w:r w:rsidR="00520817">
        <w:t> </w:t>
      </w:r>
      <w:r w:rsidRPr="00367ACA">
        <w:t>–</w:t>
      </w:r>
      <w:r w:rsidR="00520817">
        <w:t> </w:t>
      </w:r>
      <w:r w:rsidRPr="00367ACA">
        <w:t>5</w:t>
      </w:r>
      <w:r>
        <w:t>2.</w:t>
      </w:r>
      <w:r w:rsidRPr="00367ACA">
        <w:t>0Hz</w:t>
      </w:r>
      <w:r>
        <w:t xml:space="preserve">, assuming an initial 50Hz </w:t>
      </w:r>
      <w:r w:rsidR="00802849">
        <w:rPr>
          <w:b/>
          <w:color w:val="2B579A"/>
          <w:shd w:val="clear" w:color="auto" w:fill="E6E6E6"/>
        </w:rPr>
        <w:fldChar w:fldCharType="begin"/>
      </w:r>
      <w:r w:rsidR="00802849">
        <w:instrText xml:space="preserve"> REF Frequency \h </w:instrText>
      </w:r>
      <w:r w:rsidR="00802849">
        <w:rPr>
          <w:b/>
          <w:color w:val="2B579A"/>
          <w:shd w:val="clear" w:color="auto" w:fill="E6E6E6"/>
        </w:rPr>
      </w:r>
      <w:r w:rsidR="00802849">
        <w:rPr>
          <w:b/>
          <w:color w:val="2B579A"/>
          <w:shd w:val="clear" w:color="auto" w:fill="E6E6E6"/>
        </w:rPr>
        <w:fldChar w:fldCharType="separate"/>
      </w:r>
      <w:r w:rsidR="005C572C" w:rsidRPr="0076424C">
        <w:rPr>
          <w:b/>
        </w:rPr>
        <w:t>Frequency</w:t>
      </w:r>
      <w:r w:rsidR="00802849">
        <w:rPr>
          <w:b/>
          <w:color w:val="2B579A"/>
          <w:shd w:val="clear" w:color="auto" w:fill="E6E6E6"/>
        </w:rPr>
        <w:fldChar w:fldCharType="end"/>
      </w:r>
      <w:r>
        <w:t xml:space="preserve"> (or other such </w:t>
      </w:r>
      <w:r w:rsidR="00802849">
        <w:rPr>
          <w:b/>
          <w:color w:val="2B579A"/>
          <w:shd w:val="clear" w:color="auto" w:fill="E6E6E6"/>
        </w:rPr>
        <w:fldChar w:fldCharType="begin"/>
      </w:r>
      <w:r w:rsidR="00802849">
        <w:instrText xml:space="preserve"> REF Frequency \h </w:instrText>
      </w:r>
      <w:r w:rsidR="00802849">
        <w:rPr>
          <w:b/>
          <w:color w:val="2B579A"/>
          <w:shd w:val="clear" w:color="auto" w:fill="E6E6E6"/>
        </w:rPr>
      </w:r>
      <w:r w:rsidR="00802849">
        <w:rPr>
          <w:b/>
          <w:color w:val="2B579A"/>
          <w:shd w:val="clear" w:color="auto" w:fill="E6E6E6"/>
        </w:rPr>
        <w:fldChar w:fldCharType="separate"/>
      </w:r>
      <w:r w:rsidR="005C572C" w:rsidRPr="0076424C">
        <w:rPr>
          <w:b/>
        </w:rPr>
        <w:t>Frequency</w:t>
      </w:r>
      <w:r w:rsidR="00802849">
        <w:rPr>
          <w:b/>
          <w:color w:val="2B579A"/>
          <w:shd w:val="clear" w:color="auto" w:fill="E6E6E6"/>
        </w:rPr>
        <w:fldChar w:fldCharType="end"/>
      </w:r>
      <w:r>
        <w:t xml:space="preserve"> range as may be agreed).</w:t>
      </w:r>
    </w:p>
    <w:p w14:paraId="6E8614EC" w14:textId="5CFAB605" w:rsidR="00314B36" w:rsidRPr="0076424C" w:rsidRDefault="00314B36">
      <w:r w:rsidRPr="0076424C">
        <w:t>DPC8.1</w:t>
      </w:r>
      <w:r w:rsidR="00020FCF">
        <w:t>2</w:t>
      </w:r>
      <w:r w:rsidRPr="0076424C">
        <w:tab/>
      </w:r>
      <w:r w:rsidRPr="0076424C">
        <w:rPr>
          <w:b/>
        </w:rPr>
        <w:t>More Detailed Information</w:t>
      </w:r>
    </w:p>
    <w:p w14:paraId="6E8614ED" w14:textId="0A61DBDF" w:rsidR="00314B36" w:rsidRDefault="00314B36">
      <w:pPr>
        <w:ind w:firstLine="0"/>
      </w:pPr>
      <w:r w:rsidRPr="0076424C">
        <w:t xml:space="preserve">In certain circumstances more detailed information may be needed and </w:t>
      </w:r>
      <w:r w:rsidR="00006BAB">
        <w:t>shall</w:t>
      </w:r>
      <w:r w:rsidR="00006BAB" w:rsidRPr="0076424C">
        <w:t xml:space="preserve"> </w:t>
      </w:r>
      <w:r w:rsidRPr="0076424C">
        <w:t xml:space="preserve">be provided upon the reasonable request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02FDD9FF" w14:textId="77777777" w:rsidR="00EB56F9" w:rsidRDefault="00EB56F9">
      <w:pPr>
        <w:ind w:firstLine="0"/>
        <w:sectPr w:rsidR="00EB56F9" w:rsidSect="001534AC">
          <w:headerReference w:type="even" r:id="rId54"/>
          <w:headerReference w:type="default" r:id="rId55"/>
          <w:headerReference w:type="first" r:id="rId56"/>
          <w:pgSz w:w="11907" w:h="16840" w:code="9"/>
          <w:pgMar w:top="1134" w:right="1134" w:bottom="964" w:left="1418" w:header="567" w:footer="340" w:gutter="0"/>
          <w:cols w:space="720"/>
        </w:sectPr>
      </w:pPr>
    </w:p>
    <w:p w14:paraId="7306D24D" w14:textId="77777777" w:rsidR="00700F9B" w:rsidRPr="006B2B39" w:rsidRDefault="00700F9B" w:rsidP="00700F9B">
      <w:r w:rsidRPr="006B2B39">
        <w:rPr>
          <w:b/>
        </w:rPr>
        <w:lastRenderedPageBreak/>
        <w:t>DISTRIBUTION PLANNING</w:t>
      </w:r>
      <w:r w:rsidRPr="006B2B39">
        <w:t xml:space="preserve"> </w:t>
      </w:r>
      <w:smartTag w:uri="urn:schemas-microsoft-com:office:smarttags" w:element="stockticker">
        <w:r w:rsidRPr="006B2B39">
          <w:rPr>
            <w:b/>
          </w:rPr>
          <w:t>AND</w:t>
        </w:r>
      </w:smartTag>
      <w:r w:rsidRPr="006B2B39">
        <w:rPr>
          <w:b/>
        </w:rPr>
        <w:t xml:space="preserve"> CONNECTION CODE </w:t>
      </w:r>
      <w:r>
        <w:rPr>
          <w:b/>
        </w:rPr>
        <w:t>9</w:t>
      </w:r>
    </w:p>
    <w:p w14:paraId="67BEBFCB" w14:textId="77777777" w:rsidR="00700F9B" w:rsidRPr="00AE5472" w:rsidRDefault="00700F9B" w:rsidP="00AE5472">
      <w:pPr>
        <w:pStyle w:val="Heading1"/>
      </w:pPr>
      <w:bookmarkStart w:id="687" w:name="_Toc138331127"/>
      <w:r w:rsidRPr="00C66892">
        <w:t>DPC9</w:t>
      </w:r>
      <w:r w:rsidRPr="00C66892">
        <w:tab/>
        <w:t>DEMAND SIDE SERVICES</w:t>
      </w:r>
      <w:bookmarkEnd w:id="687"/>
    </w:p>
    <w:p w14:paraId="1BD0B746" w14:textId="77777777" w:rsidR="00700F9B" w:rsidRPr="00833342" w:rsidRDefault="00700F9B" w:rsidP="00700F9B">
      <w:pPr>
        <w:rPr>
          <w:b/>
        </w:rPr>
      </w:pPr>
      <w:r w:rsidRPr="00833342">
        <w:rPr>
          <w:b/>
        </w:rPr>
        <w:t>DPC9.1</w:t>
      </w:r>
      <w:r w:rsidRPr="00833342">
        <w:rPr>
          <w:b/>
        </w:rPr>
        <w:tab/>
        <w:t>Scope</w:t>
      </w:r>
    </w:p>
    <w:p w14:paraId="3113BAD1" w14:textId="12328C49" w:rsidR="00700F9B" w:rsidRDefault="00700F9B" w:rsidP="00700F9B">
      <w:r w:rsidRPr="006B2B39">
        <w:t>DPC</w:t>
      </w:r>
      <w:r>
        <w:t>9</w:t>
      </w:r>
      <w:r w:rsidRPr="006B2B39">
        <w:t>.1.1</w:t>
      </w:r>
      <w:r w:rsidRPr="006B2B39">
        <w:tab/>
      </w:r>
      <w:r>
        <w:t xml:space="preserve">This DPC9 applies to </w:t>
      </w:r>
      <w:r w:rsidR="001E18BA">
        <w:rPr>
          <w:b/>
          <w:color w:val="2B579A"/>
          <w:shd w:val="clear" w:color="auto" w:fill="E6E6E6"/>
        </w:rPr>
        <w:fldChar w:fldCharType="begin"/>
      </w:r>
      <w:r w:rsidR="001E18BA">
        <w:instrText xml:space="preserve"> REF DemandServicesProvider \h </w:instrText>
      </w:r>
      <w:r w:rsidR="001E18BA">
        <w:rPr>
          <w:b/>
          <w:color w:val="2B579A"/>
          <w:shd w:val="clear" w:color="auto" w:fill="E6E6E6"/>
        </w:rPr>
      </w:r>
      <w:r w:rsidR="001E18BA">
        <w:rPr>
          <w:b/>
          <w:color w:val="2B579A"/>
          <w:shd w:val="clear" w:color="auto" w:fill="E6E6E6"/>
        </w:rPr>
        <w:fldChar w:fldCharType="separate"/>
      </w:r>
      <w:r w:rsidR="005C572C">
        <w:rPr>
          <w:b/>
        </w:rPr>
        <w:t>Demand Services Provider</w:t>
      </w:r>
      <w:r w:rsidR="001E18BA">
        <w:rPr>
          <w:b/>
          <w:color w:val="2B579A"/>
          <w:shd w:val="clear" w:color="auto" w:fill="E6E6E6"/>
        </w:rPr>
        <w:fldChar w:fldCharType="end"/>
      </w:r>
      <w:r w:rsidRPr="00D16F55">
        <w:rPr>
          <w:b/>
        </w:rPr>
        <w:t>s</w:t>
      </w:r>
      <w:r>
        <w:t xml:space="preserve"> and </w:t>
      </w:r>
      <w:r w:rsidR="00BE3178">
        <w:rPr>
          <w:b/>
          <w:color w:val="2B579A"/>
          <w:shd w:val="clear" w:color="auto" w:fill="E6E6E6"/>
        </w:rPr>
        <w:fldChar w:fldCharType="begin"/>
      </w:r>
      <w:r w:rsidR="00BE3178">
        <w:instrText xml:space="preserve"> REF Customer \h </w:instrText>
      </w:r>
      <w:r w:rsidR="00BE3178">
        <w:rPr>
          <w:b/>
          <w:color w:val="2B579A"/>
          <w:shd w:val="clear" w:color="auto" w:fill="E6E6E6"/>
        </w:rPr>
      </w:r>
      <w:r w:rsidR="00BE3178">
        <w:rPr>
          <w:b/>
          <w:color w:val="2B579A"/>
          <w:shd w:val="clear" w:color="auto" w:fill="E6E6E6"/>
        </w:rPr>
        <w:fldChar w:fldCharType="separate"/>
      </w:r>
      <w:r w:rsidR="005C572C" w:rsidRPr="0076424C">
        <w:rPr>
          <w:b/>
        </w:rPr>
        <w:t>Customer</w:t>
      </w:r>
      <w:r w:rsidR="00BE3178">
        <w:rPr>
          <w:b/>
          <w:color w:val="2B579A"/>
          <w:shd w:val="clear" w:color="auto" w:fill="E6E6E6"/>
        </w:rPr>
        <w:fldChar w:fldCharType="end"/>
      </w:r>
      <w:r w:rsidRPr="00833342">
        <w:rPr>
          <w:b/>
        </w:rPr>
        <w:t>s</w:t>
      </w:r>
      <w:r w:rsidRPr="00234205">
        <w:t xml:space="preserve"> (</w:t>
      </w:r>
      <w:r w:rsidRPr="00BD0C8B">
        <w:t xml:space="preserve">both in their own right and acting as </w:t>
      </w:r>
      <w:r w:rsidR="001E18BA">
        <w:rPr>
          <w:b/>
          <w:color w:val="2B579A"/>
          <w:shd w:val="clear" w:color="auto" w:fill="E6E6E6"/>
        </w:rPr>
        <w:fldChar w:fldCharType="begin"/>
      </w:r>
      <w:r w:rsidR="001E18BA">
        <w:instrText xml:space="preserve"> REF DemandServicesProvider \h </w:instrText>
      </w:r>
      <w:r w:rsidR="001E18BA">
        <w:rPr>
          <w:b/>
          <w:color w:val="2B579A"/>
          <w:shd w:val="clear" w:color="auto" w:fill="E6E6E6"/>
        </w:rPr>
      </w:r>
      <w:r w:rsidR="001E18BA">
        <w:rPr>
          <w:b/>
          <w:color w:val="2B579A"/>
          <w:shd w:val="clear" w:color="auto" w:fill="E6E6E6"/>
        </w:rPr>
        <w:fldChar w:fldCharType="separate"/>
      </w:r>
      <w:r w:rsidR="005C572C">
        <w:rPr>
          <w:b/>
        </w:rPr>
        <w:t>Demand Services Provider</w:t>
      </w:r>
      <w:r w:rsidR="001E18BA">
        <w:rPr>
          <w:b/>
          <w:color w:val="2B579A"/>
          <w:shd w:val="clear" w:color="auto" w:fill="E6E6E6"/>
        </w:rPr>
        <w:fldChar w:fldCharType="end"/>
      </w:r>
      <w:r>
        <w:rPr>
          <w:b/>
        </w:rPr>
        <w:t>s)</w:t>
      </w:r>
      <w:r>
        <w:t xml:space="preserve"> in relation to the </w:t>
      </w:r>
      <w:r w:rsidR="005C060B">
        <w:rPr>
          <w:b/>
          <w:color w:val="2B579A"/>
          <w:shd w:val="clear" w:color="auto" w:fill="E6E6E6"/>
        </w:rPr>
        <w:fldChar w:fldCharType="begin"/>
      </w:r>
      <w:r w:rsidR="005C060B">
        <w:instrText xml:space="preserve"> REF DemandUnit \h </w:instrText>
      </w:r>
      <w:r w:rsidR="005C060B">
        <w:rPr>
          <w:b/>
          <w:color w:val="2B579A"/>
          <w:shd w:val="clear" w:color="auto" w:fill="E6E6E6"/>
        </w:rPr>
      </w:r>
      <w:r w:rsidR="005C060B">
        <w:rPr>
          <w:b/>
          <w:color w:val="2B579A"/>
          <w:shd w:val="clear" w:color="auto" w:fill="E6E6E6"/>
        </w:rPr>
        <w:fldChar w:fldCharType="separate"/>
      </w:r>
      <w:r w:rsidR="005C572C">
        <w:rPr>
          <w:b/>
        </w:rPr>
        <w:t>Demand Unit</w:t>
      </w:r>
      <w:r w:rsidR="005C060B">
        <w:rPr>
          <w:b/>
          <w:color w:val="2B579A"/>
          <w:shd w:val="clear" w:color="auto" w:fill="E6E6E6"/>
        </w:rPr>
        <w:fldChar w:fldCharType="end"/>
      </w:r>
      <w:r w:rsidRPr="00833342">
        <w:rPr>
          <w:b/>
        </w:rPr>
        <w:t>s</w:t>
      </w:r>
      <w:r>
        <w:t xml:space="preserve"> that are providing any of the demand side services defined in DPC9.2.  For the avoidance of </w:t>
      </w:r>
      <w:proofErr w:type="gramStart"/>
      <w:r>
        <w:t>doubt</w:t>
      </w:r>
      <w:proofErr w:type="gramEnd"/>
      <w:r>
        <w:t xml:space="preserve"> it does not apply to </w:t>
      </w:r>
      <w:r w:rsidR="00BE3178">
        <w:rPr>
          <w:b/>
          <w:color w:val="2B579A"/>
          <w:shd w:val="clear" w:color="auto" w:fill="E6E6E6"/>
        </w:rPr>
        <w:fldChar w:fldCharType="begin"/>
      </w:r>
      <w:r w:rsidR="00BE3178">
        <w:instrText xml:space="preserve"> REF Customer \h </w:instrText>
      </w:r>
      <w:r w:rsidR="00BE3178">
        <w:rPr>
          <w:b/>
          <w:color w:val="2B579A"/>
          <w:shd w:val="clear" w:color="auto" w:fill="E6E6E6"/>
        </w:rPr>
      </w:r>
      <w:r w:rsidR="00BE3178">
        <w:rPr>
          <w:b/>
          <w:color w:val="2B579A"/>
          <w:shd w:val="clear" w:color="auto" w:fill="E6E6E6"/>
        </w:rPr>
        <w:fldChar w:fldCharType="separate"/>
      </w:r>
      <w:r w:rsidR="005C572C" w:rsidRPr="0076424C">
        <w:rPr>
          <w:b/>
        </w:rPr>
        <w:t>Customer</w:t>
      </w:r>
      <w:r w:rsidR="00BE3178">
        <w:rPr>
          <w:b/>
          <w:color w:val="2B579A"/>
          <w:shd w:val="clear" w:color="auto" w:fill="E6E6E6"/>
        </w:rPr>
        <w:fldChar w:fldCharType="end"/>
      </w:r>
      <w:r w:rsidRPr="00833342">
        <w:rPr>
          <w:b/>
        </w:rPr>
        <w:t>s’</w:t>
      </w:r>
      <w:r>
        <w:t xml:space="preserve"> installations and </w:t>
      </w:r>
      <w:r w:rsidR="00794476">
        <w:rPr>
          <w:b/>
          <w:color w:val="2B579A"/>
          <w:shd w:val="clear" w:color="auto" w:fill="E6E6E6"/>
        </w:rPr>
        <w:fldChar w:fldCharType="begin"/>
      </w:r>
      <w:r w:rsidR="00794476">
        <w:instrText xml:space="preserve"> REF Equipment \h </w:instrText>
      </w:r>
      <w:r w:rsidR="00794476">
        <w:rPr>
          <w:b/>
          <w:color w:val="2B579A"/>
          <w:shd w:val="clear" w:color="auto" w:fill="E6E6E6"/>
        </w:rPr>
      </w:r>
      <w:r w:rsidR="00794476">
        <w:rPr>
          <w:b/>
          <w:color w:val="2B579A"/>
          <w:shd w:val="clear" w:color="auto" w:fill="E6E6E6"/>
        </w:rPr>
        <w:fldChar w:fldCharType="separate"/>
      </w:r>
      <w:r w:rsidR="005C572C" w:rsidRPr="0076424C">
        <w:rPr>
          <w:b/>
        </w:rPr>
        <w:t>Equipment</w:t>
      </w:r>
      <w:r w:rsidR="00794476">
        <w:rPr>
          <w:b/>
          <w:color w:val="2B579A"/>
          <w:shd w:val="clear" w:color="auto" w:fill="E6E6E6"/>
        </w:rPr>
        <w:fldChar w:fldCharType="end"/>
      </w:r>
      <w:r>
        <w:t xml:space="preserve"> in general</w:t>
      </w:r>
      <w:r w:rsidRPr="006B2B39">
        <w:t>.</w:t>
      </w:r>
    </w:p>
    <w:p w14:paraId="5CF2BB37" w14:textId="77777777" w:rsidR="00700F9B" w:rsidRPr="007F7A72" w:rsidRDefault="00700F9B" w:rsidP="00700F9B">
      <w:pPr>
        <w:rPr>
          <w:b/>
        </w:rPr>
      </w:pPr>
      <w:r w:rsidRPr="007F7A72">
        <w:rPr>
          <w:b/>
        </w:rPr>
        <w:t>DPC9.2</w:t>
      </w:r>
      <w:r w:rsidRPr="007F7A72">
        <w:rPr>
          <w:b/>
        </w:rPr>
        <w:tab/>
        <w:t>Demand Side Service Definitions</w:t>
      </w:r>
    </w:p>
    <w:p w14:paraId="67051E45" w14:textId="682A9118" w:rsidR="00700F9B" w:rsidRDefault="00700F9B" w:rsidP="00700F9B">
      <w:r>
        <w:t>DPC9.2.1</w:t>
      </w:r>
      <w:r>
        <w:tab/>
      </w:r>
      <w:r w:rsidR="00794476">
        <w:rPr>
          <w:b/>
          <w:color w:val="2B579A"/>
          <w:shd w:val="clear" w:color="auto" w:fill="E6E6E6"/>
        </w:rPr>
        <w:fldChar w:fldCharType="begin"/>
      </w:r>
      <w:r w:rsidR="00794476">
        <w:instrText xml:space="preserve"> REF ActivePower \h </w:instrText>
      </w:r>
      <w:r w:rsidR="00794476">
        <w:rPr>
          <w:b/>
          <w:color w:val="2B579A"/>
          <w:shd w:val="clear" w:color="auto" w:fill="E6E6E6"/>
        </w:rPr>
      </w:r>
      <w:r w:rsidR="00794476">
        <w:rPr>
          <w:b/>
          <w:color w:val="2B579A"/>
          <w:shd w:val="clear" w:color="auto" w:fill="E6E6E6"/>
        </w:rPr>
        <w:fldChar w:fldCharType="separate"/>
      </w:r>
      <w:r w:rsidR="005C572C" w:rsidRPr="0076424C">
        <w:rPr>
          <w:b/>
        </w:rPr>
        <w:t>Active Power</w:t>
      </w:r>
      <w:r w:rsidR="00794476">
        <w:rPr>
          <w:b/>
          <w:color w:val="2B579A"/>
          <w:shd w:val="clear" w:color="auto" w:fill="E6E6E6"/>
        </w:rPr>
        <w:fldChar w:fldCharType="end"/>
      </w:r>
      <w:r>
        <w:t xml:space="preserve"> control – a service where a </w:t>
      </w:r>
      <w:r w:rsidR="00702916">
        <w:rPr>
          <w:b/>
          <w:color w:val="2B579A"/>
          <w:shd w:val="clear" w:color="auto" w:fill="E6E6E6"/>
        </w:rPr>
        <w:fldChar w:fldCharType="begin"/>
      </w:r>
      <w:r w:rsidR="00702916">
        <w:instrText xml:space="preserve"> REF DemandServicesProvider \h </w:instrText>
      </w:r>
      <w:r w:rsidR="00702916">
        <w:rPr>
          <w:b/>
          <w:color w:val="2B579A"/>
          <w:shd w:val="clear" w:color="auto" w:fill="E6E6E6"/>
        </w:rPr>
      </w:r>
      <w:r w:rsidR="00702916">
        <w:rPr>
          <w:b/>
          <w:color w:val="2B579A"/>
          <w:shd w:val="clear" w:color="auto" w:fill="E6E6E6"/>
        </w:rPr>
        <w:fldChar w:fldCharType="separate"/>
      </w:r>
      <w:r w:rsidR="005C572C">
        <w:rPr>
          <w:b/>
        </w:rPr>
        <w:t>Demand Services Provider</w:t>
      </w:r>
      <w:r w:rsidR="00702916">
        <w:rPr>
          <w:b/>
          <w:color w:val="2B579A"/>
          <w:shd w:val="clear" w:color="auto" w:fill="E6E6E6"/>
        </w:rPr>
        <w:fldChar w:fldCharType="end"/>
      </w:r>
      <w:r>
        <w:rPr>
          <w:b/>
        </w:rPr>
        <w:t xml:space="preserve"> </w:t>
      </w:r>
      <w:r>
        <w:t xml:space="preserve">makes available the modulation by the </w:t>
      </w:r>
      <w:bookmarkStart w:id="688" w:name="_Hlk523855929"/>
      <w:r w:rsidR="00201BB0">
        <w:rPr>
          <w:b/>
          <w:color w:val="2B579A"/>
          <w:shd w:val="clear" w:color="auto" w:fill="E6E6E6"/>
        </w:rPr>
        <w:fldChar w:fldCharType="begin"/>
      </w:r>
      <w:r w:rsidR="00201BB0">
        <w:instrText xml:space="preserve"> REF DNO \h </w:instrText>
      </w:r>
      <w:r w:rsidR="00201BB0">
        <w:rPr>
          <w:b/>
          <w:color w:val="2B579A"/>
          <w:shd w:val="clear" w:color="auto" w:fill="E6E6E6"/>
        </w:rPr>
      </w:r>
      <w:r w:rsidR="00201BB0">
        <w:rPr>
          <w:b/>
          <w:color w:val="2B579A"/>
          <w:shd w:val="clear" w:color="auto" w:fill="E6E6E6"/>
        </w:rPr>
        <w:fldChar w:fldCharType="separate"/>
      </w:r>
      <w:r w:rsidR="005C572C" w:rsidRPr="0076424C">
        <w:rPr>
          <w:b/>
        </w:rPr>
        <w:t>DNO</w:t>
      </w:r>
      <w:r w:rsidR="00201BB0">
        <w:rPr>
          <w:b/>
          <w:color w:val="2B579A"/>
          <w:shd w:val="clear" w:color="auto" w:fill="E6E6E6"/>
        </w:rPr>
        <w:fldChar w:fldCharType="end"/>
      </w:r>
      <w:bookmarkEnd w:id="688"/>
      <w:r>
        <w:t xml:space="preserve"> of </w:t>
      </w:r>
      <w:r w:rsidR="00F1109A">
        <w:rPr>
          <w:b/>
          <w:color w:val="2B579A"/>
          <w:shd w:val="clear" w:color="auto" w:fill="E6E6E6"/>
        </w:rPr>
        <w:fldChar w:fldCharType="begin"/>
      </w:r>
      <w:r w:rsidR="00F1109A">
        <w:instrText xml:space="preserve"> REF Demand \h </w:instrText>
      </w:r>
      <w:r w:rsidR="00F1109A">
        <w:rPr>
          <w:b/>
          <w:color w:val="2B579A"/>
          <w:shd w:val="clear" w:color="auto" w:fill="E6E6E6"/>
        </w:rPr>
      </w:r>
      <w:r w:rsidR="00F1109A">
        <w:rPr>
          <w:b/>
          <w:color w:val="2B579A"/>
          <w:shd w:val="clear" w:color="auto" w:fill="E6E6E6"/>
        </w:rPr>
        <w:fldChar w:fldCharType="separate"/>
      </w:r>
      <w:r w:rsidR="005C572C" w:rsidRPr="0076424C">
        <w:rPr>
          <w:b/>
        </w:rPr>
        <w:t>Demand</w:t>
      </w:r>
      <w:r w:rsidR="00F1109A">
        <w:rPr>
          <w:b/>
          <w:color w:val="2B579A"/>
          <w:shd w:val="clear" w:color="auto" w:fill="E6E6E6"/>
        </w:rPr>
        <w:fldChar w:fldCharType="end"/>
      </w:r>
      <w:r>
        <w:t xml:space="preserve"> within one or more </w:t>
      </w:r>
      <w:r w:rsidR="004B711F">
        <w:rPr>
          <w:b/>
          <w:color w:val="2B579A"/>
          <w:shd w:val="clear" w:color="auto" w:fill="E6E6E6"/>
        </w:rPr>
        <w:fldChar w:fldCharType="begin"/>
      </w:r>
      <w:r w:rsidR="004B711F">
        <w:instrText xml:space="preserve"> REF Customer \h </w:instrText>
      </w:r>
      <w:r w:rsidR="004B711F">
        <w:rPr>
          <w:b/>
          <w:color w:val="2B579A"/>
          <w:shd w:val="clear" w:color="auto" w:fill="E6E6E6"/>
        </w:rPr>
      </w:r>
      <w:r w:rsidR="004B711F">
        <w:rPr>
          <w:b/>
          <w:color w:val="2B579A"/>
          <w:shd w:val="clear" w:color="auto" w:fill="E6E6E6"/>
        </w:rPr>
        <w:fldChar w:fldCharType="separate"/>
      </w:r>
      <w:r w:rsidR="005C572C" w:rsidRPr="0076424C">
        <w:rPr>
          <w:b/>
        </w:rPr>
        <w:t>Customer</w:t>
      </w:r>
      <w:r w:rsidR="004B711F">
        <w:rPr>
          <w:b/>
          <w:color w:val="2B579A"/>
          <w:shd w:val="clear" w:color="auto" w:fill="E6E6E6"/>
        </w:rPr>
        <w:fldChar w:fldCharType="end"/>
      </w:r>
      <w:r w:rsidRPr="00212969">
        <w:rPr>
          <w:b/>
        </w:rPr>
        <w:t>s</w:t>
      </w:r>
      <w:r>
        <w:rPr>
          <w:b/>
        </w:rPr>
        <w:t>’</w:t>
      </w:r>
      <w:r>
        <w:t xml:space="preserve"> </w:t>
      </w:r>
      <w:r w:rsidR="00B2643F">
        <w:rPr>
          <w:b/>
          <w:color w:val="2B579A"/>
          <w:shd w:val="clear" w:color="auto" w:fill="E6E6E6"/>
        </w:rPr>
        <w:fldChar w:fldCharType="begin"/>
      </w:r>
      <w:r w:rsidR="00B2643F">
        <w:instrText xml:space="preserve"> REF DemandFacility \h </w:instrText>
      </w:r>
      <w:r w:rsidR="00B2643F">
        <w:rPr>
          <w:b/>
          <w:color w:val="2B579A"/>
          <w:shd w:val="clear" w:color="auto" w:fill="E6E6E6"/>
        </w:rPr>
      </w:r>
      <w:r w:rsidR="00B2643F">
        <w:rPr>
          <w:b/>
          <w:color w:val="2B579A"/>
          <w:shd w:val="clear" w:color="auto" w:fill="E6E6E6"/>
        </w:rPr>
        <w:fldChar w:fldCharType="separate"/>
      </w:r>
      <w:r w:rsidR="005C572C">
        <w:rPr>
          <w:b/>
        </w:rPr>
        <w:t>Demand Facilit</w:t>
      </w:r>
      <w:r w:rsidR="00B2643F">
        <w:rPr>
          <w:b/>
          <w:color w:val="2B579A"/>
          <w:shd w:val="clear" w:color="auto" w:fill="E6E6E6"/>
        </w:rPr>
        <w:fldChar w:fldCharType="end"/>
      </w:r>
      <w:r>
        <w:rPr>
          <w:b/>
        </w:rPr>
        <w:t>ies</w:t>
      </w:r>
      <w:r>
        <w:t xml:space="preserve">.  </w:t>
      </w:r>
    </w:p>
    <w:p w14:paraId="4A672F7B" w14:textId="1ABC589D" w:rsidR="00700F9B" w:rsidRDefault="00700F9B" w:rsidP="00700F9B">
      <w:r>
        <w:t>DPC9.2.2</w:t>
      </w:r>
      <w:r>
        <w:tab/>
      </w:r>
      <w:r w:rsidR="00F1109A">
        <w:rPr>
          <w:b/>
          <w:color w:val="2B579A"/>
          <w:shd w:val="clear" w:color="auto" w:fill="E6E6E6"/>
        </w:rPr>
        <w:fldChar w:fldCharType="begin"/>
      </w:r>
      <w:r w:rsidR="00F1109A">
        <w:instrText xml:space="preserve"> REF ReactivePower \h </w:instrText>
      </w:r>
      <w:r w:rsidR="00F1109A">
        <w:rPr>
          <w:b/>
          <w:color w:val="2B579A"/>
          <w:shd w:val="clear" w:color="auto" w:fill="E6E6E6"/>
        </w:rPr>
      </w:r>
      <w:r w:rsidR="00F1109A">
        <w:rPr>
          <w:b/>
          <w:color w:val="2B579A"/>
          <w:shd w:val="clear" w:color="auto" w:fill="E6E6E6"/>
        </w:rPr>
        <w:fldChar w:fldCharType="separate"/>
      </w:r>
      <w:r w:rsidR="005C572C" w:rsidRPr="0076424C">
        <w:rPr>
          <w:b/>
        </w:rPr>
        <w:t>Reactive Power</w:t>
      </w:r>
      <w:r w:rsidR="00F1109A">
        <w:rPr>
          <w:b/>
          <w:color w:val="2B579A"/>
          <w:shd w:val="clear" w:color="auto" w:fill="E6E6E6"/>
        </w:rPr>
        <w:fldChar w:fldCharType="end"/>
      </w:r>
      <w:r>
        <w:t xml:space="preserve"> control – a service where a </w:t>
      </w:r>
      <w:r w:rsidR="00702916">
        <w:rPr>
          <w:b/>
          <w:color w:val="2B579A"/>
          <w:shd w:val="clear" w:color="auto" w:fill="E6E6E6"/>
        </w:rPr>
        <w:fldChar w:fldCharType="begin"/>
      </w:r>
      <w:r w:rsidR="00702916">
        <w:instrText xml:space="preserve"> REF DemandServicesProvider \h </w:instrText>
      </w:r>
      <w:r w:rsidR="00702916">
        <w:rPr>
          <w:b/>
          <w:color w:val="2B579A"/>
          <w:shd w:val="clear" w:color="auto" w:fill="E6E6E6"/>
        </w:rPr>
      </w:r>
      <w:r w:rsidR="00702916">
        <w:rPr>
          <w:b/>
          <w:color w:val="2B579A"/>
          <w:shd w:val="clear" w:color="auto" w:fill="E6E6E6"/>
        </w:rPr>
        <w:fldChar w:fldCharType="separate"/>
      </w:r>
      <w:r w:rsidR="005C572C">
        <w:rPr>
          <w:b/>
        </w:rPr>
        <w:t>Demand Services Provider</w:t>
      </w:r>
      <w:r w:rsidR="00702916">
        <w:rPr>
          <w:b/>
          <w:color w:val="2B579A"/>
          <w:shd w:val="clear" w:color="auto" w:fill="E6E6E6"/>
        </w:rPr>
        <w:fldChar w:fldCharType="end"/>
      </w:r>
      <w:r>
        <w:rPr>
          <w:b/>
        </w:rPr>
        <w:t xml:space="preserve"> </w:t>
      </w:r>
      <w:r>
        <w:t xml:space="preserve">makes available the modulation by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rsidR="00845F4A">
        <w:rPr>
          <w:b/>
        </w:rPr>
        <w:t xml:space="preserve"> </w:t>
      </w:r>
      <w:r>
        <w:t xml:space="preserve">of one or more </w:t>
      </w:r>
      <w:r w:rsidR="004B711F">
        <w:rPr>
          <w:b/>
          <w:color w:val="2B579A"/>
          <w:shd w:val="clear" w:color="auto" w:fill="E6E6E6"/>
        </w:rPr>
        <w:fldChar w:fldCharType="begin"/>
      </w:r>
      <w:r w:rsidR="004B711F">
        <w:instrText xml:space="preserve"> REF Customer \h </w:instrText>
      </w:r>
      <w:r w:rsidR="004B711F">
        <w:rPr>
          <w:b/>
          <w:color w:val="2B579A"/>
          <w:shd w:val="clear" w:color="auto" w:fill="E6E6E6"/>
        </w:rPr>
      </w:r>
      <w:r w:rsidR="004B711F">
        <w:rPr>
          <w:b/>
          <w:color w:val="2B579A"/>
          <w:shd w:val="clear" w:color="auto" w:fill="E6E6E6"/>
        </w:rPr>
        <w:fldChar w:fldCharType="separate"/>
      </w:r>
      <w:r w:rsidR="005C572C" w:rsidRPr="0076424C">
        <w:rPr>
          <w:b/>
        </w:rPr>
        <w:t>Customer</w:t>
      </w:r>
      <w:r w:rsidR="004B711F">
        <w:rPr>
          <w:b/>
          <w:color w:val="2B579A"/>
          <w:shd w:val="clear" w:color="auto" w:fill="E6E6E6"/>
        </w:rPr>
        <w:fldChar w:fldCharType="end"/>
      </w:r>
      <w:r w:rsidRPr="00A149DD">
        <w:rPr>
          <w:b/>
        </w:rPr>
        <w:t>s</w:t>
      </w:r>
      <w:r>
        <w:rPr>
          <w:b/>
        </w:rPr>
        <w:t>’</w:t>
      </w:r>
      <w:r>
        <w:t xml:space="preserve"> </w:t>
      </w:r>
      <w:r w:rsidR="00F1109A">
        <w:rPr>
          <w:b/>
          <w:color w:val="2B579A"/>
          <w:shd w:val="clear" w:color="auto" w:fill="E6E6E6"/>
        </w:rPr>
        <w:fldChar w:fldCharType="begin"/>
      </w:r>
      <w:r w:rsidR="00F1109A">
        <w:instrText xml:space="preserve"> REF ReactivePower \h </w:instrText>
      </w:r>
      <w:r w:rsidR="00F1109A">
        <w:rPr>
          <w:b/>
          <w:color w:val="2B579A"/>
          <w:shd w:val="clear" w:color="auto" w:fill="E6E6E6"/>
        </w:rPr>
      </w:r>
      <w:r w:rsidR="00F1109A">
        <w:rPr>
          <w:b/>
          <w:color w:val="2B579A"/>
          <w:shd w:val="clear" w:color="auto" w:fill="E6E6E6"/>
        </w:rPr>
        <w:fldChar w:fldCharType="separate"/>
      </w:r>
      <w:r w:rsidR="005C572C" w:rsidRPr="0076424C">
        <w:rPr>
          <w:b/>
        </w:rPr>
        <w:t>Reactive Power</w:t>
      </w:r>
      <w:r w:rsidR="00F1109A">
        <w:rPr>
          <w:b/>
          <w:color w:val="2B579A"/>
          <w:shd w:val="clear" w:color="auto" w:fill="E6E6E6"/>
        </w:rPr>
        <w:fldChar w:fldCharType="end"/>
      </w:r>
      <w:r>
        <w:t xml:space="preserve"> production or consumption within one or more </w:t>
      </w:r>
      <w:r w:rsidR="004B711F">
        <w:rPr>
          <w:b/>
          <w:color w:val="2B579A"/>
          <w:shd w:val="clear" w:color="auto" w:fill="E6E6E6"/>
        </w:rPr>
        <w:fldChar w:fldCharType="begin"/>
      </w:r>
      <w:r w:rsidR="004B711F">
        <w:instrText xml:space="preserve"> REF Customer \h </w:instrText>
      </w:r>
      <w:r w:rsidR="004B711F">
        <w:rPr>
          <w:b/>
          <w:color w:val="2B579A"/>
          <w:shd w:val="clear" w:color="auto" w:fill="E6E6E6"/>
        </w:rPr>
      </w:r>
      <w:r w:rsidR="004B711F">
        <w:rPr>
          <w:b/>
          <w:color w:val="2B579A"/>
          <w:shd w:val="clear" w:color="auto" w:fill="E6E6E6"/>
        </w:rPr>
        <w:fldChar w:fldCharType="separate"/>
      </w:r>
      <w:r w:rsidR="005C572C" w:rsidRPr="0076424C">
        <w:rPr>
          <w:b/>
        </w:rPr>
        <w:t>Customer</w:t>
      </w:r>
      <w:r w:rsidR="004B711F">
        <w:rPr>
          <w:b/>
          <w:color w:val="2B579A"/>
          <w:shd w:val="clear" w:color="auto" w:fill="E6E6E6"/>
        </w:rPr>
        <w:fldChar w:fldCharType="end"/>
      </w:r>
      <w:r w:rsidRPr="00A149DD">
        <w:rPr>
          <w:b/>
        </w:rPr>
        <w:t>s</w:t>
      </w:r>
      <w:r>
        <w:rPr>
          <w:b/>
        </w:rPr>
        <w:t>’</w:t>
      </w:r>
      <w:r w:rsidRPr="00A149DD">
        <w:rPr>
          <w:b/>
        </w:rPr>
        <w:t xml:space="preserve"> </w:t>
      </w:r>
      <w:r w:rsidR="00F1109A">
        <w:rPr>
          <w:b/>
          <w:color w:val="2B579A"/>
          <w:shd w:val="clear" w:color="auto" w:fill="E6E6E6"/>
        </w:rPr>
        <w:fldChar w:fldCharType="begin"/>
      </w:r>
      <w:r w:rsidR="00F1109A">
        <w:rPr>
          <w:b/>
        </w:rPr>
        <w:instrText xml:space="preserve"> REF DemandFacility \h </w:instrText>
      </w:r>
      <w:r w:rsidR="00F1109A">
        <w:rPr>
          <w:b/>
          <w:color w:val="2B579A"/>
          <w:shd w:val="clear" w:color="auto" w:fill="E6E6E6"/>
        </w:rPr>
      </w:r>
      <w:r w:rsidR="00F1109A">
        <w:rPr>
          <w:b/>
          <w:color w:val="2B579A"/>
          <w:shd w:val="clear" w:color="auto" w:fill="E6E6E6"/>
        </w:rPr>
        <w:fldChar w:fldCharType="separate"/>
      </w:r>
      <w:r w:rsidR="005C572C">
        <w:rPr>
          <w:b/>
        </w:rPr>
        <w:t>Demand Facilit</w:t>
      </w:r>
      <w:r w:rsidR="00F1109A">
        <w:rPr>
          <w:b/>
          <w:color w:val="2B579A"/>
          <w:shd w:val="clear" w:color="auto" w:fill="E6E6E6"/>
        </w:rPr>
        <w:fldChar w:fldCharType="end"/>
      </w:r>
      <w:r>
        <w:rPr>
          <w:b/>
        </w:rPr>
        <w:t>ies</w:t>
      </w:r>
      <w:r>
        <w:t xml:space="preserve">.  </w:t>
      </w:r>
    </w:p>
    <w:p w14:paraId="73956988" w14:textId="77777777" w:rsidR="00700F9B" w:rsidRPr="007F7A72" w:rsidRDefault="00700F9B" w:rsidP="00700F9B">
      <w:pPr>
        <w:keepNext/>
        <w:rPr>
          <w:b/>
        </w:rPr>
      </w:pPr>
      <w:r w:rsidRPr="007F7A72">
        <w:rPr>
          <w:b/>
        </w:rPr>
        <w:t>DPC9.3</w:t>
      </w:r>
      <w:r w:rsidRPr="007F7A72">
        <w:rPr>
          <w:b/>
        </w:rPr>
        <w:tab/>
        <w:t>Technical Requirements</w:t>
      </w:r>
    </w:p>
    <w:p w14:paraId="45FE7D2B" w14:textId="77777777" w:rsidR="00700F9B" w:rsidRPr="009C088D" w:rsidRDefault="00700F9B" w:rsidP="00700F9B">
      <w:pPr>
        <w:rPr>
          <w:b/>
        </w:rPr>
      </w:pPr>
      <w:r w:rsidRPr="009C088D">
        <w:rPr>
          <w:b/>
        </w:rPr>
        <w:t>DPC9.3.1</w:t>
      </w:r>
      <w:r w:rsidRPr="009C088D">
        <w:rPr>
          <w:b/>
        </w:rPr>
        <w:tab/>
        <w:t>Voltage Ranges</w:t>
      </w:r>
    </w:p>
    <w:p w14:paraId="4F14B0B7" w14:textId="7B92EC94" w:rsidR="00700F9B" w:rsidRDefault="00700F9B" w:rsidP="00700F9B">
      <w:r>
        <w:t>DPC9.3.1.1</w:t>
      </w:r>
      <w:r>
        <w:tab/>
        <w:t xml:space="preserve">Any </w:t>
      </w:r>
      <w:r w:rsidR="0087028A">
        <w:rPr>
          <w:color w:val="2B579A"/>
          <w:shd w:val="clear" w:color="auto" w:fill="E6E6E6"/>
        </w:rPr>
        <w:fldChar w:fldCharType="begin"/>
      </w:r>
      <w:r w:rsidR="0087028A">
        <w:instrText xml:space="preserve"> REF DemandUnit \h </w:instrText>
      </w:r>
      <w:r w:rsidR="0087028A">
        <w:rPr>
          <w:color w:val="2B579A"/>
          <w:shd w:val="clear" w:color="auto" w:fill="E6E6E6"/>
        </w:rPr>
      </w:r>
      <w:r w:rsidR="0087028A">
        <w:rPr>
          <w:color w:val="2B579A"/>
          <w:shd w:val="clear" w:color="auto" w:fill="E6E6E6"/>
        </w:rPr>
        <w:fldChar w:fldCharType="separate"/>
      </w:r>
      <w:r w:rsidR="005C572C">
        <w:rPr>
          <w:b/>
        </w:rPr>
        <w:t>Demand Unit</w:t>
      </w:r>
      <w:r w:rsidR="0087028A">
        <w:rPr>
          <w:color w:val="2B579A"/>
          <w:shd w:val="clear" w:color="auto" w:fill="E6E6E6"/>
        </w:rPr>
        <w:fldChar w:fldCharType="end"/>
      </w:r>
      <w:r>
        <w:t xml:space="preserve"> must be able to remain connected and operating normally when the supply voltage is within the range of 0.90pu to 1.10pu of nominal declared voltage.</w:t>
      </w:r>
    </w:p>
    <w:p w14:paraId="67CC2B01" w14:textId="77777777" w:rsidR="00700F9B" w:rsidRPr="009C088D" w:rsidRDefault="00700F9B" w:rsidP="00700F9B">
      <w:pPr>
        <w:rPr>
          <w:b/>
        </w:rPr>
      </w:pPr>
      <w:r w:rsidRPr="009C088D">
        <w:rPr>
          <w:b/>
        </w:rPr>
        <w:t>DPC9.3.2</w:t>
      </w:r>
      <w:r w:rsidRPr="009C088D">
        <w:rPr>
          <w:b/>
        </w:rPr>
        <w:tab/>
        <w:t>Frequency Ranges</w:t>
      </w:r>
    </w:p>
    <w:p w14:paraId="1E9AACFE" w14:textId="7B4F91FB" w:rsidR="00700F9B" w:rsidRDefault="00700F9B" w:rsidP="00700F9B">
      <w:r>
        <w:t>DPC9.3.2.1</w:t>
      </w:r>
      <w:r>
        <w:tab/>
      </w:r>
      <w:r w:rsidRPr="00690594">
        <w:t xml:space="preserve">The </w:t>
      </w:r>
      <w:r w:rsidRPr="00767A64">
        <w:rPr>
          <w:b/>
        </w:rPr>
        <w:t xml:space="preserve">System </w:t>
      </w:r>
      <w:r w:rsidR="0087028A">
        <w:rPr>
          <w:color w:val="2B579A"/>
          <w:shd w:val="clear" w:color="auto" w:fill="E6E6E6"/>
        </w:rPr>
        <w:fldChar w:fldCharType="begin"/>
      </w:r>
      <w:r w:rsidR="0087028A">
        <w:instrText xml:space="preserve"> REF Frequency \h </w:instrText>
      </w:r>
      <w:r w:rsidR="0087028A">
        <w:rPr>
          <w:color w:val="2B579A"/>
          <w:shd w:val="clear" w:color="auto" w:fill="E6E6E6"/>
        </w:rPr>
      </w:r>
      <w:r w:rsidR="0087028A">
        <w:rPr>
          <w:color w:val="2B579A"/>
          <w:shd w:val="clear" w:color="auto" w:fill="E6E6E6"/>
        </w:rPr>
        <w:fldChar w:fldCharType="separate"/>
      </w:r>
      <w:r w:rsidR="005C572C" w:rsidRPr="0076424C">
        <w:rPr>
          <w:b/>
        </w:rPr>
        <w:t>Frequency</w:t>
      </w:r>
      <w:r w:rsidR="0087028A">
        <w:rPr>
          <w:color w:val="2B579A"/>
          <w:shd w:val="clear" w:color="auto" w:fill="E6E6E6"/>
        </w:rPr>
        <w:fldChar w:fldCharType="end"/>
      </w:r>
      <w:r w:rsidRPr="00690594">
        <w:t xml:space="preserve"> could rise to 52Hz or fall to 47Hz in exceptional circumstances. </w:t>
      </w:r>
      <w:r>
        <w:t xml:space="preserve"> Any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t xml:space="preserve"> must be able to remain connected and operating normally in accordance with the following table</w:t>
      </w:r>
      <w:r w:rsidRPr="00690594">
        <w:t>:</w:t>
      </w:r>
    </w:p>
    <w:tbl>
      <w:tblPr>
        <w:tblW w:w="0" w:type="auto"/>
        <w:tblInd w:w="1526" w:type="dxa"/>
        <w:tblLook w:val="01E0" w:firstRow="1" w:lastRow="1" w:firstColumn="1" w:lastColumn="1" w:noHBand="0" w:noVBand="0"/>
      </w:tblPr>
      <w:tblGrid>
        <w:gridCol w:w="2613"/>
        <w:gridCol w:w="4887"/>
      </w:tblGrid>
      <w:tr w:rsidR="00700F9B" w:rsidRPr="00690594" w14:paraId="42489CED" w14:textId="77777777" w:rsidTr="00A6020F">
        <w:tc>
          <w:tcPr>
            <w:tcW w:w="2613" w:type="dxa"/>
          </w:tcPr>
          <w:p w14:paraId="2EEB47C5" w14:textId="14693A59" w:rsidR="00700F9B" w:rsidRPr="00690594" w:rsidRDefault="0087028A" w:rsidP="00A6020F">
            <w:pPr>
              <w:spacing w:before="120" w:after="120"/>
              <w:rPr>
                <w:u w:val="single"/>
              </w:rPr>
            </w:pPr>
            <w:r>
              <w:rPr>
                <w:color w:val="2B579A"/>
                <w:shd w:val="clear" w:color="auto" w:fill="E6E6E6"/>
              </w:rPr>
              <w:fldChar w:fldCharType="begin"/>
            </w:r>
            <w:r>
              <w:instrText xml:space="preserve"> REF Frequency \h </w:instrText>
            </w:r>
            <w:r>
              <w:rPr>
                <w:color w:val="2B579A"/>
                <w:shd w:val="clear" w:color="auto" w:fill="E6E6E6"/>
              </w:rPr>
            </w:r>
            <w:r>
              <w:rPr>
                <w:color w:val="2B579A"/>
                <w:shd w:val="clear" w:color="auto" w:fill="E6E6E6"/>
              </w:rPr>
              <w:fldChar w:fldCharType="separate"/>
            </w:r>
            <w:r w:rsidR="005C572C" w:rsidRPr="0076424C">
              <w:rPr>
                <w:b/>
              </w:rPr>
              <w:t>Frequency</w:t>
            </w:r>
            <w:r>
              <w:rPr>
                <w:color w:val="2B579A"/>
                <w:shd w:val="clear" w:color="auto" w:fill="E6E6E6"/>
              </w:rPr>
              <w:fldChar w:fldCharType="end"/>
            </w:r>
            <w:r w:rsidR="00700F9B" w:rsidRPr="00690594">
              <w:rPr>
                <w:u w:val="single"/>
              </w:rPr>
              <w:t xml:space="preserve"> Range</w:t>
            </w:r>
          </w:p>
        </w:tc>
        <w:tc>
          <w:tcPr>
            <w:tcW w:w="4887" w:type="dxa"/>
          </w:tcPr>
          <w:p w14:paraId="132D0C96" w14:textId="77777777" w:rsidR="00700F9B" w:rsidRPr="00690594" w:rsidRDefault="00700F9B" w:rsidP="00A6020F">
            <w:pPr>
              <w:spacing w:before="120" w:after="120"/>
              <w:rPr>
                <w:u w:val="single"/>
              </w:rPr>
            </w:pPr>
            <w:r w:rsidRPr="00690594">
              <w:rPr>
                <w:u w:val="single"/>
              </w:rPr>
              <w:t>Requirement</w:t>
            </w:r>
          </w:p>
        </w:tc>
      </w:tr>
      <w:tr w:rsidR="00700F9B" w:rsidRPr="00690594" w14:paraId="6734F0E4" w14:textId="77777777" w:rsidTr="00A6020F">
        <w:tc>
          <w:tcPr>
            <w:tcW w:w="2613" w:type="dxa"/>
          </w:tcPr>
          <w:p w14:paraId="76B9000B" w14:textId="77777777" w:rsidR="00700F9B" w:rsidRPr="00690594" w:rsidRDefault="00700F9B" w:rsidP="00A6020F">
            <w:pPr>
              <w:spacing w:before="120" w:after="120"/>
            </w:pPr>
            <w:r w:rsidRPr="00690594">
              <w:t>47Hz - 47.5Hz</w:t>
            </w:r>
          </w:p>
        </w:tc>
        <w:tc>
          <w:tcPr>
            <w:tcW w:w="4887" w:type="dxa"/>
          </w:tcPr>
          <w:p w14:paraId="32439EEE" w14:textId="3D9D9D80" w:rsidR="00700F9B" w:rsidRPr="00690594" w:rsidRDefault="00700F9B" w:rsidP="00A6020F">
            <w:pPr>
              <w:spacing w:before="120" w:after="120"/>
              <w:ind w:left="75" w:firstLine="0"/>
            </w:pPr>
            <w:r w:rsidRPr="00690594">
              <w:t xml:space="preserve">Operation for a period of at least 20 seconds is required each time the </w:t>
            </w:r>
            <w:r w:rsidR="0087028A">
              <w:rPr>
                <w:color w:val="2B579A"/>
                <w:shd w:val="clear" w:color="auto" w:fill="E6E6E6"/>
              </w:rPr>
              <w:fldChar w:fldCharType="begin"/>
            </w:r>
            <w:r w:rsidR="0087028A">
              <w:instrText xml:space="preserve"> REF Frequency \h </w:instrText>
            </w:r>
            <w:r w:rsidR="0087028A">
              <w:rPr>
                <w:color w:val="2B579A"/>
                <w:shd w:val="clear" w:color="auto" w:fill="E6E6E6"/>
              </w:rPr>
            </w:r>
            <w:r w:rsidR="0087028A">
              <w:rPr>
                <w:color w:val="2B579A"/>
                <w:shd w:val="clear" w:color="auto" w:fill="E6E6E6"/>
              </w:rPr>
              <w:fldChar w:fldCharType="separate"/>
            </w:r>
            <w:r w:rsidR="005C572C" w:rsidRPr="0076424C">
              <w:rPr>
                <w:b/>
              </w:rPr>
              <w:t>Frequency</w:t>
            </w:r>
            <w:r w:rsidR="0087028A">
              <w:rPr>
                <w:color w:val="2B579A"/>
                <w:shd w:val="clear" w:color="auto" w:fill="E6E6E6"/>
              </w:rPr>
              <w:fldChar w:fldCharType="end"/>
            </w:r>
            <w:r w:rsidRPr="00690594">
              <w:t xml:space="preserve"> is below 47.5Hz.</w:t>
            </w:r>
          </w:p>
        </w:tc>
      </w:tr>
      <w:tr w:rsidR="00700F9B" w:rsidRPr="00690594" w14:paraId="0CF48907" w14:textId="77777777" w:rsidTr="00A6020F">
        <w:tc>
          <w:tcPr>
            <w:tcW w:w="2613" w:type="dxa"/>
          </w:tcPr>
          <w:p w14:paraId="750A5243" w14:textId="77777777" w:rsidR="00700F9B" w:rsidRPr="00690594" w:rsidRDefault="00700F9B" w:rsidP="00A6020F">
            <w:pPr>
              <w:spacing w:before="120" w:after="120"/>
            </w:pPr>
            <w:r w:rsidRPr="00690594">
              <w:t>47.5Hz - 49.0Hz</w:t>
            </w:r>
          </w:p>
        </w:tc>
        <w:tc>
          <w:tcPr>
            <w:tcW w:w="4887" w:type="dxa"/>
          </w:tcPr>
          <w:p w14:paraId="2802C2B6" w14:textId="58B2BC8C" w:rsidR="00700F9B" w:rsidRPr="00690594" w:rsidRDefault="00700F9B" w:rsidP="00A6020F">
            <w:pPr>
              <w:spacing w:before="120" w:after="120"/>
              <w:ind w:left="75" w:firstLine="0"/>
            </w:pPr>
            <w:r w:rsidRPr="00690594">
              <w:t xml:space="preserve">Operation for a period of at least 90 minutes is required each time the </w:t>
            </w:r>
            <w:r w:rsidR="0087028A">
              <w:rPr>
                <w:color w:val="2B579A"/>
                <w:shd w:val="clear" w:color="auto" w:fill="E6E6E6"/>
              </w:rPr>
              <w:fldChar w:fldCharType="begin"/>
            </w:r>
            <w:r w:rsidR="0087028A">
              <w:instrText xml:space="preserve"> REF Frequency \h </w:instrText>
            </w:r>
            <w:r w:rsidR="0087028A">
              <w:rPr>
                <w:color w:val="2B579A"/>
                <w:shd w:val="clear" w:color="auto" w:fill="E6E6E6"/>
              </w:rPr>
            </w:r>
            <w:r w:rsidR="0087028A">
              <w:rPr>
                <w:color w:val="2B579A"/>
                <w:shd w:val="clear" w:color="auto" w:fill="E6E6E6"/>
              </w:rPr>
              <w:fldChar w:fldCharType="separate"/>
            </w:r>
            <w:r w:rsidR="005C572C" w:rsidRPr="0076424C">
              <w:rPr>
                <w:b/>
              </w:rPr>
              <w:t>Frequency</w:t>
            </w:r>
            <w:r w:rsidR="0087028A">
              <w:rPr>
                <w:color w:val="2B579A"/>
                <w:shd w:val="clear" w:color="auto" w:fill="E6E6E6"/>
              </w:rPr>
              <w:fldChar w:fldCharType="end"/>
            </w:r>
            <w:r w:rsidRPr="00690594">
              <w:t xml:space="preserve"> is below 49.0Hz.</w:t>
            </w:r>
          </w:p>
        </w:tc>
      </w:tr>
      <w:tr w:rsidR="00700F9B" w:rsidRPr="00690594" w14:paraId="26CBD790" w14:textId="77777777" w:rsidTr="00A6020F">
        <w:tc>
          <w:tcPr>
            <w:tcW w:w="2613" w:type="dxa"/>
          </w:tcPr>
          <w:p w14:paraId="1C397AE8" w14:textId="77777777" w:rsidR="00700F9B" w:rsidRPr="00690594" w:rsidRDefault="00700F9B" w:rsidP="00A6020F">
            <w:pPr>
              <w:spacing w:before="120" w:after="120"/>
            </w:pPr>
            <w:r w:rsidRPr="00690594">
              <w:t>49.0Hz - 51Hz</w:t>
            </w:r>
          </w:p>
        </w:tc>
        <w:tc>
          <w:tcPr>
            <w:tcW w:w="4887" w:type="dxa"/>
          </w:tcPr>
          <w:p w14:paraId="642CD3F2" w14:textId="77777777" w:rsidR="00700F9B" w:rsidRPr="00690594" w:rsidRDefault="00700F9B" w:rsidP="00A6020F">
            <w:pPr>
              <w:spacing w:before="120" w:after="120"/>
              <w:ind w:left="75" w:firstLine="0"/>
            </w:pPr>
            <w:r w:rsidRPr="00690594">
              <w:t>Continuous operation is required</w:t>
            </w:r>
          </w:p>
        </w:tc>
      </w:tr>
      <w:tr w:rsidR="00700F9B" w:rsidRPr="00690594" w14:paraId="3CC47E44" w14:textId="77777777" w:rsidTr="00A6020F">
        <w:tc>
          <w:tcPr>
            <w:tcW w:w="2613" w:type="dxa"/>
          </w:tcPr>
          <w:p w14:paraId="75197152" w14:textId="77777777" w:rsidR="00700F9B" w:rsidRPr="00690594" w:rsidRDefault="00700F9B" w:rsidP="00A6020F">
            <w:pPr>
              <w:spacing w:before="120" w:after="120"/>
            </w:pPr>
            <w:r w:rsidRPr="00690594">
              <w:t>51Hz - 51.5Hz</w:t>
            </w:r>
          </w:p>
        </w:tc>
        <w:tc>
          <w:tcPr>
            <w:tcW w:w="4887" w:type="dxa"/>
          </w:tcPr>
          <w:p w14:paraId="6C1D57F7" w14:textId="45BE3D9F" w:rsidR="00700F9B" w:rsidRPr="00690594" w:rsidRDefault="00700F9B" w:rsidP="00A6020F">
            <w:pPr>
              <w:spacing w:before="120" w:after="120"/>
              <w:ind w:left="75" w:firstLine="0"/>
            </w:pPr>
            <w:r w:rsidRPr="00690594">
              <w:t xml:space="preserve">Operation for a period of at least 90 minutes is required each time the </w:t>
            </w:r>
            <w:r w:rsidR="0087028A">
              <w:rPr>
                <w:color w:val="2B579A"/>
                <w:shd w:val="clear" w:color="auto" w:fill="E6E6E6"/>
              </w:rPr>
              <w:fldChar w:fldCharType="begin"/>
            </w:r>
            <w:r w:rsidR="0087028A">
              <w:instrText xml:space="preserve"> REF Frequency \h </w:instrText>
            </w:r>
            <w:r w:rsidR="0087028A">
              <w:rPr>
                <w:color w:val="2B579A"/>
                <w:shd w:val="clear" w:color="auto" w:fill="E6E6E6"/>
              </w:rPr>
            </w:r>
            <w:r w:rsidR="0087028A">
              <w:rPr>
                <w:color w:val="2B579A"/>
                <w:shd w:val="clear" w:color="auto" w:fill="E6E6E6"/>
              </w:rPr>
              <w:fldChar w:fldCharType="separate"/>
            </w:r>
            <w:r w:rsidR="005C572C" w:rsidRPr="0076424C">
              <w:rPr>
                <w:b/>
              </w:rPr>
              <w:t>Frequency</w:t>
            </w:r>
            <w:r w:rsidR="0087028A">
              <w:rPr>
                <w:color w:val="2B579A"/>
                <w:shd w:val="clear" w:color="auto" w:fill="E6E6E6"/>
              </w:rPr>
              <w:fldChar w:fldCharType="end"/>
            </w:r>
            <w:r w:rsidRPr="00690594">
              <w:t xml:space="preserve"> is above 51Hz.</w:t>
            </w:r>
          </w:p>
        </w:tc>
      </w:tr>
      <w:tr w:rsidR="00700F9B" w:rsidRPr="00690594" w14:paraId="2579DFC1" w14:textId="77777777" w:rsidTr="00A6020F">
        <w:tc>
          <w:tcPr>
            <w:tcW w:w="2613" w:type="dxa"/>
          </w:tcPr>
          <w:p w14:paraId="592CC0F5" w14:textId="77777777" w:rsidR="00700F9B" w:rsidRPr="00690594" w:rsidRDefault="00700F9B" w:rsidP="00A6020F">
            <w:pPr>
              <w:spacing w:before="120" w:after="120"/>
            </w:pPr>
            <w:r w:rsidRPr="00690594">
              <w:lastRenderedPageBreak/>
              <w:t>51.5Hz - 52Hz</w:t>
            </w:r>
          </w:p>
        </w:tc>
        <w:tc>
          <w:tcPr>
            <w:tcW w:w="4887" w:type="dxa"/>
          </w:tcPr>
          <w:p w14:paraId="24F35112" w14:textId="381D10E3" w:rsidR="00700F9B" w:rsidRPr="00690594" w:rsidRDefault="00700F9B" w:rsidP="00A6020F">
            <w:pPr>
              <w:spacing w:before="120" w:after="120"/>
              <w:ind w:left="75" w:firstLine="0"/>
            </w:pPr>
            <w:r w:rsidRPr="00690594">
              <w:t xml:space="preserve">Operation for a period of at least 15 minutes is required each time the </w:t>
            </w:r>
            <w:r w:rsidR="0087028A">
              <w:rPr>
                <w:color w:val="2B579A"/>
                <w:shd w:val="clear" w:color="auto" w:fill="E6E6E6"/>
              </w:rPr>
              <w:fldChar w:fldCharType="begin"/>
            </w:r>
            <w:r w:rsidR="0087028A">
              <w:instrText xml:space="preserve"> REF Frequency \h </w:instrText>
            </w:r>
            <w:r w:rsidR="0087028A">
              <w:rPr>
                <w:color w:val="2B579A"/>
                <w:shd w:val="clear" w:color="auto" w:fill="E6E6E6"/>
              </w:rPr>
            </w:r>
            <w:r w:rsidR="0087028A">
              <w:rPr>
                <w:color w:val="2B579A"/>
                <w:shd w:val="clear" w:color="auto" w:fill="E6E6E6"/>
              </w:rPr>
              <w:fldChar w:fldCharType="separate"/>
            </w:r>
            <w:r w:rsidR="005C572C" w:rsidRPr="0076424C">
              <w:rPr>
                <w:b/>
              </w:rPr>
              <w:t>Frequency</w:t>
            </w:r>
            <w:r w:rsidR="0087028A">
              <w:rPr>
                <w:color w:val="2B579A"/>
                <w:shd w:val="clear" w:color="auto" w:fill="E6E6E6"/>
              </w:rPr>
              <w:fldChar w:fldCharType="end"/>
            </w:r>
            <w:r w:rsidRPr="00690594">
              <w:t xml:space="preserve"> is above 51.5Hz.</w:t>
            </w:r>
          </w:p>
        </w:tc>
      </w:tr>
    </w:tbl>
    <w:p w14:paraId="4F89BC24" w14:textId="77777777" w:rsidR="00700F9B" w:rsidRDefault="00700F9B" w:rsidP="00700F9B"/>
    <w:p w14:paraId="7203806D" w14:textId="43C0DA59" w:rsidR="00700F9B" w:rsidRDefault="00700F9B" w:rsidP="00700F9B">
      <w:r>
        <w:t>DPC9.3.2.2</w:t>
      </w:r>
      <w:r>
        <w:tab/>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rsidRPr="00767A64">
        <w:rPr>
          <w:b/>
        </w:rPr>
        <w:t>s</w:t>
      </w:r>
      <w:r>
        <w:t xml:space="preserve"> must remain connected and operating normally for rates of change of frequency up to 1 Hzs</w:t>
      </w:r>
      <w:r w:rsidRPr="00244086">
        <w:rPr>
          <w:vertAlign w:val="superscript"/>
        </w:rPr>
        <w:t>-1</w:t>
      </w:r>
      <w:r>
        <w:rPr>
          <w:vertAlign w:val="superscript"/>
        </w:rPr>
        <w:t xml:space="preserve"> </w:t>
      </w:r>
      <w:r w:rsidRPr="003B2AC7">
        <w:t>measure</w:t>
      </w:r>
      <w:r>
        <w:t>d</w:t>
      </w:r>
      <w:r w:rsidRPr="003B2AC7">
        <w:t xml:space="preserve"> over </w:t>
      </w:r>
      <w:r w:rsidRPr="00F649FA">
        <w:t xml:space="preserve">500 </w:t>
      </w:r>
      <w:proofErr w:type="spellStart"/>
      <w:r w:rsidRPr="00F649FA">
        <w:t>ms</w:t>
      </w:r>
      <w:proofErr w:type="spellEnd"/>
      <w:r>
        <w:t>.</w:t>
      </w:r>
    </w:p>
    <w:p w14:paraId="0B62BD27" w14:textId="77777777" w:rsidR="00700F9B" w:rsidRPr="005006BA" w:rsidRDefault="00700F9B" w:rsidP="00700F9B">
      <w:pPr>
        <w:rPr>
          <w:b/>
        </w:rPr>
      </w:pPr>
      <w:r w:rsidRPr="005006BA">
        <w:rPr>
          <w:b/>
        </w:rPr>
        <w:t>DPC9.3.3</w:t>
      </w:r>
      <w:r w:rsidRPr="005006BA">
        <w:rPr>
          <w:b/>
        </w:rPr>
        <w:tab/>
        <w:t>Modulation</w:t>
      </w:r>
    </w:p>
    <w:p w14:paraId="65FF35D7" w14:textId="3E1BFE35" w:rsidR="00700F9B" w:rsidRDefault="00700F9B" w:rsidP="00700F9B">
      <w:r>
        <w:t>DPC9.3.3.1</w:t>
      </w:r>
      <w:r>
        <w:tab/>
        <w:t xml:space="preserve">A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t xml:space="preserve"> or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rsidRPr="00767A64">
        <w:rPr>
          <w:b/>
        </w:rPr>
        <w:t>s</w:t>
      </w:r>
      <w:r>
        <w:t xml:space="preserve"> must be capable controlling its </w:t>
      </w:r>
      <w:r w:rsidR="0087028A">
        <w:rPr>
          <w:color w:val="2B579A"/>
          <w:shd w:val="clear" w:color="auto" w:fill="E6E6E6"/>
        </w:rPr>
        <w:fldChar w:fldCharType="begin"/>
      </w:r>
      <w:r w:rsidR="0087028A">
        <w:instrText xml:space="preserve"> REF Demand \h </w:instrText>
      </w:r>
      <w:r w:rsidR="0087028A">
        <w:rPr>
          <w:color w:val="2B579A"/>
          <w:shd w:val="clear" w:color="auto" w:fill="E6E6E6"/>
        </w:rPr>
      </w:r>
      <w:r w:rsidR="0087028A">
        <w:rPr>
          <w:color w:val="2B579A"/>
          <w:shd w:val="clear" w:color="auto" w:fill="E6E6E6"/>
        </w:rPr>
        <w:fldChar w:fldCharType="separate"/>
      </w:r>
      <w:r w:rsidR="005C572C" w:rsidRPr="0076424C">
        <w:rPr>
          <w:b/>
        </w:rPr>
        <w:t>Demand</w:t>
      </w:r>
      <w:r w:rsidR="0087028A">
        <w:rPr>
          <w:color w:val="2B579A"/>
          <w:shd w:val="clear" w:color="auto" w:fill="E6E6E6"/>
        </w:rPr>
        <w:fldChar w:fldCharType="end"/>
      </w:r>
      <w:r>
        <w:t xml:space="preserve"> or </w:t>
      </w:r>
      <w:r w:rsidR="0087028A">
        <w:rPr>
          <w:color w:val="2B579A"/>
          <w:shd w:val="clear" w:color="auto" w:fill="E6E6E6"/>
        </w:rPr>
        <w:fldChar w:fldCharType="begin"/>
      </w:r>
      <w:r w:rsidR="0087028A">
        <w:instrText xml:space="preserve"> REF ReactivePower \h </w:instrText>
      </w:r>
      <w:r w:rsidR="0087028A">
        <w:rPr>
          <w:color w:val="2B579A"/>
          <w:shd w:val="clear" w:color="auto" w:fill="E6E6E6"/>
        </w:rPr>
      </w:r>
      <w:r w:rsidR="0087028A">
        <w:rPr>
          <w:color w:val="2B579A"/>
          <w:shd w:val="clear" w:color="auto" w:fill="E6E6E6"/>
        </w:rPr>
        <w:fldChar w:fldCharType="separate"/>
      </w:r>
      <w:r w:rsidR="005C572C" w:rsidRPr="0076424C">
        <w:rPr>
          <w:b/>
        </w:rPr>
        <w:t>Reactive Power</w:t>
      </w:r>
      <w:r w:rsidR="0087028A">
        <w:rPr>
          <w:color w:val="2B579A"/>
          <w:shd w:val="clear" w:color="auto" w:fill="E6E6E6"/>
        </w:rPr>
        <w:fldChar w:fldCharType="end"/>
      </w:r>
      <w:r>
        <w:t xml:space="preserve"> production or consumption over the range specified in any contract with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w:t>
      </w:r>
    </w:p>
    <w:p w14:paraId="0AC16D8C" w14:textId="2B145F07" w:rsidR="00700F9B" w:rsidRDefault="00700F9B" w:rsidP="00700F9B">
      <w:r>
        <w:t>DPC9.3.3.2</w:t>
      </w:r>
      <w:r>
        <w:tab/>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rsidRPr="00767A64">
        <w:rPr>
          <w:b/>
        </w:rPr>
        <w:t>s</w:t>
      </w:r>
      <w:r>
        <w:t xml:space="preserve"> must be equipped to receive modulation instructions either directly, or indirectly via a </w:t>
      </w:r>
      <w:r w:rsidR="00702916">
        <w:rPr>
          <w:b/>
          <w:color w:val="2B579A"/>
          <w:shd w:val="clear" w:color="auto" w:fill="E6E6E6"/>
        </w:rPr>
        <w:fldChar w:fldCharType="begin"/>
      </w:r>
      <w:r w:rsidR="00702916">
        <w:instrText xml:space="preserve"> REF DemandServicesProvider \h </w:instrText>
      </w:r>
      <w:r w:rsidR="00702916">
        <w:rPr>
          <w:b/>
          <w:color w:val="2B579A"/>
          <w:shd w:val="clear" w:color="auto" w:fill="E6E6E6"/>
        </w:rPr>
      </w:r>
      <w:r w:rsidR="00702916">
        <w:rPr>
          <w:b/>
          <w:color w:val="2B579A"/>
          <w:shd w:val="clear" w:color="auto" w:fill="E6E6E6"/>
        </w:rPr>
        <w:fldChar w:fldCharType="separate"/>
      </w:r>
      <w:r w:rsidR="005C572C">
        <w:rPr>
          <w:b/>
        </w:rPr>
        <w:t>Demand Services Provider</w:t>
      </w:r>
      <w:r w:rsidR="00702916">
        <w:rPr>
          <w:b/>
          <w:color w:val="2B579A"/>
          <w:shd w:val="clear" w:color="auto" w:fill="E6E6E6"/>
        </w:rPr>
        <w:fldChar w:fldCharType="end"/>
      </w:r>
      <w:r>
        <w:t xml:space="preserve">, from the </w:t>
      </w:r>
      <w:r w:rsidRPr="00767A64">
        <w:rPr>
          <w:b/>
        </w:rPr>
        <w:t>DNO</w:t>
      </w:r>
      <w:r>
        <w:t>.</w:t>
      </w:r>
    </w:p>
    <w:p w14:paraId="399451AD" w14:textId="66757AD8" w:rsidR="00700F9B" w:rsidRDefault="00845F4A" w:rsidP="00B77034">
      <w:pPr>
        <w:pStyle w:val="ListParagraph"/>
        <w:numPr>
          <w:ilvl w:val="2"/>
          <w:numId w:val="61"/>
        </w:numPr>
        <w:spacing w:after="240"/>
        <w:ind w:hanging="720"/>
        <w:contextualSpacing w:val="0"/>
        <w:jc w:val="both"/>
      </w:pPr>
      <w:r>
        <w:rPr>
          <w:b/>
          <w:color w:val="2B579A"/>
          <w:shd w:val="clear" w:color="auto" w:fill="E6E6E6"/>
        </w:rPr>
        <w:fldChar w:fldCharType="begin"/>
      </w:r>
      <w:r>
        <w:instrText xml:space="preserve"> REF DNO \h </w:instrText>
      </w:r>
      <w:r>
        <w:rPr>
          <w:b/>
          <w:color w:val="2B579A"/>
          <w:shd w:val="clear" w:color="auto" w:fill="E6E6E6"/>
        </w:rPr>
      </w:r>
      <w:r>
        <w:rPr>
          <w:b/>
          <w:color w:val="2B579A"/>
          <w:shd w:val="clear" w:color="auto" w:fill="E6E6E6"/>
        </w:rPr>
        <w:fldChar w:fldCharType="separate"/>
      </w:r>
      <w:r w:rsidR="005C572C" w:rsidRPr="0076424C">
        <w:rPr>
          <w:b/>
        </w:rPr>
        <w:t>DNO</w:t>
      </w:r>
      <w:r>
        <w:rPr>
          <w:b/>
          <w:color w:val="2B579A"/>
          <w:shd w:val="clear" w:color="auto" w:fill="E6E6E6"/>
        </w:rPr>
        <w:fldChar w:fldCharType="end"/>
      </w:r>
      <w:r w:rsidR="00700F9B" w:rsidRPr="00C612F1">
        <w:rPr>
          <w:b/>
        </w:rPr>
        <w:t>s</w:t>
      </w:r>
      <w:r w:rsidR="00700F9B">
        <w:t xml:space="preserve"> currently </w:t>
      </w:r>
      <w:proofErr w:type="gramStart"/>
      <w:r w:rsidR="00700F9B">
        <w:t>are</w:t>
      </w:r>
      <w:proofErr w:type="gramEnd"/>
      <w:r w:rsidR="00700F9B">
        <w:t xml:space="preserve"> developing active network management approaches and there is no common standard for communication protocols.</w:t>
      </w:r>
    </w:p>
    <w:p w14:paraId="0A0E2E12" w14:textId="29CDBA48" w:rsidR="00700F9B" w:rsidRDefault="00700F9B" w:rsidP="00B77034">
      <w:pPr>
        <w:pStyle w:val="ListParagraph"/>
        <w:numPr>
          <w:ilvl w:val="2"/>
          <w:numId w:val="61"/>
        </w:numPr>
        <w:spacing w:after="240"/>
        <w:ind w:hanging="720"/>
        <w:contextualSpacing w:val="0"/>
        <w:jc w:val="both"/>
      </w:pPr>
      <w:r>
        <w:t xml:space="preserve">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will provide details of the method to be employed between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and the </w:t>
      </w:r>
      <w:r w:rsidR="00D020B1">
        <w:rPr>
          <w:b/>
          <w:color w:val="2B579A"/>
          <w:shd w:val="clear" w:color="auto" w:fill="E6E6E6"/>
        </w:rPr>
        <w:fldChar w:fldCharType="begin"/>
      </w:r>
      <w:r w:rsidR="00D020B1">
        <w:instrText xml:space="preserve"> REF DemandServicesProvider \h </w:instrText>
      </w:r>
      <w:r w:rsidR="00D020B1">
        <w:rPr>
          <w:b/>
          <w:color w:val="2B579A"/>
          <w:shd w:val="clear" w:color="auto" w:fill="E6E6E6"/>
        </w:rPr>
      </w:r>
      <w:r w:rsidR="00D020B1">
        <w:rPr>
          <w:b/>
          <w:color w:val="2B579A"/>
          <w:shd w:val="clear" w:color="auto" w:fill="E6E6E6"/>
        </w:rPr>
        <w:fldChar w:fldCharType="separate"/>
      </w:r>
      <w:r w:rsidR="005C572C">
        <w:rPr>
          <w:b/>
        </w:rPr>
        <w:t>Demand Services Provider</w:t>
      </w:r>
      <w:r w:rsidR="00D020B1">
        <w:rPr>
          <w:b/>
          <w:color w:val="2B579A"/>
          <w:shd w:val="clear" w:color="auto" w:fill="E6E6E6"/>
        </w:rPr>
        <w:fldChar w:fldCharType="end"/>
      </w:r>
      <w:r>
        <w:t xml:space="preserve">. Protocols currently in use between </w:t>
      </w:r>
      <w:r w:rsidRPr="00C612F1">
        <w:rPr>
          <w:b/>
        </w:rPr>
        <w:t>DNOs</w:t>
      </w:r>
      <w:r>
        <w:t xml:space="preserve"> and </w:t>
      </w:r>
      <w:r w:rsidR="00D020B1">
        <w:rPr>
          <w:b/>
          <w:color w:val="2B579A"/>
          <w:shd w:val="clear" w:color="auto" w:fill="E6E6E6"/>
        </w:rPr>
        <w:fldChar w:fldCharType="begin"/>
      </w:r>
      <w:r w:rsidR="00D020B1">
        <w:instrText xml:space="preserve"> REF DemandServicesProvider \h </w:instrText>
      </w:r>
      <w:r w:rsidR="00D020B1">
        <w:rPr>
          <w:b/>
          <w:color w:val="2B579A"/>
          <w:shd w:val="clear" w:color="auto" w:fill="E6E6E6"/>
        </w:rPr>
      </w:r>
      <w:r w:rsidR="00D020B1">
        <w:rPr>
          <w:b/>
          <w:color w:val="2B579A"/>
          <w:shd w:val="clear" w:color="auto" w:fill="E6E6E6"/>
        </w:rPr>
        <w:fldChar w:fldCharType="separate"/>
      </w:r>
      <w:r w:rsidR="005C572C">
        <w:rPr>
          <w:b/>
        </w:rPr>
        <w:t>Demand Services Provider</w:t>
      </w:r>
      <w:r w:rsidR="00D020B1">
        <w:rPr>
          <w:b/>
          <w:color w:val="2B579A"/>
          <w:shd w:val="clear" w:color="auto" w:fill="E6E6E6"/>
        </w:rPr>
        <w:fldChar w:fldCharType="end"/>
      </w:r>
      <w:r>
        <w:rPr>
          <w:b/>
        </w:rPr>
        <w:t>s</w:t>
      </w:r>
      <w:r>
        <w:t xml:space="preserve"> include simple current loop; DNP3; IEC 61850.</w:t>
      </w:r>
    </w:p>
    <w:p w14:paraId="5D0A224F" w14:textId="41A661A0" w:rsidR="00700F9B" w:rsidRDefault="00700F9B" w:rsidP="00B77034">
      <w:pPr>
        <w:pStyle w:val="ListParagraph"/>
        <w:numPr>
          <w:ilvl w:val="2"/>
          <w:numId w:val="61"/>
        </w:numPr>
        <w:spacing w:after="240"/>
        <w:ind w:hanging="720"/>
        <w:contextualSpacing w:val="0"/>
        <w:jc w:val="both"/>
      </w:pPr>
      <w:r>
        <w:t xml:space="preserve">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will agree with the </w:t>
      </w:r>
      <w:r w:rsidR="00D020B1">
        <w:rPr>
          <w:b/>
          <w:color w:val="2B579A"/>
          <w:shd w:val="clear" w:color="auto" w:fill="E6E6E6"/>
        </w:rPr>
        <w:fldChar w:fldCharType="begin"/>
      </w:r>
      <w:r w:rsidR="00D020B1">
        <w:instrText xml:space="preserve"> REF DemandServicesProvider \h </w:instrText>
      </w:r>
      <w:r w:rsidR="00D020B1">
        <w:rPr>
          <w:b/>
          <w:color w:val="2B579A"/>
          <w:shd w:val="clear" w:color="auto" w:fill="E6E6E6"/>
        </w:rPr>
      </w:r>
      <w:r w:rsidR="00D020B1">
        <w:rPr>
          <w:b/>
          <w:color w:val="2B579A"/>
          <w:shd w:val="clear" w:color="auto" w:fill="E6E6E6"/>
        </w:rPr>
        <w:fldChar w:fldCharType="separate"/>
      </w:r>
      <w:r w:rsidR="005C572C">
        <w:rPr>
          <w:b/>
        </w:rPr>
        <w:t>Demand Services Provider</w:t>
      </w:r>
      <w:r w:rsidR="00D020B1">
        <w:rPr>
          <w:b/>
          <w:color w:val="2B579A"/>
          <w:shd w:val="clear" w:color="auto" w:fill="E6E6E6"/>
        </w:rPr>
        <w:fldChar w:fldCharType="end"/>
      </w:r>
      <w:r>
        <w:t xml:space="preserve"> the protocol to be used.</w:t>
      </w:r>
    </w:p>
    <w:p w14:paraId="68D30C42" w14:textId="7E8369F0" w:rsidR="00700F9B" w:rsidRDefault="00700F9B" w:rsidP="00B77034">
      <w:pPr>
        <w:pStyle w:val="ListParagraph"/>
        <w:numPr>
          <w:ilvl w:val="2"/>
          <w:numId w:val="61"/>
        </w:numPr>
        <w:spacing w:after="240"/>
        <w:ind w:hanging="720"/>
        <w:contextualSpacing w:val="0"/>
        <w:jc w:val="both"/>
      </w:pPr>
      <w:r>
        <w:t xml:space="preserve">By </w:t>
      </w:r>
      <w:proofErr w:type="gramStart"/>
      <w:r>
        <w:t>default</w:t>
      </w:r>
      <w:proofErr w:type="gramEnd"/>
      <w:r>
        <w:t xml:space="preserve"> if nothing it specified by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then the</w:t>
      </w:r>
      <w:r w:rsidRPr="00140BDD">
        <w:t xml:space="preserve"> interface will take the form of a simple binary output that can be operated by a simple switch or contactor.  When the switch is closed the </w:t>
      </w:r>
      <w:r w:rsidR="0087028A">
        <w:rPr>
          <w:b/>
          <w:color w:val="2B579A"/>
          <w:shd w:val="clear" w:color="auto" w:fill="E6E6E6"/>
        </w:rPr>
        <w:fldChar w:fldCharType="begin"/>
      </w:r>
      <w:r w:rsidR="0087028A">
        <w:instrText xml:space="preserve"> REF DemandUnit \h </w:instrText>
      </w:r>
      <w:r w:rsidR="0087028A">
        <w:rPr>
          <w:b/>
          <w:color w:val="2B579A"/>
          <w:shd w:val="clear" w:color="auto" w:fill="E6E6E6"/>
        </w:rPr>
      </w:r>
      <w:r w:rsidR="0087028A">
        <w:rPr>
          <w:b/>
          <w:color w:val="2B579A"/>
          <w:shd w:val="clear" w:color="auto" w:fill="E6E6E6"/>
        </w:rPr>
        <w:fldChar w:fldCharType="separate"/>
      </w:r>
      <w:r w:rsidR="005C572C">
        <w:rPr>
          <w:b/>
        </w:rPr>
        <w:t>Demand Unit</w:t>
      </w:r>
      <w:r w:rsidR="0087028A">
        <w:rPr>
          <w:b/>
          <w:color w:val="2B579A"/>
          <w:shd w:val="clear" w:color="auto" w:fill="E6E6E6"/>
        </w:rPr>
        <w:fldChar w:fldCharType="end"/>
      </w:r>
      <w:r>
        <w:t xml:space="preserve"> or </w:t>
      </w:r>
      <w:r w:rsidR="005C060B">
        <w:rPr>
          <w:b/>
          <w:color w:val="2B579A"/>
          <w:shd w:val="clear" w:color="auto" w:fill="E6E6E6"/>
        </w:rPr>
        <w:fldChar w:fldCharType="begin"/>
      </w:r>
      <w:r w:rsidR="005C060B">
        <w:instrText xml:space="preserve"> REF DemandFacility \h </w:instrText>
      </w:r>
      <w:r w:rsidR="005C060B">
        <w:rPr>
          <w:b/>
          <w:color w:val="2B579A"/>
          <w:shd w:val="clear" w:color="auto" w:fill="E6E6E6"/>
        </w:rPr>
      </w:r>
      <w:r w:rsidR="005C060B">
        <w:rPr>
          <w:b/>
          <w:color w:val="2B579A"/>
          <w:shd w:val="clear" w:color="auto" w:fill="E6E6E6"/>
        </w:rPr>
        <w:fldChar w:fldCharType="separate"/>
      </w:r>
      <w:r w:rsidR="005C572C">
        <w:rPr>
          <w:b/>
        </w:rPr>
        <w:t>Demand Facilit</w:t>
      </w:r>
      <w:r w:rsidR="005C060B">
        <w:rPr>
          <w:b/>
          <w:color w:val="2B579A"/>
          <w:shd w:val="clear" w:color="auto" w:fill="E6E6E6"/>
        </w:rPr>
        <w:fldChar w:fldCharType="end"/>
      </w:r>
      <w:r w:rsidRPr="00C612F1">
        <w:rPr>
          <w:b/>
        </w:rPr>
        <w:t>y</w:t>
      </w:r>
      <w:r>
        <w:t xml:space="preserve"> </w:t>
      </w:r>
      <w:r w:rsidRPr="00140BDD">
        <w:t xml:space="preserve">can operate normally.  When the switch is opened the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t xml:space="preserve"> </w:t>
      </w:r>
      <w:r w:rsidRPr="00140BDD">
        <w:t xml:space="preserve">will </w:t>
      </w:r>
      <w:r>
        <w:t xml:space="preserve">modulate its </w:t>
      </w:r>
      <w:r w:rsidR="0087028A">
        <w:rPr>
          <w:color w:val="2B579A"/>
          <w:shd w:val="clear" w:color="auto" w:fill="E6E6E6"/>
        </w:rPr>
        <w:fldChar w:fldCharType="begin"/>
      </w:r>
      <w:r w:rsidR="0087028A">
        <w:instrText xml:space="preserve"> REF Demand \h </w:instrText>
      </w:r>
      <w:r w:rsidR="0087028A">
        <w:rPr>
          <w:color w:val="2B579A"/>
          <w:shd w:val="clear" w:color="auto" w:fill="E6E6E6"/>
        </w:rPr>
      </w:r>
      <w:r w:rsidR="0087028A">
        <w:rPr>
          <w:color w:val="2B579A"/>
          <w:shd w:val="clear" w:color="auto" w:fill="E6E6E6"/>
        </w:rPr>
        <w:fldChar w:fldCharType="separate"/>
      </w:r>
      <w:r w:rsidR="005C572C" w:rsidRPr="0076424C">
        <w:rPr>
          <w:b/>
        </w:rPr>
        <w:t>Demand</w:t>
      </w:r>
      <w:r w:rsidR="0087028A">
        <w:rPr>
          <w:color w:val="2B579A"/>
          <w:shd w:val="clear" w:color="auto" w:fill="E6E6E6"/>
        </w:rPr>
        <w:fldChar w:fldCharType="end"/>
      </w:r>
      <w:r>
        <w:t xml:space="preserve"> (</w:t>
      </w:r>
      <w:r w:rsidR="0087028A">
        <w:rPr>
          <w:color w:val="2B579A"/>
          <w:shd w:val="clear" w:color="auto" w:fill="E6E6E6"/>
        </w:rPr>
        <w:fldChar w:fldCharType="begin"/>
      </w:r>
      <w:r w:rsidR="0087028A">
        <w:instrText xml:space="preserve"> REF ActivePower \h </w:instrText>
      </w:r>
      <w:r w:rsidR="0087028A">
        <w:rPr>
          <w:color w:val="2B579A"/>
          <w:shd w:val="clear" w:color="auto" w:fill="E6E6E6"/>
        </w:rPr>
      </w:r>
      <w:r w:rsidR="0087028A">
        <w:rPr>
          <w:color w:val="2B579A"/>
          <w:shd w:val="clear" w:color="auto" w:fill="E6E6E6"/>
        </w:rPr>
        <w:fldChar w:fldCharType="separate"/>
      </w:r>
      <w:r w:rsidR="005C572C" w:rsidRPr="0076424C">
        <w:rPr>
          <w:b/>
        </w:rPr>
        <w:t>Active Power</w:t>
      </w:r>
      <w:r w:rsidR="0087028A">
        <w:rPr>
          <w:color w:val="2B579A"/>
          <w:shd w:val="clear" w:color="auto" w:fill="E6E6E6"/>
        </w:rPr>
        <w:fldChar w:fldCharType="end"/>
      </w:r>
      <w:r>
        <w:t xml:space="preserve"> consumption or </w:t>
      </w:r>
      <w:r w:rsidR="0087028A">
        <w:rPr>
          <w:color w:val="2B579A"/>
          <w:shd w:val="clear" w:color="auto" w:fill="E6E6E6"/>
        </w:rPr>
        <w:fldChar w:fldCharType="begin"/>
      </w:r>
      <w:r w:rsidR="0087028A">
        <w:instrText xml:space="preserve"> REF ReactivePower \h </w:instrText>
      </w:r>
      <w:r w:rsidR="0087028A">
        <w:rPr>
          <w:color w:val="2B579A"/>
          <w:shd w:val="clear" w:color="auto" w:fill="E6E6E6"/>
        </w:rPr>
      </w:r>
      <w:r w:rsidR="0087028A">
        <w:rPr>
          <w:color w:val="2B579A"/>
          <w:shd w:val="clear" w:color="auto" w:fill="E6E6E6"/>
        </w:rPr>
        <w:fldChar w:fldCharType="separate"/>
      </w:r>
      <w:r w:rsidR="005C572C" w:rsidRPr="0076424C">
        <w:rPr>
          <w:b/>
        </w:rPr>
        <w:t>Reactive Power</w:t>
      </w:r>
      <w:r w:rsidR="0087028A">
        <w:rPr>
          <w:color w:val="2B579A"/>
          <w:shd w:val="clear" w:color="auto" w:fill="E6E6E6"/>
        </w:rPr>
        <w:fldChar w:fldCharType="end"/>
      </w:r>
      <w:r>
        <w:t xml:space="preserve"> production or consumption) as required by the contract.  </w:t>
      </w:r>
      <w:r w:rsidRPr="00140BDD">
        <w:t xml:space="preserve">The signal from the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rsidRPr="00140BDD">
        <w:t xml:space="preserve"> that is being switched can be either AC (maximum value 240 V) or DC (maximum value 110 V)</w:t>
      </w:r>
      <w:r>
        <w:t>.</w:t>
      </w:r>
    </w:p>
    <w:p w14:paraId="038A3ED6" w14:textId="51627C34" w:rsidR="00700F9B" w:rsidRDefault="00700F9B" w:rsidP="00700F9B">
      <w:r>
        <w:t>DPC9.3.3.3</w:t>
      </w:r>
      <w:r>
        <w:tab/>
        <w:t xml:space="preserve">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rPr>
          <w:b/>
        </w:rPr>
        <w:t xml:space="preserve"> </w:t>
      </w:r>
      <w:r>
        <w:t xml:space="preserve">will publish the standard response times it expects for the services it wishes to contract for.  Having received the signal or command from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the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t xml:space="preserve"> will modulate its behaviour to the full extent of the contract within the standard response time, unless agreed otherwise with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In the absence of a specific published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requirement the response time will be 5 minutes.</w:t>
      </w:r>
    </w:p>
    <w:p w14:paraId="699938B5" w14:textId="154666B9" w:rsidR="00700F9B" w:rsidRDefault="00700F9B" w:rsidP="00700F9B">
      <w:r>
        <w:t>DPC9.3.3.4</w:t>
      </w:r>
      <w:r>
        <w:tab/>
        <w:t xml:space="preserve">The modulated behaviour will be maintained for the duration of the signal to do so from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unless otherwise agreed with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w:t>
      </w:r>
    </w:p>
    <w:p w14:paraId="362174F6" w14:textId="2F23F09C" w:rsidR="00700F9B" w:rsidRDefault="00700F9B" w:rsidP="00700F9B">
      <w:r>
        <w:t>DPC9.3.3.5</w:t>
      </w:r>
      <w:r>
        <w:tab/>
        <w:t xml:space="preserve">If the modulation, or any part of it, ceases to be fully available for operation at any time, either temporarily or permanently, unless otherwise agreed with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the </w:t>
      </w:r>
      <w:r w:rsidRPr="00D519C5">
        <w:rPr>
          <w:b/>
        </w:rPr>
        <w:t>Demand Service Provider</w:t>
      </w:r>
      <w:r w:rsidDel="00D519C5">
        <w:t xml:space="preserve"> </w:t>
      </w:r>
      <w:r>
        <w:t xml:space="preserve">will notify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without delay, and no more than 12 hours after the modulation ceases to be fully available.</w:t>
      </w:r>
    </w:p>
    <w:p w14:paraId="3C90C8D9" w14:textId="480E1AA9" w:rsidR="00700F9B" w:rsidRDefault="00700F9B" w:rsidP="00700F9B">
      <w:r>
        <w:t>DPC9.3.3.6</w:t>
      </w:r>
      <w:r>
        <w:tab/>
        <w:t xml:space="preserve">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will advise the </w:t>
      </w:r>
      <w:r w:rsidR="00D020B1">
        <w:rPr>
          <w:b/>
          <w:color w:val="2B579A"/>
          <w:shd w:val="clear" w:color="auto" w:fill="E6E6E6"/>
        </w:rPr>
        <w:fldChar w:fldCharType="begin"/>
      </w:r>
      <w:r w:rsidR="00D020B1">
        <w:instrText xml:space="preserve"> REF DemandServicesProvider \h </w:instrText>
      </w:r>
      <w:r w:rsidR="00D020B1">
        <w:rPr>
          <w:b/>
          <w:color w:val="2B579A"/>
          <w:shd w:val="clear" w:color="auto" w:fill="E6E6E6"/>
        </w:rPr>
      </w:r>
      <w:r w:rsidR="00D020B1">
        <w:rPr>
          <w:b/>
          <w:color w:val="2B579A"/>
          <w:shd w:val="clear" w:color="auto" w:fill="E6E6E6"/>
        </w:rPr>
        <w:fldChar w:fldCharType="separate"/>
      </w:r>
      <w:r w:rsidR="005C572C">
        <w:rPr>
          <w:b/>
        </w:rPr>
        <w:t>Demand Services Provider</w:t>
      </w:r>
      <w:r w:rsidR="00D020B1">
        <w:rPr>
          <w:b/>
          <w:color w:val="2B579A"/>
          <w:shd w:val="clear" w:color="auto" w:fill="E6E6E6"/>
        </w:rPr>
        <w:fldChar w:fldCharType="end"/>
      </w:r>
      <w:r>
        <w:t xml:space="preserve"> what operational monitoring and/or metering is required.  For </w:t>
      </w:r>
      <w:r w:rsidR="0087028A">
        <w:rPr>
          <w:color w:val="2B579A"/>
          <w:shd w:val="clear" w:color="auto" w:fill="E6E6E6"/>
        </w:rPr>
        <w:fldChar w:fldCharType="begin"/>
      </w:r>
      <w:r w:rsidR="0087028A">
        <w:instrText xml:space="preserve"> REF DemandFacility \h </w:instrText>
      </w:r>
      <w:r w:rsidR="0087028A">
        <w:rPr>
          <w:color w:val="2B579A"/>
          <w:shd w:val="clear" w:color="auto" w:fill="E6E6E6"/>
        </w:rPr>
      </w:r>
      <w:r w:rsidR="0087028A">
        <w:rPr>
          <w:color w:val="2B579A"/>
          <w:shd w:val="clear" w:color="auto" w:fill="E6E6E6"/>
        </w:rPr>
        <w:fldChar w:fldCharType="separate"/>
      </w:r>
      <w:r w:rsidR="005C572C">
        <w:rPr>
          <w:b/>
        </w:rPr>
        <w:t>Demand Facilit</w:t>
      </w:r>
      <w:r w:rsidR="0087028A">
        <w:rPr>
          <w:color w:val="2B579A"/>
          <w:shd w:val="clear" w:color="auto" w:fill="E6E6E6"/>
        </w:rPr>
        <w:fldChar w:fldCharType="end"/>
      </w:r>
      <w:r w:rsidRPr="002725C3">
        <w:rPr>
          <w:b/>
        </w:rPr>
        <w:t>ies</w:t>
      </w:r>
      <w:r>
        <w:t xml:space="preserve"> connected at </w:t>
      </w:r>
      <w:r w:rsidR="0087028A">
        <w:rPr>
          <w:color w:val="2B579A"/>
          <w:shd w:val="clear" w:color="auto" w:fill="E6E6E6"/>
        </w:rPr>
        <w:fldChar w:fldCharType="begin"/>
      </w:r>
      <w:r w:rsidR="0087028A">
        <w:instrText xml:space="preserve"> REF HV \h </w:instrText>
      </w:r>
      <w:r w:rsidR="0087028A">
        <w:rPr>
          <w:color w:val="2B579A"/>
          <w:shd w:val="clear" w:color="auto" w:fill="E6E6E6"/>
        </w:rPr>
      </w:r>
      <w:r w:rsidR="0087028A">
        <w:rPr>
          <w:color w:val="2B579A"/>
          <w:shd w:val="clear" w:color="auto" w:fill="E6E6E6"/>
        </w:rPr>
        <w:fldChar w:fldCharType="separate"/>
      </w:r>
      <w:r w:rsidR="005C572C" w:rsidRPr="0076424C">
        <w:rPr>
          <w:b/>
        </w:rPr>
        <w:t>HV</w:t>
      </w:r>
      <w:r w:rsidR="0087028A">
        <w:rPr>
          <w:color w:val="2B579A"/>
          <w:shd w:val="clear" w:color="auto" w:fill="E6E6E6"/>
        </w:rPr>
        <w:fldChar w:fldCharType="end"/>
      </w:r>
      <w:r>
        <w:t xml:space="preserve">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rsidR="00AE5472">
        <w:rPr>
          <w:b/>
        </w:rPr>
        <w:t xml:space="preserve"> </w:t>
      </w:r>
      <w:r>
        <w:t xml:space="preserve">in </w:t>
      </w:r>
      <w:r>
        <w:lastRenderedPageBreak/>
        <w:t xml:space="preserve">some cases will install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rsidRPr="002725C3">
        <w:rPr>
          <w:b/>
        </w:rPr>
        <w:t>’s</w:t>
      </w:r>
      <w:r>
        <w:t xml:space="preserve"> own telemetry which can form part of the necessary operational monitoring.</w:t>
      </w:r>
    </w:p>
    <w:p w14:paraId="1976119D" w14:textId="77777777" w:rsidR="00700F9B" w:rsidRPr="005006BA" w:rsidRDefault="00700F9B" w:rsidP="00700F9B">
      <w:pPr>
        <w:rPr>
          <w:b/>
        </w:rPr>
      </w:pPr>
      <w:r w:rsidRPr="005006BA">
        <w:rPr>
          <w:b/>
        </w:rPr>
        <w:t>DPC9.4</w:t>
      </w:r>
      <w:r w:rsidRPr="005006BA">
        <w:rPr>
          <w:b/>
        </w:rPr>
        <w:tab/>
        <w:t>Operational Notification</w:t>
      </w:r>
    </w:p>
    <w:p w14:paraId="618E7346" w14:textId="2E902622" w:rsidR="00700F9B" w:rsidRDefault="00700F9B" w:rsidP="00700F9B">
      <w:r>
        <w:t>DPC9.4.1</w:t>
      </w:r>
      <w:r>
        <w:tab/>
        <w:t xml:space="preserve">As part of the contractual arrangements for the provision of demand side services to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the </w:t>
      </w:r>
      <w:r w:rsidR="00D020B1">
        <w:rPr>
          <w:b/>
          <w:color w:val="2B579A"/>
          <w:shd w:val="clear" w:color="auto" w:fill="E6E6E6"/>
        </w:rPr>
        <w:fldChar w:fldCharType="begin"/>
      </w:r>
      <w:r w:rsidR="00D020B1">
        <w:instrText xml:space="preserve"> REF DemandServicesProvider \h </w:instrText>
      </w:r>
      <w:r w:rsidR="00D020B1">
        <w:rPr>
          <w:b/>
          <w:color w:val="2B579A"/>
          <w:shd w:val="clear" w:color="auto" w:fill="E6E6E6"/>
        </w:rPr>
      </w:r>
      <w:r w:rsidR="00D020B1">
        <w:rPr>
          <w:b/>
          <w:color w:val="2B579A"/>
          <w:shd w:val="clear" w:color="auto" w:fill="E6E6E6"/>
        </w:rPr>
        <w:fldChar w:fldCharType="separate"/>
      </w:r>
      <w:r w:rsidR="005C572C">
        <w:rPr>
          <w:b/>
        </w:rPr>
        <w:t>Demand Services Provider</w:t>
      </w:r>
      <w:r w:rsidR="00D020B1">
        <w:rPr>
          <w:b/>
          <w:color w:val="2B579A"/>
          <w:shd w:val="clear" w:color="auto" w:fill="E6E6E6"/>
        </w:rPr>
        <w:fldChar w:fldCharType="end"/>
      </w:r>
      <w:r>
        <w:t xml:space="preserve"> must provide the following information one month, or other such time as agreed with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in advance of the commencement of the contracted demand side services: </w:t>
      </w:r>
    </w:p>
    <w:p w14:paraId="30E929F5" w14:textId="08E34C31" w:rsidR="00700F9B" w:rsidRDefault="00700F9B" w:rsidP="00B77034">
      <w:pPr>
        <w:pStyle w:val="ListParagraph"/>
        <w:numPr>
          <w:ilvl w:val="3"/>
          <w:numId w:val="62"/>
        </w:numPr>
        <w:spacing w:after="240"/>
        <w:ind w:left="1800"/>
        <w:contextualSpacing w:val="0"/>
        <w:jc w:val="both"/>
      </w:pPr>
      <w:r>
        <w:t xml:space="preserve">Full contact details of the </w:t>
      </w:r>
      <w:r w:rsidR="00D020B1">
        <w:rPr>
          <w:b/>
          <w:color w:val="2B579A"/>
          <w:shd w:val="clear" w:color="auto" w:fill="E6E6E6"/>
        </w:rPr>
        <w:fldChar w:fldCharType="begin"/>
      </w:r>
      <w:r w:rsidR="00D020B1">
        <w:instrText xml:space="preserve"> REF DemandServicesProvider \h </w:instrText>
      </w:r>
      <w:r w:rsidR="00D020B1">
        <w:rPr>
          <w:b/>
          <w:color w:val="2B579A"/>
          <w:shd w:val="clear" w:color="auto" w:fill="E6E6E6"/>
        </w:rPr>
      </w:r>
      <w:r w:rsidR="00D020B1">
        <w:rPr>
          <w:b/>
          <w:color w:val="2B579A"/>
          <w:shd w:val="clear" w:color="auto" w:fill="E6E6E6"/>
        </w:rPr>
        <w:fldChar w:fldCharType="separate"/>
      </w:r>
      <w:r w:rsidR="005C572C">
        <w:rPr>
          <w:b/>
        </w:rPr>
        <w:t>Demand Services Provider</w:t>
      </w:r>
      <w:r w:rsidR="00D020B1">
        <w:rPr>
          <w:b/>
          <w:color w:val="2B579A"/>
          <w:shd w:val="clear" w:color="auto" w:fill="E6E6E6"/>
        </w:rPr>
        <w:fldChar w:fldCharType="end"/>
      </w:r>
      <w:r>
        <w:rPr>
          <w:b/>
        </w:rPr>
        <w:t>;</w:t>
      </w:r>
    </w:p>
    <w:p w14:paraId="7BFB7A8F" w14:textId="75E27900" w:rsidR="00700F9B" w:rsidRDefault="00700F9B" w:rsidP="00B77034">
      <w:pPr>
        <w:pStyle w:val="ListParagraph"/>
        <w:numPr>
          <w:ilvl w:val="3"/>
          <w:numId w:val="62"/>
        </w:numPr>
        <w:spacing w:after="240"/>
        <w:ind w:left="1800"/>
        <w:contextualSpacing w:val="0"/>
        <w:jc w:val="both"/>
      </w:pPr>
      <w:r>
        <w:t xml:space="preserve">Full contact details of the </w:t>
      </w:r>
      <w:r w:rsidR="005C060B">
        <w:rPr>
          <w:b/>
          <w:color w:val="2B579A"/>
          <w:shd w:val="clear" w:color="auto" w:fill="E6E6E6"/>
        </w:rPr>
        <w:fldChar w:fldCharType="begin"/>
      </w:r>
      <w:r w:rsidR="005C060B">
        <w:instrText xml:space="preserve"> REF DemandFacility \h </w:instrText>
      </w:r>
      <w:r w:rsidR="005C060B">
        <w:rPr>
          <w:b/>
          <w:color w:val="2B579A"/>
          <w:shd w:val="clear" w:color="auto" w:fill="E6E6E6"/>
        </w:rPr>
      </w:r>
      <w:r w:rsidR="005C060B">
        <w:rPr>
          <w:b/>
          <w:color w:val="2B579A"/>
          <w:shd w:val="clear" w:color="auto" w:fill="E6E6E6"/>
        </w:rPr>
        <w:fldChar w:fldCharType="separate"/>
      </w:r>
      <w:r w:rsidR="005C572C">
        <w:rPr>
          <w:b/>
        </w:rPr>
        <w:t>Demand Facilit</w:t>
      </w:r>
      <w:r w:rsidR="005C060B">
        <w:rPr>
          <w:b/>
          <w:color w:val="2B579A"/>
          <w:shd w:val="clear" w:color="auto" w:fill="E6E6E6"/>
        </w:rPr>
        <w:fldChar w:fldCharType="end"/>
      </w:r>
      <w:r w:rsidRPr="005006BA">
        <w:rPr>
          <w:b/>
        </w:rPr>
        <w:t>y</w:t>
      </w:r>
      <w:r>
        <w:t xml:space="preserve"> owner (if different from (a)</w:t>
      </w:r>
      <w:proofErr w:type="gramStart"/>
      <w:r>
        <w:t>);</w:t>
      </w:r>
      <w:proofErr w:type="gramEnd"/>
    </w:p>
    <w:p w14:paraId="7999C8FD" w14:textId="23331C38" w:rsidR="00700F9B" w:rsidRDefault="00700F9B" w:rsidP="00B77034">
      <w:pPr>
        <w:pStyle w:val="ListParagraph"/>
        <w:numPr>
          <w:ilvl w:val="3"/>
          <w:numId w:val="62"/>
        </w:numPr>
        <w:spacing w:after="240"/>
        <w:ind w:left="1800"/>
        <w:contextualSpacing w:val="0"/>
        <w:jc w:val="both"/>
      </w:pPr>
      <w:r>
        <w:t xml:space="preserve">The exact address and location of the </w:t>
      </w:r>
      <w:r w:rsidR="005C060B">
        <w:rPr>
          <w:b/>
          <w:color w:val="2B579A"/>
          <w:shd w:val="clear" w:color="auto" w:fill="E6E6E6"/>
        </w:rPr>
        <w:fldChar w:fldCharType="begin"/>
      </w:r>
      <w:r w:rsidR="005C060B">
        <w:instrText xml:space="preserve"> REF DemandFacility \h </w:instrText>
      </w:r>
      <w:r w:rsidR="005C060B">
        <w:rPr>
          <w:b/>
          <w:color w:val="2B579A"/>
          <w:shd w:val="clear" w:color="auto" w:fill="E6E6E6"/>
        </w:rPr>
      </w:r>
      <w:r w:rsidR="005C060B">
        <w:rPr>
          <w:b/>
          <w:color w:val="2B579A"/>
          <w:shd w:val="clear" w:color="auto" w:fill="E6E6E6"/>
        </w:rPr>
        <w:fldChar w:fldCharType="separate"/>
      </w:r>
      <w:r w:rsidR="005C572C">
        <w:rPr>
          <w:b/>
        </w:rPr>
        <w:t>Demand Facilit</w:t>
      </w:r>
      <w:r w:rsidR="005C060B">
        <w:rPr>
          <w:b/>
          <w:color w:val="2B579A"/>
          <w:shd w:val="clear" w:color="auto" w:fill="E6E6E6"/>
        </w:rPr>
        <w:fldChar w:fldCharType="end"/>
      </w:r>
      <w:proofErr w:type="gramStart"/>
      <w:r w:rsidRPr="005006BA">
        <w:rPr>
          <w:b/>
        </w:rPr>
        <w:t>y</w:t>
      </w:r>
      <w:r>
        <w:t>;</w:t>
      </w:r>
      <w:proofErr w:type="gramEnd"/>
    </w:p>
    <w:p w14:paraId="1BC09AA8" w14:textId="34C8CEDA" w:rsidR="00700F9B" w:rsidRDefault="00700F9B" w:rsidP="00B77034">
      <w:pPr>
        <w:pStyle w:val="ListParagraph"/>
        <w:numPr>
          <w:ilvl w:val="3"/>
          <w:numId w:val="62"/>
        </w:numPr>
        <w:spacing w:after="240"/>
        <w:ind w:left="1800"/>
        <w:contextualSpacing w:val="0"/>
        <w:jc w:val="both"/>
      </w:pPr>
      <w:r>
        <w:t xml:space="preserve">The capacity of the modulated behaviour of the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t xml:space="preserve"> expressed in kW or </w:t>
      </w:r>
      <w:proofErr w:type="spellStart"/>
      <w:r>
        <w:t>kVAr</w:t>
      </w:r>
      <w:proofErr w:type="spellEnd"/>
      <w:r>
        <w:t xml:space="preserve"> (including production or consumption) as </w:t>
      </w:r>
      <w:proofErr w:type="gramStart"/>
      <w:r>
        <w:t>appropriate;</w:t>
      </w:r>
      <w:proofErr w:type="gramEnd"/>
    </w:p>
    <w:p w14:paraId="46F9E58A" w14:textId="5998EF29" w:rsidR="00700F9B" w:rsidRDefault="00700F9B" w:rsidP="00B77034">
      <w:pPr>
        <w:pStyle w:val="ListParagraph"/>
        <w:numPr>
          <w:ilvl w:val="3"/>
          <w:numId w:val="62"/>
        </w:numPr>
        <w:spacing w:after="240"/>
        <w:ind w:left="1800"/>
        <w:contextualSpacing w:val="0"/>
        <w:jc w:val="both"/>
      </w:pPr>
      <w:r>
        <w:t xml:space="preserve">Confirmation that the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t xml:space="preserve"> complies with the technical and modulation requirements of DPC9.</w:t>
      </w:r>
      <w:proofErr w:type="gramStart"/>
      <w:r>
        <w:t>3;</w:t>
      </w:r>
      <w:proofErr w:type="gramEnd"/>
    </w:p>
    <w:p w14:paraId="7BE7B60C" w14:textId="2052D4C1" w:rsidR="00700F9B" w:rsidRDefault="00700F9B" w:rsidP="00B77034">
      <w:pPr>
        <w:pStyle w:val="ListParagraph"/>
        <w:numPr>
          <w:ilvl w:val="3"/>
          <w:numId w:val="62"/>
        </w:numPr>
        <w:spacing w:after="240"/>
        <w:ind w:left="1800"/>
        <w:contextualSpacing w:val="0"/>
        <w:jc w:val="both"/>
      </w:pPr>
      <w:r>
        <w:t xml:space="preserve">The above information must be submitted for </w:t>
      </w:r>
      <w:proofErr w:type="gramStart"/>
      <w:r>
        <w:t>each and every</w:t>
      </w:r>
      <w:proofErr w:type="gramEnd"/>
      <w:r>
        <w:t xml:space="preserve">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rsidRPr="00C610A5">
        <w:rPr>
          <w:b/>
        </w:rPr>
        <w:t>.</w:t>
      </w:r>
    </w:p>
    <w:p w14:paraId="033FDF2D" w14:textId="15E7DA6B" w:rsidR="00700F9B" w:rsidRDefault="00700F9B" w:rsidP="00700F9B">
      <w:r>
        <w:t>DPC9.4.2</w:t>
      </w:r>
      <w:r>
        <w:tab/>
        <w:t xml:space="preserve">Unless agreed otherwise with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rPr>
          <w:b/>
        </w:rPr>
        <w:t xml:space="preserve"> </w:t>
      </w:r>
      <w:r>
        <w:t xml:space="preserve">the above information, together with the statement of compliance required by DPC9.5.4 below shall be submitted by the </w:t>
      </w:r>
      <w:r w:rsidRPr="00C34079">
        <w:rPr>
          <w:b/>
        </w:rPr>
        <w:t>Demand Service</w:t>
      </w:r>
      <w:r>
        <w:rPr>
          <w:b/>
        </w:rPr>
        <w:t>s</w:t>
      </w:r>
      <w:r w:rsidRPr="00C34079">
        <w:rPr>
          <w:b/>
        </w:rPr>
        <w:t xml:space="preserve"> Provider</w:t>
      </w:r>
      <w:r>
        <w:t xml:space="preserve"> on the proforma provided by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for that purpose.</w:t>
      </w:r>
    </w:p>
    <w:p w14:paraId="44617BB8" w14:textId="1B27B545" w:rsidR="00700F9B" w:rsidRDefault="00700F9B" w:rsidP="00700F9B">
      <w:r>
        <w:t>DPC9.4.3</w:t>
      </w:r>
      <w:r>
        <w:tab/>
        <w:t xml:space="preserve">Unless agreed otherwise with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the </w:t>
      </w:r>
      <w:r w:rsidR="00EC2FDC">
        <w:rPr>
          <w:b/>
          <w:color w:val="2B579A"/>
          <w:shd w:val="clear" w:color="auto" w:fill="E6E6E6"/>
        </w:rPr>
        <w:fldChar w:fldCharType="begin"/>
      </w:r>
      <w:r w:rsidR="00EC2FDC">
        <w:instrText xml:space="preserve"> REF DemandServicesProvider \h </w:instrText>
      </w:r>
      <w:r w:rsidR="00EC2FDC">
        <w:rPr>
          <w:b/>
          <w:color w:val="2B579A"/>
          <w:shd w:val="clear" w:color="auto" w:fill="E6E6E6"/>
        </w:rPr>
      </w:r>
      <w:r w:rsidR="00EC2FDC">
        <w:rPr>
          <w:b/>
          <w:color w:val="2B579A"/>
          <w:shd w:val="clear" w:color="auto" w:fill="E6E6E6"/>
        </w:rPr>
        <w:fldChar w:fldCharType="separate"/>
      </w:r>
      <w:r w:rsidR="005C572C">
        <w:rPr>
          <w:b/>
        </w:rPr>
        <w:t>Demand Services Provider</w:t>
      </w:r>
      <w:r w:rsidR="00EC2FDC">
        <w:rPr>
          <w:b/>
          <w:color w:val="2B579A"/>
          <w:shd w:val="clear" w:color="auto" w:fill="E6E6E6"/>
        </w:rPr>
        <w:fldChar w:fldCharType="end"/>
      </w:r>
      <w:r>
        <w:rPr>
          <w:b/>
        </w:rPr>
        <w:t xml:space="preserve"> </w:t>
      </w:r>
      <w:r>
        <w:t xml:space="preserve">must notify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of any planned change or modification to the capabilities of the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rsidRPr="005006BA">
        <w:rPr>
          <w:b/>
        </w:rPr>
        <w:t xml:space="preserve"> </w:t>
      </w:r>
      <w:r>
        <w:t>at least one month in advance.</w:t>
      </w:r>
    </w:p>
    <w:p w14:paraId="6AD4086D" w14:textId="6443965F" w:rsidR="00700F9B" w:rsidRDefault="00700F9B" w:rsidP="00700F9B">
      <w:r>
        <w:t>DPC9.4.4</w:t>
      </w:r>
      <w:r>
        <w:tab/>
        <w:t xml:space="preserve">Unless otherwise agreed with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the </w:t>
      </w:r>
      <w:r w:rsidR="00EC2FDC">
        <w:rPr>
          <w:b/>
          <w:color w:val="2B579A"/>
          <w:shd w:val="clear" w:color="auto" w:fill="E6E6E6"/>
        </w:rPr>
        <w:fldChar w:fldCharType="begin"/>
      </w:r>
      <w:r w:rsidR="00EC2FDC">
        <w:instrText xml:space="preserve"> REF DemandServicesProvider \h </w:instrText>
      </w:r>
      <w:r w:rsidR="00EC2FDC">
        <w:rPr>
          <w:b/>
          <w:color w:val="2B579A"/>
          <w:shd w:val="clear" w:color="auto" w:fill="E6E6E6"/>
        </w:rPr>
      </w:r>
      <w:r w:rsidR="00EC2FDC">
        <w:rPr>
          <w:b/>
          <w:color w:val="2B579A"/>
          <w:shd w:val="clear" w:color="auto" w:fill="E6E6E6"/>
        </w:rPr>
        <w:fldChar w:fldCharType="separate"/>
      </w:r>
      <w:r w:rsidR="005C572C">
        <w:rPr>
          <w:b/>
        </w:rPr>
        <w:t>Demand Services Provider</w:t>
      </w:r>
      <w:r w:rsidR="00EC2FDC">
        <w:rPr>
          <w:b/>
          <w:color w:val="2B579A"/>
          <w:shd w:val="clear" w:color="auto" w:fill="E6E6E6"/>
        </w:rPr>
        <w:fldChar w:fldCharType="end"/>
      </w:r>
      <w:r>
        <w:t xml:space="preserve"> must notify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of any unplanned incident or failure of a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t xml:space="preserve"> immediately, which means within the same day.</w:t>
      </w:r>
    </w:p>
    <w:p w14:paraId="6354327C" w14:textId="5D52B712" w:rsidR="00700F9B" w:rsidRDefault="00700F9B" w:rsidP="00700F9B">
      <w:r>
        <w:t>DPC9.4.5</w:t>
      </w:r>
      <w:r>
        <w:tab/>
        <w:t xml:space="preserve">In the case of an aggregated service, any unplanned incident or failure of the contracted service should be notified to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immediately, which means within the same day.</w:t>
      </w:r>
    </w:p>
    <w:p w14:paraId="3021A6AD" w14:textId="37727722" w:rsidR="00700F9B" w:rsidRDefault="00700F9B" w:rsidP="00700F9B">
      <w:r>
        <w:t>DPC9.4.6</w:t>
      </w:r>
      <w:r>
        <w:tab/>
        <w:t xml:space="preserve">For any </w:t>
      </w:r>
      <w:r w:rsidR="0087028A">
        <w:rPr>
          <w:b/>
          <w:color w:val="2B579A"/>
          <w:shd w:val="clear" w:color="auto" w:fill="E6E6E6"/>
        </w:rPr>
        <w:fldChar w:fldCharType="begin"/>
      </w:r>
      <w:r w:rsidR="0087028A">
        <w:instrText xml:space="preserve"> REF DemandFacility \h </w:instrText>
      </w:r>
      <w:r w:rsidR="0087028A">
        <w:rPr>
          <w:b/>
          <w:color w:val="2B579A"/>
          <w:shd w:val="clear" w:color="auto" w:fill="E6E6E6"/>
        </w:rPr>
      </w:r>
      <w:r w:rsidR="0087028A">
        <w:rPr>
          <w:b/>
          <w:color w:val="2B579A"/>
          <w:shd w:val="clear" w:color="auto" w:fill="E6E6E6"/>
        </w:rPr>
        <w:fldChar w:fldCharType="separate"/>
      </w:r>
      <w:r w:rsidR="005C572C">
        <w:rPr>
          <w:b/>
        </w:rPr>
        <w:t>Demand Facilit</w:t>
      </w:r>
      <w:r w:rsidR="0087028A">
        <w:rPr>
          <w:b/>
          <w:color w:val="2B579A"/>
          <w:shd w:val="clear" w:color="auto" w:fill="E6E6E6"/>
        </w:rPr>
        <w:fldChar w:fldCharType="end"/>
      </w:r>
      <w:r w:rsidR="0087028A">
        <w:rPr>
          <w:b/>
        </w:rPr>
        <w:t>y</w:t>
      </w:r>
      <w:r>
        <w:t xml:space="preserve"> connected at </w:t>
      </w:r>
      <w:r w:rsidR="0087028A">
        <w:rPr>
          <w:color w:val="2B579A"/>
          <w:shd w:val="clear" w:color="auto" w:fill="E6E6E6"/>
        </w:rPr>
        <w:fldChar w:fldCharType="begin"/>
      </w:r>
      <w:r w:rsidR="0087028A">
        <w:instrText xml:space="preserve"> REF HV \h </w:instrText>
      </w:r>
      <w:r w:rsidR="0087028A">
        <w:rPr>
          <w:color w:val="2B579A"/>
          <w:shd w:val="clear" w:color="auto" w:fill="E6E6E6"/>
        </w:rPr>
      </w:r>
      <w:r w:rsidR="0087028A">
        <w:rPr>
          <w:color w:val="2B579A"/>
          <w:shd w:val="clear" w:color="auto" w:fill="E6E6E6"/>
        </w:rPr>
        <w:fldChar w:fldCharType="separate"/>
      </w:r>
      <w:r w:rsidR="005C572C" w:rsidRPr="0076424C">
        <w:rPr>
          <w:b/>
        </w:rPr>
        <w:t>HV</w:t>
      </w:r>
      <w:r w:rsidR="0087028A">
        <w:rPr>
          <w:color w:val="2B579A"/>
          <w:shd w:val="clear" w:color="auto" w:fill="E6E6E6"/>
        </w:rPr>
        <w:fldChar w:fldCharType="end"/>
      </w:r>
      <w:r>
        <w:t xml:space="preserve">, the demand side services cannot be called upon until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has issued a final operational notice to the </w:t>
      </w:r>
      <w:r w:rsidRPr="00DD7B8A">
        <w:rPr>
          <w:b/>
        </w:rPr>
        <w:t>Customer</w:t>
      </w:r>
      <w:r>
        <w:t xml:space="preserve"> responsible for the </w:t>
      </w:r>
      <w:r w:rsidR="0087028A">
        <w:rPr>
          <w:b/>
          <w:color w:val="2B579A"/>
          <w:shd w:val="clear" w:color="auto" w:fill="E6E6E6"/>
        </w:rPr>
        <w:fldChar w:fldCharType="begin"/>
      </w:r>
      <w:r w:rsidR="0087028A">
        <w:instrText xml:space="preserve"> REF DemandFacility \h </w:instrText>
      </w:r>
      <w:r w:rsidR="0087028A">
        <w:rPr>
          <w:b/>
          <w:color w:val="2B579A"/>
          <w:shd w:val="clear" w:color="auto" w:fill="E6E6E6"/>
        </w:rPr>
      </w:r>
      <w:r w:rsidR="0087028A">
        <w:rPr>
          <w:b/>
          <w:color w:val="2B579A"/>
          <w:shd w:val="clear" w:color="auto" w:fill="E6E6E6"/>
        </w:rPr>
        <w:fldChar w:fldCharType="separate"/>
      </w:r>
      <w:r w:rsidR="005C572C">
        <w:rPr>
          <w:b/>
        </w:rPr>
        <w:t>Demand Facilit</w:t>
      </w:r>
      <w:r w:rsidR="0087028A">
        <w:rPr>
          <w:b/>
          <w:color w:val="2B579A"/>
          <w:shd w:val="clear" w:color="auto" w:fill="E6E6E6"/>
        </w:rPr>
        <w:fldChar w:fldCharType="end"/>
      </w:r>
      <w:r w:rsidRPr="00DD7B8A">
        <w:rPr>
          <w:b/>
        </w:rPr>
        <w:t>y</w:t>
      </w:r>
      <w:r>
        <w:t xml:space="preserve">.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will issue the final operational notice to the customer on receipt of the complete information required in DPC9.4.1.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will recognize practical difficulties in completing all appropriate tests for confirmation of compliance in specific situations and will not unreasonably withhold the issuing of the final operation notification.</w:t>
      </w:r>
    </w:p>
    <w:p w14:paraId="1603F658" w14:textId="77777777" w:rsidR="00700F9B" w:rsidRPr="005006BA" w:rsidRDefault="00700F9B" w:rsidP="00700F9B">
      <w:pPr>
        <w:keepNext/>
        <w:rPr>
          <w:b/>
        </w:rPr>
      </w:pPr>
      <w:r>
        <w:rPr>
          <w:b/>
        </w:rPr>
        <w:t>DPC9.</w:t>
      </w:r>
      <w:r w:rsidRPr="005006BA">
        <w:rPr>
          <w:b/>
        </w:rPr>
        <w:t>5</w:t>
      </w:r>
      <w:r w:rsidRPr="005006BA">
        <w:rPr>
          <w:b/>
        </w:rPr>
        <w:tab/>
        <w:t>Compliance</w:t>
      </w:r>
    </w:p>
    <w:p w14:paraId="310E49FD" w14:textId="4D6DB0B6" w:rsidR="00700F9B" w:rsidRDefault="00700F9B" w:rsidP="00700F9B">
      <w:r>
        <w:t>DPC9.5.1</w:t>
      </w:r>
      <w:r>
        <w:tab/>
        <w:t xml:space="preserve">The </w:t>
      </w:r>
      <w:r w:rsidR="00EC2FDC">
        <w:rPr>
          <w:b/>
          <w:color w:val="2B579A"/>
          <w:shd w:val="clear" w:color="auto" w:fill="E6E6E6"/>
        </w:rPr>
        <w:fldChar w:fldCharType="begin"/>
      </w:r>
      <w:r w:rsidR="00EC2FDC">
        <w:instrText xml:space="preserve"> REF DemandServicesProvider \h </w:instrText>
      </w:r>
      <w:r w:rsidR="00EC2FDC">
        <w:rPr>
          <w:b/>
          <w:color w:val="2B579A"/>
          <w:shd w:val="clear" w:color="auto" w:fill="E6E6E6"/>
        </w:rPr>
      </w:r>
      <w:r w:rsidR="00EC2FDC">
        <w:rPr>
          <w:b/>
          <w:color w:val="2B579A"/>
          <w:shd w:val="clear" w:color="auto" w:fill="E6E6E6"/>
        </w:rPr>
        <w:fldChar w:fldCharType="separate"/>
      </w:r>
      <w:r w:rsidR="005C572C">
        <w:rPr>
          <w:b/>
        </w:rPr>
        <w:t>Demand Services Provider</w:t>
      </w:r>
      <w:r w:rsidR="00EC2FDC">
        <w:rPr>
          <w:b/>
          <w:color w:val="2B579A"/>
          <w:shd w:val="clear" w:color="auto" w:fill="E6E6E6"/>
        </w:rPr>
        <w:fldChar w:fldCharType="end"/>
      </w:r>
      <w:r>
        <w:t xml:space="preserve"> is wholly responsible for the compliance of the </w:t>
      </w:r>
      <w:r w:rsidR="0087028A">
        <w:rPr>
          <w:color w:val="2B579A"/>
          <w:shd w:val="clear" w:color="auto" w:fill="E6E6E6"/>
        </w:rPr>
        <w:fldChar w:fldCharType="begin"/>
      </w:r>
      <w:r w:rsidR="0087028A">
        <w:instrText xml:space="preserve"> REF Customer \h </w:instrText>
      </w:r>
      <w:r w:rsidR="0087028A">
        <w:rPr>
          <w:color w:val="2B579A"/>
          <w:shd w:val="clear" w:color="auto" w:fill="E6E6E6"/>
        </w:rPr>
      </w:r>
      <w:r w:rsidR="0087028A">
        <w:rPr>
          <w:color w:val="2B579A"/>
          <w:shd w:val="clear" w:color="auto" w:fill="E6E6E6"/>
        </w:rPr>
        <w:fldChar w:fldCharType="separate"/>
      </w:r>
      <w:r w:rsidR="005C572C" w:rsidRPr="0076424C">
        <w:rPr>
          <w:b/>
        </w:rPr>
        <w:t>Customer</w:t>
      </w:r>
      <w:r w:rsidR="0087028A">
        <w:rPr>
          <w:color w:val="2B579A"/>
          <w:shd w:val="clear" w:color="auto" w:fill="E6E6E6"/>
        </w:rPr>
        <w:fldChar w:fldCharType="end"/>
      </w:r>
      <w:r w:rsidRPr="009069DC">
        <w:rPr>
          <w:b/>
        </w:rPr>
        <w:t xml:space="preserve">’s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rsidRPr="009069DC">
        <w:rPr>
          <w:b/>
        </w:rPr>
        <w:t>s</w:t>
      </w:r>
      <w:r>
        <w:t xml:space="preserve"> with the requirements of this DPC9 and for the conduct of any tests necessary to demonstrate compliance.</w:t>
      </w:r>
    </w:p>
    <w:p w14:paraId="0C393559" w14:textId="7AAF92D0" w:rsidR="00700F9B" w:rsidRDefault="00700F9B" w:rsidP="00700F9B">
      <w:r>
        <w:lastRenderedPageBreak/>
        <w:t>DPC9.5.2</w:t>
      </w:r>
      <w:r>
        <w:tab/>
        <w:t xml:space="preserve">The </w:t>
      </w:r>
      <w:r w:rsidR="00EC2FDC">
        <w:rPr>
          <w:b/>
          <w:color w:val="2B579A"/>
          <w:shd w:val="clear" w:color="auto" w:fill="E6E6E6"/>
        </w:rPr>
        <w:fldChar w:fldCharType="begin"/>
      </w:r>
      <w:r w:rsidR="00EC2FDC">
        <w:instrText xml:space="preserve"> REF DemandServicesProvider \h </w:instrText>
      </w:r>
      <w:r w:rsidR="00EC2FDC">
        <w:rPr>
          <w:b/>
          <w:color w:val="2B579A"/>
          <w:shd w:val="clear" w:color="auto" w:fill="E6E6E6"/>
        </w:rPr>
      </w:r>
      <w:r w:rsidR="00EC2FDC">
        <w:rPr>
          <w:b/>
          <w:color w:val="2B579A"/>
          <w:shd w:val="clear" w:color="auto" w:fill="E6E6E6"/>
        </w:rPr>
        <w:fldChar w:fldCharType="separate"/>
      </w:r>
      <w:r w:rsidR="005C572C">
        <w:rPr>
          <w:b/>
        </w:rPr>
        <w:t>Demand Services Provider</w:t>
      </w:r>
      <w:r w:rsidR="00EC2FDC">
        <w:rPr>
          <w:b/>
          <w:color w:val="2B579A"/>
          <w:shd w:val="clear" w:color="auto" w:fill="E6E6E6"/>
        </w:rPr>
        <w:fldChar w:fldCharType="end"/>
      </w:r>
      <w:r w:rsidRPr="009069DC" w:rsidDel="00BD0C8B">
        <w:rPr>
          <w:b/>
        </w:rPr>
        <w:t xml:space="preserve"> </w:t>
      </w:r>
      <w:r>
        <w:t xml:space="preserve"> must demonstrate the modulation of behaviour of the </w:t>
      </w:r>
      <w:r w:rsidR="00B00E25">
        <w:rPr>
          <w:b/>
          <w:color w:val="2B579A"/>
          <w:shd w:val="clear" w:color="auto" w:fill="E6E6E6"/>
        </w:rPr>
        <w:fldChar w:fldCharType="begin"/>
      </w:r>
      <w:r w:rsidR="00B00E25">
        <w:instrText xml:space="preserve"> REF DemandUnit \h </w:instrText>
      </w:r>
      <w:r w:rsidR="00B00E25">
        <w:rPr>
          <w:b/>
          <w:color w:val="2B579A"/>
          <w:shd w:val="clear" w:color="auto" w:fill="E6E6E6"/>
        </w:rPr>
      </w:r>
      <w:r w:rsidR="00B00E25">
        <w:rPr>
          <w:b/>
          <w:color w:val="2B579A"/>
          <w:shd w:val="clear" w:color="auto" w:fill="E6E6E6"/>
        </w:rPr>
        <w:fldChar w:fldCharType="separate"/>
      </w:r>
      <w:r w:rsidR="005C572C">
        <w:rPr>
          <w:b/>
        </w:rPr>
        <w:t>Demand Unit</w:t>
      </w:r>
      <w:r w:rsidR="00B00E25">
        <w:rPr>
          <w:b/>
          <w:color w:val="2B579A"/>
          <w:shd w:val="clear" w:color="auto" w:fill="E6E6E6"/>
        </w:rPr>
        <w:fldChar w:fldCharType="end"/>
      </w:r>
      <w:r>
        <w:rPr>
          <w:b/>
        </w:rPr>
        <w:t>s</w:t>
      </w:r>
      <w:r>
        <w:t xml:space="preserve"> on receipt of the appropriate signal (or simulated sign) from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Where appropriate such tests can be undertaken off site, for example by the manufacturer.</w:t>
      </w:r>
    </w:p>
    <w:p w14:paraId="09C040EC" w14:textId="4EC776A0" w:rsidR="00700F9B" w:rsidRDefault="00700F9B" w:rsidP="00700F9B">
      <w:r>
        <w:t>DPC9.5.3</w:t>
      </w:r>
      <w:r>
        <w:tab/>
        <w:t xml:space="preserve">To the extent that the </w:t>
      </w:r>
      <w:r w:rsidR="00EC2FDC">
        <w:rPr>
          <w:b/>
          <w:color w:val="2B579A"/>
          <w:shd w:val="clear" w:color="auto" w:fill="E6E6E6"/>
        </w:rPr>
        <w:fldChar w:fldCharType="begin"/>
      </w:r>
      <w:r w:rsidR="00EC2FDC">
        <w:instrText xml:space="preserve"> REF DemandServicesProvider \h </w:instrText>
      </w:r>
      <w:r w:rsidR="00EC2FDC">
        <w:rPr>
          <w:b/>
          <w:color w:val="2B579A"/>
          <w:shd w:val="clear" w:color="auto" w:fill="E6E6E6"/>
        </w:rPr>
      </w:r>
      <w:r w:rsidR="00EC2FDC">
        <w:rPr>
          <w:b/>
          <w:color w:val="2B579A"/>
          <w:shd w:val="clear" w:color="auto" w:fill="E6E6E6"/>
        </w:rPr>
        <w:fldChar w:fldCharType="separate"/>
      </w:r>
      <w:r w:rsidR="005C572C">
        <w:rPr>
          <w:b/>
        </w:rPr>
        <w:t>Demand Services Provider</w:t>
      </w:r>
      <w:r w:rsidR="00EC2FDC">
        <w:rPr>
          <w:b/>
          <w:color w:val="2B579A"/>
          <w:shd w:val="clear" w:color="auto" w:fill="E6E6E6"/>
        </w:rPr>
        <w:fldChar w:fldCharType="end"/>
      </w:r>
      <w:r w:rsidRPr="00386AD0" w:rsidDel="00BD0C8B">
        <w:rPr>
          <w:b/>
        </w:rPr>
        <w:t xml:space="preserve"> </w:t>
      </w:r>
      <w:r>
        <w:t xml:space="preserve">requires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to assist or participate in compliance testing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will co-operate to achieve an agreed timetable.</w:t>
      </w:r>
    </w:p>
    <w:p w14:paraId="2F8749F2" w14:textId="57FFCA98" w:rsidR="00700F9B" w:rsidRDefault="00700F9B" w:rsidP="00700F9B">
      <w:r>
        <w:t>DPC9.5.4</w:t>
      </w:r>
      <w:r>
        <w:tab/>
        <w:t xml:space="preserve">The </w:t>
      </w:r>
      <w:r w:rsidR="00EC2FDC">
        <w:rPr>
          <w:b/>
          <w:color w:val="2B579A"/>
          <w:shd w:val="clear" w:color="auto" w:fill="E6E6E6"/>
        </w:rPr>
        <w:fldChar w:fldCharType="begin"/>
      </w:r>
      <w:r w:rsidR="00EC2FDC">
        <w:instrText xml:space="preserve"> REF DemandServicesProvider \h </w:instrText>
      </w:r>
      <w:r w:rsidR="00EC2FDC">
        <w:rPr>
          <w:b/>
          <w:color w:val="2B579A"/>
          <w:shd w:val="clear" w:color="auto" w:fill="E6E6E6"/>
        </w:rPr>
      </w:r>
      <w:r w:rsidR="00EC2FDC">
        <w:rPr>
          <w:b/>
          <w:color w:val="2B579A"/>
          <w:shd w:val="clear" w:color="auto" w:fill="E6E6E6"/>
        </w:rPr>
        <w:fldChar w:fldCharType="separate"/>
      </w:r>
      <w:r w:rsidR="005C572C">
        <w:rPr>
          <w:b/>
        </w:rPr>
        <w:t>Demand Services Provider</w:t>
      </w:r>
      <w:r w:rsidR="00EC2FDC">
        <w:rPr>
          <w:b/>
          <w:color w:val="2B579A"/>
          <w:shd w:val="clear" w:color="auto" w:fill="E6E6E6"/>
        </w:rPr>
        <w:fldChar w:fldCharType="end"/>
      </w:r>
      <w:r w:rsidRPr="009069DC" w:rsidDel="00BD0C8B">
        <w:rPr>
          <w:b/>
        </w:rPr>
        <w:t xml:space="preserve"> </w:t>
      </w:r>
      <w:r>
        <w:t xml:space="preserve">will supply to 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a statement of compliance detailing how compliance with the relevant parts of DPC9 has been demonstrated.  The statement can include </w:t>
      </w:r>
      <w:r w:rsidR="0087028A">
        <w:rPr>
          <w:color w:val="2B579A"/>
          <w:shd w:val="clear" w:color="auto" w:fill="E6E6E6"/>
        </w:rPr>
        <w:fldChar w:fldCharType="begin"/>
      </w:r>
      <w:r w:rsidR="0087028A">
        <w:instrText xml:space="preserve"> REF manufacturersinformation \h </w:instrText>
      </w:r>
      <w:r w:rsidR="0087028A">
        <w:rPr>
          <w:color w:val="2B579A"/>
          <w:shd w:val="clear" w:color="auto" w:fill="E6E6E6"/>
        </w:rPr>
      </w:r>
      <w:r w:rsidR="0087028A">
        <w:rPr>
          <w:color w:val="2B579A"/>
          <w:shd w:val="clear" w:color="auto" w:fill="E6E6E6"/>
        </w:rPr>
        <w:fldChar w:fldCharType="separate"/>
      </w:r>
      <w:r w:rsidR="005C572C">
        <w:rPr>
          <w:b/>
          <w:spacing w:val="5"/>
        </w:rPr>
        <w:t>Manufacturers’ Information</w:t>
      </w:r>
      <w:r w:rsidR="0087028A">
        <w:rPr>
          <w:color w:val="2B579A"/>
          <w:shd w:val="clear" w:color="auto" w:fill="E6E6E6"/>
        </w:rPr>
        <w:fldChar w:fldCharType="end"/>
      </w:r>
      <w:r>
        <w:t xml:space="preserve"> to support the demonstration of compliance.</w:t>
      </w:r>
    </w:p>
    <w:p w14:paraId="742C82D5" w14:textId="563E65B6" w:rsidR="00700F9B" w:rsidRDefault="00700F9B" w:rsidP="00700F9B">
      <w:r>
        <w:t>DPC9.5.5</w:t>
      </w:r>
      <w:r>
        <w:tab/>
        <w:t xml:space="preserve">The </w:t>
      </w:r>
      <w:r w:rsidR="00845F4A">
        <w:rPr>
          <w:b/>
          <w:color w:val="2B579A"/>
          <w:shd w:val="clear" w:color="auto" w:fill="E6E6E6"/>
        </w:rPr>
        <w:fldChar w:fldCharType="begin"/>
      </w:r>
      <w:r w:rsidR="00845F4A">
        <w:instrText xml:space="preserve"> REF DNO \h </w:instrText>
      </w:r>
      <w:r w:rsidR="00845F4A">
        <w:rPr>
          <w:b/>
          <w:color w:val="2B579A"/>
          <w:shd w:val="clear" w:color="auto" w:fill="E6E6E6"/>
        </w:rPr>
      </w:r>
      <w:r w:rsidR="00845F4A">
        <w:rPr>
          <w:b/>
          <w:color w:val="2B579A"/>
          <w:shd w:val="clear" w:color="auto" w:fill="E6E6E6"/>
        </w:rPr>
        <w:fldChar w:fldCharType="separate"/>
      </w:r>
      <w:r w:rsidR="005C572C" w:rsidRPr="0076424C">
        <w:rPr>
          <w:b/>
        </w:rPr>
        <w:t>DNO</w:t>
      </w:r>
      <w:r w:rsidR="00845F4A">
        <w:rPr>
          <w:b/>
          <w:color w:val="2B579A"/>
          <w:shd w:val="clear" w:color="auto" w:fill="E6E6E6"/>
        </w:rPr>
        <w:fldChar w:fldCharType="end"/>
      </w:r>
      <w:r>
        <w:t xml:space="preserve"> may require the </w:t>
      </w:r>
      <w:r w:rsidR="00EC2FDC">
        <w:rPr>
          <w:b/>
          <w:color w:val="2B579A"/>
          <w:shd w:val="clear" w:color="auto" w:fill="E6E6E6"/>
        </w:rPr>
        <w:fldChar w:fldCharType="begin"/>
      </w:r>
      <w:r w:rsidR="00EC2FDC">
        <w:instrText xml:space="preserve"> REF DemandServicesProvider \h </w:instrText>
      </w:r>
      <w:r w:rsidR="00EC2FDC">
        <w:rPr>
          <w:b/>
          <w:color w:val="2B579A"/>
          <w:shd w:val="clear" w:color="auto" w:fill="E6E6E6"/>
        </w:rPr>
      </w:r>
      <w:r w:rsidR="00EC2FDC">
        <w:rPr>
          <w:b/>
          <w:color w:val="2B579A"/>
          <w:shd w:val="clear" w:color="auto" w:fill="E6E6E6"/>
        </w:rPr>
        <w:fldChar w:fldCharType="separate"/>
      </w:r>
      <w:r w:rsidR="005C572C">
        <w:rPr>
          <w:b/>
        </w:rPr>
        <w:t>Demand Services Provider</w:t>
      </w:r>
      <w:r w:rsidR="00EC2FDC">
        <w:rPr>
          <w:b/>
          <w:color w:val="2B579A"/>
          <w:shd w:val="clear" w:color="auto" w:fill="E6E6E6"/>
        </w:rPr>
        <w:fldChar w:fldCharType="end"/>
      </w:r>
      <w:r>
        <w:t xml:space="preserve"> to repeat compliance tests in accordance with a plan, or following any modification or failure of the </w:t>
      </w:r>
      <w:r w:rsidR="00794476">
        <w:rPr>
          <w:b/>
          <w:color w:val="2B579A"/>
          <w:shd w:val="clear" w:color="auto" w:fill="E6E6E6"/>
        </w:rPr>
        <w:fldChar w:fldCharType="begin"/>
      </w:r>
      <w:r w:rsidR="00794476">
        <w:instrText xml:space="preserve"> REF DemandUnit \h </w:instrText>
      </w:r>
      <w:r w:rsidR="00794476">
        <w:rPr>
          <w:b/>
          <w:color w:val="2B579A"/>
          <w:shd w:val="clear" w:color="auto" w:fill="E6E6E6"/>
        </w:rPr>
      </w:r>
      <w:r w:rsidR="00794476">
        <w:rPr>
          <w:b/>
          <w:color w:val="2B579A"/>
          <w:shd w:val="clear" w:color="auto" w:fill="E6E6E6"/>
        </w:rPr>
        <w:fldChar w:fldCharType="separate"/>
      </w:r>
      <w:r w:rsidR="005C572C">
        <w:rPr>
          <w:b/>
        </w:rPr>
        <w:t>Demand Unit</w:t>
      </w:r>
      <w:r w:rsidR="00794476">
        <w:rPr>
          <w:b/>
          <w:color w:val="2B579A"/>
          <w:shd w:val="clear" w:color="auto" w:fill="E6E6E6"/>
        </w:rPr>
        <w:fldChar w:fldCharType="end"/>
      </w:r>
      <w:r>
        <w:t xml:space="preserve"> to perform as required. </w:t>
      </w:r>
    </w:p>
    <w:p w14:paraId="70152CBC" w14:textId="078B385C" w:rsidR="00EB56F9" w:rsidRPr="0076424C" w:rsidRDefault="00EB56F9">
      <w:pPr>
        <w:ind w:firstLine="0"/>
      </w:pPr>
    </w:p>
    <w:p w14:paraId="6E8614EE" w14:textId="77777777" w:rsidR="00314B36" w:rsidRPr="0076424C" w:rsidRDefault="00314B36">
      <w:pPr>
        <w:pStyle w:val="Header"/>
      </w:pPr>
    </w:p>
    <w:p w14:paraId="6E8614EF" w14:textId="77777777" w:rsidR="00314B36" w:rsidRPr="0076424C" w:rsidRDefault="00314B36">
      <w:pPr>
        <w:pStyle w:val="Header"/>
        <w:sectPr w:rsidR="00314B36" w:rsidRPr="0076424C" w:rsidSect="001534AC">
          <w:pgSz w:w="11907" w:h="16840" w:code="9"/>
          <w:pgMar w:top="1134" w:right="1134" w:bottom="964" w:left="1418" w:header="567" w:footer="340" w:gutter="0"/>
          <w:cols w:space="720"/>
        </w:sectPr>
      </w:pPr>
    </w:p>
    <w:p w14:paraId="6E8614F0" w14:textId="77777777" w:rsidR="00314B36" w:rsidRPr="0076424C" w:rsidRDefault="00314B36">
      <w:pPr>
        <w:pStyle w:val="Header"/>
      </w:pPr>
    </w:p>
    <w:p w14:paraId="6E8614F1" w14:textId="77777777" w:rsidR="00314B36" w:rsidRPr="0076424C" w:rsidRDefault="00314B36">
      <w:pPr>
        <w:pStyle w:val="Header"/>
      </w:pPr>
    </w:p>
    <w:p w14:paraId="6E8614F2" w14:textId="77777777" w:rsidR="00314B36" w:rsidRPr="0076424C" w:rsidRDefault="00314B36">
      <w:pPr>
        <w:pStyle w:val="Header"/>
      </w:pPr>
    </w:p>
    <w:p w14:paraId="6E8614F3" w14:textId="77777777" w:rsidR="00314B36" w:rsidRPr="0076424C" w:rsidRDefault="00314B36">
      <w:pPr>
        <w:pStyle w:val="Header"/>
      </w:pPr>
    </w:p>
    <w:p w14:paraId="6E8614F4" w14:textId="77777777" w:rsidR="00314B36" w:rsidRPr="0076424C" w:rsidRDefault="00314B36">
      <w:pPr>
        <w:pStyle w:val="Header"/>
      </w:pPr>
    </w:p>
    <w:p w14:paraId="6E8614F5" w14:textId="77777777" w:rsidR="00314B36" w:rsidRPr="0076424C" w:rsidRDefault="00314B36">
      <w:pPr>
        <w:pStyle w:val="Header"/>
      </w:pPr>
    </w:p>
    <w:p w14:paraId="6E8614F6" w14:textId="60C91326" w:rsidR="00314B36" w:rsidRPr="006C7693" w:rsidRDefault="008572B5">
      <w:pPr>
        <w:pStyle w:val="Header"/>
        <w:jc w:val="center"/>
        <w:rPr>
          <w:rFonts w:ascii="Times New Roman" w:hAnsi="Times New Roman"/>
        </w:rPr>
      </w:pPr>
      <w:r w:rsidRPr="006C7693">
        <w:rPr>
          <w:rFonts w:ascii="Times New Roman" w:hAnsi="Times New Roman"/>
          <w:color w:val="2B579A"/>
          <w:shd w:val="clear" w:color="auto" w:fill="E6E6E6"/>
        </w:rPr>
        <w:fldChar w:fldCharType="begin"/>
      </w:r>
      <w:r w:rsidRPr="006C7693">
        <w:rPr>
          <w:rFonts w:ascii="Times New Roman" w:hAnsi="Times New Roman"/>
        </w:rPr>
        <w:instrText xml:space="preserve"> REF DOC \h  \* MERGEFORMAT </w:instrText>
      </w:r>
      <w:r w:rsidRPr="006C7693">
        <w:rPr>
          <w:rFonts w:ascii="Times New Roman" w:hAnsi="Times New Roman"/>
          <w:color w:val="2B579A"/>
          <w:shd w:val="clear" w:color="auto" w:fill="E6E6E6"/>
        </w:rPr>
      </w:r>
      <w:r w:rsidRPr="006C7693">
        <w:rPr>
          <w:rFonts w:ascii="Times New Roman" w:hAnsi="Times New Roman"/>
          <w:color w:val="2B579A"/>
          <w:shd w:val="clear" w:color="auto" w:fill="E6E6E6"/>
        </w:rPr>
        <w:fldChar w:fldCharType="separate"/>
      </w:r>
      <w:r w:rsidR="005C572C" w:rsidRPr="005C572C">
        <w:rPr>
          <w:rFonts w:ascii="Times New Roman" w:hAnsi="Times New Roman"/>
        </w:rPr>
        <w:t>Distribution Operating Code</w:t>
      </w:r>
      <w:r w:rsidRPr="006C7693">
        <w:rPr>
          <w:rFonts w:ascii="Times New Roman" w:hAnsi="Times New Roman"/>
          <w:color w:val="2B579A"/>
          <w:shd w:val="clear" w:color="auto" w:fill="E6E6E6"/>
        </w:rPr>
        <w:fldChar w:fldCharType="end"/>
      </w:r>
      <w:r w:rsidR="00314B36" w:rsidRPr="006C7693">
        <w:rPr>
          <w:rFonts w:ascii="Times New Roman" w:hAnsi="Times New Roman"/>
        </w:rPr>
        <w:t xml:space="preserve"> (</w:t>
      </w:r>
      <w:smartTag w:uri="urn:schemas-microsoft-com:office:smarttags" w:element="stockticker">
        <w:r w:rsidR="00314B36" w:rsidRPr="006C7693">
          <w:rPr>
            <w:rFonts w:ascii="Times New Roman" w:hAnsi="Times New Roman"/>
          </w:rPr>
          <w:t>doc</w:t>
        </w:r>
      </w:smartTag>
      <w:r w:rsidR="00314B36" w:rsidRPr="006C7693">
        <w:rPr>
          <w:rFonts w:ascii="Times New Roman" w:hAnsi="Times New Roman"/>
        </w:rPr>
        <w:t>)</w:t>
      </w:r>
    </w:p>
    <w:p w14:paraId="6E8614F7" w14:textId="77777777" w:rsidR="00314B36" w:rsidRPr="0076424C" w:rsidRDefault="00314B36">
      <w:pPr>
        <w:pStyle w:val="Header"/>
      </w:pPr>
    </w:p>
    <w:p w14:paraId="6E8614F8" w14:textId="77777777" w:rsidR="00314B36" w:rsidRPr="0076424C" w:rsidRDefault="00314B36">
      <w:pPr>
        <w:pStyle w:val="Header"/>
      </w:pPr>
    </w:p>
    <w:p w14:paraId="6E8614F9" w14:textId="77777777" w:rsidR="00314B36" w:rsidRPr="0076424C" w:rsidRDefault="00314B36">
      <w:pPr>
        <w:rPr>
          <w:b/>
        </w:rPr>
        <w:sectPr w:rsidR="00314B36" w:rsidRPr="0076424C" w:rsidSect="001534AC">
          <w:headerReference w:type="even" r:id="rId57"/>
          <w:headerReference w:type="default" r:id="rId58"/>
          <w:headerReference w:type="first" r:id="rId59"/>
          <w:pgSz w:w="11907" w:h="16840" w:code="9"/>
          <w:pgMar w:top="1134" w:right="1134" w:bottom="964" w:left="1418" w:header="567" w:footer="340" w:gutter="0"/>
          <w:cols w:space="720"/>
        </w:sectPr>
      </w:pPr>
    </w:p>
    <w:p w14:paraId="6E8614FA" w14:textId="77777777" w:rsidR="00314B36" w:rsidRPr="0076424C" w:rsidRDefault="00314B36">
      <w:pPr>
        <w:rPr>
          <w:b/>
        </w:rPr>
      </w:pPr>
      <w:r w:rsidRPr="0076424C">
        <w:rPr>
          <w:b/>
        </w:rPr>
        <w:lastRenderedPageBreak/>
        <w:t>DISTRIBUTION</w:t>
      </w:r>
      <w:r w:rsidRPr="0076424C">
        <w:t xml:space="preserve"> </w:t>
      </w:r>
      <w:r w:rsidRPr="0076424C">
        <w:rPr>
          <w:b/>
        </w:rPr>
        <w:t>OPERATING CODE 1</w:t>
      </w:r>
    </w:p>
    <w:p w14:paraId="6E8614FB" w14:textId="6122165A" w:rsidR="00EB236C" w:rsidRPr="0076424C" w:rsidRDefault="00314B36" w:rsidP="00EB236C">
      <w:pPr>
        <w:pStyle w:val="Heading1"/>
      </w:pPr>
      <w:bookmarkStart w:id="689" w:name="_Toc138331128"/>
      <w:smartTag w:uri="urn:schemas-microsoft-com:office:smarttags" w:element="stockticker">
        <w:r w:rsidRPr="0076424C">
          <w:t>DOC</w:t>
        </w:r>
      </w:smartTag>
      <w:r w:rsidRPr="0076424C">
        <w:t>1</w:t>
      </w:r>
      <w:r w:rsidRPr="0076424C">
        <w:tab/>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t>Demand</w:t>
      </w:r>
      <w:r w:rsidR="008572B5">
        <w:rPr>
          <w:color w:val="2B579A"/>
          <w:shd w:val="clear" w:color="auto" w:fill="E6E6E6"/>
        </w:rPr>
        <w:fldChar w:fldCharType="end"/>
      </w:r>
      <w:r w:rsidRPr="0076424C">
        <w:t xml:space="preserve"> FORECASTS</w:t>
      </w:r>
      <w:bookmarkEnd w:id="689"/>
    </w:p>
    <w:p w14:paraId="6E8614FC" w14:textId="77777777" w:rsidR="00314B36" w:rsidRPr="0076424C" w:rsidRDefault="00314B36">
      <w:smartTag w:uri="urn:schemas-microsoft-com:office:smarttags" w:element="stockticker">
        <w:r w:rsidRPr="0076424C">
          <w:t>DOC</w:t>
        </w:r>
      </w:smartTag>
      <w:r w:rsidRPr="0076424C">
        <w:t>1.1</w:t>
      </w:r>
      <w:r w:rsidRPr="0076424C">
        <w:tab/>
      </w:r>
      <w:r w:rsidRPr="0076424C">
        <w:rPr>
          <w:b/>
        </w:rPr>
        <w:t>Introduction</w:t>
      </w:r>
    </w:p>
    <w:p w14:paraId="6E8614FD" w14:textId="5090342E" w:rsidR="00314B36" w:rsidRPr="0076424C" w:rsidRDefault="00314B36">
      <w:smartTag w:uri="urn:schemas-microsoft-com:office:smarttags" w:element="stockticker">
        <w:r w:rsidRPr="0076424C">
          <w:t>DOC</w:t>
        </w:r>
      </w:smartTag>
      <w:r w:rsidRPr="0076424C">
        <w:t>1.1.1</w:t>
      </w:r>
      <w:r w:rsidRPr="0076424C">
        <w:tab/>
        <w:t xml:space="preserve">In order for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operate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efficiently and to ensure maximum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security and </w:t>
      </w:r>
      <w:r w:rsidR="008572B5">
        <w:rPr>
          <w:color w:val="2B579A"/>
          <w:shd w:val="clear" w:color="auto" w:fill="E6E6E6"/>
        </w:rPr>
        <w:fldChar w:fldCharType="begin"/>
      </w:r>
      <w:r w:rsidR="008572B5">
        <w:instrText xml:space="preserve"> REF SystemStability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Stability</w:t>
      </w:r>
      <w:r w:rsidR="008572B5">
        <w:rPr>
          <w:color w:val="2B579A"/>
          <w:shd w:val="clear" w:color="auto" w:fill="E6E6E6"/>
        </w:rPr>
        <w:fldChar w:fldCharType="end"/>
      </w:r>
      <w:r w:rsidRPr="0076424C">
        <w:t xml:space="preserve">, there is a need for those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specified in </w:t>
      </w:r>
      <w:smartTag w:uri="urn:schemas-microsoft-com:office:smarttags" w:element="stockticker">
        <w:r w:rsidRPr="0076424C">
          <w:t>DOC</w:t>
        </w:r>
      </w:smartTag>
      <w:r w:rsidRPr="0076424C">
        <w:t xml:space="preserve">1.3 to provide loading and generation output information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4FE" w14:textId="18398486" w:rsidR="00314B36" w:rsidRPr="0076424C" w:rsidRDefault="00314B36">
      <w:pPr>
        <w:rPr>
          <w:b/>
        </w:rPr>
      </w:pPr>
      <w:smartTag w:uri="urn:schemas-microsoft-com:office:smarttags" w:element="stockticker">
        <w:r w:rsidRPr="0076424C">
          <w:t>DOC</w:t>
        </w:r>
      </w:smartTag>
      <w:r w:rsidRPr="0076424C">
        <w:t>1.1.2</w:t>
      </w:r>
      <w:r w:rsidRPr="0076424C">
        <w:tab/>
        <w:t xml:space="preserve">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 xml:space="preserve"> specifies</w:t>
      </w:r>
      <w:r w:rsidR="001B7A64" w:rsidRPr="0076424C">
        <w:rPr>
          <w:szCs w:val="24"/>
        </w:rPr>
        <w:t xml:space="preserve"> </w:t>
      </w:r>
      <w:del w:id="690" w:author="Shaheeni Vekaria" w:date="2024-04-17T13:21:00Z">
        <w:r w:rsidR="001B7A64" w:rsidDel="00FC0FCA">
          <w:rPr>
            <w:color w:val="2B579A"/>
            <w:szCs w:val="24"/>
            <w:shd w:val="clear" w:color="auto" w:fill="E6E6E6"/>
          </w:rPr>
          <w:fldChar w:fldCharType="begin"/>
        </w:r>
        <w:r w:rsidR="001B7A64" w:rsidDel="00FC0FCA">
          <w:rPr>
            <w:szCs w:val="24"/>
          </w:rPr>
          <w:delInstrText xml:space="preserve"> REF NGESO \h </w:delInstrText>
        </w:r>
        <w:r w:rsidR="001B7A64" w:rsidDel="00FC0FCA">
          <w:rPr>
            <w:color w:val="2B579A"/>
            <w:szCs w:val="24"/>
            <w:shd w:val="clear" w:color="auto" w:fill="E6E6E6"/>
          </w:rPr>
        </w:r>
        <w:r w:rsidR="001B7A64" w:rsidDel="00FC0FCA">
          <w:rPr>
            <w:color w:val="2B579A"/>
            <w:szCs w:val="24"/>
            <w:shd w:val="clear" w:color="auto" w:fill="E6E6E6"/>
          </w:rPr>
          <w:fldChar w:fldCharType="separate"/>
        </w:r>
        <w:r w:rsidR="005C572C" w:rsidDel="00FC0FCA">
          <w:rPr>
            <w:b/>
          </w:rPr>
          <w:delText>NGESO</w:delText>
        </w:r>
        <w:r w:rsidR="001B7A64" w:rsidDel="00FC0FCA">
          <w:rPr>
            <w:color w:val="2B579A"/>
            <w:szCs w:val="24"/>
            <w:shd w:val="clear" w:color="auto" w:fill="E6E6E6"/>
          </w:rPr>
          <w:fldChar w:fldCharType="end"/>
        </w:r>
        <w:r w:rsidRPr="0076424C" w:rsidDel="00FC0FCA">
          <w:rPr>
            <w:b/>
          </w:rPr>
          <w:delText xml:space="preserve">’s </w:delText>
        </w:r>
      </w:del>
      <w:ins w:id="691" w:author="Shaheeni Vekaria" w:date="2024-04-17T13:21:00Z">
        <w:r w:rsidR="00FC0FCA">
          <w:rPr>
            <w:szCs w:val="24"/>
          </w:rPr>
          <w:t xml:space="preserve">the </w:t>
        </w:r>
        <w:r w:rsidR="00FC0FCA" w:rsidRPr="00FC0FCA">
          <w:rPr>
            <w:b/>
            <w:color w:val="2B579A"/>
            <w:szCs w:val="24"/>
            <w:shd w:val="clear" w:color="auto" w:fill="E6E6E6"/>
            <w:rPrChange w:id="692" w:author="Shaheeni Vekaria" w:date="2024-04-17T13:21:00Z">
              <w:rPr>
                <w:szCs w:val="24"/>
              </w:rPr>
            </w:rPrChange>
          </w:rPr>
          <w:t>ISOP</w:t>
        </w:r>
        <w:r w:rsidR="00FC0FCA" w:rsidRPr="0076424C">
          <w:rPr>
            <w:b/>
          </w:rPr>
          <w:t xml:space="preserve"> </w:t>
        </w:r>
      </w:ins>
      <w:r w:rsidRPr="0076424C">
        <w:t xml:space="preserve">requirements for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r w:rsidRPr="0076424C">
        <w:t xml:space="preserve">forecasting for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DE5F7F">
        <w:t>s</w:t>
      </w:r>
      <w:r w:rsidRPr="0076424C">
        <w:t xml:space="preserve"> which constitute or contain </w:t>
      </w:r>
      <w:r w:rsidR="008572B5">
        <w:rPr>
          <w:color w:val="2B579A"/>
          <w:shd w:val="clear" w:color="auto" w:fill="E6E6E6"/>
        </w:rPr>
        <w:fldChar w:fldCharType="begin"/>
      </w:r>
      <w:r w:rsidR="008572B5">
        <w:instrText xml:space="preserve"> REF BMUnit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BM Unit</w:t>
      </w:r>
      <w:r w:rsidR="008572B5">
        <w:rPr>
          <w:color w:val="2B579A"/>
          <w:shd w:val="clear" w:color="auto" w:fill="E6E6E6"/>
        </w:rPr>
        <w:fldChar w:fldCharType="end"/>
      </w:r>
      <w:r w:rsidRPr="0076424C">
        <w:rPr>
          <w:b/>
        </w:rPr>
        <w:t xml:space="preserve">s </w:t>
      </w:r>
      <w:r w:rsidRPr="0076424C">
        <w:t>which are active (</w:t>
      </w:r>
      <w:proofErr w:type="spellStart"/>
      <w:r w:rsidRPr="0076424C">
        <w:t>ie</w:t>
      </w:r>
      <w:proofErr w:type="spellEnd"/>
      <w:r w:rsidRPr="0076424C">
        <w:t xml:space="preserve"> submitting bid-offer data) in the </w:t>
      </w:r>
      <w:r w:rsidR="008572B5">
        <w:rPr>
          <w:color w:val="2B579A"/>
          <w:shd w:val="clear" w:color="auto" w:fill="E6E6E6"/>
        </w:rPr>
        <w:fldChar w:fldCharType="begin"/>
      </w:r>
      <w:r w:rsidR="008572B5">
        <w:instrText xml:space="preserve"> REF BalancingMechanism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Balancing Mechanism</w:t>
      </w:r>
      <w:r w:rsidR="008572B5">
        <w:rPr>
          <w:color w:val="2B579A"/>
          <w:shd w:val="clear" w:color="auto" w:fill="E6E6E6"/>
        </w:rPr>
        <w:fldChar w:fldCharType="end"/>
      </w:r>
      <w:r w:rsidRPr="0076424C">
        <w:t>. This</w:t>
      </w:r>
      <w:r w:rsidRPr="0076424C">
        <w:rPr>
          <w:b/>
        </w:rPr>
        <w:t xml:space="preserve">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 xml:space="preserve">1 specifies the information to be provided by other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DE5F7F">
        <w:t>s</w:t>
      </w:r>
      <w:r w:rsidRPr="0076424C">
        <w:rPr>
          <w:b/>
        </w:rPr>
        <w:t xml:space="preserve"> </w:t>
      </w:r>
      <w:r w:rsidRPr="0076424C">
        <w:t xml:space="preserve">and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specified in </w:t>
      </w:r>
      <w:smartTag w:uri="urn:schemas-microsoft-com:office:smarttags" w:element="stockticker">
        <w:r w:rsidRPr="0076424C">
          <w:t>DOC</w:t>
        </w:r>
      </w:smartTag>
      <w:r w:rsidRPr="0076424C">
        <w:t>1.3 below.</w:t>
      </w:r>
    </w:p>
    <w:p w14:paraId="6E8614FF" w14:textId="7476D8E4" w:rsidR="00314B36" w:rsidRPr="0076424C" w:rsidRDefault="00314B36">
      <w:smartTag w:uri="urn:schemas-microsoft-com:office:smarttags" w:element="stockticker">
        <w:r w:rsidRPr="0076424C">
          <w:t>DOC</w:t>
        </w:r>
      </w:smartTag>
      <w:r w:rsidRPr="0076424C">
        <w:t>1.1.3</w:t>
      </w:r>
      <w:r w:rsidRPr="0076424C">
        <w:tab/>
        <w:t xml:space="preserve"> This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r w:rsidRPr="0076424C">
        <w:t xml:space="preserve">forecasting information is required to enable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maintain the integrity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The</w:t>
      </w:r>
      <w:r w:rsidRPr="0076424C">
        <w:rPr>
          <w:b/>
        </w:rPr>
        <w:t xml:space="preserve"> Licensee </w:t>
      </w:r>
      <w:r w:rsidRPr="0076424C">
        <w:t xml:space="preserve">under its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t xml:space="preserve"> has an obligation under the  </w:t>
      </w:r>
      <w:r w:rsidR="00786E2C">
        <w:rPr>
          <w:color w:val="2B579A"/>
          <w:shd w:val="clear" w:color="auto" w:fill="E6E6E6"/>
        </w:rPr>
        <w:fldChar w:fldCharType="begin"/>
      </w:r>
      <w:r w:rsidR="00F60EFA">
        <w:instrText xml:space="preserve"> REF GridCode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Grid Code</w:t>
      </w:r>
      <w:r w:rsidR="00786E2C">
        <w:rPr>
          <w:color w:val="2B579A"/>
          <w:shd w:val="clear" w:color="auto" w:fill="E6E6E6"/>
        </w:rPr>
        <w:fldChar w:fldCharType="end"/>
      </w:r>
      <w:r w:rsidRPr="0076424C">
        <w:t xml:space="preserve"> to provide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forecast information to</w:t>
      </w:r>
      <w:r w:rsidR="001B7A64" w:rsidRPr="0076424C">
        <w:rPr>
          <w:szCs w:val="24"/>
        </w:rPr>
        <w:t xml:space="preserve"> </w:t>
      </w:r>
      <w:del w:id="693" w:author="Shaheeni Vekaria" w:date="2024-04-17T13:21:00Z">
        <w:r w:rsidR="001B7A64" w:rsidDel="00FC0FCA">
          <w:rPr>
            <w:color w:val="2B579A"/>
            <w:szCs w:val="24"/>
            <w:shd w:val="clear" w:color="auto" w:fill="E6E6E6"/>
          </w:rPr>
          <w:fldChar w:fldCharType="begin"/>
        </w:r>
        <w:r w:rsidR="001B7A64" w:rsidDel="00FC0FCA">
          <w:rPr>
            <w:szCs w:val="24"/>
          </w:rPr>
          <w:delInstrText xml:space="preserve"> REF NGESO \h </w:delInstrText>
        </w:r>
        <w:r w:rsidR="001B7A64" w:rsidDel="00FC0FCA">
          <w:rPr>
            <w:color w:val="2B579A"/>
            <w:szCs w:val="24"/>
            <w:shd w:val="clear" w:color="auto" w:fill="E6E6E6"/>
          </w:rPr>
        </w:r>
        <w:r w:rsidR="001B7A64" w:rsidDel="00FC0FCA">
          <w:rPr>
            <w:color w:val="2B579A"/>
            <w:szCs w:val="24"/>
            <w:shd w:val="clear" w:color="auto" w:fill="E6E6E6"/>
          </w:rPr>
          <w:fldChar w:fldCharType="separate"/>
        </w:r>
        <w:r w:rsidR="005C572C" w:rsidDel="00FC0FCA">
          <w:rPr>
            <w:b/>
          </w:rPr>
          <w:delText>NGESO</w:delText>
        </w:r>
        <w:r w:rsidR="001B7A64" w:rsidDel="00FC0FCA">
          <w:rPr>
            <w:color w:val="2B579A"/>
            <w:szCs w:val="24"/>
            <w:shd w:val="clear" w:color="auto" w:fill="E6E6E6"/>
          </w:rPr>
          <w:fldChar w:fldCharType="end"/>
        </w:r>
        <w:r w:rsidRPr="0076424C" w:rsidDel="00FC0FCA">
          <w:rPr>
            <w:b/>
          </w:rPr>
          <w:delText xml:space="preserve"> </w:delText>
        </w:r>
      </w:del>
      <w:ins w:id="694" w:author="Shaheeni Vekaria" w:date="2024-04-17T13:21:00Z">
        <w:r w:rsidR="00FC0FCA">
          <w:rPr>
            <w:szCs w:val="24"/>
          </w:rPr>
          <w:t xml:space="preserve">the </w:t>
        </w:r>
        <w:r w:rsidR="00FC0FCA" w:rsidRPr="00FC0FCA">
          <w:rPr>
            <w:b/>
            <w:color w:val="2B579A"/>
            <w:szCs w:val="24"/>
            <w:shd w:val="clear" w:color="auto" w:fill="E6E6E6"/>
            <w:rPrChange w:id="695" w:author="Shaheeni Vekaria" w:date="2024-04-17T13:21:00Z">
              <w:rPr>
                <w:szCs w:val="24"/>
              </w:rPr>
            </w:rPrChange>
          </w:rPr>
          <w:t>ISOP</w:t>
        </w:r>
        <w:r w:rsidR="00FC0FCA" w:rsidRPr="0076424C">
          <w:rPr>
            <w:b/>
          </w:rPr>
          <w:t xml:space="preserve"> </w:t>
        </w:r>
      </w:ins>
      <w:r w:rsidRPr="0076424C">
        <w:t xml:space="preserve">in order that generation output can be matched with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The information, required to be provided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(specified in </w:t>
      </w:r>
      <w:smartTag w:uri="urn:schemas-microsoft-com:office:smarttags" w:element="stockticker">
        <w:r w:rsidRPr="0076424C">
          <w:t>DOC</w:t>
        </w:r>
      </w:smartTag>
      <w:r w:rsidRPr="0076424C">
        <w:t xml:space="preserve">1.3 below) under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r w:rsidRPr="0076424C">
        <w:t>will enable the</w:t>
      </w:r>
      <w:r w:rsidRPr="0076424C">
        <w:rPr>
          <w:b/>
        </w:rPr>
        <w:t xml:space="preserve"> Licensee </w:t>
      </w:r>
      <w:r w:rsidRPr="0076424C">
        <w:t xml:space="preserve">to comply with these requirements of the  </w:t>
      </w:r>
      <w:r w:rsidR="00786E2C">
        <w:rPr>
          <w:color w:val="2B579A"/>
          <w:shd w:val="clear" w:color="auto" w:fill="E6E6E6"/>
        </w:rPr>
        <w:fldChar w:fldCharType="begin"/>
      </w:r>
      <w:r w:rsidR="00F60EFA">
        <w:instrText xml:space="preserve"> REF GridCode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Grid Code</w:t>
      </w:r>
      <w:r w:rsidR="00786E2C">
        <w:rPr>
          <w:color w:val="2B579A"/>
          <w:shd w:val="clear" w:color="auto" w:fill="E6E6E6"/>
        </w:rPr>
        <w:fldChar w:fldCharType="end"/>
      </w:r>
      <w:r w:rsidRPr="0076424C">
        <w:t>.</w:t>
      </w:r>
    </w:p>
    <w:p w14:paraId="6E861500" w14:textId="78876BBC" w:rsidR="00314B36" w:rsidRPr="0076424C" w:rsidRDefault="00314B36">
      <w:smartTag w:uri="urn:schemas-microsoft-com:office:smarttags" w:element="stockticker">
        <w:r w:rsidRPr="0076424C">
          <w:t>DOC</w:t>
        </w:r>
      </w:smartTag>
      <w:r w:rsidRPr="0076424C">
        <w:t>1.1.4</w:t>
      </w:r>
      <w:r w:rsidRPr="0076424C">
        <w:tab/>
        <w:t xml:space="preserve">Where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data is required from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r w:rsidRPr="0076424C">
        <w:t xml:space="preserve"> this means the</w:t>
      </w:r>
      <w:r w:rsidRPr="0076424C">
        <w:rPr>
          <w:b/>
        </w:rPr>
        <w:t xml:space="preserve"> </w:t>
      </w:r>
      <w:r w:rsidRPr="0076424C">
        <w:t xml:space="preserve">MW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of electricity 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point of supply to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in certain cases, specify that the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data shall include the MVAr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w:t>
      </w:r>
    </w:p>
    <w:p w14:paraId="6E861501" w14:textId="0EB7814C" w:rsidR="00314B36" w:rsidRPr="0076424C" w:rsidRDefault="00314B36">
      <w:smartTag w:uri="urn:schemas-microsoft-com:office:smarttags" w:element="stockticker">
        <w:r w:rsidRPr="0076424C">
          <w:t>DOC</w:t>
        </w:r>
      </w:smartTag>
      <w:r w:rsidRPr="0076424C">
        <w:t>1.1.5</w:t>
      </w:r>
      <w:r w:rsidRPr="0076424C">
        <w:tab/>
        <w:t xml:space="preserve">The information to be provided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be in writing as specified in DGD2 (</w:t>
      </w:r>
      <w:r w:rsidR="0008222E" w:rsidRPr="0076424C">
        <w:t>vi</w:t>
      </w:r>
      <w:r w:rsidRPr="0076424C">
        <w:t>).</w:t>
      </w:r>
    </w:p>
    <w:p w14:paraId="6E861502" w14:textId="13B5BD0C" w:rsidR="00314B36" w:rsidRPr="0076424C" w:rsidRDefault="00314B36">
      <w:smartTag w:uri="urn:schemas-microsoft-com:office:smarttags" w:element="stockticker">
        <w:r w:rsidRPr="0076424C">
          <w:t>DOC</w:t>
        </w:r>
      </w:smartTag>
      <w:r w:rsidRPr="0076424C">
        <w:t>1.1.6</w:t>
      </w:r>
      <w:r w:rsidRPr="0076424C">
        <w:tab/>
        <w:t xml:space="preserve">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Year 0 means the current calendar year at </w:t>
      </w:r>
      <w:proofErr w:type="spellStart"/>
      <w:r w:rsidRPr="0076424C">
        <w:t>anytime</w:t>
      </w:r>
      <w:proofErr w:type="spellEnd"/>
      <w:r w:rsidRPr="0076424C">
        <w:t xml:space="preserve">, Year 1 means the next calendar year at </w:t>
      </w:r>
      <w:proofErr w:type="spellStart"/>
      <w:r w:rsidRPr="0076424C">
        <w:t>anytime</w:t>
      </w:r>
      <w:proofErr w:type="spellEnd"/>
      <w:r w:rsidRPr="0076424C">
        <w:t xml:space="preserve">, Year 2 means the calendar year after Year 1, </w:t>
      </w:r>
      <w:proofErr w:type="gramStart"/>
      <w:r w:rsidRPr="0076424C">
        <w:t>etc</w:t>
      </w:r>
      <w:proofErr w:type="gramEnd"/>
    </w:p>
    <w:p w14:paraId="6E861503" w14:textId="19E1F224" w:rsidR="00314B36" w:rsidRPr="0076424C" w:rsidRDefault="00314B36">
      <w:smartTag w:uri="urn:schemas-microsoft-com:office:smarttags" w:element="stockticker">
        <w:r w:rsidRPr="0076424C">
          <w:t>DOC</w:t>
        </w:r>
      </w:smartTag>
      <w:r w:rsidRPr="0076424C">
        <w:t>1.1.7</w:t>
      </w:r>
      <w:r w:rsidRPr="0076424C">
        <w:tab/>
        <w:t xml:space="preserve">References 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r w:rsidRPr="0076424C">
        <w:t>to data to be supplied on a half-hourly basis refers to it being supplied for each period of 30 minutes ending on the hour and half-hour in each day.</w:t>
      </w:r>
    </w:p>
    <w:p w14:paraId="6E861504" w14:textId="77777777" w:rsidR="00314B36" w:rsidRPr="0076424C" w:rsidRDefault="00314B36">
      <w:smartTag w:uri="urn:schemas-microsoft-com:office:smarttags" w:element="stockticker">
        <w:r w:rsidRPr="0076424C">
          <w:t>DOC</w:t>
        </w:r>
      </w:smartTag>
      <w:r w:rsidRPr="0076424C">
        <w:t>1.2</w:t>
      </w:r>
      <w:r w:rsidRPr="0076424C">
        <w:tab/>
      </w:r>
      <w:r w:rsidRPr="0076424C">
        <w:rPr>
          <w:b/>
        </w:rPr>
        <w:t>Objectives</w:t>
      </w:r>
    </w:p>
    <w:p w14:paraId="6E861505" w14:textId="77777777" w:rsidR="00314B36" w:rsidRPr="0076424C" w:rsidRDefault="00314B36">
      <w:pPr>
        <w:ind w:firstLine="0"/>
      </w:pPr>
      <w:r w:rsidRPr="0076424C">
        <w:rPr>
          <w:b/>
        </w:rPr>
        <w:t>The objectives of</w:t>
      </w:r>
      <w:r w:rsidRPr="0076424C">
        <w:t xml:space="preserve"> </w:t>
      </w:r>
      <w:r w:rsidRPr="0076424C">
        <w:rPr>
          <w:b/>
        </w:rPr>
        <w:t xml:space="preserve">this </w:t>
      </w:r>
      <w:r w:rsidRPr="0076424C">
        <w:t>Distribution Operating Code</w:t>
      </w:r>
      <w:r w:rsidRPr="0076424C">
        <w:rPr>
          <w:b/>
        </w:rPr>
        <w:t xml:space="preserve"> </w:t>
      </w:r>
      <w:smartTag w:uri="urn:schemas-microsoft-com:office:smarttags" w:element="stockticker">
        <w:r w:rsidRPr="0076424C">
          <w:rPr>
            <w:b/>
          </w:rPr>
          <w:t>DOC</w:t>
        </w:r>
      </w:smartTag>
      <w:r w:rsidRPr="0076424C">
        <w:rPr>
          <w:b/>
        </w:rPr>
        <w:t>1</w:t>
      </w:r>
      <w:r w:rsidRPr="0076424C">
        <w:t xml:space="preserve"> </w:t>
      </w:r>
      <w:r w:rsidRPr="0076424C">
        <w:rPr>
          <w:b/>
        </w:rPr>
        <w:t>are to</w:t>
      </w:r>
      <w:r w:rsidRPr="0076424C">
        <w:t>:-</w:t>
      </w:r>
    </w:p>
    <w:p w14:paraId="6E861506" w14:textId="71841B0C" w:rsidR="00314B36" w:rsidRPr="0076424C" w:rsidRDefault="00314B36">
      <w:pPr>
        <w:pStyle w:val="Indent1"/>
      </w:pPr>
      <w:r w:rsidRPr="0076424C">
        <w:t>(a)</w:t>
      </w:r>
      <w:r w:rsidRPr="0076424C">
        <w:tab/>
        <w:t>Set out the</w:t>
      </w:r>
      <w:r w:rsidRPr="0076424C">
        <w:rPr>
          <w:b/>
        </w:rPr>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forecast and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DE5F7F">
        <w:t xml:space="preserve"> </w:t>
      </w:r>
      <w:r w:rsidR="000C048E" w:rsidRPr="0076424C">
        <w:t xml:space="preserve">or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00F346D2" w:rsidRPr="0076424C">
        <w:t>o</w:t>
      </w:r>
      <w:r w:rsidR="000C048E" w:rsidRPr="0076424C">
        <w:t xml:space="preserve">utput </w:t>
      </w:r>
      <w:r w:rsidRPr="0076424C">
        <w:t xml:space="preserve">information required to be provided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enable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operate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507" w14:textId="6BA9DDAF" w:rsidR="00314B36" w:rsidRPr="0076424C" w:rsidRDefault="00314B36">
      <w:pPr>
        <w:pStyle w:val="Indent1"/>
      </w:pPr>
      <w:r w:rsidRPr="0076424C">
        <w:t>(b)</w:t>
      </w:r>
      <w:r w:rsidRPr="0076424C">
        <w:tab/>
        <w:t xml:space="preserve">Specify the information required to be provided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enable it to comply with its obligations under the  </w:t>
      </w:r>
      <w:r w:rsidR="00786E2C">
        <w:rPr>
          <w:color w:val="2B579A"/>
          <w:shd w:val="clear" w:color="auto" w:fill="E6E6E6"/>
        </w:rPr>
        <w:fldChar w:fldCharType="begin"/>
      </w:r>
      <w:r w:rsidR="00F60EFA">
        <w:instrText xml:space="preserve"> REF GridCode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Grid Code</w:t>
      </w:r>
      <w:r w:rsidR="00786E2C">
        <w:rPr>
          <w:color w:val="2B579A"/>
          <w:shd w:val="clear" w:color="auto" w:fill="E6E6E6"/>
        </w:rPr>
        <w:fldChar w:fldCharType="end"/>
      </w:r>
      <w:r w:rsidRPr="0076424C">
        <w:t>.</w:t>
      </w:r>
    </w:p>
    <w:p w14:paraId="6E861508" w14:textId="77777777" w:rsidR="00314B36" w:rsidRPr="0076424C" w:rsidRDefault="00314B36">
      <w:pPr>
        <w:keepNext/>
        <w:rPr>
          <w:b/>
        </w:rPr>
      </w:pPr>
      <w:smartTag w:uri="urn:schemas-microsoft-com:office:smarttags" w:element="stockticker">
        <w:r w:rsidRPr="0076424C">
          <w:lastRenderedPageBreak/>
          <w:t>DOC</w:t>
        </w:r>
      </w:smartTag>
      <w:r w:rsidRPr="0076424C">
        <w:t>1.3</w:t>
      </w:r>
      <w:r w:rsidRPr="0076424C">
        <w:tab/>
      </w:r>
      <w:r w:rsidRPr="0076424C">
        <w:rPr>
          <w:b/>
        </w:rPr>
        <w:t>Scope</w:t>
      </w:r>
    </w:p>
    <w:p w14:paraId="6E861509" w14:textId="244C900A" w:rsidR="00314B36" w:rsidRPr="0076424C" w:rsidRDefault="00314B36">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applies to the following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s</w:t>
      </w:r>
      <w:r w:rsidRPr="0076424C">
        <w:t xml:space="preserve"> which are connected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w:t>
      </w:r>
    </w:p>
    <w:p w14:paraId="6E86150A" w14:textId="5D6A4A0A" w:rsidR="00314B36" w:rsidRPr="0076424C" w:rsidRDefault="00314B36">
      <w:pPr>
        <w:pStyle w:val="Indent1"/>
      </w:pPr>
      <w:r w:rsidRPr="0076424C">
        <w:t>(a)</w:t>
      </w:r>
      <w:r w:rsidRPr="0076424C">
        <w:tab/>
      </w:r>
      <w:r w:rsidRPr="0076424C">
        <w:rPr>
          <w:b/>
        </w:rPr>
        <w:t>Customers</w:t>
      </w:r>
      <w:r w:rsidRPr="0076424C">
        <w:t xml:space="preserve"> with a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r w:rsidRPr="0076424C">
        <w:t>greater than 5 MW.</w:t>
      </w:r>
    </w:p>
    <w:p w14:paraId="6E86150B" w14:textId="2298829F" w:rsidR="00314B36" w:rsidRPr="0076424C" w:rsidRDefault="00314B36">
      <w:pPr>
        <w:pStyle w:val="Indent1"/>
      </w:pPr>
      <w:r w:rsidRPr="0076424C">
        <w:t>(b)</w:t>
      </w:r>
      <w:r w:rsidRPr="0076424C">
        <w:rPr>
          <w:b/>
        </w:rPr>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whose output is greater than 1MW 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considers it appropriate.</w:t>
      </w:r>
    </w:p>
    <w:p w14:paraId="6E86150C" w14:textId="2D02A1CB" w:rsidR="00314B36" w:rsidRPr="0076424C" w:rsidRDefault="00314B36">
      <w:pPr>
        <w:pStyle w:val="Indent1"/>
      </w:pPr>
      <w:r w:rsidRPr="0076424C">
        <w:t>(c)</w:t>
      </w:r>
      <w:r w:rsidRPr="0076424C">
        <w:tab/>
      </w:r>
      <w:r w:rsidRPr="0076424C">
        <w:rPr>
          <w:b/>
        </w:rPr>
        <w:t>Other Authorised Distributors</w:t>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50D" w14:textId="1F58030A" w:rsidR="0096032B" w:rsidRPr="0076424C" w:rsidRDefault="00314B36">
      <w:pPr>
        <w:pStyle w:val="Indent1"/>
      </w:pPr>
      <w:r w:rsidRPr="0076424C">
        <w:t>(d)</w:t>
      </w:r>
      <w:r w:rsidRPr="0076424C">
        <w:rPr>
          <w:b/>
        </w:rPr>
        <w:tab/>
        <w:t>Suppliers</w:t>
      </w:r>
      <w:r w:rsidRPr="0076424C">
        <w:t xml:space="preserve">, at the request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on behalf of their </w:t>
      </w:r>
      <w:proofErr w:type="gramStart"/>
      <w:r w:rsidRPr="0076424C">
        <w:rPr>
          <w:b/>
        </w:rPr>
        <w:t>Customers</w:t>
      </w:r>
      <w:proofErr w:type="gramEnd"/>
      <w:r w:rsidRPr="0076424C">
        <w:t xml:space="preserve">. </w:t>
      </w:r>
    </w:p>
    <w:p w14:paraId="6E86150E" w14:textId="77777777" w:rsidR="00314B36" w:rsidRPr="0076424C" w:rsidRDefault="00314B36">
      <w:smartTag w:uri="urn:schemas-microsoft-com:office:smarttags" w:element="stockticker">
        <w:r w:rsidRPr="0076424C">
          <w:t>DOC</w:t>
        </w:r>
      </w:smartTag>
      <w:r w:rsidRPr="0076424C">
        <w:t>1.4</w:t>
      </w:r>
      <w:r w:rsidRPr="0076424C">
        <w:tab/>
      </w:r>
      <w:r w:rsidRPr="0076424C">
        <w:rPr>
          <w:b/>
        </w:rPr>
        <w:t>Information Flow and Co-ordination</w:t>
      </w:r>
    </w:p>
    <w:p w14:paraId="6E86150F" w14:textId="31907445" w:rsidR="00314B36" w:rsidRPr="0076424C" w:rsidRDefault="00314B36">
      <w:smartTag w:uri="urn:schemas-microsoft-com:office:smarttags" w:element="stockticker">
        <w:r w:rsidRPr="0076424C">
          <w:t>DOC</w:t>
        </w:r>
      </w:smartTag>
      <w:r w:rsidRPr="0076424C">
        <w:t>1.4.1</w:t>
      </w:r>
      <w:r w:rsidRPr="0076424C">
        <w:tab/>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Forecast Information</w:t>
      </w:r>
    </w:p>
    <w:p w14:paraId="6E861510" w14:textId="06F19E82" w:rsidR="00B312D8" w:rsidRPr="0076424C" w:rsidRDefault="00314B36">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co-ordinate all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forecast information for each </w:t>
      </w:r>
      <w:r w:rsidR="008572B5">
        <w:rPr>
          <w:color w:val="2B579A"/>
          <w:shd w:val="clear" w:color="auto" w:fill="E6E6E6"/>
        </w:rPr>
        <w:fldChar w:fldCharType="begin"/>
      </w:r>
      <w:r w:rsidR="008572B5">
        <w:instrText xml:space="preserve"> REF GSP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Supply Point</w:t>
      </w:r>
      <w:r w:rsidR="008572B5">
        <w:rPr>
          <w:color w:val="2B579A"/>
          <w:shd w:val="clear" w:color="auto" w:fill="E6E6E6"/>
        </w:rPr>
        <w:fldChar w:fldCharType="end"/>
      </w:r>
      <w:r w:rsidRPr="0076424C">
        <w:t xml:space="preserve"> to meet the requirements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aggregate forecast information provided by</w:t>
      </w:r>
      <w:r w:rsidRPr="0076424C">
        <w:rPr>
          <w:b/>
        </w:rPr>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where appropriate, and provide forecast information to</w:t>
      </w:r>
      <w:r w:rsidR="001B7A64" w:rsidRPr="0076424C">
        <w:rPr>
          <w:szCs w:val="24"/>
        </w:rPr>
        <w:t xml:space="preserve"> </w:t>
      </w:r>
      <w:del w:id="696" w:author="Shaheeni Vekaria" w:date="2024-04-17T13:21:00Z">
        <w:r w:rsidR="001B7A64" w:rsidDel="00DF2B9F">
          <w:rPr>
            <w:color w:val="2B579A"/>
            <w:szCs w:val="24"/>
            <w:shd w:val="clear" w:color="auto" w:fill="E6E6E6"/>
          </w:rPr>
          <w:fldChar w:fldCharType="begin"/>
        </w:r>
        <w:r w:rsidR="001B7A64" w:rsidDel="00DF2B9F">
          <w:rPr>
            <w:szCs w:val="24"/>
          </w:rPr>
          <w:delInstrText xml:space="preserve"> REF NGESO \h </w:delInstrText>
        </w:r>
        <w:r w:rsidR="001B7A64" w:rsidDel="00DF2B9F">
          <w:rPr>
            <w:color w:val="2B579A"/>
            <w:szCs w:val="24"/>
            <w:shd w:val="clear" w:color="auto" w:fill="E6E6E6"/>
          </w:rPr>
        </w:r>
        <w:r w:rsidR="001B7A64" w:rsidDel="00DF2B9F">
          <w:rPr>
            <w:color w:val="2B579A"/>
            <w:szCs w:val="24"/>
            <w:shd w:val="clear" w:color="auto" w:fill="E6E6E6"/>
          </w:rPr>
          <w:fldChar w:fldCharType="separate"/>
        </w:r>
        <w:r w:rsidR="005C572C" w:rsidDel="00DF2B9F">
          <w:rPr>
            <w:b/>
          </w:rPr>
          <w:delText>NGESO</w:delText>
        </w:r>
        <w:r w:rsidR="001B7A64" w:rsidDel="00DF2B9F">
          <w:rPr>
            <w:color w:val="2B579A"/>
            <w:szCs w:val="24"/>
            <w:shd w:val="clear" w:color="auto" w:fill="E6E6E6"/>
          </w:rPr>
          <w:fldChar w:fldCharType="end"/>
        </w:r>
        <w:r w:rsidRPr="0076424C" w:rsidDel="00DF2B9F">
          <w:rPr>
            <w:b/>
          </w:rPr>
          <w:delText xml:space="preserve"> </w:delText>
        </w:r>
      </w:del>
      <w:ins w:id="697" w:author="Shaheeni Vekaria" w:date="2024-04-17T13:21:00Z">
        <w:r w:rsidR="00DF2B9F">
          <w:rPr>
            <w:szCs w:val="24"/>
          </w:rPr>
          <w:t xml:space="preserve">the </w:t>
        </w:r>
        <w:r w:rsidR="00DF2B9F" w:rsidRPr="00DF2B9F">
          <w:rPr>
            <w:b/>
            <w:color w:val="2B579A"/>
            <w:szCs w:val="24"/>
            <w:shd w:val="clear" w:color="auto" w:fill="E6E6E6"/>
            <w:rPrChange w:id="698" w:author="Shaheeni Vekaria" w:date="2024-04-17T13:21:00Z">
              <w:rPr>
                <w:szCs w:val="24"/>
              </w:rPr>
            </w:rPrChange>
          </w:rPr>
          <w:t>ISOP</w:t>
        </w:r>
        <w:r w:rsidR="00DF2B9F" w:rsidRPr="0076424C">
          <w:rPr>
            <w:b/>
          </w:rPr>
          <w:t xml:space="preserve"> </w:t>
        </w:r>
      </w:ins>
      <w:r w:rsidRPr="0076424C">
        <w:t xml:space="preserve">where the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w:t>
      </w:r>
      <w:r w:rsidRPr="0076424C">
        <w:t xml:space="preserve"> or change in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w:t>
      </w:r>
      <w:r w:rsidRPr="0076424C">
        <w:t xml:space="preserve"> is equal to or greater than the </w:t>
      </w:r>
      <w:r w:rsidR="008572B5">
        <w:rPr>
          <w:color w:val="2B579A"/>
          <w:shd w:val="clear" w:color="auto" w:fill="E6E6E6"/>
        </w:rPr>
        <w:fldChar w:fldCharType="begin"/>
      </w:r>
      <w:r w:rsidR="008572B5">
        <w:instrText xml:space="preserve"> REF DemandControlNotificationLevel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noProof/>
        </w:rPr>
        <w:t>Demand Control Notification Level</w:t>
      </w:r>
      <w:r w:rsidR="008572B5">
        <w:rPr>
          <w:color w:val="2B579A"/>
          <w:shd w:val="clear" w:color="auto" w:fill="E6E6E6"/>
        </w:rPr>
        <w:fldChar w:fldCharType="end"/>
      </w:r>
      <w:r w:rsidRPr="0076424C">
        <w:rPr>
          <w:b/>
          <w:bCs/>
        </w:rPr>
        <w:t xml:space="preserve"> </w:t>
      </w:r>
      <w:r w:rsidRPr="0076424C">
        <w:t xml:space="preserve">at any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t>.</w:t>
      </w:r>
    </w:p>
    <w:p w14:paraId="6E861511" w14:textId="77777777" w:rsidR="00314B36" w:rsidRPr="0076424C" w:rsidRDefault="00314B36">
      <w:smartTag w:uri="urn:schemas-microsoft-com:office:smarttags" w:element="stockticker">
        <w:r w:rsidRPr="0076424C">
          <w:t>DOC</w:t>
        </w:r>
      </w:smartTag>
      <w:r w:rsidRPr="0076424C">
        <w:t>1.4.2</w:t>
      </w:r>
      <w:r w:rsidRPr="0076424C">
        <w:tab/>
      </w:r>
      <w:r w:rsidRPr="0076424C">
        <w:rPr>
          <w:b/>
        </w:rPr>
        <w:t>Generation Output Information</w:t>
      </w:r>
    </w:p>
    <w:p w14:paraId="6E861512" w14:textId="60D601BB" w:rsidR="00314B36" w:rsidRPr="0076424C" w:rsidRDefault="00314B36">
      <w:r w:rsidRPr="0076424C">
        <w:tab/>
        <w:t xml:space="preserve">Information relating to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004941">
        <w:t>s</w:t>
      </w:r>
      <w:r w:rsidR="00DE5F7F">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t xml:space="preserve"> in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in the network of an </w:t>
      </w:r>
      <w:r w:rsidR="008572B5">
        <w:rPr>
          <w:color w:val="2B579A"/>
          <w:shd w:val="clear" w:color="auto" w:fill="E6E6E6"/>
        </w:rPr>
        <w:fldChar w:fldCharType="begin"/>
      </w:r>
      <w:r w:rsidR="008572B5">
        <w:instrText xml:space="preserve"> REF OtherAuthorisedDistributor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Other Authorised Distributor</w:t>
      </w:r>
      <w:r w:rsidR="008572B5">
        <w:rPr>
          <w:color w:val="2B579A"/>
          <w:shd w:val="clear" w:color="auto" w:fill="E6E6E6"/>
        </w:rPr>
        <w:fldChar w:fldCharType="end"/>
      </w:r>
      <w:r w:rsidRPr="0076424C">
        <w:rPr>
          <w:b/>
        </w:rPr>
        <w:t xml:space="preserve"> </w:t>
      </w:r>
      <w:r w:rsidR="00952241" w:rsidRPr="0076424C">
        <w:rPr>
          <w:b/>
        </w:rPr>
        <w:t xml:space="preserve">or any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52241" w:rsidRPr="0076424C">
        <w:rPr>
          <w:b/>
        </w:rPr>
        <w:t xml:space="preserve"> </w:t>
      </w:r>
      <w:r w:rsidRPr="0076424C">
        <w:t xml:space="preserve">shall, where specified be provided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in writing.  A </w:t>
      </w:r>
      <w:r w:rsidR="00786E2C">
        <w:rPr>
          <w:color w:val="2B579A"/>
          <w:shd w:val="clear" w:color="auto" w:fill="E6E6E6"/>
        </w:rPr>
        <w:fldChar w:fldCharType="begin"/>
      </w:r>
      <w:r w:rsidR="00F60EFA">
        <w:instrText xml:space="preserve"> REF CustomerWithOwnGeneration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Customer With Own Generation</w:t>
      </w:r>
      <w:r w:rsidR="00786E2C">
        <w:rPr>
          <w:color w:val="2B579A"/>
          <w:shd w:val="clear" w:color="auto" w:fill="E6E6E6"/>
        </w:rPr>
        <w:fldChar w:fldCharType="end"/>
      </w:r>
      <w:r w:rsidRPr="0076424C">
        <w:t xml:space="preserve"> may be required to furnish such information should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consider that it would affect its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forecasts.</w:t>
      </w:r>
    </w:p>
    <w:p w14:paraId="6E861513" w14:textId="5E433B27" w:rsidR="00314B36" w:rsidRPr="0076424C" w:rsidRDefault="00314B36">
      <w:smartTag w:uri="urn:schemas-microsoft-com:office:smarttags" w:element="stockticker">
        <w:r w:rsidRPr="0076424C">
          <w:t>DOC</w:t>
        </w:r>
      </w:smartTag>
      <w:r w:rsidRPr="0076424C">
        <w:t>1.4.3</w:t>
      </w:r>
      <w:r w:rsidRPr="0076424C">
        <w:tab/>
      </w:r>
      <w:r w:rsidRPr="0076424C">
        <w:rPr>
          <w:b/>
        </w:rPr>
        <w:t xml:space="preserve">Information to be Provided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p>
    <w:p w14:paraId="6E861514" w14:textId="6106FFE2" w:rsidR="00314B36" w:rsidRPr="0076424C" w:rsidRDefault="00314B36">
      <w:r w:rsidRPr="0076424C">
        <w:tab/>
        <w:t xml:space="preserve">Where reference is made to “as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w:t>
      </w:r>
      <w:r w:rsidRPr="0076424C">
        <w:t xml:space="preserve"> or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45266C" w:rsidRPr="0076424C">
        <w:rPr>
          <w:b/>
        </w:rPr>
        <w:t xml:space="preserve"> </w:t>
      </w:r>
      <w:r w:rsidRPr="0076424C">
        <w:t xml:space="preserve">days or times of </w:t>
      </w:r>
      <w:r w:rsidR="008572B5">
        <w:rPr>
          <w:color w:val="2B579A"/>
          <w:shd w:val="clear" w:color="auto" w:fill="E6E6E6"/>
        </w:rPr>
        <w:fldChar w:fldCharType="begin"/>
      </w:r>
      <w:r w:rsidR="008572B5">
        <w:instrText xml:space="preserve"> REF PeakDemand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spacing w:val="5"/>
        </w:rPr>
        <w:t>Peak Demand</w:t>
      </w:r>
      <w:r w:rsidR="008572B5">
        <w:rPr>
          <w:color w:val="2B579A"/>
          <w:shd w:val="clear" w:color="auto" w:fill="E6E6E6"/>
        </w:rPr>
        <w:fldChar w:fldCharType="end"/>
      </w:r>
      <w:r w:rsidRPr="0076424C">
        <w:rPr>
          <w:b/>
        </w:rPr>
        <w:t xml:space="preserve"> </w:t>
      </w:r>
      <w:r w:rsidRPr="0076424C">
        <w:t xml:space="preserve">or minimum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w:t>
      </w:r>
      <w:r w:rsidRPr="0076424C">
        <w:t>,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provide each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from whom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r w:rsidRPr="0076424C">
        <w:t>forecasts are required, with such information.</w:t>
      </w:r>
    </w:p>
    <w:p w14:paraId="6E861515" w14:textId="50AE4B36" w:rsidR="00314B36" w:rsidRPr="0076424C" w:rsidRDefault="00314B36">
      <w:smartTag w:uri="urn:schemas-microsoft-com:office:smarttags" w:element="stockticker">
        <w:r w:rsidRPr="0076424C">
          <w:t>DOC</w:t>
        </w:r>
      </w:smartTag>
      <w:r w:rsidRPr="0076424C">
        <w:t>1.5</w:t>
      </w:r>
      <w:r w:rsidRPr="0076424C">
        <w:tab/>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Forecast Data</w:t>
      </w:r>
    </w:p>
    <w:p w14:paraId="6E861516" w14:textId="77777777" w:rsidR="00314B36" w:rsidRPr="0076424C" w:rsidRDefault="00314B36">
      <w:smartTag w:uri="urn:schemas-microsoft-com:office:smarttags" w:element="stockticker">
        <w:r w:rsidRPr="0076424C">
          <w:t>DOC</w:t>
        </w:r>
      </w:smartTag>
      <w:r w:rsidRPr="0076424C">
        <w:t>1.5.1</w:t>
      </w:r>
      <w:r w:rsidRPr="0076424C">
        <w:tab/>
      </w:r>
      <w:r w:rsidRPr="0076424C">
        <w:rPr>
          <w:b/>
        </w:rPr>
        <w:t>Planning Periods</w:t>
      </w:r>
    </w:p>
    <w:p w14:paraId="6E861517" w14:textId="1EADE737" w:rsidR="00314B36" w:rsidRPr="0076424C" w:rsidRDefault="00314B36">
      <w:r w:rsidRPr="0076424C">
        <w:tab/>
        <w:t xml:space="preserve">Information shall be supplied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for the following rolling timescales is required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518" w14:textId="77777777" w:rsidR="00314B36" w:rsidRPr="0076424C" w:rsidRDefault="00314B36">
      <w:pPr>
        <w:pStyle w:val="Indent1"/>
      </w:pPr>
      <w:r w:rsidRPr="0076424C">
        <w:t>(a)</w:t>
      </w:r>
      <w:r w:rsidRPr="0076424C">
        <w:tab/>
        <w:t>Operational Planning Phase – next three years ahead</w:t>
      </w:r>
    </w:p>
    <w:p w14:paraId="6E861519" w14:textId="77777777" w:rsidR="00314B36" w:rsidRPr="0076424C" w:rsidRDefault="00314B36">
      <w:pPr>
        <w:pStyle w:val="Indent1"/>
      </w:pPr>
      <w:r w:rsidRPr="0076424C">
        <w:t>(b)</w:t>
      </w:r>
      <w:r w:rsidRPr="0076424C">
        <w:tab/>
        <w:t>Programming Phase – 24 hours to 8 weeks ahead</w:t>
      </w:r>
    </w:p>
    <w:p w14:paraId="6E86151A" w14:textId="77777777" w:rsidR="00314B36" w:rsidRPr="0076424C" w:rsidRDefault="00314B36">
      <w:pPr>
        <w:pStyle w:val="Indent1"/>
      </w:pPr>
      <w:r w:rsidRPr="0076424C">
        <w:t>(c)</w:t>
      </w:r>
      <w:r w:rsidRPr="0076424C">
        <w:tab/>
        <w:t>Control Phase – 0 to 24 hours ahead</w:t>
      </w:r>
    </w:p>
    <w:p w14:paraId="6E86151B" w14:textId="77777777" w:rsidR="00314B36" w:rsidRPr="0076424C" w:rsidRDefault="00314B36">
      <w:pPr>
        <w:ind w:firstLine="0"/>
      </w:pPr>
      <w:r w:rsidRPr="0076424C">
        <w:t xml:space="preserve">The information supplied will be as specified below and as set out in the  Schedules of the </w:t>
      </w:r>
      <w:r w:rsidRPr="0076424C">
        <w:rPr>
          <w:b/>
        </w:rPr>
        <w:t>Distribution Data Registration</w:t>
      </w:r>
      <w:r w:rsidRPr="0076424C">
        <w:t xml:space="preserve"> </w:t>
      </w:r>
      <w:r w:rsidRPr="0076424C">
        <w:rPr>
          <w:b/>
        </w:rPr>
        <w:t>Code.</w:t>
      </w:r>
    </w:p>
    <w:p w14:paraId="6E86151C" w14:textId="7D0CCF19" w:rsidR="00314B36" w:rsidRPr="0076424C" w:rsidRDefault="00314B36">
      <w:pPr>
        <w:keepNext/>
      </w:pPr>
      <w:smartTag w:uri="urn:schemas-microsoft-com:office:smarttags" w:element="stockticker">
        <w:r w:rsidRPr="0076424C">
          <w:lastRenderedPageBreak/>
          <w:t>DOC</w:t>
        </w:r>
      </w:smartTag>
      <w:r w:rsidRPr="0076424C">
        <w:t>1.5.2</w:t>
      </w:r>
      <w:r w:rsidRPr="0076424C">
        <w:tab/>
      </w:r>
      <w:r w:rsidR="008572B5">
        <w:rPr>
          <w:color w:val="2B579A"/>
          <w:shd w:val="clear" w:color="auto" w:fill="E6E6E6"/>
        </w:rPr>
        <w:fldChar w:fldCharType="begin"/>
      </w:r>
      <w:r w:rsidR="008572B5">
        <w:instrText xml:space="preserve"> REF OperationalPlanningPhase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Planning Phase</w:t>
      </w:r>
      <w:r w:rsidR="008572B5">
        <w:rPr>
          <w:color w:val="2B579A"/>
          <w:shd w:val="clear" w:color="auto" w:fill="E6E6E6"/>
        </w:rPr>
        <w:fldChar w:fldCharType="end"/>
      </w:r>
      <w:r w:rsidRPr="0076424C">
        <w:rPr>
          <w:b/>
        </w:rPr>
        <w:t xml:space="preserve"> (next 3 years ahead).</w:t>
      </w:r>
    </w:p>
    <w:p w14:paraId="6E86151D" w14:textId="1FFEAD22" w:rsidR="00314B36" w:rsidRPr="0076424C" w:rsidRDefault="00314B36">
      <w:smartTag w:uri="urn:schemas-microsoft-com:office:smarttags" w:element="stockticker">
        <w:r w:rsidRPr="0076424C">
          <w:t>DOC</w:t>
        </w:r>
      </w:smartTag>
      <w:r w:rsidRPr="0076424C">
        <w:t>1.5.2.1</w:t>
      </w:r>
      <w:r w:rsidRPr="0076424C">
        <w:tab/>
        <w:t xml:space="preserve">The information required to be provided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during the </w:t>
      </w:r>
      <w:r w:rsidR="008572B5">
        <w:rPr>
          <w:color w:val="2B579A"/>
          <w:shd w:val="clear" w:color="auto" w:fill="E6E6E6"/>
        </w:rPr>
        <w:fldChar w:fldCharType="begin"/>
      </w:r>
      <w:r w:rsidR="008572B5">
        <w:instrText xml:space="preserve"> REF OperationalPlanningPhase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Planning Phase</w:t>
      </w:r>
      <w:r w:rsidR="008572B5">
        <w:rPr>
          <w:color w:val="2B579A"/>
          <w:shd w:val="clear" w:color="auto" w:fill="E6E6E6"/>
        </w:rPr>
        <w:fldChar w:fldCharType="end"/>
      </w:r>
      <w:r w:rsidRPr="0076424C">
        <w:t xml:space="preserve"> is specified in Appendix 1 of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w:t>
      </w:r>
      <w:smartTag w:uri="urn:schemas-microsoft-com:office:smarttags" w:element="stockticker">
        <w:r w:rsidRPr="0076424C">
          <w:t>DOC</w:t>
        </w:r>
      </w:smartTag>
      <w:r w:rsidRPr="0076424C">
        <w:t>1.</w:t>
      </w:r>
    </w:p>
    <w:p w14:paraId="6E86151E" w14:textId="2D71570B" w:rsidR="00314B36" w:rsidRPr="0076424C" w:rsidRDefault="00314B36">
      <w:smartTag w:uri="urn:schemas-microsoft-com:office:smarttags" w:element="stockticker">
        <w:r w:rsidRPr="0076424C">
          <w:t>DOC</w:t>
        </w:r>
      </w:smartTag>
      <w:r w:rsidRPr="0076424C">
        <w:t>1.5.2.2</w:t>
      </w:r>
      <w:r w:rsidRPr="0076424C">
        <w:tab/>
        <w:t>The information shall be provided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by Calendar week 35 each year.</w:t>
      </w:r>
    </w:p>
    <w:p w14:paraId="6E86151F" w14:textId="42EFE436" w:rsidR="00314B36" w:rsidRPr="0076424C" w:rsidRDefault="00314B36">
      <w:smartTag w:uri="urn:schemas-microsoft-com:office:smarttags" w:element="stockticker">
        <w:r w:rsidRPr="0076424C">
          <w:t>DOC</w:t>
        </w:r>
      </w:smartTag>
      <w:r w:rsidRPr="0076424C">
        <w:t>1.5.3</w:t>
      </w:r>
      <w:r w:rsidRPr="0076424C">
        <w:tab/>
      </w:r>
      <w:r w:rsidR="008572B5">
        <w:rPr>
          <w:color w:val="2B579A"/>
          <w:shd w:val="clear" w:color="auto" w:fill="E6E6E6"/>
        </w:rPr>
        <w:fldChar w:fldCharType="begin"/>
      </w:r>
      <w:r w:rsidR="008572B5">
        <w:instrText xml:space="preserve"> REF ProgrammingPhase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Programming Phase</w:t>
      </w:r>
      <w:r w:rsidR="008572B5">
        <w:rPr>
          <w:color w:val="2B579A"/>
          <w:shd w:val="clear" w:color="auto" w:fill="E6E6E6"/>
        </w:rPr>
        <w:fldChar w:fldCharType="end"/>
      </w:r>
      <w:r w:rsidRPr="0076424C">
        <w:rPr>
          <w:b/>
        </w:rPr>
        <w:t xml:space="preserve"> (24 hours to 8 weeks ahead inclusive).</w:t>
      </w:r>
    </w:p>
    <w:p w14:paraId="6E861520" w14:textId="37907C49" w:rsidR="00314B36" w:rsidRPr="0076424C" w:rsidRDefault="00314B36">
      <w:smartTag w:uri="urn:schemas-microsoft-com:office:smarttags" w:element="stockticker">
        <w:r w:rsidRPr="0076424C">
          <w:t>DOC</w:t>
        </w:r>
      </w:smartTag>
      <w:r w:rsidRPr="0076424C">
        <w:t>1.5.3.1</w:t>
      </w:r>
      <w:r w:rsidRPr="0076424C">
        <w:tab/>
        <w:t xml:space="preserve">The information required to be provided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during the </w:t>
      </w:r>
      <w:r w:rsidR="008572B5">
        <w:rPr>
          <w:color w:val="2B579A"/>
          <w:shd w:val="clear" w:color="auto" w:fill="E6E6E6"/>
        </w:rPr>
        <w:fldChar w:fldCharType="begin"/>
      </w:r>
      <w:r w:rsidR="008572B5">
        <w:instrText xml:space="preserve"> REF ProgrammingPhase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Programming Phase</w:t>
      </w:r>
      <w:r w:rsidR="008572B5">
        <w:rPr>
          <w:color w:val="2B579A"/>
          <w:shd w:val="clear" w:color="auto" w:fill="E6E6E6"/>
        </w:rPr>
        <w:fldChar w:fldCharType="end"/>
      </w:r>
      <w:r w:rsidRPr="0076424C">
        <w:t xml:space="preserve"> is specified in </w:t>
      </w:r>
      <w:r w:rsidR="00712C39">
        <w:t>Appendix</w:t>
      </w:r>
      <w:r w:rsidR="00A104A4">
        <w:t xml:space="preserve"> 2</w:t>
      </w:r>
      <w:r w:rsidRPr="0076424C">
        <w:t xml:space="preserve"> of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1.</w:t>
      </w:r>
    </w:p>
    <w:p w14:paraId="6E861521" w14:textId="132D2478" w:rsidR="00314B36" w:rsidRPr="0076424C" w:rsidRDefault="00314B36">
      <w:smartTag w:uri="urn:schemas-microsoft-com:office:smarttags" w:element="stockticker">
        <w:r w:rsidRPr="0076424C">
          <w:t>DOC</w:t>
        </w:r>
      </w:smartTag>
      <w:r w:rsidRPr="0076424C">
        <w:t>1.5.3.2</w:t>
      </w:r>
      <w:r w:rsidRPr="0076424C">
        <w:tab/>
        <w:t xml:space="preserve">For the period 2 to 8 weeks ahead the information shall be supplied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by 1600 hours each Friday.</w:t>
      </w:r>
    </w:p>
    <w:p w14:paraId="6E861522" w14:textId="7F1275B7" w:rsidR="00314B36" w:rsidRPr="0076424C" w:rsidRDefault="00314B36">
      <w:smartTag w:uri="urn:schemas-microsoft-com:office:smarttags" w:element="stockticker">
        <w:r w:rsidRPr="0076424C">
          <w:t>DOC</w:t>
        </w:r>
      </w:smartTag>
      <w:r w:rsidRPr="0076424C">
        <w:t>1.5.3.3</w:t>
      </w:r>
      <w:r w:rsidRPr="0076424C">
        <w:tab/>
        <w:t xml:space="preserve">For the period 2 to 13 days ahead the information shall be updated and supplied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by 0900 hours each Wednesday.</w:t>
      </w:r>
    </w:p>
    <w:p w14:paraId="6E861523" w14:textId="7D3AEF8B" w:rsidR="00314B36" w:rsidRPr="0076424C" w:rsidRDefault="00314B36">
      <w:smartTag w:uri="urn:schemas-microsoft-com:office:smarttags" w:element="stockticker">
        <w:r w:rsidRPr="0076424C">
          <w:t>DOC</w:t>
        </w:r>
      </w:smartTag>
      <w:r w:rsidRPr="0076424C">
        <w:t>1.5.3.4</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require the information specified in Appendices 1 and 2 of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to be updated if it reasonably considers it necessary and to be supplied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by 0800 hours each day (or such other time as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from time to time) for the next day (except that it may be for the next 3 days on Fridays and 2 days on Saturdays) and may be longer (as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at least one week in advance) to cover holiday periods.</w:t>
      </w:r>
    </w:p>
    <w:p w14:paraId="6E861524" w14:textId="25A00B37" w:rsidR="00314B36" w:rsidRPr="0076424C" w:rsidRDefault="00314B36">
      <w:smartTag w:uri="urn:schemas-microsoft-com:office:smarttags" w:element="stockticker">
        <w:r w:rsidRPr="0076424C">
          <w:t>DOC</w:t>
        </w:r>
      </w:smartTag>
      <w:r w:rsidRPr="0076424C">
        <w:t>1.5.4</w:t>
      </w:r>
      <w:r w:rsidRPr="0076424C">
        <w:tab/>
      </w:r>
      <w:r w:rsidR="008572B5">
        <w:rPr>
          <w:color w:val="2B579A"/>
          <w:shd w:val="clear" w:color="auto" w:fill="E6E6E6"/>
        </w:rPr>
        <w:fldChar w:fldCharType="begin"/>
      </w:r>
      <w:r w:rsidR="008572B5">
        <w:instrText xml:space="preserve"> REF ControlPhase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Phase</w:t>
      </w:r>
      <w:r w:rsidR="008572B5">
        <w:rPr>
          <w:color w:val="2B579A"/>
          <w:shd w:val="clear" w:color="auto" w:fill="E6E6E6"/>
        </w:rPr>
        <w:fldChar w:fldCharType="end"/>
      </w:r>
      <w:r w:rsidRPr="0076424C">
        <w:rPr>
          <w:b/>
        </w:rPr>
        <w:t xml:space="preserve"> (0 to 24 hours ahead)</w:t>
      </w:r>
    </w:p>
    <w:p w14:paraId="6E861525" w14:textId="2D66D299" w:rsidR="00314B36" w:rsidRPr="0076424C" w:rsidRDefault="00314B36">
      <w:r w:rsidRPr="0076424C">
        <w:tab/>
        <w:t xml:space="preserve">The following information shall be supplied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at reasonable times to be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for the unexpired period covered by the </w:t>
      </w:r>
      <w:r w:rsidR="008572B5">
        <w:rPr>
          <w:color w:val="2B579A"/>
          <w:shd w:val="clear" w:color="auto" w:fill="E6E6E6"/>
        </w:rPr>
        <w:fldChar w:fldCharType="begin"/>
      </w:r>
      <w:r w:rsidR="008572B5">
        <w:instrText xml:space="preserve"> REF ControlPhase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Phase</w:t>
      </w:r>
      <w:r w:rsidR="008572B5">
        <w:rPr>
          <w:color w:val="2B579A"/>
          <w:shd w:val="clear" w:color="auto" w:fill="E6E6E6"/>
        </w:rPr>
        <w:fldChar w:fldCharType="end"/>
      </w:r>
      <w:r w:rsidRPr="0076424C">
        <w:rPr>
          <w:b/>
        </w:rPr>
        <w:t>:-</w:t>
      </w:r>
    </w:p>
    <w:p w14:paraId="6E861526" w14:textId="2BABB559" w:rsidR="00314B36" w:rsidRPr="0076424C" w:rsidRDefault="00314B36">
      <w:pPr>
        <w:pStyle w:val="Indent1"/>
      </w:pPr>
      <w:r w:rsidRPr="0076424C">
        <w:t>(a)</w:t>
      </w:r>
      <w:r w:rsidRPr="0076424C">
        <w:tab/>
        <w:t>Details of any differences of greater than 5MW from the schedules of operation of any</w:t>
      </w:r>
      <w:r w:rsidRPr="0076424C">
        <w:rPr>
          <w:b/>
        </w:rPr>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DE5F7F">
        <w:t xml:space="preserve"> </w:t>
      </w:r>
      <w:r w:rsidR="00DC6BA2" w:rsidRPr="0076424C">
        <w:t xml:space="preserve">or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on a half hourly basis which were supplied under </w:t>
      </w:r>
      <w:smartTag w:uri="urn:schemas-microsoft-com:office:smarttags" w:element="stockticker">
        <w:r w:rsidRPr="0076424C">
          <w:t>DOC</w:t>
        </w:r>
      </w:smartTag>
      <w:r w:rsidRPr="0076424C">
        <w:t>1.5.3.3;</w:t>
      </w:r>
    </w:p>
    <w:p w14:paraId="6E861527" w14:textId="40240C74" w:rsidR="00314B36" w:rsidRPr="0076424C" w:rsidRDefault="00314B36">
      <w:pPr>
        <w:pStyle w:val="Indent1"/>
      </w:pPr>
      <w:r w:rsidRPr="0076424C">
        <w:t>(b)</w:t>
      </w:r>
      <w:r w:rsidRPr="0076424C">
        <w:tab/>
        <w:t xml:space="preserve">Details from </w:t>
      </w:r>
      <w:r w:rsidRPr="0076424C">
        <w:rPr>
          <w:b/>
        </w:rPr>
        <w:t>Suppliers</w:t>
      </w:r>
      <w:r w:rsidRPr="0076424C">
        <w:t xml:space="preserve"> of any differences of the amount and duration of their proposed use of</w:t>
      </w:r>
      <w:r w:rsidRPr="0076424C">
        <w:rPr>
          <w:b/>
        </w:rPr>
        <w:t xml:space="preserve">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DemandControl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 Control</w:t>
      </w:r>
      <w:r w:rsidR="008572B5">
        <w:rPr>
          <w:color w:val="2B579A"/>
          <w:shd w:val="clear" w:color="auto" w:fill="E6E6E6"/>
        </w:rPr>
        <w:fldChar w:fldCharType="end"/>
      </w:r>
      <w:r w:rsidRPr="0076424C">
        <w:t xml:space="preserve"> aggregated to 5MW or more (averaged over any half-hour period) on a half-hourly basis which were supplied under </w:t>
      </w:r>
      <w:smartTag w:uri="urn:schemas-microsoft-com:office:smarttags" w:element="stockticker">
        <w:r w:rsidRPr="0076424C">
          <w:t>DOC</w:t>
        </w:r>
      </w:smartTag>
      <w:r w:rsidRPr="0076424C">
        <w:t>1.5.3.4.</w:t>
      </w:r>
    </w:p>
    <w:p w14:paraId="6E861528" w14:textId="075E4A1D" w:rsidR="00314B36" w:rsidRPr="0076424C" w:rsidRDefault="00314B36">
      <w:pPr>
        <w:pStyle w:val="Indent1"/>
      </w:pPr>
      <w:r w:rsidRPr="0076424C">
        <w:t>(c)</w:t>
      </w:r>
      <w:r w:rsidRPr="0076424C">
        <w:tab/>
        <w:t>Details from each</w:t>
      </w:r>
      <w:r w:rsidRPr="0076424C">
        <w:rPr>
          <w:b/>
        </w:rPr>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connected to the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of any change in aggregated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at the point of supply of greater than 5MW of the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w:t>
      </w:r>
    </w:p>
    <w:p w14:paraId="6E861529" w14:textId="690678E2" w:rsidR="00314B36" w:rsidRPr="0076424C" w:rsidRDefault="00314B36">
      <w:smartTag w:uri="urn:schemas-microsoft-com:office:smarttags" w:element="stockticker">
        <w:r w:rsidRPr="0076424C">
          <w:t>DOC</w:t>
        </w:r>
      </w:smartTag>
      <w:r w:rsidRPr="0076424C">
        <w:t>1.5.5</w:t>
      </w:r>
      <w:r w:rsidRPr="0076424C">
        <w:tab/>
      </w:r>
      <w:r w:rsidRPr="0076424C">
        <w:rPr>
          <w:b/>
        </w:rPr>
        <w:t xml:space="preserve">Post </w:t>
      </w:r>
      <w:r w:rsidR="008572B5">
        <w:rPr>
          <w:color w:val="2B579A"/>
          <w:shd w:val="clear" w:color="auto" w:fill="E6E6E6"/>
        </w:rPr>
        <w:fldChar w:fldCharType="begin"/>
      </w:r>
      <w:r w:rsidR="008572B5">
        <w:instrText xml:space="preserve"> REF ControlPhase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Phase</w:t>
      </w:r>
      <w:r w:rsidR="008572B5">
        <w:rPr>
          <w:color w:val="2B579A"/>
          <w:shd w:val="clear" w:color="auto" w:fill="E6E6E6"/>
        </w:rPr>
        <w:fldChar w:fldCharType="end"/>
      </w:r>
    </w:p>
    <w:p w14:paraId="6E86152A" w14:textId="63B5A6CF" w:rsidR="00314B36" w:rsidRPr="0076424C" w:rsidRDefault="00314B36">
      <w:r w:rsidRPr="0076424C">
        <w:tab/>
        <w:t xml:space="preserve">The following shall be supplied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by 0300 hours each </w:t>
      </w:r>
      <w:proofErr w:type="gramStart"/>
      <w:r w:rsidRPr="0076424C">
        <w:t>day:-</w:t>
      </w:r>
      <w:proofErr w:type="gramEnd"/>
    </w:p>
    <w:p w14:paraId="6E86152B" w14:textId="475AD585" w:rsidR="00314B36" w:rsidRPr="0076424C" w:rsidRDefault="00314B36">
      <w:pPr>
        <w:pStyle w:val="Indent1"/>
      </w:pPr>
      <w:r w:rsidRPr="0076424C">
        <w:t>(a)</w:t>
      </w:r>
      <w:r w:rsidRPr="0076424C">
        <w:tab/>
        <w:t xml:space="preserve">Details of half-hour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output sent out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by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DE5F7F">
        <w:rPr>
          <w:b/>
        </w:rPr>
        <w:t xml:space="preserve"> </w:t>
      </w:r>
      <w:r w:rsidR="00C53C73" w:rsidRPr="0076424C">
        <w:t xml:space="preserve">or any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considers it appropriate during the previous day on a half-hourly basis.</w:t>
      </w:r>
    </w:p>
    <w:p w14:paraId="6E86152C" w14:textId="17233512" w:rsidR="00314B36" w:rsidRPr="0076424C" w:rsidRDefault="00314B36">
      <w:pPr>
        <w:pStyle w:val="Indent1"/>
      </w:pPr>
      <w:r w:rsidRPr="0076424C">
        <w:t>(b)</w:t>
      </w:r>
      <w:r w:rsidRPr="0076424C">
        <w:rPr>
          <w:b/>
        </w:rPr>
        <w:tab/>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76424C">
        <w:rPr>
          <w:b/>
        </w:rPr>
        <w:t>s</w:t>
      </w:r>
      <w:r w:rsidRPr="0076424C">
        <w:t>,</w:t>
      </w:r>
      <w:r w:rsidRPr="0076424C">
        <w:rPr>
          <w:b/>
        </w:rPr>
        <w:t xml:space="preserve"> </w:t>
      </w:r>
      <w:r w:rsidRPr="0076424C">
        <w:t xml:space="preserve">and </w:t>
      </w:r>
      <w:r w:rsidR="008572B5">
        <w:rPr>
          <w:color w:val="2B579A"/>
          <w:shd w:val="clear" w:color="auto" w:fill="E6E6E6"/>
        </w:rPr>
        <w:fldChar w:fldCharType="begin"/>
      </w:r>
      <w:r w:rsidR="008572B5">
        <w:instrText xml:space="preserve"> REF OtherAuthorisedDistributor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Other Authorised Distributor</w:t>
      </w:r>
      <w:r w:rsidR="008572B5">
        <w:rPr>
          <w:color w:val="2B579A"/>
          <w:shd w:val="clear" w:color="auto" w:fill="E6E6E6"/>
        </w:rPr>
        <w:fldChar w:fldCharType="end"/>
      </w:r>
      <w:r w:rsidRPr="0076424C">
        <w:rPr>
          <w:b/>
        </w:rPr>
        <w:t xml:space="preserve"> </w:t>
      </w:r>
      <w:r w:rsidRPr="0076424C">
        <w:t xml:space="preserve">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will provide details of the amount and duration of </w:t>
      </w:r>
      <w:r w:rsidR="008572B5">
        <w:rPr>
          <w:color w:val="2B579A"/>
          <w:shd w:val="clear" w:color="auto" w:fill="E6E6E6"/>
        </w:rPr>
        <w:lastRenderedPageBreak/>
        <w:fldChar w:fldCharType="begin"/>
      </w:r>
      <w:r w:rsidR="008572B5">
        <w:instrText xml:space="preserve"> REF DemandControl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 Control</w:t>
      </w:r>
      <w:r w:rsidR="008572B5">
        <w:rPr>
          <w:color w:val="2B579A"/>
          <w:shd w:val="clear" w:color="auto" w:fill="E6E6E6"/>
        </w:rPr>
        <w:fldChar w:fldCharType="end"/>
      </w:r>
      <w:r w:rsidRPr="0076424C">
        <w:t xml:space="preserve"> 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t xml:space="preserve"> aggregated to 5MW or more (averaged over any half-hour) which was implemented during the previous </w:t>
      </w:r>
      <w:r w:rsidR="008572B5">
        <w:rPr>
          <w:color w:val="2B579A"/>
          <w:shd w:val="clear" w:color="auto" w:fill="E6E6E6"/>
        </w:rPr>
        <w:fldChar w:fldCharType="begin"/>
      </w:r>
      <w:r w:rsidR="008572B5">
        <w:instrText xml:space="preserve"> REF OperationalDay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Day</w:t>
      </w:r>
      <w:r w:rsidR="008572B5">
        <w:rPr>
          <w:color w:val="2B579A"/>
          <w:shd w:val="clear" w:color="auto" w:fill="E6E6E6"/>
        </w:rPr>
        <w:fldChar w:fldCharType="end"/>
      </w:r>
      <w:r w:rsidRPr="0076424C">
        <w:rPr>
          <w:b/>
        </w:rPr>
        <w:t xml:space="preserve"> </w:t>
      </w:r>
    </w:p>
    <w:p w14:paraId="6E86152D" w14:textId="77777777" w:rsidR="00314B36" w:rsidRPr="0076424C" w:rsidRDefault="00314B36" w:rsidP="00265814">
      <w:pPr>
        <w:keepNext/>
      </w:pPr>
      <w:smartTag w:uri="urn:schemas-microsoft-com:office:smarttags" w:element="stockticker">
        <w:r w:rsidRPr="0076424C">
          <w:t>DOC</w:t>
        </w:r>
      </w:smartTag>
      <w:r w:rsidRPr="0076424C">
        <w:t>1.6</w:t>
      </w:r>
      <w:r w:rsidRPr="0076424C">
        <w:tab/>
      </w:r>
      <w:r w:rsidRPr="0076424C">
        <w:rPr>
          <w:b/>
        </w:rPr>
        <w:t>Forecast Factors</w:t>
      </w:r>
    </w:p>
    <w:p w14:paraId="6E86152E" w14:textId="6808F5DC" w:rsidR="00314B36" w:rsidRPr="0076424C" w:rsidRDefault="00314B36">
      <w:smartTag w:uri="urn:schemas-microsoft-com:office:smarttags" w:element="stockticker">
        <w:r w:rsidRPr="0076424C">
          <w:t>DOC</w:t>
        </w:r>
      </w:smartTag>
      <w:r w:rsidRPr="0076424C">
        <w:t>1.6.1</w:t>
      </w:r>
      <w:r w:rsidRPr="0076424C">
        <w:tab/>
        <w:t xml:space="preserve">The following factors will be taken into account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when conducting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forecasts in the </w:t>
      </w:r>
      <w:r w:rsidR="008572B5">
        <w:rPr>
          <w:color w:val="2B579A"/>
          <w:shd w:val="clear" w:color="auto" w:fill="E6E6E6"/>
        </w:rPr>
        <w:fldChar w:fldCharType="begin"/>
      </w:r>
      <w:r w:rsidR="008572B5">
        <w:instrText xml:space="preserve"> REF OperationalPlanningPhase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Planning Phase</w:t>
      </w:r>
      <w:r w:rsidR="008572B5">
        <w:rPr>
          <w:color w:val="2B579A"/>
          <w:shd w:val="clear" w:color="auto" w:fill="E6E6E6"/>
        </w:rPr>
        <w:fldChar w:fldCharType="end"/>
      </w:r>
      <w:r w:rsidRPr="0076424C">
        <w:rPr>
          <w:b/>
        </w:rPr>
        <w:t>:-</w:t>
      </w:r>
    </w:p>
    <w:p w14:paraId="6E86152F" w14:textId="3444B58F" w:rsidR="00314B36" w:rsidRPr="0076424C" w:rsidRDefault="00314B36">
      <w:pPr>
        <w:pStyle w:val="Indent1"/>
      </w:pPr>
      <w:r w:rsidRPr="0076424C">
        <w:t>(a)</w:t>
      </w:r>
      <w:r w:rsidRPr="0076424C">
        <w:tab/>
        <w:t xml:space="preserve">Historic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r w:rsidRPr="0076424C">
        <w:t>data and trends.</w:t>
      </w:r>
    </w:p>
    <w:p w14:paraId="6E861530" w14:textId="59C53E8E" w:rsidR="00314B36" w:rsidRPr="0076424C" w:rsidRDefault="00314B36">
      <w:pPr>
        <w:pStyle w:val="Indent1"/>
      </w:pPr>
      <w:r w:rsidRPr="0076424C">
        <w:t>(b)</w:t>
      </w:r>
      <w:r w:rsidRPr="0076424C">
        <w:tab/>
        <w:t xml:space="preserve">Weather forecasts </w:t>
      </w:r>
      <w:r w:rsidR="00FC4F37" w:rsidRPr="0076424C">
        <w:t>(responsibility</w:t>
      </w:r>
      <w:r w:rsidRPr="0076424C">
        <w:t xml:space="preserve"> for weather correction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rPr>
          <w:b/>
        </w:rPr>
        <w:t xml:space="preserve"> </w:t>
      </w:r>
      <w:r w:rsidRPr="0076424C">
        <w:t xml:space="preserve">rests with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w:t>
      </w:r>
      <w:r w:rsidRPr="0076424C">
        <w:t>)</w:t>
      </w:r>
    </w:p>
    <w:p w14:paraId="6E861531" w14:textId="77777777" w:rsidR="00314B36" w:rsidRPr="0076424C" w:rsidRDefault="00314B36">
      <w:pPr>
        <w:pStyle w:val="Indent1"/>
      </w:pPr>
      <w:r w:rsidRPr="0076424C">
        <w:t>(c)</w:t>
      </w:r>
      <w:r w:rsidRPr="0076424C">
        <w:tab/>
        <w:t>Incidence of major events or activities</w:t>
      </w:r>
    </w:p>
    <w:p w14:paraId="6E861532" w14:textId="1167B1DE" w:rsidR="00314B36" w:rsidRPr="0076424C" w:rsidRDefault="00314B36">
      <w:pPr>
        <w:pStyle w:val="Indent1"/>
      </w:pPr>
      <w:r w:rsidRPr="0076424C">
        <w:t>(d)</w:t>
      </w:r>
      <w:r w:rsidRPr="0076424C">
        <w:rPr>
          <w:b/>
        </w:rPr>
        <w:tab/>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DE5F7F">
        <w:t xml:space="preserve"> </w:t>
      </w:r>
      <w:r w:rsidR="00205E12" w:rsidRPr="0076424C">
        <w:t xml:space="preserve">or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Schedules.</w:t>
      </w:r>
    </w:p>
    <w:p w14:paraId="6E861533" w14:textId="062BBF68" w:rsidR="00314B36" w:rsidRPr="0076424C" w:rsidRDefault="00314B36">
      <w:pPr>
        <w:pStyle w:val="Indent1"/>
      </w:pPr>
      <w:r w:rsidRPr="0076424C">
        <w:t>(e)</w:t>
      </w:r>
      <w:r w:rsidRPr="0076424C">
        <w:rPr>
          <w:b/>
        </w:rPr>
        <w:tab/>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transfers.</w:t>
      </w:r>
    </w:p>
    <w:p w14:paraId="6E861534" w14:textId="77777777" w:rsidR="00314B36" w:rsidRPr="0076424C" w:rsidRDefault="00314B36">
      <w:pPr>
        <w:pStyle w:val="Indent1"/>
      </w:pPr>
      <w:r w:rsidRPr="0076424C">
        <w:t>(f)</w:t>
      </w:r>
      <w:r w:rsidRPr="0076424C">
        <w:tab/>
        <w:t xml:space="preserve">Interconnection with adjacent </w:t>
      </w:r>
      <w:r w:rsidRPr="0076424C">
        <w:rPr>
          <w:b/>
        </w:rPr>
        <w:t>Other Authorised Distributors</w:t>
      </w:r>
      <w:r w:rsidRPr="0076424C">
        <w:t>.</w:t>
      </w:r>
    </w:p>
    <w:p w14:paraId="6E861535" w14:textId="69923909" w:rsidR="00314B36" w:rsidRPr="0076424C" w:rsidRDefault="00314B36">
      <w:pPr>
        <w:pStyle w:val="Indent1"/>
      </w:pPr>
      <w:r w:rsidRPr="0076424C">
        <w:t>(g)</w:t>
      </w:r>
      <w:r w:rsidRPr="0076424C">
        <w:rPr>
          <w:b/>
        </w:rPr>
        <w:tab/>
      </w:r>
      <w:r w:rsidR="008572B5">
        <w:rPr>
          <w:color w:val="2B579A"/>
          <w:shd w:val="clear" w:color="auto" w:fill="E6E6E6"/>
        </w:rPr>
        <w:fldChar w:fldCharType="begin"/>
      </w:r>
      <w:r w:rsidR="008572B5">
        <w:instrText xml:space="preserve"> REF DemandControl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 Control</w:t>
      </w:r>
      <w:r w:rsidR="008572B5">
        <w:rPr>
          <w:color w:val="2B579A"/>
          <w:shd w:val="clear" w:color="auto" w:fill="E6E6E6"/>
        </w:rPr>
        <w:fldChar w:fldCharType="end"/>
      </w:r>
      <w:r w:rsidRPr="0076424C">
        <w:t xml:space="preserve"> proposed to be operated by </w:t>
      </w:r>
      <w:r w:rsidRPr="0076424C">
        <w:rPr>
          <w:b/>
        </w:rPr>
        <w:t>Suppliers.</w:t>
      </w:r>
    </w:p>
    <w:p w14:paraId="6E861536" w14:textId="77777777" w:rsidR="00314B36" w:rsidRPr="0076424C" w:rsidRDefault="00314B36">
      <w:pPr>
        <w:pStyle w:val="Indent1"/>
      </w:pPr>
      <w:r w:rsidRPr="0076424C">
        <w:t>(h)</w:t>
      </w:r>
      <w:r w:rsidRPr="0076424C">
        <w:tab/>
        <w:t>Any other factor reasonably considered necessary.</w:t>
      </w:r>
    </w:p>
    <w:p w14:paraId="6E861537"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1 </w:t>
      </w:r>
    </w:p>
    <w:p w14:paraId="6E861538" w14:textId="77777777" w:rsidR="00314B36" w:rsidRPr="0076424C" w:rsidRDefault="00314B36">
      <w:pPr>
        <w:pStyle w:val="Heading2"/>
      </w:pPr>
      <w:bookmarkStart w:id="699" w:name="_Toc138331129"/>
      <w:smartTag w:uri="urn:schemas-microsoft-com:office:smarttags" w:element="stockticker">
        <w:r w:rsidRPr="0076424C">
          <w:t>DOC</w:t>
        </w:r>
      </w:smartTag>
      <w:r w:rsidRPr="0076424C">
        <w:t xml:space="preserve"> 1 - APPENDIX 1</w:t>
      </w:r>
      <w:bookmarkEnd w:id="699"/>
      <w:r w:rsidRPr="0076424C">
        <w:t xml:space="preserve"> </w:t>
      </w:r>
    </w:p>
    <w:p w14:paraId="6E861539" w14:textId="3134D80D" w:rsidR="00314B36" w:rsidRPr="0076424C" w:rsidRDefault="008572B5">
      <w:pPr>
        <w:rPr>
          <w:b/>
          <w:u w:val="single"/>
        </w:rPr>
      </w:pP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00057239" w:rsidRPr="0076424C">
        <w:rPr>
          <w:b/>
        </w:rPr>
        <w:t xml:space="preserve"> Forecasts </w:t>
      </w:r>
      <w:r>
        <w:rPr>
          <w:color w:val="2B579A"/>
          <w:shd w:val="clear" w:color="auto" w:fill="E6E6E6"/>
        </w:rPr>
        <w:fldChar w:fldCharType="begin"/>
      </w:r>
      <w:r>
        <w:instrText xml:space="preserve"> REF OperationalPlanningPhase \h  \* MERGEFORMAT </w:instrText>
      </w:r>
      <w:r>
        <w:rPr>
          <w:color w:val="2B579A"/>
          <w:shd w:val="clear" w:color="auto" w:fill="E6E6E6"/>
        </w:rPr>
      </w:r>
      <w:r>
        <w:rPr>
          <w:color w:val="2B579A"/>
          <w:shd w:val="clear" w:color="auto" w:fill="E6E6E6"/>
        </w:rPr>
        <w:fldChar w:fldCharType="separate"/>
      </w:r>
      <w:r w:rsidR="005C572C" w:rsidRPr="0076424C">
        <w:rPr>
          <w:b/>
        </w:rPr>
        <w:t>Operational Planning Phase</w:t>
      </w:r>
      <w:r>
        <w:rPr>
          <w:color w:val="2B579A"/>
          <w:shd w:val="clear" w:color="auto" w:fill="E6E6E6"/>
        </w:rPr>
        <w:fldChar w:fldCharType="end"/>
      </w:r>
      <w:r w:rsidR="00314B36" w:rsidRPr="0076424C">
        <w:rPr>
          <w:b/>
        </w:rPr>
        <w:t xml:space="preserve"> (3 years ahead)</w:t>
      </w:r>
    </w:p>
    <w:p w14:paraId="6E86153A" w14:textId="77777777" w:rsidR="00314B36" w:rsidRPr="0076424C" w:rsidRDefault="00314B36">
      <w:pPr>
        <w:rPr>
          <w:b/>
        </w:rPr>
      </w:pPr>
      <w:r w:rsidRPr="0076424C">
        <w:rPr>
          <w:b/>
        </w:rPr>
        <w:t>EACH CALENDAR YEAR BY WEEK 35:</w:t>
      </w:r>
    </w:p>
    <w:p w14:paraId="6E86153B" w14:textId="77777777" w:rsidR="00314B36" w:rsidRPr="0076424C" w:rsidRDefault="00314B36">
      <w:pPr>
        <w:rPr>
          <w:b/>
        </w:rPr>
      </w:pPr>
      <w:r w:rsidRPr="0076424C">
        <w:rPr>
          <w:b/>
        </w:rPr>
        <w:t>For each of the next 3 years forecast information for:</w:t>
      </w:r>
    </w:p>
    <w:p w14:paraId="6E86153C" w14:textId="1482E13E" w:rsidR="00314B36" w:rsidRPr="0076424C" w:rsidRDefault="00314B36">
      <w:pPr>
        <w:ind w:left="709" w:hanging="709"/>
      </w:pPr>
      <w:r w:rsidRPr="0076424C">
        <w:t>(a)</w:t>
      </w:r>
      <w:r w:rsidRPr="0076424C">
        <w:tab/>
        <w:t xml:space="preserve">Half-hour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PowerFactor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Factor</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at </w:t>
      </w:r>
      <w:r w:rsidRPr="0076424C">
        <w:rPr>
          <w:b/>
        </w:rPr>
        <w:t xml:space="preserve">Annual </w:t>
      </w:r>
      <w:r w:rsidR="008572B5">
        <w:rPr>
          <w:color w:val="2B579A"/>
          <w:shd w:val="clear" w:color="auto" w:fill="E6E6E6"/>
        </w:rPr>
        <w:fldChar w:fldCharType="begin"/>
      </w:r>
      <w:r w:rsidR="008572B5">
        <w:instrText xml:space="preserve"> REF ACS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ACS</w:t>
      </w:r>
      <w:r w:rsidR="008572B5">
        <w:rPr>
          <w:color w:val="2B579A"/>
          <w:shd w:val="clear" w:color="auto" w:fill="E6E6E6"/>
        </w:rPr>
        <w:fldChar w:fldCharType="end"/>
      </w:r>
      <w:r w:rsidRPr="0076424C">
        <w:rPr>
          <w:b/>
        </w:rPr>
        <w:t xml:space="preserve"> Conditions</w:t>
      </w:r>
      <w:r w:rsidRPr="0076424C">
        <w:t xml:space="preserve"> for the specified time of the annual peak half-hour at the associated </w:t>
      </w:r>
      <w:r w:rsidR="008572B5">
        <w:rPr>
          <w:color w:val="2B579A"/>
          <w:shd w:val="clear" w:color="auto" w:fill="E6E6E6"/>
        </w:rPr>
        <w:fldChar w:fldCharType="begin"/>
      </w:r>
      <w:r w:rsidR="008572B5">
        <w:instrText xml:space="preserve"> REF GSP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Supply Point</w:t>
      </w:r>
      <w:r w:rsidR="008572B5">
        <w:rPr>
          <w:color w:val="2B579A"/>
          <w:shd w:val="clear" w:color="auto" w:fill="E6E6E6"/>
        </w:rPr>
        <w:fldChar w:fldCharType="end"/>
      </w:r>
      <w:r w:rsidRPr="0076424C">
        <w:rPr>
          <w:b/>
        </w:rPr>
        <w:t>s</w:t>
      </w:r>
      <w:r w:rsidRPr="0076424C">
        <w:t xml:space="preserve"> and at the specified time of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45266C" w:rsidRPr="0076424C">
        <w:rPr>
          <w:b/>
        </w:rPr>
        <w:t xml:space="preserve"> </w:t>
      </w:r>
      <w:r w:rsidR="008572B5">
        <w:rPr>
          <w:color w:val="2B579A"/>
          <w:shd w:val="clear" w:color="auto" w:fill="E6E6E6"/>
        </w:rPr>
        <w:fldChar w:fldCharType="begin"/>
      </w:r>
      <w:r w:rsidR="008572B5">
        <w:instrText xml:space="preserve"> REF PeakDemand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spacing w:val="5"/>
        </w:rPr>
        <w:t>Peak Demand</w:t>
      </w:r>
      <w:r w:rsidR="008572B5">
        <w:rPr>
          <w:color w:val="2B579A"/>
          <w:shd w:val="clear" w:color="auto" w:fill="E6E6E6"/>
        </w:rPr>
        <w:fldChar w:fldCharType="end"/>
      </w:r>
      <w:r w:rsidRPr="0076424C">
        <w:t>.</w:t>
      </w:r>
    </w:p>
    <w:p w14:paraId="6E86153D" w14:textId="3463FFBC" w:rsidR="00314B36" w:rsidRPr="0076424C" w:rsidRDefault="00314B36">
      <w:pPr>
        <w:pStyle w:val="BodyTextIndent2"/>
      </w:pPr>
      <w:r w:rsidRPr="0076424C">
        <w:t>(b)</w:t>
      </w:r>
      <w:r w:rsidRPr="0076424C">
        <w:tab/>
        <w:t xml:space="preserve">Half-hour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PowerFactor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Factor</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at </w:t>
      </w:r>
      <w:r w:rsidR="008572B5">
        <w:rPr>
          <w:color w:val="2B579A"/>
          <w:shd w:val="clear" w:color="auto" w:fill="E6E6E6"/>
        </w:rPr>
        <w:fldChar w:fldCharType="begin"/>
      </w:r>
      <w:r w:rsidR="008572B5">
        <w:instrText xml:space="preserve"> REF Average_Conditions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Average Conditions</w:t>
      </w:r>
      <w:r w:rsidR="008572B5">
        <w:rPr>
          <w:color w:val="2B579A"/>
          <w:shd w:val="clear" w:color="auto" w:fill="E6E6E6"/>
        </w:rPr>
        <w:fldChar w:fldCharType="end"/>
      </w:r>
      <w:r w:rsidRPr="0076424C">
        <w:t xml:space="preserve"> at the specified half-hour of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45266C" w:rsidRPr="0076424C">
        <w:rPr>
          <w:b/>
        </w:rPr>
        <w:t xml:space="preserve"> </w:t>
      </w:r>
      <w:r w:rsidRPr="0076424C">
        <w:t xml:space="preserve">minimum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w:t>
      </w:r>
    </w:p>
    <w:p w14:paraId="6E86153E" w14:textId="1A8B65A3" w:rsidR="00314B36" w:rsidRPr="0076424C" w:rsidRDefault="00314B36" w:rsidP="00F46076">
      <w:pPr>
        <w:pStyle w:val="Indent1"/>
        <w:ind w:left="750" w:hanging="750"/>
      </w:pPr>
      <w:r w:rsidRPr="0076424C">
        <w:t>(c)</w:t>
      </w:r>
      <w:r w:rsidR="00F46076" w:rsidRPr="0076424C">
        <w:tab/>
      </w:r>
      <w:r w:rsidRPr="0076424C">
        <w:t xml:space="preserve">Half-hour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output of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DE5F7F">
        <w:rPr>
          <w:b/>
        </w:rPr>
        <w:t xml:space="preserve"> </w:t>
      </w:r>
      <w:r w:rsidR="00DE5F7F">
        <w:rPr>
          <w:b/>
          <w:color w:val="2B579A"/>
          <w:shd w:val="clear" w:color="auto" w:fill="E6E6E6"/>
        </w:rPr>
        <w:fldChar w:fldCharType="begin"/>
      </w:r>
      <w:r w:rsidR="00DE5F7F">
        <w:rPr>
          <w:b/>
        </w:rPr>
        <w:instrText xml:space="preserve"> REF pgm \h </w:instrText>
      </w:r>
      <w:r w:rsidR="00DE5F7F">
        <w:rPr>
          <w:b/>
          <w:color w:val="2B579A"/>
          <w:shd w:val="clear" w:color="auto" w:fill="E6E6E6"/>
        </w:rPr>
      </w:r>
      <w:r w:rsidR="00DE5F7F">
        <w:rPr>
          <w:b/>
          <w:color w:val="2B579A"/>
          <w:shd w:val="clear" w:color="auto" w:fill="E6E6E6"/>
        </w:rPr>
        <w:fldChar w:fldCharType="separate"/>
      </w:r>
      <w:r w:rsidR="005C572C">
        <w:rPr>
          <w:b/>
        </w:rPr>
        <w:t>Power Generating Module</w:t>
      </w:r>
      <w:r w:rsidR="00DE5F7F">
        <w:rPr>
          <w:b/>
          <w:color w:val="2B579A"/>
          <w:shd w:val="clear" w:color="auto" w:fill="E6E6E6"/>
        </w:rPr>
        <w:fldChar w:fldCharType="end"/>
      </w:r>
      <w:r w:rsidR="00DE5F7F">
        <w:rPr>
          <w:b/>
        </w:rPr>
        <w:t xml:space="preserve"> </w:t>
      </w:r>
      <w:r w:rsidR="00C53C73" w:rsidRPr="0076424C">
        <w:t xml:space="preserve">or any </w:t>
      </w:r>
      <w:r w:rsidR="00DF0D68">
        <w:rPr>
          <w:color w:val="2B579A"/>
          <w:shd w:val="clear" w:color="auto" w:fill="E6E6E6"/>
        </w:rPr>
        <w:fldChar w:fldCharType="begin"/>
      </w:r>
      <w:r w:rsidR="00DF0D68">
        <w:instrText xml:space="preserve"> REF EmbeddedTransmissionSystem \h </w:instrText>
      </w:r>
      <w:r w:rsidR="00DF0D68">
        <w:rPr>
          <w:color w:val="2B579A"/>
          <w:shd w:val="clear" w:color="auto" w:fill="E6E6E6"/>
        </w:rPr>
      </w:r>
      <w:r w:rsidR="00DF0D68">
        <w:rPr>
          <w:color w:val="2B579A"/>
          <w:shd w:val="clear" w:color="auto" w:fill="E6E6E6"/>
        </w:rPr>
        <w:fldChar w:fldCharType="separate"/>
      </w:r>
      <w:r w:rsidR="005C572C" w:rsidRPr="0076424C">
        <w:rPr>
          <w:b/>
        </w:rPr>
        <w:t>Embedded Transmission System</w:t>
      </w:r>
      <w:r w:rsidR="00DF0D68">
        <w:rPr>
          <w:color w:val="2B579A"/>
          <w:shd w:val="clear" w:color="auto" w:fill="E6E6E6"/>
        </w:rPr>
        <w:fldChar w:fldCharType="end"/>
      </w:r>
      <w:r w:rsidR="00931BC7" w:rsidRPr="0076424C">
        <w:rPr>
          <w:b/>
        </w:rPr>
        <w:t xml:space="preserve"> </w:t>
      </w:r>
      <w:r w:rsidRPr="0076424C">
        <w:t xml:space="preserve">at the specified half-hour of the </w:t>
      </w:r>
      <w:r w:rsidR="008572B5">
        <w:rPr>
          <w:color w:val="2B579A"/>
          <w:shd w:val="clear" w:color="auto" w:fill="E6E6E6"/>
        </w:rPr>
        <w:fldChar w:fldCharType="begin"/>
      </w:r>
      <w:r w:rsidR="008572B5">
        <w:instrText xml:space="preserve"> REF NETSDemand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noProof/>
        </w:rPr>
        <w:t>National Electricity Transmission System Demand</w:t>
      </w:r>
      <w:r w:rsidR="008572B5">
        <w:rPr>
          <w:color w:val="2B579A"/>
          <w:shd w:val="clear" w:color="auto" w:fill="E6E6E6"/>
        </w:rPr>
        <w:fldChar w:fldCharType="end"/>
      </w:r>
      <w:r w:rsidRPr="0076424C">
        <w:t>.</w:t>
      </w:r>
    </w:p>
    <w:p w14:paraId="6E86153F" w14:textId="32B460B9" w:rsidR="00314B36" w:rsidRPr="0076424C" w:rsidRDefault="00314B36">
      <w:pPr>
        <w:ind w:left="0" w:firstLine="0"/>
      </w:pPr>
      <w:r w:rsidRPr="0076424C">
        <w:t xml:space="preserve">In addition, where the loading or the generation output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may have a particular impact on the security or stability of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then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on request require the following information from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w:t>
      </w:r>
    </w:p>
    <w:p w14:paraId="6E861540" w14:textId="350104D6" w:rsidR="00314B36" w:rsidRPr="0076424C" w:rsidRDefault="00314B36">
      <w:pPr>
        <w:pStyle w:val="BodyText"/>
        <w:tabs>
          <w:tab w:val="left" w:pos="142"/>
          <w:tab w:val="left" w:pos="1819"/>
        </w:tabs>
        <w:spacing w:line="240" w:lineRule="atLeast"/>
        <w:ind w:left="709" w:hanging="708"/>
      </w:pPr>
      <w:r w:rsidRPr="0076424C">
        <w:t>(a)</w:t>
      </w:r>
      <w:r w:rsidRPr="0076424C">
        <w:tab/>
      </w:r>
      <w:r w:rsidRPr="0076424C">
        <w:rPr>
          <w:b/>
        </w:rPr>
        <w:t xml:space="preserve">Weekly </w:t>
      </w:r>
      <w:r w:rsidR="008572B5">
        <w:rPr>
          <w:color w:val="2B579A"/>
          <w:shd w:val="clear" w:color="auto" w:fill="E6E6E6"/>
        </w:rPr>
        <w:fldChar w:fldCharType="begin"/>
      </w:r>
      <w:r w:rsidR="008572B5">
        <w:instrText xml:space="preserve"> REF ACS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ACS</w:t>
      </w:r>
      <w:r w:rsidR="008572B5">
        <w:rPr>
          <w:color w:val="2B579A"/>
          <w:shd w:val="clear" w:color="auto" w:fill="E6E6E6"/>
        </w:rPr>
        <w:fldChar w:fldCharType="end"/>
      </w:r>
      <w:r w:rsidRPr="0076424C">
        <w:rPr>
          <w:b/>
        </w:rPr>
        <w:t xml:space="preserve"> Conditions</w:t>
      </w:r>
      <w:r w:rsidRPr="0076424C">
        <w:t xml:space="preserve"> and </w:t>
      </w:r>
      <w:r w:rsidR="008572B5">
        <w:rPr>
          <w:color w:val="2B579A"/>
          <w:shd w:val="clear" w:color="auto" w:fill="E6E6E6"/>
        </w:rPr>
        <w:fldChar w:fldCharType="begin"/>
      </w:r>
      <w:r w:rsidR="008572B5">
        <w:instrText xml:space="preserve"> REF Average_Conditions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Average Conditions</w:t>
      </w:r>
      <w:r w:rsidR="008572B5">
        <w:rPr>
          <w:color w:val="2B579A"/>
          <w:shd w:val="clear" w:color="auto" w:fill="E6E6E6"/>
        </w:rPr>
        <w:fldChar w:fldCharType="end"/>
      </w:r>
      <w:r w:rsidRPr="0076424C">
        <w:t xml:space="preserve"> </w:t>
      </w:r>
      <w:r w:rsidRPr="0076424C">
        <w:rPr>
          <w:b/>
        </w:rPr>
        <w:t>Active</w:t>
      </w:r>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at the time of the specified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8B238E" w:rsidRPr="0076424C">
        <w:rPr>
          <w:b/>
        </w:rPr>
        <w:t xml:space="preserve"> </w:t>
      </w:r>
      <w:r w:rsidRPr="0076424C">
        <w:rPr>
          <w:b/>
        </w:rPr>
        <w:t>Peak</w:t>
      </w:r>
      <w:r w:rsidRPr="0076424C">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each week together with forecasts of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to be met and relieved by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DE5F7F">
        <w:t xml:space="preserve"> </w:t>
      </w:r>
      <w:r w:rsidR="00DE5F7F">
        <w:rPr>
          <w:color w:val="2B579A"/>
          <w:shd w:val="clear" w:color="auto" w:fill="E6E6E6"/>
        </w:rPr>
        <w:fldChar w:fldCharType="begin"/>
      </w:r>
      <w:r w:rsidR="00DE5F7F">
        <w:instrText xml:space="preserve"> REF pgm \h </w:instrText>
      </w:r>
      <w:r w:rsidR="00DE5F7F">
        <w:rPr>
          <w:color w:val="2B579A"/>
          <w:shd w:val="clear" w:color="auto" w:fill="E6E6E6"/>
        </w:rPr>
      </w:r>
      <w:r w:rsidR="00DE5F7F">
        <w:rPr>
          <w:color w:val="2B579A"/>
          <w:shd w:val="clear" w:color="auto" w:fill="E6E6E6"/>
        </w:rPr>
        <w:fldChar w:fldCharType="separate"/>
      </w:r>
      <w:r w:rsidR="005C572C">
        <w:rPr>
          <w:b/>
        </w:rPr>
        <w:t>Power Generating Module</w:t>
      </w:r>
      <w:r w:rsidR="00DE5F7F">
        <w:rPr>
          <w:color w:val="2B579A"/>
          <w:shd w:val="clear" w:color="auto" w:fill="E6E6E6"/>
        </w:rPr>
        <w:fldChar w:fldCharType="end"/>
      </w:r>
      <w:r w:rsidR="00DE5F7F">
        <w:t xml:space="preserve"> </w:t>
      </w:r>
      <w:r w:rsidRPr="0076424C">
        <w:t xml:space="preserve">and planned </w:t>
      </w:r>
      <w:r w:rsidR="008572B5">
        <w:rPr>
          <w:color w:val="2B579A"/>
          <w:shd w:val="clear" w:color="auto" w:fill="E6E6E6"/>
        </w:rPr>
        <w:fldChar w:fldCharType="begin"/>
      </w:r>
      <w:r w:rsidR="008572B5">
        <w:instrText xml:space="preserve"> REF DemandControl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 Control</w:t>
      </w:r>
      <w:r w:rsidR="008572B5">
        <w:rPr>
          <w:color w:val="2B579A"/>
          <w:shd w:val="clear" w:color="auto" w:fill="E6E6E6"/>
        </w:rPr>
        <w:fldChar w:fldCharType="end"/>
      </w:r>
      <w:r w:rsidRPr="0076424C">
        <w:t xml:space="preserve"> by other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p>
    <w:p w14:paraId="6E861541" w14:textId="1625B904" w:rsidR="00314B36" w:rsidRPr="0076424C" w:rsidRDefault="00314B36">
      <w:pPr>
        <w:tabs>
          <w:tab w:val="left" w:pos="142"/>
          <w:tab w:val="left" w:pos="2550"/>
        </w:tabs>
        <w:ind w:left="709" w:hanging="708"/>
      </w:pPr>
      <w:r w:rsidRPr="0076424C">
        <w:t>(b)</w:t>
      </w:r>
      <w:r w:rsidRPr="0076424C">
        <w:tab/>
      </w:r>
      <w:r w:rsidRPr="0076424C">
        <w:rPr>
          <w:b/>
        </w:rPr>
        <w:t xml:space="preserve">Weekly </w:t>
      </w:r>
      <w:r w:rsidR="008572B5">
        <w:rPr>
          <w:color w:val="2B579A"/>
          <w:shd w:val="clear" w:color="auto" w:fill="E6E6E6"/>
        </w:rPr>
        <w:fldChar w:fldCharType="begin"/>
      </w:r>
      <w:r w:rsidR="008572B5">
        <w:instrText xml:space="preserve"> REF ACS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ACS</w:t>
      </w:r>
      <w:r w:rsidR="008572B5">
        <w:rPr>
          <w:color w:val="2B579A"/>
          <w:shd w:val="clear" w:color="auto" w:fill="E6E6E6"/>
        </w:rPr>
        <w:fldChar w:fldCharType="end"/>
      </w:r>
      <w:r w:rsidRPr="0076424C">
        <w:rPr>
          <w:b/>
        </w:rPr>
        <w:t xml:space="preserve"> Conditions</w:t>
      </w:r>
      <w:r w:rsidRPr="0076424C">
        <w:t xml:space="preserve"> </w:t>
      </w:r>
      <w:r w:rsidRPr="0076424C">
        <w:rPr>
          <w:b/>
        </w:rPr>
        <w:t>Active</w:t>
      </w:r>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at the time of the specified </w:t>
      </w:r>
      <w:r w:rsidR="008572B5">
        <w:rPr>
          <w:color w:val="2B579A"/>
          <w:shd w:val="clear" w:color="auto" w:fill="E6E6E6"/>
        </w:rPr>
        <w:fldChar w:fldCharType="begin"/>
      </w:r>
      <w:r w:rsidR="008572B5">
        <w:instrText xml:space="preserve"> REF GSP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Supply Point</w:t>
      </w:r>
      <w:r w:rsidR="008572B5">
        <w:rPr>
          <w:color w:val="2B579A"/>
          <w:shd w:val="clear" w:color="auto" w:fill="E6E6E6"/>
        </w:rPr>
        <w:fldChar w:fldCharType="end"/>
      </w:r>
      <w:r w:rsidRPr="0076424C">
        <w:t xml:space="preserve"> </w:t>
      </w:r>
      <w:r w:rsidRPr="0076424C">
        <w:rPr>
          <w:b/>
        </w:rPr>
        <w:t>Peak</w:t>
      </w:r>
      <w:r w:rsidRPr="0076424C">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each week.</w:t>
      </w:r>
    </w:p>
    <w:p w14:paraId="6E861542" w14:textId="027CD6CB" w:rsidR="00314B36" w:rsidRPr="0076424C" w:rsidRDefault="00314B36">
      <w:pPr>
        <w:pStyle w:val="BodyText"/>
        <w:tabs>
          <w:tab w:val="left" w:pos="0"/>
          <w:tab w:val="left" w:pos="2524"/>
        </w:tabs>
        <w:spacing w:line="240" w:lineRule="atLeast"/>
        <w:ind w:left="0" w:firstLine="0"/>
      </w:pPr>
      <w:r w:rsidRPr="0076424C">
        <w:t>This additional information will, where requested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be updated throughout the current year (Year 0) in the </w:t>
      </w:r>
      <w:r w:rsidR="008572B5">
        <w:rPr>
          <w:color w:val="2B579A"/>
          <w:shd w:val="clear" w:color="auto" w:fill="E6E6E6"/>
        </w:rPr>
        <w:fldChar w:fldCharType="begin"/>
      </w:r>
      <w:r w:rsidR="008572B5">
        <w:instrText xml:space="preserve"> REF ProgrammingPhase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Programming Phase</w:t>
      </w:r>
      <w:r w:rsidR="008572B5">
        <w:rPr>
          <w:color w:val="2B579A"/>
          <w:shd w:val="clear" w:color="auto" w:fill="E6E6E6"/>
        </w:rPr>
        <w:fldChar w:fldCharType="end"/>
      </w:r>
      <w:r w:rsidRPr="0076424C">
        <w:t>, the times to be notified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where this is necessary.</w:t>
      </w:r>
    </w:p>
    <w:p w14:paraId="6E861543" w14:textId="2FA7ED4F" w:rsidR="00314B36" w:rsidRPr="0076424C" w:rsidRDefault="00314B36">
      <w:pPr>
        <w:tabs>
          <w:tab w:val="left" w:pos="0"/>
        </w:tabs>
        <w:ind w:left="0" w:firstLine="0"/>
      </w:pPr>
      <w:r w:rsidRPr="0076424C">
        <w:t xml:space="preserve">Where reference is made to “specified” or </w:t>
      </w:r>
      <w:r w:rsidRPr="0076424C">
        <w:rPr>
          <w:b/>
        </w:rPr>
        <w:t>“</w:t>
      </w:r>
      <w:r w:rsidR="008572B5">
        <w:rPr>
          <w:color w:val="2B579A"/>
          <w:shd w:val="clear" w:color="auto" w:fill="E6E6E6"/>
        </w:rPr>
        <w:fldChar w:fldCharType="begin"/>
      </w:r>
      <w:r w:rsidR="008572B5">
        <w:instrText xml:space="preserve"> REF NETSDemand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noProof/>
        </w:rPr>
        <w:t>National Electricity Transmission System Demand</w:t>
      </w:r>
      <w:r w:rsidR="008572B5">
        <w:rPr>
          <w:color w:val="2B579A"/>
          <w:shd w:val="clear" w:color="auto" w:fill="E6E6E6"/>
        </w:rPr>
        <w:fldChar w:fldCharType="end"/>
      </w:r>
      <w:r w:rsidRPr="0076424C">
        <w:rPr>
          <w:b/>
        </w:rPr>
        <w:t>”</w:t>
      </w:r>
      <w:r w:rsidRPr="0076424C">
        <w:t>, the information will be provided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following the receipt of information provided by </w:t>
      </w:r>
      <w:del w:id="700" w:author="Shaheeni Vekaria" w:date="2024-04-17T13:22:00Z">
        <w:r w:rsidR="001B7A64" w:rsidDel="002613F1">
          <w:rPr>
            <w:color w:val="2B579A"/>
            <w:szCs w:val="24"/>
            <w:shd w:val="clear" w:color="auto" w:fill="E6E6E6"/>
          </w:rPr>
          <w:fldChar w:fldCharType="begin"/>
        </w:r>
        <w:r w:rsidR="001B7A64" w:rsidDel="002613F1">
          <w:rPr>
            <w:szCs w:val="24"/>
          </w:rPr>
          <w:delInstrText xml:space="preserve"> REF NGESO \h </w:delInstrText>
        </w:r>
        <w:r w:rsidR="001B7A64" w:rsidDel="002613F1">
          <w:rPr>
            <w:color w:val="2B579A"/>
            <w:szCs w:val="24"/>
            <w:shd w:val="clear" w:color="auto" w:fill="E6E6E6"/>
          </w:rPr>
        </w:r>
        <w:r w:rsidR="001B7A64" w:rsidDel="002613F1">
          <w:rPr>
            <w:color w:val="2B579A"/>
            <w:szCs w:val="24"/>
            <w:shd w:val="clear" w:color="auto" w:fill="E6E6E6"/>
          </w:rPr>
          <w:fldChar w:fldCharType="separate"/>
        </w:r>
        <w:r w:rsidR="005C572C" w:rsidDel="002613F1">
          <w:rPr>
            <w:b/>
          </w:rPr>
          <w:delText>NGESO</w:delText>
        </w:r>
        <w:r w:rsidR="001B7A64" w:rsidDel="002613F1">
          <w:rPr>
            <w:color w:val="2B579A"/>
            <w:szCs w:val="24"/>
            <w:shd w:val="clear" w:color="auto" w:fill="E6E6E6"/>
          </w:rPr>
          <w:fldChar w:fldCharType="end"/>
        </w:r>
        <w:r w:rsidRPr="0076424C" w:rsidDel="002613F1">
          <w:delText xml:space="preserve"> </w:delText>
        </w:r>
      </w:del>
      <w:ins w:id="701" w:author="Shaheeni Vekaria" w:date="2024-04-17T13:22:00Z">
        <w:r w:rsidR="002613F1">
          <w:rPr>
            <w:szCs w:val="24"/>
          </w:rPr>
          <w:t xml:space="preserve">the </w:t>
        </w:r>
        <w:r w:rsidR="002613F1" w:rsidRPr="002613F1">
          <w:rPr>
            <w:b/>
            <w:color w:val="2B579A"/>
            <w:szCs w:val="24"/>
            <w:shd w:val="clear" w:color="auto" w:fill="E6E6E6"/>
            <w:rPrChange w:id="702" w:author="Shaheeni Vekaria" w:date="2024-04-17T13:22:00Z">
              <w:rPr>
                <w:szCs w:val="24"/>
              </w:rPr>
            </w:rPrChange>
          </w:rPr>
          <w:t>ISOP</w:t>
        </w:r>
        <w:r w:rsidR="002613F1" w:rsidRPr="0076424C">
          <w:t xml:space="preserve"> </w:t>
        </w:r>
      </w:ins>
      <w:r w:rsidRPr="0076424C">
        <w:t xml:space="preserve">in accordance with OC1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w:t>
      </w:r>
    </w:p>
    <w:p w14:paraId="6E861544" w14:textId="77777777" w:rsidR="00314B36" w:rsidRPr="0076424C" w:rsidRDefault="00314B36">
      <w:pPr>
        <w:ind w:left="2475" w:hanging="750"/>
      </w:pPr>
    </w:p>
    <w:p w14:paraId="6E861545" w14:textId="77777777" w:rsidR="00314B36" w:rsidRPr="0076424C" w:rsidRDefault="00314B36">
      <w:pPr>
        <w:pStyle w:val="Heading2"/>
      </w:pPr>
      <w:r w:rsidRPr="0076424C">
        <w:br w:type="page"/>
      </w:r>
      <w:bookmarkStart w:id="703" w:name="_Toc138331130"/>
      <w:smartTag w:uri="urn:schemas-microsoft-com:office:smarttags" w:element="stockticker">
        <w:r w:rsidRPr="0076424C">
          <w:lastRenderedPageBreak/>
          <w:t>DOC</w:t>
        </w:r>
      </w:smartTag>
      <w:r w:rsidRPr="0076424C">
        <w:t xml:space="preserve"> 1 - </w:t>
      </w:r>
      <w:r w:rsidR="00712C39">
        <w:t>APPENDIX</w:t>
      </w:r>
      <w:r w:rsidR="00A104A4">
        <w:t xml:space="preserve"> 2</w:t>
      </w:r>
      <w:bookmarkEnd w:id="703"/>
    </w:p>
    <w:p w14:paraId="6E861546" w14:textId="34F49FAE" w:rsidR="00314B36" w:rsidRPr="0076424C" w:rsidRDefault="008572B5">
      <w:pPr>
        <w:ind w:left="0" w:firstLine="0"/>
        <w:jc w:val="left"/>
        <w:rPr>
          <w:u w:val="single"/>
        </w:rPr>
      </w:pP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00057239" w:rsidRPr="0076424C">
        <w:rPr>
          <w:b/>
        </w:rPr>
        <w:t xml:space="preserve"> forecasts - </w:t>
      </w:r>
      <w:r>
        <w:rPr>
          <w:color w:val="2B579A"/>
          <w:shd w:val="clear" w:color="auto" w:fill="E6E6E6"/>
        </w:rPr>
        <w:fldChar w:fldCharType="begin"/>
      </w:r>
      <w:r>
        <w:instrText xml:space="preserve"> REF ProgrammingPhase \h  \* MERGEFORMAT </w:instrText>
      </w:r>
      <w:r>
        <w:rPr>
          <w:color w:val="2B579A"/>
          <w:shd w:val="clear" w:color="auto" w:fill="E6E6E6"/>
        </w:rPr>
      </w:r>
      <w:r>
        <w:rPr>
          <w:color w:val="2B579A"/>
          <w:shd w:val="clear" w:color="auto" w:fill="E6E6E6"/>
        </w:rPr>
        <w:fldChar w:fldCharType="separate"/>
      </w:r>
      <w:r w:rsidR="005C572C" w:rsidRPr="0076424C">
        <w:rPr>
          <w:b/>
        </w:rPr>
        <w:t>Programming Phase</w:t>
      </w:r>
      <w:r>
        <w:rPr>
          <w:color w:val="2B579A"/>
          <w:shd w:val="clear" w:color="auto" w:fill="E6E6E6"/>
        </w:rPr>
        <w:fldChar w:fldCharType="end"/>
      </w:r>
      <w:r w:rsidR="00314B36" w:rsidRPr="0076424C">
        <w:rPr>
          <w:b/>
        </w:rPr>
        <w:t xml:space="preserve"> (24 hours to 8 weeks ahead inclusive)</w:t>
      </w:r>
    </w:p>
    <w:p w14:paraId="6E861547" w14:textId="6E799F1D" w:rsidR="00314B36" w:rsidRPr="0076424C" w:rsidRDefault="00314B36">
      <w:pPr>
        <w:ind w:left="0" w:firstLine="0"/>
      </w:pPr>
      <w:r w:rsidRPr="0076424C">
        <w:t xml:space="preserve">The following information shall be provided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the timescales specified in </w:t>
      </w:r>
      <w:smartTag w:uri="urn:schemas-microsoft-com:office:smarttags" w:element="stockticker">
        <w:r w:rsidRPr="0076424C">
          <w:t>DOC</w:t>
        </w:r>
      </w:smartTag>
      <w:r w:rsidRPr="0076424C">
        <w:t>1.5.</w:t>
      </w:r>
      <w:proofErr w:type="gramStart"/>
      <w:r w:rsidRPr="0076424C">
        <w:t>3:-</w:t>
      </w:r>
      <w:proofErr w:type="gramEnd"/>
    </w:p>
    <w:p w14:paraId="6E861548" w14:textId="2D1FA085" w:rsidR="00314B36" w:rsidRPr="0076424C" w:rsidRDefault="00314B36" w:rsidP="00314B36">
      <w:pPr>
        <w:numPr>
          <w:ilvl w:val="0"/>
          <w:numId w:val="6"/>
        </w:numPr>
        <w:ind w:left="720"/>
      </w:pPr>
      <w:r w:rsidRPr="0076424C">
        <w:t xml:space="preserve">Schedules for the operation of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DE5F7F">
        <w:t xml:space="preserve"> </w:t>
      </w:r>
      <w:r w:rsidR="009001EF" w:rsidRPr="0076424C">
        <w:t xml:space="preserve">or any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whose output is greater than 1MW on a half-hourly basis  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considers it appropriate</w:t>
      </w:r>
    </w:p>
    <w:p w14:paraId="6E861549" w14:textId="498AC863" w:rsidR="00314B36" w:rsidRPr="0076424C" w:rsidRDefault="00314B36" w:rsidP="00314B36">
      <w:pPr>
        <w:numPr>
          <w:ilvl w:val="0"/>
          <w:numId w:val="6"/>
        </w:numPr>
        <w:ind w:left="720"/>
      </w:pPr>
      <w:r w:rsidRPr="0076424C">
        <w:t xml:space="preserve">From </w:t>
      </w:r>
      <w:r w:rsidRPr="0076424C">
        <w:rPr>
          <w:b/>
        </w:rPr>
        <w:t>Suppliers</w:t>
      </w:r>
      <w:r w:rsidRPr="0076424C">
        <w:t xml:space="preserve">, details of their proposed use of </w:t>
      </w:r>
      <w:r w:rsidR="008572B5">
        <w:rPr>
          <w:color w:val="2B579A"/>
          <w:shd w:val="clear" w:color="auto" w:fill="E6E6E6"/>
        </w:rPr>
        <w:fldChar w:fldCharType="begin"/>
      </w:r>
      <w:r w:rsidR="008572B5">
        <w:instrText xml:space="preserve"> REF DemandControl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 Control</w:t>
      </w:r>
      <w:r w:rsidR="008572B5">
        <w:rPr>
          <w:color w:val="2B579A"/>
          <w:shd w:val="clear" w:color="auto" w:fill="E6E6E6"/>
        </w:rPr>
        <w:fldChar w:fldCharType="end"/>
      </w:r>
      <w:r w:rsidRPr="0076424C">
        <w:t xml:space="preserve"> measures aggregated to 5MW or more (averaged over any half-hour) on a half hourly basis for each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rPr>
          <w:b/>
        </w:rPr>
        <w:t>s</w:t>
      </w:r>
      <w:r w:rsidRPr="0076424C">
        <w:t>;</w:t>
      </w:r>
    </w:p>
    <w:p w14:paraId="6E86154A" w14:textId="50116117" w:rsidR="00314B36" w:rsidRPr="0076424C" w:rsidRDefault="00314B36" w:rsidP="00314B36">
      <w:pPr>
        <w:numPr>
          <w:ilvl w:val="0"/>
          <w:numId w:val="6"/>
        </w:numPr>
        <w:ind w:left="720"/>
      </w:pPr>
      <w:r w:rsidRPr="0076424C">
        <w:t xml:space="preserve">From </w:t>
      </w:r>
      <w:r w:rsidRPr="0076424C">
        <w:rPr>
          <w:b/>
        </w:rPr>
        <w:t xml:space="preserve">Customers </w:t>
      </w:r>
      <w:r w:rsidRPr="0076424C">
        <w:t xml:space="preserve">and </w:t>
      </w:r>
      <w:r w:rsidRPr="0076424C">
        <w:rPr>
          <w:b/>
        </w:rPr>
        <w:t xml:space="preserve">Other Authorised Distributors </w:t>
      </w:r>
      <w:r w:rsidRPr="0076424C">
        <w:t xml:space="preserve">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whose operations are likely to result in an aggregated change in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t xml:space="preserve"> of supply of greater than 5MW of the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at that time on a half-hourly basis.</w:t>
      </w:r>
    </w:p>
    <w:p w14:paraId="6E86154B" w14:textId="31ED6659" w:rsidR="00314B36" w:rsidRPr="0076424C" w:rsidRDefault="00314B36" w:rsidP="00314B36">
      <w:pPr>
        <w:numPr>
          <w:ilvl w:val="0"/>
          <w:numId w:val="6"/>
        </w:numPr>
        <w:ind w:left="720"/>
      </w:pPr>
      <w:r w:rsidRPr="0076424C">
        <w:t xml:space="preserve">Any other relevant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forecast information reasonably required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54C" w14:textId="77777777" w:rsidR="00314B36" w:rsidRPr="0076424C" w:rsidRDefault="00314B36">
      <w:pPr>
        <w:pStyle w:val="Heading1"/>
      </w:pPr>
    </w:p>
    <w:p w14:paraId="6E86154D" w14:textId="77777777" w:rsidR="00314B36" w:rsidRPr="0076424C" w:rsidRDefault="00314B36"/>
    <w:p w14:paraId="6E86154E" w14:textId="77777777" w:rsidR="00314B36" w:rsidRPr="0076424C" w:rsidRDefault="00314B36">
      <w:pPr>
        <w:rPr>
          <w:b/>
        </w:rPr>
        <w:sectPr w:rsidR="00314B36" w:rsidRPr="0076424C" w:rsidSect="001534AC">
          <w:headerReference w:type="even" r:id="rId60"/>
          <w:headerReference w:type="default" r:id="rId61"/>
          <w:headerReference w:type="first" r:id="rId62"/>
          <w:pgSz w:w="11907" w:h="16840" w:code="9"/>
          <w:pgMar w:top="1134" w:right="1134" w:bottom="964" w:left="1418" w:header="567" w:footer="340" w:gutter="0"/>
          <w:cols w:space="720"/>
        </w:sectPr>
      </w:pPr>
    </w:p>
    <w:p w14:paraId="6E86154F" w14:textId="77777777" w:rsidR="00314B36" w:rsidRPr="0076424C" w:rsidRDefault="00314B36">
      <w:pPr>
        <w:rPr>
          <w:b/>
        </w:rPr>
      </w:pPr>
      <w:r w:rsidRPr="0076424C">
        <w:rPr>
          <w:b/>
        </w:rPr>
        <w:lastRenderedPageBreak/>
        <w:t>DISTRIBUTION</w:t>
      </w:r>
      <w:r w:rsidRPr="0076424C">
        <w:t xml:space="preserve"> </w:t>
      </w:r>
      <w:r w:rsidRPr="0076424C">
        <w:rPr>
          <w:b/>
        </w:rPr>
        <w:t>OPERATING CODE 2</w:t>
      </w:r>
    </w:p>
    <w:p w14:paraId="6E861550" w14:textId="52C3B654" w:rsidR="00314B36" w:rsidRPr="0076424C" w:rsidRDefault="00314B36">
      <w:pPr>
        <w:pStyle w:val="Heading1"/>
      </w:pPr>
      <w:bookmarkStart w:id="704" w:name="_Toc138331131"/>
      <w:smartTag w:uri="urn:schemas-microsoft-com:office:smarttags" w:element="stockticker">
        <w:r w:rsidRPr="0076424C">
          <w:t>DOC</w:t>
        </w:r>
      </w:smartTag>
      <w:r w:rsidRPr="0076424C">
        <w:t>2</w:t>
      </w:r>
      <w:r w:rsidRPr="0076424C">
        <w:tab/>
      </w:r>
      <w:r w:rsidR="008572B5">
        <w:rPr>
          <w:color w:val="2B579A"/>
          <w:shd w:val="clear" w:color="auto" w:fill="E6E6E6"/>
        </w:rPr>
        <w:fldChar w:fldCharType="begin"/>
      </w:r>
      <w:r w:rsidR="008572B5">
        <w:instrText xml:space="preserve"> REF OperationalPlanning \h  \* MERGEFORMAT </w:instrText>
      </w:r>
      <w:r w:rsidR="008572B5">
        <w:rPr>
          <w:color w:val="2B579A"/>
          <w:shd w:val="clear" w:color="auto" w:fill="E6E6E6"/>
        </w:rPr>
      </w:r>
      <w:r w:rsidR="008572B5">
        <w:rPr>
          <w:color w:val="2B579A"/>
          <w:shd w:val="clear" w:color="auto" w:fill="E6E6E6"/>
        </w:rPr>
        <w:fldChar w:fldCharType="separate"/>
      </w:r>
      <w:r w:rsidR="005C572C" w:rsidRPr="005C572C">
        <w:rPr>
          <w:b w:val="0"/>
        </w:rPr>
        <w:t>Operational Planning</w:t>
      </w:r>
      <w:bookmarkEnd w:id="704"/>
      <w:r w:rsidR="008572B5">
        <w:rPr>
          <w:color w:val="2B579A"/>
          <w:shd w:val="clear" w:color="auto" w:fill="E6E6E6"/>
        </w:rPr>
        <w:fldChar w:fldCharType="end"/>
      </w:r>
    </w:p>
    <w:p w14:paraId="6E861551" w14:textId="77777777" w:rsidR="00314B36" w:rsidRPr="0076424C" w:rsidRDefault="00314B36">
      <w:smartTag w:uri="urn:schemas-microsoft-com:office:smarttags" w:element="stockticker">
        <w:r w:rsidRPr="0076424C">
          <w:t>DOC</w:t>
        </w:r>
      </w:smartTag>
      <w:r w:rsidRPr="0076424C">
        <w:t>2.1</w:t>
      </w:r>
      <w:r w:rsidRPr="0076424C">
        <w:tab/>
      </w:r>
      <w:r w:rsidRPr="0076424C">
        <w:rPr>
          <w:b/>
        </w:rPr>
        <w:t>Introduction</w:t>
      </w:r>
    </w:p>
    <w:p w14:paraId="6E861552" w14:textId="697036B0" w:rsidR="00314B36" w:rsidRPr="0076424C" w:rsidRDefault="00314B36">
      <w:smartTag w:uri="urn:schemas-microsoft-com:office:smarttags" w:element="stockticker">
        <w:r w:rsidRPr="0076424C">
          <w:t>DOC</w:t>
        </w:r>
      </w:smartTag>
      <w:r w:rsidRPr="0076424C">
        <w:t>2.1.1</w:t>
      </w:r>
      <w:r w:rsidRPr="0076424C">
        <w:tab/>
      </w:r>
      <w:r w:rsidR="008572B5">
        <w:rPr>
          <w:color w:val="2B579A"/>
          <w:shd w:val="clear" w:color="auto" w:fill="E6E6E6"/>
        </w:rPr>
        <w:fldChar w:fldCharType="begin"/>
      </w:r>
      <w:r w:rsidR="008572B5">
        <w:instrText xml:space="preserve"> REF OperationalPlanning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Planning</w:t>
      </w:r>
      <w:r w:rsidR="008572B5">
        <w:rPr>
          <w:color w:val="2B579A"/>
          <w:shd w:val="clear" w:color="auto" w:fill="E6E6E6"/>
        </w:rPr>
        <w:fldChar w:fldCharType="end"/>
      </w:r>
      <w:r w:rsidRPr="0076424C">
        <w:t xml:space="preserve"> within the terms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comprises the co-ordination through various timescales, of planned</w:t>
      </w:r>
      <w:r w:rsidRPr="0076424C">
        <w:rPr>
          <w:b/>
        </w:rPr>
        <w:t xml:space="preserve"> </w:t>
      </w:r>
      <w:r w:rsidRPr="0076424C">
        <w:t xml:space="preserve">outages of </w:t>
      </w:r>
      <w:r w:rsidR="003F760C">
        <w:rPr>
          <w:color w:val="2B579A"/>
          <w:shd w:val="clear" w:color="auto" w:fill="E6E6E6"/>
        </w:rPr>
        <w:fldChar w:fldCharType="begin"/>
      </w:r>
      <w:r w:rsidR="003F760C">
        <w:instrText xml:space="preserve"> REF Equipment \h </w:instrText>
      </w:r>
      <w:r w:rsidR="003F760C">
        <w:rPr>
          <w:color w:val="2B579A"/>
          <w:shd w:val="clear" w:color="auto" w:fill="E6E6E6"/>
        </w:rPr>
      </w:r>
      <w:r w:rsidR="003F760C">
        <w:rPr>
          <w:color w:val="2B579A"/>
          <w:shd w:val="clear" w:color="auto" w:fill="E6E6E6"/>
        </w:rPr>
        <w:fldChar w:fldCharType="separate"/>
      </w:r>
      <w:r w:rsidR="005C572C" w:rsidRPr="0076424C">
        <w:rPr>
          <w:b/>
        </w:rPr>
        <w:t>Equipment</w:t>
      </w:r>
      <w:r w:rsidR="003F760C">
        <w:rPr>
          <w:color w:val="2B579A"/>
          <w:shd w:val="clear" w:color="auto" w:fill="E6E6E6"/>
        </w:rPr>
        <w:fldChar w:fldCharType="end"/>
      </w:r>
      <w:r w:rsidR="003F760C">
        <w:t xml:space="preserve"> </w:t>
      </w:r>
      <w:r w:rsidRPr="0076424C">
        <w:t>which affect</w:t>
      </w:r>
      <w:r w:rsidR="00570D90">
        <w:t>s</w:t>
      </w:r>
      <w:r w:rsidRPr="0076424C">
        <w:t xml:space="preserve"> the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require the commitment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resources.</w:t>
      </w:r>
    </w:p>
    <w:p w14:paraId="6E861553" w14:textId="619AF1CC" w:rsidR="00314B36" w:rsidRPr="0076424C" w:rsidRDefault="00314B36">
      <w:smartTag w:uri="urn:schemas-microsoft-com:office:smarttags" w:element="stockticker">
        <w:r w:rsidRPr="0076424C">
          <w:t>DOC</w:t>
        </w:r>
      </w:smartTag>
      <w:r w:rsidRPr="0076424C">
        <w:t>2.1.2</w:t>
      </w:r>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also enables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meet its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b/>
        </w:rPr>
        <w:t xml:space="preserve"> </w:t>
      </w:r>
      <w:r w:rsidRPr="0076424C">
        <w:t xml:space="preserve">obligation to provide certain information specified in the  </w:t>
      </w:r>
      <w:r w:rsidR="00786E2C">
        <w:rPr>
          <w:color w:val="2B579A"/>
          <w:shd w:val="clear" w:color="auto" w:fill="E6E6E6"/>
        </w:rPr>
        <w:fldChar w:fldCharType="begin"/>
      </w:r>
      <w:r w:rsidR="00F60EFA">
        <w:instrText xml:space="preserve"> REF GridCode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Grid Code</w:t>
      </w:r>
      <w:r w:rsidR="00786E2C">
        <w:rPr>
          <w:color w:val="2B579A"/>
          <w:shd w:val="clear" w:color="auto" w:fill="E6E6E6"/>
        </w:rPr>
        <w:fldChar w:fldCharType="end"/>
      </w:r>
      <w:r w:rsidRPr="0076424C">
        <w:t xml:space="preserve"> and establishes procedures to enable the collection of such data from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specified in </w:t>
      </w:r>
      <w:smartTag w:uri="urn:schemas-microsoft-com:office:smarttags" w:element="stockticker">
        <w:r w:rsidRPr="0076424C">
          <w:t>DOC</w:t>
        </w:r>
      </w:smartTag>
      <w:r w:rsidRPr="0076424C">
        <w:t>2.3 below.</w:t>
      </w:r>
    </w:p>
    <w:p w14:paraId="6E861554" w14:textId="188A7C89" w:rsidR="00314B36" w:rsidRPr="0076424C" w:rsidRDefault="00314B36">
      <w:smartTag w:uri="urn:schemas-microsoft-com:office:smarttags" w:element="stockticker">
        <w:r w:rsidRPr="0076424C">
          <w:t>DOC</w:t>
        </w:r>
      </w:smartTag>
      <w:r w:rsidRPr="0076424C">
        <w:t>2.1.3</w:t>
      </w:r>
      <w:r w:rsidRPr="0076424C">
        <w:tab/>
        <w:t xml:space="preserve">Information to be provided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be in writing as specified in DGD2f).</w:t>
      </w:r>
    </w:p>
    <w:p w14:paraId="6E861555" w14:textId="06A86452" w:rsidR="00314B36" w:rsidRPr="0076424C" w:rsidRDefault="00314B36">
      <w:smartTag w:uri="urn:schemas-microsoft-com:office:smarttags" w:element="stockticker">
        <w:r w:rsidRPr="0076424C">
          <w:t>DOC</w:t>
        </w:r>
      </w:smartTag>
      <w:r w:rsidRPr="0076424C">
        <w:t>2.1.4</w:t>
      </w:r>
      <w:r w:rsidRPr="0076424C">
        <w:tab/>
        <w:t xml:space="preserve">In order for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fulfil the requirements of this </w:t>
      </w:r>
      <w:smartTag w:uri="urn:schemas-microsoft-com:office:smarttags" w:element="stockticker">
        <w:r w:rsidRPr="0076424C">
          <w:t>DOC</w:t>
        </w:r>
      </w:smartTag>
      <w:r w:rsidRPr="0076424C">
        <w:t xml:space="preserve">2 it should be noted that the information set out in the  </w:t>
      </w:r>
      <w:r w:rsidR="00786E2C">
        <w:rPr>
          <w:color w:val="2B579A"/>
          <w:shd w:val="clear" w:color="auto" w:fill="E6E6E6"/>
        </w:rPr>
        <w:fldChar w:fldCharType="begin"/>
      </w:r>
      <w:r w:rsidR="00F60EFA">
        <w:instrText xml:space="preserve"> REF GridCode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Grid Code</w:t>
      </w:r>
      <w:r w:rsidR="00786E2C">
        <w:rPr>
          <w:color w:val="2B579A"/>
          <w:shd w:val="clear" w:color="auto" w:fill="E6E6E6"/>
        </w:rPr>
        <w:fldChar w:fldCharType="end"/>
      </w:r>
      <w:r w:rsidRPr="0076424C">
        <w:rPr>
          <w:b/>
        </w:rPr>
        <w:t xml:space="preserve"> </w:t>
      </w:r>
      <w:r w:rsidRPr="0076424C">
        <w:t>OC2, to be provided by</w:t>
      </w:r>
      <w:r w:rsidR="001B7A64" w:rsidRPr="0076424C">
        <w:rPr>
          <w:szCs w:val="24"/>
        </w:rPr>
        <w:t xml:space="preserve"> </w:t>
      </w:r>
      <w:del w:id="705" w:author="Shaheeni Vekaria" w:date="2024-04-17T13:22:00Z">
        <w:r w:rsidR="001B7A64" w:rsidDel="00D2549D">
          <w:rPr>
            <w:color w:val="2B579A"/>
            <w:szCs w:val="24"/>
            <w:shd w:val="clear" w:color="auto" w:fill="E6E6E6"/>
          </w:rPr>
          <w:fldChar w:fldCharType="begin"/>
        </w:r>
        <w:r w:rsidR="001B7A64" w:rsidDel="00D2549D">
          <w:rPr>
            <w:szCs w:val="24"/>
          </w:rPr>
          <w:delInstrText xml:space="preserve"> REF NGESO \h </w:delInstrText>
        </w:r>
        <w:r w:rsidR="001B7A64" w:rsidDel="00D2549D">
          <w:rPr>
            <w:color w:val="2B579A"/>
            <w:szCs w:val="24"/>
            <w:shd w:val="clear" w:color="auto" w:fill="E6E6E6"/>
          </w:rPr>
        </w:r>
        <w:r w:rsidR="001B7A64" w:rsidDel="00D2549D">
          <w:rPr>
            <w:color w:val="2B579A"/>
            <w:szCs w:val="24"/>
            <w:shd w:val="clear" w:color="auto" w:fill="E6E6E6"/>
          </w:rPr>
          <w:fldChar w:fldCharType="separate"/>
        </w:r>
        <w:r w:rsidR="005C572C" w:rsidDel="00D2549D">
          <w:rPr>
            <w:b/>
          </w:rPr>
          <w:delText>NGESO</w:delText>
        </w:r>
        <w:r w:rsidR="001B7A64" w:rsidDel="00D2549D">
          <w:rPr>
            <w:color w:val="2B579A"/>
            <w:szCs w:val="24"/>
            <w:shd w:val="clear" w:color="auto" w:fill="E6E6E6"/>
          </w:rPr>
          <w:fldChar w:fldCharType="end"/>
        </w:r>
      </w:del>
      <w:ins w:id="706" w:author="Shaheeni Vekaria" w:date="2024-04-17T13:22:00Z">
        <w:r w:rsidR="00D2549D">
          <w:rPr>
            <w:szCs w:val="24"/>
          </w:rPr>
          <w:t xml:space="preserve">the </w:t>
        </w:r>
        <w:r w:rsidR="00D2549D" w:rsidRPr="00D2549D">
          <w:rPr>
            <w:b/>
            <w:color w:val="2B579A"/>
            <w:szCs w:val="24"/>
            <w:shd w:val="clear" w:color="auto" w:fill="E6E6E6"/>
            <w:rPrChange w:id="707" w:author="Shaheeni Vekaria" w:date="2024-04-17T13:22:00Z">
              <w:rPr>
                <w:szCs w:val="24"/>
              </w:rPr>
            </w:rPrChange>
          </w:rPr>
          <w:t>ISOP</w:t>
        </w:r>
      </w:ins>
      <w:r w:rsidRPr="0076424C">
        <w:t xml:space="preserve">, will form the basis of </w:t>
      </w:r>
      <w:r w:rsidR="008572B5">
        <w:rPr>
          <w:color w:val="2B579A"/>
          <w:shd w:val="clear" w:color="auto" w:fill="E6E6E6"/>
        </w:rPr>
        <w:fldChar w:fldCharType="begin"/>
      </w:r>
      <w:r w:rsidR="008572B5">
        <w:instrText xml:space="preserve"> REF OperationalPlanning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Planning</w:t>
      </w:r>
      <w:r w:rsidR="008572B5">
        <w:rPr>
          <w:color w:val="2B579A"/>
          <w:shd w:val="clear" w:color="auto" w:fill="E6E6E6"/>
        </w:rPr>
        <w:fldChar w:fldCharType="end"/>
      </w:r>
      <w:r w:rsidRPr="0076424C">
        <w:t xml:space="preserve"> under this </w:t>
      </w:r>
      <w:smartTag w:uri="urn:schemas-microsoft-com:office:smarttags" w:element="stockticker">
        <w:r w:rsidRPr="0076424C">
          <w:t>DOC</w:t>
        </w:r>
      </w:smartTag>
      <w:r w:rsidRPr="0076424C">
        <w:t>2.</w:t>
      </w:r>
    </w:p>
    <w:p w14:paraId="6E861556" w14:textId="6EF35769" w:rsidR="00314B36" w:rsidRPr="0076424C" w:rsidRDefault="00314B36">
      <w:smartTag w:uri="urn:schemas-microsoft-com:office:smarttags" w:element="stockticker">
        <w:r w:rsidRPr="0076424C">
          <w:t>DOC</w:t>
        </w:r>
      </w:smartTag>
      <w:r w:rsidRPr="0076424C">
        <w:t>2.1.5</w:t>
      </w:r>
      <w:r w:rsidRPr="0076424C">
        <w:tab/>
        <w:t xml:space="preserve">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r w:rsidRPr="0076424C">
        <w:t>Year 0 means the current calendar year at any time, Year 1 means the next calendar year at any time, Year 2 means the calendar year after Year 1, etc. Where Week 52 is specified read Week 53 in appropriate years.</w:t>
      </w:r>
    </w:p>
    <w:p w14:paraId="6E861557" w14:textId="77777777" w:rsidR="00314B36" w:rsidRPr="0076424C" w:rsidRDefault="00314B36">
      <w:smartTag w:uri="urn:schemas-microsoft-com:office:smarttags" w:element="stockticker">
        <w:r w:rsidRPr="0076424C">
          <w:t>DOC</w:t>
        </w:r>
      </w:smartTag>
      <w:r w:rsidRPr="0076424C">
        <w:t>2.2</w:t>
      </w:r>
      <w:r w:rsidRPr="0076424C">
        <w:tab/>
      </w:r>
      <w:r w:rsidRPr="0076424C">
        <w:rPr>
          <w:b/>
        </w:rPr>
        <w:t>Objectives</w:t>
      </w:r>
    </w:p>
    <w:p w14:paraId="6E861558" w14:textId="54ACD86C" w:rsidR="00314B36" w:rsidRPr="0076424C" w:rsidRDefault="00314B36">
      <w:pPr>
        <w:ind w:firstLine="0"/>
      </w:pPr>
      <w:r w:rsidRPr="0076424C">
        <w:t xml:space="preserve">The objectives of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are:</w:t>
      </w:r>
    </w:p>
    <w:p w14:paraId="6E861559" w14:textId="5BA04A38" w:rsidR="00314B36" w:rsidRPr="0076424C" w:rsidRDefault="00314B36">
      <w:pPr>
        <w:pStyle w:val="Indent1"/>
      </w:pPr>
      <w:r w:rsidRPr="0076424C">
        <w:t>(a)</w:t>
      </w:r>
      <w:r w:rsidRPr="0076424C">
        <w:tab/>
        <w:t>To set out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OperationalPlanning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Planning</w:t>
      </w:r>
      <w:r w:rsidR="008572B5">
        <w:rPr>
          <w:color w:val="2B579A"/>
          <w:shd w:val="clear" w:color="auto" w:fill="E6E6E6"/>
        </w:rPr>
        <w:fldChar w:fldCharType="end"/>
      </w:r>
      <w:r w:rsidRPr="0076424C">
        <w:t xml:space="preserve"> procedure and a typical timetable for the co-ordination of outage requirements of </w:t>
      </w:r>
      <w:r w:rsidR="00E75D98">
        <w:rPr>
          <w:color w:val="2B579A"/>
          <w:shd w:val="clear" w:color="auto" w:fill="E6E6E6"/>
        </w:rPr>
        <w:fldChar w:fldCharType="begin"/>
      </w:r>
      <w:r w:rsidR="00E75D98">
        <w:instrText xml:space="preserve"> REF Equipment \h </w:instrText>
      </w:r>
      <w:r w:rsidR="00E75D98">
        <w:rPr>
          <w:color w:val="2B579A"/>
          <w:shd w:val="clear" w:color="auto" w:fill="E6E6E6"/>
        </w:rPr>
      </w:r>
      <w:r w:rsidR="00E75D98">
        <w:rPr>
          <w:color w:val="2B579A"/>
          <w:shd w:val="clear" w:color="auto" w:fill="E6E6E6"/>
        </w:rPr>
        <w:fldChar w:fldCharType="separate"/>
      </w:r>
      <w:r w:rsidR="005C572C" w:rsidRPr="0076424C">
        <w:rPr>
          <w:b/>
        </w:rPr>
        <w:t>Equipment</w:t>
      </w:r>
      <w:r w:rsidR="00E75D98">
        <w:rPr>
          <w:color w:val="2B579A"/>
          <w:shd w:val="clear" w:color="auto" w:fill="E6E6E6"/>
        </w:rPr>
        <w:fldChar w:fldCharType="end"/>
      </w:r>
      <w:r w:rsidR="00E75D98">
        <w:t xml:space="preserve"> </w:t>
      </w:r>
      <w:r w:rsidRPr="0076424C">
        <w:t xml:space="preserve">to be provided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enable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operate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55A" w14:textId="11384387" w:rsidR="00314B36" w:rsidRDefault="00314B36">
      <w:pPr>
        <w:pStyle w:val="Indent1"/>
      </w:pPr>
      <w:r w:rsidRPr="0076424C">
        <w:t>(b)</w:t>
      </w:r>
      <w:r w:rsidRPr="0076424C">
        <w:tab/>
        <w:t xml:space="preserve">To specify the information to be provided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enable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comply with its obligations under the  </w:t>
      </w:r>
      <w:r w:rsidR="00786E2C">
        <w:rPr>
          <w:color w:val="2B579A"/>
          <w:shd w:val="clear" w:color="auto" w:fill="E6E6E6"/>
        </w:rPr>
        <w:fldChar w:fldCharType="begin"/>
      </w:r>
      <w:r w:rsidR="00F60EFA">
        <w:instrText xml:space="preserve"> REF GridCode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Grid Code</w:t>
      </w:r>
      <w:r w:rsidR="00786E2C">
        <w:rPr>
          <w:color w:val="2B579A"/>
          <w:shd w:val="clear" w:color="auto" w:fill="E6E6E6"/>
        </w:rPr>
        <w:fldChar w:fldCharType="end"/>
      </w:r>
      <w:r w:rsidRPr="0076424C">
        <w:t>.</w:t>
      </w:r>
    </w:p>
    <w:p w14:paraId="6E86155C" w14:textId="77777777" w:rsidR="00314B36" w:rsidRPr="0076424C" w:rsidRDefault="00314B36">
      <w:r w:rsidRPr="0076424C">
        <w:t>DOC2.3</w:t>
      </w:r>
      <w:r w:rsidRPr="0076424C">
        <w:tab/>
      </w:r>
      <w:r w:rsidRPr="0076424C">
        <w:rPr>
          <w:b/>
        </w:rPr>
        <w:t>Scope</w:t>
      </w:r>
    </w:p>
    <w:p w14:paraId="6E86155D" w14:textId="6C322E95" w:rsidR="00314B36" w:rsidRPr="0076424C" w:rsidRDefault="00314B36">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applies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the following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which are connected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w:t>
      </w:r>
    </w:p>
    <w:p w14:paraId="6E86155E" w14:textId="3342B833" w:rsidR="00314B36" w:rsidRPr="0076424C" w:rsidRDefault="00314B36">
      <w:pPr>
        <w:pStyle w:val="Indent1"/>
      </w:pPr>
      <w:r w:rsidRPr="0076424C">
        <w:t>(a)</w:t>
      </w:r>
      <w:r w:rsidRPr="0076424C">
        <w:rPr>
          <w:b/>
        </w:rPr>
        <w:tab/>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 xml:space="preserve"> </w:t>
      </w:r>
      <w:r w:rsidRPr="0076424C">
        <w:rPr>
          <w:b/>
        </w:rPr>
        <w:t xml:space="preserve">Customers </w:t>
      </w:r>
      <w:r w:rsidRPr="0076424C">
        <w:t>where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considers it appropriate.</w:t>
      </w:r>
    </w:p>
    <w:p w14:paraId="6E86155F" w14:textId="747B176E" w:rsidR="00314B36" w:rsidRPr="0076424C" w:rsidRDefault="00314B36">
      <w:pPr>
        <w:pStyle w:val="Indent1"/>
      </w:pPr>
      <w:r w:rsidRPr="0076424C">
        <w:t>(b)</w:t>
      </w:r>
      <w:r w:rsidRPr="0076424C">
        <w:rPr>
          <w:b/>
        </w:rPr>
        <w:tab/>
      </w:r>
      <w:r w:rsidR="008572B5">
        <w:rPr>
          <w:color w:val="2B579A"/>
          <w:shd w:val="clear" w:color="auto" w:fill="E6E6E6"/>
        </w:rPr>
        <w:fldChar w:fldCharType="begin"/>
      </w:r>
      <w:r w:rsidR="008572B5">
        <w:instrText xml:space="preserve"> REF CustomerWithOwnGeneration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 With Own Generation</w:t>
      </w:r>
      <w:r w:rsidR="008572B5">
        <w:rPr>
          <w:color w:val="2B579A"/>
          <w:shd w:val="clear" w:color="auto" w:fill="E6E6E6"/>
        </w:rPr>
        <w:fldChar w:fldCharType="end"/>
      </w:r>
      <w:r w:rsidRPr="0076424C">
        <w:rPr>
          <w:b/>
        </w:rPr>
        <w:t xml:space="preserve"> </w:t>
      </w:r>
      <w:r w:rsidRPr="0076424C">
        <w:t xml:space="preserve">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considers it appropriate.</w:t>
      </w:r>
    </w:p>
    <w:p w14:paraId="6E861560" w14:textId="5C8E4D20" w:rsidR="00314B36" w:rsidRPr="0076424C" w:rsidRDefault="00314B36">
      <w:pPr>
        <w:pStyle w:val="Indent1"/>
      </w:pPr>
      <w:r w:rsidRPr="0076424C">
        <w:t>(c)</w:t>
      </w:r>
      <w:r w:rsidRPr="0076424C">
        <w:rPr>
          <w:b/>
        </w:rPr>
        <w:tab/>
      </w:r>
      <w:r w:rsidR="00BF47D3">
        <w:rPr>
          <w:b/>
          <w:color w:val="2B579A"/>
          <w:shd w:val="clear" w:color="auto" w:fill="E6E6E6"/>
        </w:rPr>
        <w:fldChar w:fldCharType="begin"/>
      </w:r>
      <w:r w:rsidR="00BF47D3">
        <w:rPr>
          <w:b/>
        </w:rPr>
        <w:instrText xml:space="preserve"> REF Generator \h </w:instrText>
      </w:r>
      <w:r w:rsidR="00BF47D3">
        <w:rPr>
          <w:b/>
          <w:color w:val="2B579A"/>
          <w:shd w:val="clear" w:color="auto" w:fill="E6E6E6"/>
        </w:rPr>
      </w:r>
      <w:r w:rsidR="00BF47D3">
        <w:rPr>
          <w:b/>
          <w:color w:val="2B579A"/>
          <w:shd w:val="clear" w:color="auto" w:fill="E6E6E6"/>
        </w:rPr>
        <w:fldChar w:fldCharType="separate"/>
      </w:r>
      <w:r w:rsidR="005C572C" w:rsidRPr="0076424C">
        <w:rPr>
          <w:b/>
        </w:rPr>
        <w:t>Generator</w:t>
      </w:r>
      <w:r w:rsidR="00BF47D3">
        <w:rPr>
          <w:b/>
          <w:color w:val="2B579A"/>
          <w:shd w:val="clear" w:color="auto" w:fill="E6E6E6"/>
        </w:rPr>
        <w:fldChar w:fldCharType="end"/>
      </w:r>
      <w:r w:rsidR="00BF47D3">
        <w:rPr>
          <w:b/>
        </w:rPr>
        <w:t xml:space="preserve">s </w:t>
      </w:r>
      <w:r w:rsidR="00BF47D3" w:rsidRPr="00BF47D3">
        <w:rPr>
          <w:bCs/>
        </w:rPr>
        <w:t xml:space="preserve">with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004941">
        <w:rPr>
          <w:color w:val="2B579A"/>
          <w:shd w:val="clear" w:color="auto" w:fill="E6E6E6"/>
        </w:rPr>
        <w:fldChar w:fldCharType="begin"/>
      </w:r>
      <w:r w:rsidR="00004941">
        <w:instrText xml:space="preserve"> REF pgm \h </w:instrText>
      </w:r>
      <w:r w:rsidR="00004941">
        <w:rPr>
          <w:color w:val="2B579A"/>
          <w:shd w:val="clear" w:color="auto" w:fill="E6E6E6"/>
        </w:rPr>
      </w:r>
      <w:r w:rsidR="00004941">
        <w:rPr>
          <w:color w:val="2B579A"/>
          <w:shd w:val="clear" w:color="auto" w:fill="E6E6E6"/>
        </w:rPr>
        <w:fldChar w:fldCharType="separate"/>
      </w:r>
      <w:r w:rsidR="005C572C">
        <w:rPr>
          <w:b/>
        </w:rPr>
        <w:t>Power Generating Module</w:t>
      </w:r>
      <w:r w:rsidR="00004941">
        <w:rPr>
          <w:color w:val="2B579A"/>
          <w:shd w:val="clear" w:color="auto" w:fill="E6E6E6"/>
        </w:rPr>
        <w:fldChar w:fldCharType="end"/>
      </w:r>
      <w:r w:rsidR="005667B2">
        <w:t>s</w:t>
      </w:r>
      <w:r w:rsidR="00DE5F7F">
        <w:t xml:space="preserve"> </w:t>
      </w:r>
      <w:r w:rsidR="00BF47D3">
        <w:t>connected to</w:t>
      </w:r>
      <w:r w:rsidR="00BF47D3" w:rsidRPr="0076424C">
        <w:t xml:space="preserve"> </w:t>
      </w:r>
      <w:r w:rsidRPr="0076424C">
        <w:t xml:space="preserve">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whose </w:t>
      </w:r>
      <w:r w:rsidR="008572B5">
        <w:rPr>
          <w:color w:val="2B579A"/>
          <w:shd w:val="clear" w:color="auto" w:fill="E6E6E6"/>
        </w:rPr>
        <w:fldChar w:fldCharType="begin"/>
      </w:r>
      <w:r w:rsidR="008572B5">
        <w:instrText xml:space="preserve"> REF RegisteredCapacity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Registered Capacity</w:t>
      </w:r>
      <w:r w:rsidR="008572B5">
        <w:rPr>
          <w:color w:val="2B579A"/>
          <w:shd w:val="clear" w:color="auto" w:fill="E6E6E6"/>
        </w:rPr>
        <w:fldChar w:fldCharType="end"/>
      </w:r>
      <w:r w:rsidRPr="0076424C">
        <w:t xml:space="preserve"> is greater than 1MW </w:t>
      </w:r>
      <w:r w:rsidR="00D97790" w:rsidRPr="0076424C">
        <w:t xml:space="preserve">and any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considers it appropriate.</w:t>
      </w:r>
    </w:p>
    <w:p w14:paraId="6E861561" w14:textId="6DC198F4" w:rsidR="00314B36" w:rsidRPr="0076424C" w:rsidRDefault="00314B36">
      <w:pPr>
        <w:pStyle w:val="Indent1"/>
      </w:pPr>
      <w:r w:rsidRPr="0076424C">
        <w:t>(d)</w:t>
      </w:r>
      <w:r w:rsidRPr="0076424C">
        <w:tab/>
        <w:t xml:space="preserve">Any </w:t>
      </w:r>
      <w:r w:rsidRPr="0076424C">
        <w:rPr>
          <w:b/>
        </w:rPr>
        <w:t xml:space="preserve">Other Authorised Distributor </w:t>
      </w:r>
      <w:r w:rsidRPr="0076424C">
        <w:t xml:space="preserve">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790163F2" w14:textId="516BEE27" w:rsidR="00D60EF1" w:rsidRPr="00300B0E" w:rsidRDefault="00D60EF1" w:rsidP="00D60EF1">
      <w:pPr>
        <w:spacing w:after="120"/>
        <w:ind w:left="1843" w:hanging="425"/>
      </w:pPr>
      <w:r>
        <w:t>(e)</w:t>
      </w:r>
      <w:r>
        <w:tab/>
        <w:t xml:space="preserve">Any </w:t>
      </w:r>
      <w:r w:rsidR="007F607C">
        <w:rPr>
          <w:b/>
          <w:color w:val="2B579A"/>
          <w:shd w:val="clear" w:color="auto" w:fill="E6E6E6"/>
        </w:rPr>
        <w:fldChar w:fldCharType="begin"/>
      </w:r>
      <w:r w:rsidR="007F607C">
        <w:instrText xml:space="preserve"> REF User \h </w:instrText>
      </w:r>
      <w:r w:rsidR="007F607C">
        <w:rPr>
          <w:b/>
          <w:color w:val="2B579A"/>
          <w:shd w:val="clear" w:color="auto" w:fill="E6E6E6"/>
        </w:rPr>
      </w:r>
      <w:r w:rsidR="007F607C">
        <w:rPr>
          <w:b/>
          <w:color w:val="2B579A"/>
          <w:shd w:val="clear" w:color="auto" w:fill="E6E6E6"/>
        </w:rPr>
        <w:fldChar w:fldCharType="separate"/>
      </w:r>
      <w:r w:rsidR="005C572C" w:rsidRPr="0076424C">
        <w:rPr>
          <w:b/>
        </w:rPr>
        <w:t>User</w:t>
      </w:r>
      <w:r w:rsidR="007F607C">
        <w:rPr>
          <w:b/>
          <w:color w:val="2B579A"/>
          <w:shd w:val="clear" w:color="auto" w:fill="E6E6E6"/>
        </w:rPr>
        <w:fldChar w:fldCharType="end"/>
      </w:r>
      <w:r>
        <w:t xml:space="preserve"> in (a) to (c) above who </w:t>
      </w:r>
      <w:r w:rsidR="00D72F95">
        <w:t>is a</w:t>
      </w:r>
      <w:r>
        <w:t xml:space="preserv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t xml:space="preserve"> party to a </w:t>
      </w:r>
      <w:r w:rsidR="00787D19">
        <w:rPr>
          <w:b/>
          <w:color w:val="2B579A"/>
          <w:shd w:val="clear" w:color="auto" w:fill="E6E6E6"/>
        </w:rPr>
        <w:fldChar w:fldCharType="begin"/>
      </w:r>
      <w:r w:rsidR="00787D19">
        <w:instrText xml:space="preserve"> REF DRZP \h </w:instrText>
      </w:r>
      <w:r w:rsidR="00787D19">
        <w:rPr>
          <w:b/>
          <w:color w:val="2B579A"/>
          <w:shd w:val="clear" w:color="auto" w:fill="E6E6E6"/>
        </w:rPr>
      </w:r>
      <w:r w:rsidR="00787D19">
        <w:rPr>
          <w:b/>
          <w:color w:val="2B579A"/>
          <w:shd w:val="clear" w:color="auto" w:fill="E6E6E6"/>
        </w:rPr>
        <w:fldChar w:fldCharType="separate"/>
      </w:r>
      <w:r w:rsidR="005C572C">
        <w:rPr>
          <w:b/>
        </w:rPr>
        <w:t>DRZP</w:t>
      </w:r>
      <w:r w:rsidR="00787D19">
        <w:rPr>
          <w:b/>
          <w:color w:val="2B579A"/>
          <w:shd w:val="clear" w:color="auto" w:fill="E6E6E6"/>
        </w:rPr>
        <w:fldChar w:fldCharType="end"/>
      </w:r>
      <w:r w:rsidRPr="00D26B5E">
        <w:t>.</w:t>
      </w:r>
    </w:p>
    <w:p w14:paraId="6E861562" w14:textId="77777777" w:rsidR="00497DC2" w:rsidRPr="0076424C" w:rsidRDefault="00497DC2">
      <w:pPr>
        <w:pStyle w:val="Indent1"/>
      </w:pPr>
    </w:p>
    <w:p w14:paraId="6E861563" w14:textId="77777777" w:rsidR="00314B36" w:rsidRPr="0076424C" w:rsidRDefault="00314B36">
      <w:smartTag w:uri="urn:schemas-microsoft-com:office:smarttags" w:element="stockticker">
        <w:r w:rsidRPr="0076424C">
          <w:t>DOC</w:t>
        </w:r>
      </w:smartTag>
      <w:r w:rsidRPr="0076424C">
        <w:t>2.4</w:t>
      </w:r>
      <w:r w:rsidRPr="0076424C">
        <w:tab/>
      </w:r>
      <w:r w:rsidRPr="0076424C">
        <w:rPr>
          <w:b/>
        </w:rPr>
        <w:t>Information Flow and Co-ordination</w:t>
      </w:r>
    </w:p>
    <w:p w14:paraId="6E861564" w14:textId="1976A586" w:rsidR="00314B36" w:rsidRPr="0076424C" w:rsidRDefault="00314B36">
      <w:smartTag w:uri="urn:schemas-microsoft-com:office:smarttags" w:element="stockticker">
        <w:r w:rsidRPr="0076424C">
          <w:t>DOC</w:t>
        </w:r>
      </w:smartTag>
      <w:r w:rsidRPr="0076424C">
        <w:t>2.4.1</w:t>
      </w:r>
      <w:r w:rsidRPr="0076424C">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00D97790" w:rsidRPr="0076424C">
        <w:rPr>
          <w:b/>
        </w:rPr>
        <w:t>s</w:t>
      </w:r>
    </w:p>
    <w:p w14:paraId="6E861565" w14:textId="345CF63D" w:rsidR="00314B36" w:rsidRDefault="00314B36">
      <w:r w:rsidRPr="0076424C">
        <w:tab/>
        <w:t xml:space="preserve">Information relating to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5667B2">
        <w:t>s</w:t>
      </w:r>
      <w:r w:rsidR="00DE5F7F">
        <w:t xml:space="preserve"> </w:t>
      </w:r>
      <w:r w:rsidR="00952241" w:rsidRPr="0076424C">
        <w:t>and</w:t>
      </w:r>
      <w:r w:rsidRPr="0076424C">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C65391" w:rsidRPr="00C65391">
        <w:rPr>
          <w:b/>
          <w:bCs/>
        </w:rPr>
        <w:t>s</w:t>
      </w:r>
      <w:r w:rsidR="00931BC7" w:rsidRPr="0076424C">
        <w:rPr>
          <w:b/>
        </w:rPr>
        <w:t xml:space="preserve"> </w:t>
      </w:r>
      <w:r w:rsidRPr="0076424C">
        <w:t xml:space="preserve">shall where reasonably required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be provided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directly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This may include a </w:t>
      </w:r>
      <w:r w:rsidR="00786E2C">
        <w:rPr>
          <w:color w:val="2B579A"/>
          <w:shd w:val="clear" w:color="auto" w:fill="E6E6E6"/>
        </w:rPr>
        <w:fldChar w:fldCharType="begin"/>
      </w:r>
      <w:r w:rsidR="00F60EFA">
        <w:instrText xml:space="preserve"> REF CustomerWithOwnGeneration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 xml:space="preserve">Customer </w:t>
      </w:r>
      <w:proofErr w:type="gramStart"/>
      <w:r w:rsidR="005C572C" w:rsidRPr="0076424C">
        <w:rPr>
          <w:b/>
        </w:rPr>
        <w:t>With</w:t>
      </w:r>
      <w:proofErr w:type="gramEnd"/>
      <w:r w:rsidR="005C572C" w:rsidRPr="0076424C">
        <w:rPr>
          <w:b/>
        </w:rPr>
        <w:t xml:space="preserve"> Own Generation</w:t>
      </w:r>
      <w:r w:rsidR="00786E2C">
        <w:rPr>
          <w:color w:val="2B579A"/>
          <w:shd w:val="clear" w:color="auto" w:fill="E6E6E6"/>
        </w:rPr>
        <w:fldChar w:fldCharType="end"/>
      </w:r>
      <w:r w:rsidRPr="0076424C">
        <w:t xml:space="preserve"> 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considers it appropriate.</w:t>
      </w:r>
    </w:p>
    <w:p w14:paraId="37456B2A" w14:textId="4D42CE84" w:rsidR="00DE0BBA" w:rsidRPr="0076424C" w:rsidRDefault="00DE0BBA" w:rsidP="00DE0BBA">
      <w:r>
        <w:t>DOC2.4.1.2</w:t>
      </w:r>
      <w:r>
        <w:tab/>
        <w:t xml:space="preserve">Information from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bCs/>
        </w:rPr>
        <w:t>s</w:t>
      </w:r>
      <w:r>
        <w:t xml:space="preserve"> as required by DPC8.11 will be provided to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t xml:space="preserve"> in accordance with DOC2.6 below.</w:t>
      </w:r>
    </w:p>
    <w:p w14:paraId="6E861566" w14:textId="17F3958E" w:rsidR="0095347F" w:rsidRPr="00BD5EFE" w:rsidRDefault="00314B36" w:rsidP="0095347F">
      <w:pPr>
        <w:autoSpaceDE w:val="0"/>
        <w:autoSpaceDN w:val="0"/>
        <w:adjustRightInd w:val="0"/>
        <w:spacing w:after="200"/>
        <w:rPr>
          <w:b/>
          <w:bCs/>
          <w:szCs w:val="24"/>
        </w:rPr>
      </w:pPr>
      <w:r w:rsidRPr="0076424C">
        <w:t>DOC2.4.2</w:t>
      </w:r>
      <w:r w:rsidRPr="0076424C">
        <w:tab/>
      </w:r>
      <w:r w:rsidR="00786E2C">
        <w:rPr>
          <w:b/>
          <w:color w:val="2B579A"/>
          <w:szCs w:val="24"/>
          <w:shd w:val="clear" w:color="auto" w:fill="E6E6E6"/>
        </w:rPr>
        <w:fldChar w:fldCharType="begin"/>
      </w:r>
      <w:r w:rsidR="0095347F">
        <w:instrText xml:space="preserve"> REF HVCustomer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spacing w:val="5"/>
        </w:rPr>
        <w:t>High Voltage Customer</w:t>
      </w:r>
      <w:r w:rsidR="00786E2C">
        <w:rPr>
          <w:b/>
          <w:color w:val="2B579A"/>
          <w:szCs w:val="24"/>
          <w:shd w:val="clear" w:color="auto" w:fill="E6E6E6"/>
        </w:rPr>
        <w:fldChar w:fldCharType="end"/>
      </w:r>
      <w:r w:rsidR="0095347F">
        <w:rPr>
          <w:b/>
          <w:bCs/>
          <w:szCs w:val="24"/>
        </w:rPr>
        <w:t>s</w:t>
      </w:r>
    </w:p>
    <w:p w14:paraId="6E861567" w14:textId="77777777" w:rsidR="0095347F" w:rsidRPr="00BD5EFE" w:rsidRDefault="0095347F" w:rsidP="0095347F">
      <w:pPr>
        <w:autoSpaceDE w:val="0"/>
        <w:autoSpaceDN w:val="0"/>
        <w:adjustRightInd w:val="0"/>
        <w:spacing w:after="200"/>
        <w:ind w:firstLine="0"/>
        <w:rPr>
          <w:szCs w:val="24"/>
        </w:rPr>
      </w:pPr>
      <w:r w:rsidRPr="00BD5EFE">
        <w:rPr>
          <w:szCs w:val="24"/>
        </w:rPr>
        <w:t>In the event that:</w:t>
      </w:r>
    </w:p>
    <w:p w14:paraId="6E861568" w14:textId="30E6FFED" w:rsidR="0095347F" w:rsidRPr="00BD5EFE" w:rsidRDefault="0095347F" w:rsidP="0095347F">
      <w:pPr>
        <w:autoSpaceDE w:val="0"/>
        <w:autoSpaceDN w:val="0"/>
        <w:adjustRightInd w:val="0"/>
        <w:spacing w:after="200"/>
        <w:ind w:left="1843" w:hanging="425"/>
        <w:rPr>
          <w:szCs w:val="24"/>
        </w:rPr>
      </w:pPr>
      <w:r w:rsidRPr="00BD5EFE">
        <w:rPr>
          <w:szCs w:val="24"/>
        </w:rPr>
        <w:t xml:space="preserve">a) </w:t>
      </w:r>
      <w:r>
        <w:rPr>
          <w:szCs w:val="24"/>
        </w:rPr>
        <w:tab/>
      </w:r>
      <w:r w:rsidRPr="00BD5EFE">
        <w:rPr>
          <w:szCs w:val="24"/>
        </w:rPr>
        <w:t xml:space="preserve">a </w:t>
      </w:r>
      <w:r w:rsidR="00786E2C">
        <w:rPr>
          <w:b/>
          <w:color w:val="2B579A"/>
          <w:szCs w:val="24"/>
          <w:shd w:val="clear" w:color="auto" w:fill="E6E6E6"/>
        </w:rPr>
        <w:fldChar w:fldCharType="begin"/>
      </w:r>
      <w:r>
        <w:rPr>
          <w:szCs w:val="24"/>
        </w:rPr>
        <w:instrText xml:space="preserve"> REF HVCustomer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spacing w:val="5"/>
        </w:rPr>
        <w:t>High Voltage Customer</w:t>
      </w:r>
      <w:r w:rsidR="00786E2C">
        <w:rPr>
          <w:b/>
          <w:color w:val="2B579A"/>
          <w:szCs w:val="24"/>
          <w:shd w:val="clear" w:color="auto" w:fill="E6E6E6"/>
        </w:rPr>
        <w:fldChar w:fldCharType="end"/>
      </w:r>
      <w:r w:rsidRPr="00BD5EFE">
        <w:rPr>
          <w:b/>
          <w:bCs/>
          <w:szCs w:val="24"/>
        </w:rPr>
        <w:t xml:space="preserve"> </w:t>
      </w:r>
      <w:r w:rsidRPr="00BD5EFE">
        <w:rPr>
          <w:szCs w:val="24"/>
        </w:rPr>
        <w:t xml:space="preserve">experiences the planned unavailability of its </w:t>
      </w:r>
      <w:r w:rsidR="00786E2C">
        <w:rPr>
          <w:b/>
          <w:color w:val="2B579A"/>
          <w:szCs w:val="24"/>
          <w:shd w:val="clear" w:color="auto" w:fill="E6E6E6"/>
        </w:rPr>
        <w:fldChar w:fldCharType="begin"/>
      </w:r>
      <w:r>
        <w:rPr>
          <w:szCs w:val="24"/>
        </w:rPr>
        <w:instrText xml:space="preserve"> REF Apparatus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rPr>
        <w:t>Apparatus</w:t>
      </w:r>
      <w:r w:rsidR="00786E2C">
        <w:rPr>
          <w:b/>
          <w:color w:val="2B579A"/>
          <w:szCs w:val="24"/>
          <w:shd w:val="clear" w:color="auto" w:fill="E6E6E6"/>
        </w:rPr>
        <w:fldChar w:fldCharType="end"/>
      </w:r>
      <w:r w:rsidRPr="00BD5EFE">
        <w:rPr>
          <w:b/>
          <w:bCs/>
          <w:szCs w:val="24"/>
        </w:rPr>
        <w:t xml:space="preserve"> </w:t>
      </w:r>
      <w:r w:rsidRPr="00BD5EFE">
        <w:rPr>
          <w:szCs w:val="24"/>
        </w:rPr>
        <w:t xml:space="preserve">resulting in the reduction of </w:t>
      </w:r>
      <w:r w:rsidR="00786E2C">
        <w:rPr>
          <w:b/>
          <w:color w:val="2B579A"/>
          <w:szCs w:val="24"/>
          <w:shd w:val="clear" w:color="auto" w:fill="E6E6E6"/>
        </w:rPr>
        <w:fldChar w:fldCharType="begin"/>
      </w:r>
      <w:r>
        <w:rPr>
          <w:szCs w:val="24"/>
        </w:rPr>
        <w:instrText xml:space="preserve"> REF Demand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rPr>
        <w:t>Demand</w:t>
      </w:r>
      <w:r w:rsidR="00786E2C">
        <w:rPr>
          <w:b/>
          <w:color w:val="2B579A"/>
          <w:szCs w:val="24"/>
          <w:shd w:val="clear" w:color="auto" w:fill="E6E6E6"/>
        </w:rPr>
        <w:fldChar w:fldCharType="end"/>
      </w:r>
      <w:r w:rsidRPr="00BD5EFE">
        <w:rPr>
          <w:b/>
          <w:bCs/>
          <w:szCs w:val="24"/>
        </w:rPr>
        <w:t xml:space="preserve"> </w:t>
      </w:r>
      <w:r w:rsidRPr="00BD5EFE">
        <w:rPr>
          <w:szCs w:val="24"/>
        </w:rPr>
        <w:t xml:space="preserve">of 100MW or more, or a change to the planned unavailability of its </w:t>
      </w:r>
      <w:r w:rsidR="00786E2C">
        <w:rPr>
          <w:b/>
          <w:color w:val="2B579A"/>
          <w:szCs w:val="24"/>
          <w:shd w:val="clear" w:color="auto" w:fill="E6E6E6"/>
        </w:rPr>
        <w:fldChar w:fldCharType="begin"/>
      </w:r>
      <w:r>
        <w:rPr>
          <w:szCs w:val="24"/>
        </w:rPr>
        <w:instrText xml:space="preserve"> REF Apparatus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rPr>
        <w:t>Apparatus</w:t>
      </w:r>
      <w:r w:rsidR="00786E2C">
        <w:rPr>
          <w:b/>
          <w:color w:val="2B579A"/>
          <w:szCs w:val="24"/>
          <w:shd w:val="clear" w:color="auto" w:fill="E6E6E6"/>
        </w:rPr>
        <w:fldChar w:fldCharType="end"/>
      </w:r>
      <w:r w:rsidRPr="00BD5EFE">
        <w:rPr>
          <w:b/>
          <w:bCs/>
          <w:szCs w:val="24"/>
        </w:rPr>
        <w:t xml:space="preserve"> </w:t>
      </w:r>
      <w:r w:rsidRPr="00BD5EFE">
        <w:rPr>
          <w:szCs w:val="24"/>
        </w:rPr>
        <w:t xml:space="preserve">resulting in a change in </w:t>
      </w:r>
      <w:r w:rsidR="00786E2C">
        <w:rPr>
          <w:b/>
          <w:color w:val="2B579A"/>
          <w:szCs w:val="24"/>
          <w:shd w:val="clear" w:color="auto" w:fill="E6E6E6"/>
        </w:rPr>
        <w:fldChar w:fldCharType="begin"/>
      </w:r>
      <w:r>
        <w:rPr>
          <w:szCs w:val="24"/>
        </w:rPr>
        <w:instrText xml:space="preserve"> REF Demand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rPr>
        <w:t>Demand</w:t>
      </w:r>
      <w:r w:rsidR="00786E2C">
        <w:rPr>
          <w:b/>
          <w:color w:val="2B579A"/>
          <w:szCs w:val="24"/>
          <w:shd w:val="clear" w:color="auto" w:fill="E6E6E6"/>
        </w:rPr>
        <w:fldChar w:fldCharType="end"/>
      </w:r>
      <w:r w:rsidRPr="00BD5EFE">
        <w:rPr>
          <w:b/>
          <w:bCs/>
          <w:szCs w:val="24"/>
        </w:rPr>
        <w:t xml:space="preserve"> </w:t>
      </w:r>
      <w:r w:rsidRPr="00BD5EFE">
        <w:rPr>
          <w:szCs w:val="24"/>
        </w:rPr>
        <w:t>of 100MW or more, for</w:t>
      </w:r>
      <w:r>
        <w:rPr>
          <w:szCs w:val="24"/>
        </w:rPr>
        <w:t xml:space="preserve"> </w:t>
      </w:r>
      <w:r w:rsidRPr="00BD5EFE">
        <w:rPr>
          <w:szCs w:val="24"/>
        </w:rPr>
        <w:t>one settlement period or longer; or</w:t>
      </w:r>
    </w:p>
    <w:p w14:paraId="6E861569" w14:textId="026FD392" w:rsidR="0095347F" w:rsidRPr="00BD5EFE" w:rsidRDefault="0095347F" w:rsidP="0095347F">
      <w:pPr>
        <w:autoSpaceDE w:val="0"/>
        <w:autoSpaceDN w:val="0"/>
        <w:adjustRightInd w:val="0"/>
        <w:spacing w:after="200"/>
        <w:ind w:left="1843" w:hanging="425"/>
        <w:rPr>
          <w:szCs w:val="24"/>
        </w:rPr>
      </w:pPr>
      <w:r w:rsidRPr="00BD5EFE">
        <w:rPr>
          <w:szCs w:val="24"/>
        </w:rPr>
        <w:t xml:space="preserve">b) </w:t>
      </w:r>
      <w:r>
        <w:rPr>
          <w:szCs w:val="24"/>
        </w:rPr>
        <w:tab/>
      </w:r>
      <w:r w:rsidRPr="00BD5EFE">
        <w:rPr>
          <w:szCs w:val="24"/>
        </w:rPr>
        <w:t xml:space="preserve">a </w:t>
      </w:r>
      <w:r w:rsidR="00786E2C">
        <w:rPr>
          <w:b/>
          <w:color w:val="2B579A"/>
          <w:szCs w:val="24"/>
          <w:shd w:val="clear" w:color="auto" w:fill="E6E6E6"/>
        </w:rPr>
        <w:fldChar w:fldCharType="begin"/>
      </w:r>
      <w:r>
        <w:rPr>
          <w:szCs w:val="24"/>
        </w:rPr>
        <w:instrText xml:space="preserve"> REF HVCustomer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spacing w:val="5"/>
        </w:rPr>
        <w:t>High Voltage Customer</w:t>
      </w:r>
      <w:r w:rsidR="00786E2C">
        <w:rPr>
          <w:b/>
          <w:color w:val="2B579A"/>
          <w:szCs w:val="24"/>
          <w:shd w:val="clear" w:color="auto" w:fill="E6E6E6"/>
        </w:rPr>
        <w:fldChar w:fldCharType="end"/>
      </w:r>
      <w:r w:rsidRPr="00BD5EFE">
        <w:rPr>
          <w:b/>
          <w:bCs/>
          <w:szCs w:val="24"/>
        </w:rPr>
        <w:t xml:space="preserve"> </w:t>
      </w:r>
      <w:r w:rsidRPr="00BD5EFE">
        <w:rPr>
          <w:szCs w:val="24"/>
        </w:rPr>
        <w:t xml:space="preserve">experiences a change in the actual availability of its </w:t>
      </w:r>
      <w:r w:rsidR="00786E2C">
        <w:rPr>
          <w:b/>
          <w:color w:val="2B579A"/>
          <w:szCs w:val="24"/>
          <w:shd w:val="clear" w:color="auto" w:fill="E6E6E6"/>
        </w:rPr>
        <w:fldChar w:fldCharType="begin"/>
      </w:r>
      <w:r>
        <w:rPr>
          <w:szCs w:val="24"/>
        </w:rPr>
        <w:instrText xml:space="preserve"> REF Apparatus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rPr>
        <w:t>Apparatus</w:t>
      </w:r>
      <w:r w:rsidR="00786E2C">
        <w:rPr>
          <w:b/>
          <w:color w:val="2B579A"/>
          <w:szCs w:val="24"/>
          <w:shd w:val="clear" w:color="auto" w:fill="E6E6E6"/>
        </w:rPr>
        <w:fldChar w:fldCharType="end"/>
      </w:r>
      <w:r>
        <w:rPr>
          <w:b/>
          <w:bCs/>
          <w:szCs w:val="24"/>
        </w:rPr>
        <w:t xml:space="preserve"> </w:t>
      </w:r>
      <w:r w:rsidRPr="00BD5EFE">
        <w:rPr>
          <w:szCs w:val="24"/>
        </w:rPr>
        <w:t xml:space="preserve">resulting in a change in </w:t>
      </w:r>
      <w:r w:rsidR="00786E2C">
        <w:rPr>
          <w:b/>
          <w:color w:val="2B579A"/>
          <w:szCs w:val="24"/>
          <w:shd w:val="clear" w:color="auto" w:fill="E6E6E6"/>
        </w:rPr>
        <w:fldChar w:fldCharType="begin"/>
      </w:r>
      <w:r>
        <w:rPr>
          <w:szCs w:val="24"/>
        </w:rPr>
        <w:instrText xml:space="preserve"> REF Demand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rPr>
        <w:t>Demand</w:t>
      </w:r>
      <w:r w:rsidR="00786E2C">
        <w:rPr>
          <w:b/>
          <w:color w:val="2B579A"/>
          <w:szCs w:val="24"/>
          <w:shd w:val="clear" w:color="auto" w:fill="E6E6E6"/>
        </w:rPr>
        <w:fldChar w:fldCharType="end"/>
      </w:r>
      <w:r w:rsidRPr="00BD5EFE">
        <w:rPr>
          <w:b/>
          <w:bCs/>
          <w:szCs w:val="24"/>
        </w:rPr>
        <w:t xml:space="preserve"> </w:t>
      </w:r>
      <w:r w:rsidRPr="00BD5EFE">
        <w:rPr>
          <w:szCs w:val="24"/>
        </w:rPr>
        <w:t xml:space="preserve">of 100MW or greater, such a </w:t>
      </w:r>
      <w:r w:rsidR="00786E2C">
        <w:rPr>
          <w:b/>
          <w:color w:val="2B579A"/>
          <w:szCs w:val="24"/>
          <w:shd w:val="clear" w:color="auto" w:fill="E6E6E6"/>
        </w:rPr>
        <w:fldChar w:fldCharType="begin"/>
      </w:r>
      <w:r>
        <w:rPr>
          <w:szCs w:val="24"/>
        </w:rPr>
        <w:instrText xml:space="preserve"> REF HVCustomer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spacing w:val="5"/>
        </w:rPr>
        <w:t>High Voltage Customer</w:t>
      </w:r>
      <w:r w:rsidR="00786E2C">
        <w:rPr>
          <w:b/>
          <w:color w:val="2B579A"/>
          <w:szCs w:val="24"/>
          <w:shd w:val="clear" w:color="auto" w:fill="E6E6E6"/>
        </w:rPr>
        <w:fldChar w:fldCharType="end"/>
      </w:r>
      <w:r w:rsidRPr="00BD5EFE">
        <w:rPr>
          <w:b/>
          <w:bCs/>
          <w:szCs w:val="24"/>
        </w:rPr>
        <w:t xml:space="preserve"> </w:t>
      </w:r>
      <w:r w:rsidRPr="00BD5EFE">
        <w:rPr>
          <w:szCs w:val="24"/>
        </w:rPr>
        <w:t>shall provide</w:t>
      </w:r>
      <w:r w:rsidR="001B7A64" w:rsidRPr="0076424C">
        <w:rPr>
          <w:szCs w:val="24"/>
        </w:rPr>
        <w:t xml:space="preserve"> </w:t>
      </w:r>
      <w:del w:id="708" w:author="Shaheeni Vekaria" w:date="2024-04-17T13:23:00Z">
        <w:r w:rsidR="001B7A64" w:rsidDel="00E97018">
          <w:rPr>
            <w:color w:val="2B579A"/>
            <w:szCs w:val="24"/>
            <w:shd w:val="clear" w:color="auto" w:fill="E6E6E6"/>
          </w:rPr>
          <w:fldChar w:fldCharType="begin"/>
        </w:r>
        <w:r w:rsidR="001B7A64" w:rsidDel="00E97018">
          <w:rPr>
            <w:szCs w:val="24"/>
          </w:rPr>
          <w:delInstrText xml:space="preserve"> REF NGESO \h </w:delInstrText>
        </w:r>
        <w:r w:rsidR="001B7A64" w:rsidDel="00E97018">
          <w:rPr>
            <w:color w:val="2B579A"/>
            <w:szCs w:val="24"/>
            <w:shd w:val="clear" w:color="auto" w:fill="E6E6E6"/>
          </w:rPr>
        </w:r>
        <w:r w:rsidR="001B7A64" w:rsidDel="00E97018">
          <w:rPr>
            <w:color w:val="2B579A"/>
            <w:szCs w:val="24"/>
            <w:shd w:val="clear" w:color="auto" w:fill="E6E6E6"/>
          </w:rPr>
          <w:fldChar w:fldCharType="separate"/>
        </w:r>
        <w:r w:rsidR="005C572C" w:rsidDel="00E97018">
          <w:rPr>
            <w:b/>
          </w:rPr>
          <w:delText>NGESO</w:delText>
        </w:r>
        <w:r w:rsidR="001B7A64" w:rsidDel="00E97018">
          <w:rPr>
            <w:color w:val="2B579A"/>
            <w:szCs w:val="24"/>
            <w:shd w:val="clear" w:color="auto" w:fill="E6E6E6"/>
          </w:rPr>
          <w:fldChar w:fldCharType="end"/>
        </w:r>
        <w:r w:rsidRPr="00BD5EFE" w:rsidDel="00E97018">
          <w:rPr>
            <w:b/>
            <w:bCs/>
            <w:szCs w:val="24"/>
          </w:rPr>
          <w:delText xml:space="preserve"> </w:delText>
        </w:r>
      </w:del>
      <w:ins w:id="709" w:author="Shaheeni Vekaria" w:date="2024-04-17T13:23:00Z">
        <w:r w:rsidR="00E97018">
          <w:rPr>
            <w:szCs w:val="24"/>
          </w:rPr>
          <w:t xml:space="preserve">the </w:t>
        </w:r>
        <w:r w:rsidR="00E97018" w:rsidRPr="00E97018">
          <w:rPr>
            <w:b/>
            <w:color w:val="2B579A"/>
            <w:szCs w:val="24"/>
            <w:shd w:val="clear" w:color="auto" w:fill="E6E6E6"/>
            <w:rPrChange w:id="710" w:author="Shaheeni Vekaria" w:date="2024-04-17T13:23:00Z">
              <w:rPr>
                <w:szCs w:val="24"/>
              </w:rPr>
            </w:rPrChange>
          </w:rPr>
          <w:t>ISOP</w:t>
        </w:r>
        <w:r w:rsidR="00E97018" w:rsidRPr="00BD5EFE">
          <w:rPr>
            <w:b/>
            <w:bCs/>
            <w:szCs w:val="24"/>
          </w:rPr>
          <w:t xml:space="preserve"> </w:t>
        </w:r>
      </w:ins>
      <w:r w:rsidRPr="00BD5EFE">
        <w:rPr>
          <w:szCs w:val="24"/>
        </w:rPr>
        <w:t xml:space="preserve">with the information required from a Non-Embedded Customer specified in </w:t>
      </w:r>
      <w:r w:rsidR="00786E2C">
        <w:rPr>
          <w:b/>
          <w:color w:val="2B579A"/>
          <w:szCs w:val="24"/>
          <w:shd w:val="clear" w:color="auto" w:fill="E6E6E6"/>
        </w:rPr>
        <w:fldChar w:fldCharType="begin"/>
      </w:r>
      <w:r>
        <w:rPr>
          <w:szCs w:val="24"/>
        </w:rPr>
        <w:instrText xml:space="preserve"> REF GridCode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rPr>
        <w:t>Grid Code</w:t>
      </w:r>
      <w:r w:rsidR="00786E2C">
        <w:rPr>
          <w:b/>
          <w:color w:val="2B579A"/>
          <w:szCs w:val="24"/>
          <w:shd w:val="clear" w:color="auto" w:fill="E6E6E6"/>
        </w:rPr>
        <w:fldChar w:fldCharType="end"/>
      </w:r>
      <w:r w:rsidRPr="00BD5EFE">
        <w:rPr>
          <w:b/>
          <w:bCs/>
          <w:szCs w:val="24"/>
        </w:rPr>
        <w:t xml:space="preserve"> </w:t>
      </w:r>
      <w:r w:rsidRPr="00BD5EFE">
        <w:rPr>
          <w:szCs w:val="24"/>
        </w:rPr>
        <w:t xml:space="preserve">OC2.4.2.3 and </w:t>
      </w:r>
      <w:r w:rsidR="00786E2C">
        <w:rPr>
          <w:b/>
          <w:color w:val="2B579A"/>
          <w:szCs w:val="24"/>
          <w:shd w:val="clear" w:color="auto" w:fill="E6E6E6"/>
        </w:rPr>
        <w:fldChar w:fldCharType="begin"/>
      </w:r>
      <w:r>
        <w:rPr>
          <w:szCs w:val="24"/>
        </w:rPr>
        <w:instrText xml:space="preserve"> REF GridCode \h </w:instrText>
      </w:r>
      <w:r w:rsidR="00786E2C">
        <w:rPr>
          <w:b/>
          <w:color w:val="2B579A"/>
          <w:szCs w:val="24"/>
          <w:shd w:val="clear" w:color="auto" w:fill="E6E6E6"/>
        </w:rPr>
      </w:r>
      <w:r w:rsidR="00786E2C">
        <w:rPr>
          <w:b/>
          <w:color w:val="2B579A"/>
          <w:szCs w:val="24"/>
          <w:shd w:val="clear" w:color="auto" w:fill="E6E6E6"/>
        </w:rPr>
        <w:fldChar w:fldCharType="separate"/>
      </w:r>
      <w:r w:rsidR="005C572C" w:rsidRPr="0076424C">
        <w:rPr>
          <w:b/>
        </w:rPr>
        <w:t>Grid Code</w:t>
      </w:r>
      <w:r w:rsidR="00786E2C">
        <w:rPr>
          <w:b/>
          <w:color w:val="2B579A"/>
          <w:szCs w:val="24"/>
          <w:shd w:val="clear" w:color="auto" w:fill="E6E6E6"/>
        </w:rPr>
        <w:fldChar w:fldCharType="end"/>
      </w:r>
      <w:r w:rsidRPr="00BD5EFE">
        <w:rPr>
          <w:b/>
          <w:bCs/>
          <w:szCs w:val="24"/>
        </w:rPr>
        <w:t xml:space="preserve"> </w:t>
      </w:r>
      <w:r w:rsidRPr="00BD5EFE">
        <w:rPr>
          <w:szCs w:val="24"/>
        </w:rPr>
        <w:t>DRC Schedule 6 in a format and timescales agreed with</w:t>
      </w:r>
      <w:r w:rsidR="001B7A64" w:rsidRPr="0076424C">
        <w:rPr>
          <w:szCs w:val="24"/>
        </w:rPr>
        <w:t xml:space="preserve"> </w:t>
      </w:r>
      <w:del w:id="711" w:author="Shaheeni Vekaria" w:date="2024-04-17T13:23:00Z">
        <w:r w:rsidR="001B7A64" w:rsidDel="00E97018">
          <w:rPr>
            <w:color w:val="2B579A"/>
            <w:szCs w:val="24"/>
            <w:shd w:val="clear" w:color="auto" w:fill="E6E6E6"/>
          </w:rPr>
          <w:fldChar w:fldCharType="begin"/>
        </w:r>
        <w:r w:rsidR="001B7A64" w:rsidDel="00E97018">
          <w:rPr>
            <w:szCs w:val="24"/>
          </w:rPr>
          <w:delInstrText xml:space="preserve"> REF NGESO \h </w:delInstrText>
        </w:r>
        <w:r w:rsidR="001B7A64" w:rsidDel="00E97018">
          <w:rPr>
            <w:color w:val="2B579A"/>
            <w:szCs w:val="24"/>
            <w:shd w:val="clear" w:color="auto" w:fill="E6E6E6"/>
          </w:rPr>
        </w:r>
        <w:r w:rsidR="001B7A64" w:rsidDel="00E97018">
          <w:rPr>
            <w:color w:val="2B579A"/>
            <w:szCs w:val="24"/>
            <w:shd w:val="clear" w:color="auto" w:fill="E6E6E6"/>
          </w:rPr>
          <w:fldChar w:fldCharType="separate"/>
        </w:r>
        <w:r w:rsidR="005C572C" w:rsidDel="00E97018">
          <w:rPr>
            <w:b/>
          </w:rPr>
          <w:delText>NGESO</w:delText>
        </w:r>
        <w:r w:rsidR="001B7A64" w:rsidDel="00E97018">
          <w:rPr>
            <w:color w:val="2B579A"/>
            <w:szCs w:val="24"/>
            <w:shd w:val="clear" w:color="auto" w:fill="E6E6E6"/>
          </w:rPr>
          <w:fldChar w:fldCharType="end"/>
        </w:r>
      </w:del>
      <w:ins w:id="712" w:author="Shaheeni Vekaria" w:date="2024-04-17T13:23:00Z">
        <w:r w:rsidR="00E97018">
          <w:rPr>
            <w:szCs w:val="24"/>
          </w:rPr>
          <w:t xml:space="preserve">the </w:t>
        </w:r>
        <w:r w:rsidR="00E97018" w:rsidRPr="00E97018">
          <w:rPr>
            <w:b/>
            <w:color w:val="2B579A"/>
            <w:szCs w:val="24"/>
            <w:shd w:val="clear" w:color="auto" w:fill="E6E6E6"/>
            <w:rPrChange w:id="713" w:author="Shaheeni Vekaria" w:date="2024-04-17T13:23:00Z">
              <w:rPr>
                <w:szCs w:val="24"/>
              </w:rPr>
            </w:rPrChange>
          </w:rPr>
          <w:t>ISOP</w:t>
        </w:r>
      </w:ins>
      <w:r w:rsidRPr="00BD5EFE">
        <w:rPr>
          <w:szCs w:val="24"/>
        </w:rPr>
        <w:t>.</w:t>
      </w:r>
    </w:p>
    <w:p w14:paraId="6E86156A" w14:textId="77777777" w:rsidR="0095347F" w:rsidRDefault="0095347F"/>
    <w:p w14:paraId="6E86156B" w14:textId="2C3C281D" w:rsidR="00314B36" w:rsidRPr="0076424C" w:rsidRDefault="0095347F">
      <w:r>
        <w:t>DOC 2.4.3</w:t>
      </w:r>
      <w:r>
        <w:tab/>
      </w:r>
      <w:r w:rsidR="00314B36" w:rsidRPr="0076424C">
        <w:rPr>
          <w:b/>
        </w:rPr>
        <w:t xml:space="preserve">Other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314B36" w:rsidRPr="0076424C">
        <w:rPr>
          <w:b/>
        </w:rPr>
        <w:t xml:space="preserve"> and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p>
    <w:p w14:paraId="6E86156C" w14:textId="5CBCD7B7" w:rsidR="00314B36" w:rsidRPr="0076424C" w:rsidRDefault="00314B36">
      <w:r w:rsidRPr="0076424C">
        <w:tab/>
        <w:t xml:space="preserve">Information relating to all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that which may affect its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shall be co-ordinated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56D" w14:textId="77777777" w:rsidR="00314B36" w:rsidRPr="0076424C" w:rsidRDefault="00314B36">
      <w:smartTag w:uri="urn:schemas-microsoft-com:office:smarttags" w:element="stockticker">
        <w:r w:rsidRPr="0076424C">
          <w:t>DOC</w:t>
        </w:r>
      </w:smartTag>
      <w:r w:rsidRPr="0076424C">
        <w:t>2.5</w:t>
      </w:r>
      <w:r w:rsidRPr="0076424C">
        <w:tab/>
      </w:r>
      <w:r w:rsidRPr="0076424C">
        <w:rPr>
          <w:b/>
        </w:rPr>
        <w:t>Timescales and Data</w:t>
      </w:r>
    </w:p>
    <w:p w14:paraId="6E86156E" w14:textId="037D4563" w:rsidR="00314B36" w:rsidRPr="0076424C" w:rsidRDefault="00314B36">
      <w:smartTag w:uri="urn:schemas-microsoft-com:office:smarttags" w:element="stockticker">
        <w:r w:rsidRPr="0076424C">
          <w:t>DOC</w:t>
        </w:r>
      </w:smartTag>
      <w:r w:rsidRPr="0076424C">
        <w:t>2.5.1</w:t>
      </w:r>
      <w:r w:rsidRPr="0076424C">
        <w:tab/>
        <w:t xml:space="preserve">Detailed implementation of data </w:t>
      </w:r>
      <w:proofErr w:type="gramStart"/>
      <w:r w:rsidRPr="0076424C">
        <w:t>gathering</w:t>
      </w:r>
      <w:proofErr w:type="gramEnd"/>
      <w:r w:rsidRPr="0076424C">
        <w:t xml:space="preserve"> and timescales will be agreed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each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Due recognition will be given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voltage levels and capacities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9D2526" w:rsidRPr="0076424C">
        <w:t xml:space="preserve"> and</w:t>
      </w:r>
      <w:r w:rsidRPr="0076424C">
        <w:t xml:space="preserv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when assessing information requirements.</w:t>
      </w:r>
    </w:p>
    <w:p w14:paraId="6E86156F" w14:textId="0D81F3CB" w:rsidR="00314B36" w:rsidRPr="0076424C" w:rsidRDefault="00314B36">
      <w:smartTag w:uri="urn:schemas-microsoft-com:office:smarttags" w:element="stockticker">
        <w:r w:rsidRPr="0076424C">
          <w:t>DOC</w:t>
        </w:r>
      </w:smartTag>
      <w:r w:rsidRPr="0076424C">
        <w:t>2.5.2</w:t>
      </w:r>
      <w:r w:rsidRPr="0076424C">
        <w:tab/>
        <w:t xml:space="preserve">All information shall be provided in </w:t>
      </w:r>
      <w:r w:rsidR="008572B5">
        <w:rPr>
          <w:color w:val="2B579A"/>
          <w:shd w:val="clear" w:color="auto" w:fill="E6E6E6"/>
        </w:rPr>
        <w:fldChar w:fldCharType="begin"/>
      </w:r>
      <w:r w:rsidR="008572B5">
        <w:instrText xml:space="preserve"> REF DecimalWeek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Decimal Week</w:t>
      </w:r>
      <w:r w:rsidR="008572B5">
        <w:rPr>
          <w:color w:val="2B579A"/>
          <w:shd w:val="clear" w:color="auto" w:fill="E6E6E6"/>
        </w:rPr>
        <w:fldChar w:fldCharType="end"/>
      </w:r>
      <w:r w:rsidRPr="0076424C">
        <w:rPr>
          <w:b/>
        </w:rPr>
        <w:t>s</w:t>
      </w:r>
      <w:r w:rsidRPr="0076424C">
        <w:t xml:space="preserve"> as a minimum, where Week 1 commences in the first week of January as published from time to time.</w:t>
      </w:r>
    </w:p>
    <w:p w14:paraId="6E861570" w14:textId="3C43CC01" w:rsidR="00314B36" w:rsidRDefault="00314B36" w:rsidP="00187D31">
      <w:pPr>
        <w:keepNext/>
      </w:pPr>
      <w:smartTag w:uri="urn:schemas-microsoft-com:office:smarttags" w:element="stockticker">
        <w:r w:rsidRPr="0076424C">
          <w:t>DOC</w:t>
        </w:r>
      </w:smartTag>
      <w:r w:rsidRPr="0076424C">
        <w:t>2.5.3</w:t>
      </w:r>
      <w:r w:rsidRPr="0076424C">
        <w:tab/>
        <w:t xml:space="preserve">The rolling timescales involved in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 xml:space="preserve">2 are illustrated in Figure 1 of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r w:rsidRPr="0076424C">
        <w:t xml:space="preserve">and are as </w:t>
      </w:r>
      <w:proofErr w:type="gramStart"/>
      <w:r w:rsidRPr="0076424C">
        <w:t>follows:-</w:t>
      </w:r>
      <w:proofErr w:type="gramEnd"/>
    </w:p>
    <w:p w14:paraId="6E861572" w14:textId="3D726BDC" w:rsidR="00314B36" w:rsidRPr="0076424C" w:rsidRDefault="00314B36" w:rsidP="00187D31">
      <w:pPr>
        <w:pStyle w:val="Indent1"/>
        <w:keepNext/>
      </w:pPr>
      <w:r w:rsidRPr="0076424C">
        <w:t>(a)</w:t>
      </w:r>
      <w:r w:rsidRPr="0076424C">
        <w:tab/>
      </w:r>
      <w:r w:rsidR="008572B5">
        <w:rPr>
          <w:color w:val="2B579A"/>
          <w:shd w:val="clear" w:color="auto" w:fill="E6E6E6"/>
        </w:rPr>
        <w:fldChar w:fldCharType="begin"/>
      </w:r>
      <w:r w:rsidR="008572B5">
        <w:instrText xml:space="preserve"> REF OperationalPlanningPhase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Planning Phase</w:t>
      </w:r>
      <w:r w:rsidR="008572B5">
        <w:rPr>
          <w:color w:val="2B579A"/>
          <w:shd w:val="clear" w:color="auto" w:fill="E6E6E6"/>
        </w:rPr>
        <w:fldChar w:fldCharType="end"/>
      </w:r>
    </w:p>
    <w:p w14:paraId="6E861573" w14:textId="77777777" w:rsidR="00314B36" w:rsidRPr="0076424C" w:rsidRDefault="00314B36">
      <w:pPr>
        <w:pStyle w:val="Indent2"/>
        <w:ind w:hanging="312"/>
      </w:pPr>
      <w:r w:rsidRPr="0076424C">
        <w:t>Long Term Planning Phase - Calendar year 3 ahead.</w:t>
      </w:r>
    </w:p>
    <w:p w14:paraId="6E861574" w14:textId="77777777" w:rsidR="00314B36" w:rsidRPr="0076424C" w:rsidRDefault="00314B36">
      <w:pPr>
        <w:pStyle w:val="Indent2"/>
        <w:ind w:hanging="312"/>
      </w:pPr>
      <w:r w:rsidRPr="0076424C">
        <w:t>Medium Term - Calendar years 1 and 2 ahead</w:t>
      </w:r>
      <w:r w:rsidR="00FE0499" w:rsidRPr="0076424C">
        <w:t>.</w:t>
      </w:r>
    </w:p>
    <w:p w14:paraId="6E861575" w14:textId="77777777" w:rsidR="00314B36" w:rsidRPr="0076424C" w:rsidRDefault="00314B36">
      <w:pPr>
        <w:pStyle w:val="Indent2"/>
        <w:ind w:left="1956" w:firstLine="0"/>
      </w:pPr>
      <w:r w:rsidRPr="0076424C">
        <w:lastRenderedPageBreak/>
        <w:t>Short Term - The current calendar year 52 weeks ahead down to 9 weeks ahead</w:t>
      </w:r>
      <w:r w:rsidR="00FE0499" w:rsidRPr="0076424C">
        <w:t>.</w:t>
      </w:r>
    </w:p>
    <w:p w14:paraId="6E861576" w14:textId="1A16BC1D" w:rsidR="00314B36" w:rsidRPr="0076424C" w:rsidRDefault="00314B36">
      <w:pPr>
        <w:pStyle w:val="Indent1"/>
      </w:pPr>
      <w:r w:rsidRPr="0076424C">
        <w:t>(b)</w:t>
      </w:r>
      <w:r w:rsidRPr="0076424C">
        <w:tab/>
      </w:r>
      <w:r w:rsidR="008572B5">
        <w:rPr>
          <w:color w:val="2B579A"/>
          <w:shd w:val="clear" w:color="auto" w:fill="E6E6E6"/>
        </w:rPr>
        <w:fldChar w:fldCharType="begin"/>
      </w:r>
      <w:r w:rsidR="008572B5">
        <w:instrText xml:space="preserve"> REF ProgrammingPhase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Programming Phase</w:t>
      </w:r>
      <w:r w:rsidR="008572B5">
        <w:rPr>
          <w:color w:val="2B579A"/>
          <w:shd w:val="clear" w:color="auto" w:fill="E6E6E6"/>
        </w:rPr>
        <w:fldChar w:fldCharType="end"/>
      </w:r>
    </w:p>
    <w:p w14:paraId="6E861577" w14:textId="77777777" w:rsidR="00314B36" w:rsidRPr="0076424C" w:rsidRDefault="00314B36">
      <w:pPr>
        <w:pStyle w:val="Indent1"/>
        <w:ind w:firstLine="0"/>
      </w:pPr>
      <w:r w:rsidRPr="0076424C">
        <w:t>24 hours to 8 weeks ahead inclusive</w:t>
      </w:r>
    </w:p>
    <w:p w14:paraId="6E861578" w14:textId="4942FD5B" w:rsidR="00314B36" w:rsidRPr="0076424C" w:rsidRDefault="00314B36">
      <w:pPr>
        <w:pStyle w:val="Indent1"/>
      </w:pPr>
      <w:r w:rsidRPr="0076424C">
        <w:t>(c)</w:t>
      </w:r>
      <w:r w:rsidRPr="0076424C">
        <w:tab/>
      </w:r>
      <w:r w:rsidR="008572B5">
        <w:rPr>
          <w:color w:val="2B579A"/>
          <w:shd w:val="clear" w:color="auto" w:fill="E6E6E6"/>
        </w:rPr>
        <w:fldChar w:fldCharType="begin"/>
      </w:r>
      <w:r w:rsidR="008572B5">
        <w:instrText xml:space="preserve"> REF ControlPhase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Phase</w:t>
      </w:r>
      <w:r w:rsidR="008572B5">
        <w:rPr>
          <w:color w:val="2B579A"/>
          <w:shd w:val="clear" w:color="auto" w:fill="E6E6E6"/>
        </w:rPr>
        <w:fldChar w:fldCharType="end"/>
      </w:r>
    </w:p>
    <w:p w14:paraId="6E861579" w14:textId="77777777" w:rsidR="00314B36" w:rsidRPr="0076424C" w:rsidRDefault="00314B36">
      <w:pPr>
        <w:pStyle w:val="Indent1"/>
      </w:pPr>
      <w:r w:rsidRPr="0076424C">
        <w:tab/>
        <w:t>0 to 24 hours ahead</w:t>
      </w:r>
    </w:p>
    <w:p w14:paraId="6E86157A" w14:textId="290698E4" w:rsidR="00314B36" w:rsidRPr="0076424C" w:rsidRDefault="00314B36">
      <w:smartTag w:uri="urn:schemas-microsoft-com:office:smarttags" w:element="stockticker">
        <w:r w:rsidRPr="0076424C">
          <w:t>DOC</w:t>
        </w:r>
      </w:smartTag>
      <w:r w:rsidRPr="0076424C">
        <w:t>2.6</w:t>
      </w:r>
      <w:r w:rsidRPr="0076424C">
        <w:tab/>
      </w:r>
      <w:r w:rsidR="008572B5">
        <w:rPr>
          <w:color w:val="2B579A"/>
          <w:shd w:val="clear" w:color="auto" w:fill="E6E6E6"/>
        </w:rPr>
        <w:fldChar w:fldCharType="begin"/>
      </w:r>
      <w:r w:rsidR="008572B5">
        <w:instrText xml:space="preserve"> REF OperationalPlanning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Planning</w:t>
      </w:r>
      <w:r w:rsidR="008572B5">
        <w:rPr>
          <w:color w:val="2B579A"/>
          <w:shd w:val="clear" w:color="auto" w:fill="E6E6E6"/>
        </w:rPr>
        <w:fldChar w:fldCharType="end"/>
      </w:r>
      <w:r w:rsidRPr="0076424C">
        <w:rPr>
          <w:b/>
        </w:rPr>
        <w:t xml:space="preserve"> </w:t>
      </w:r>
    </w:p>
    <w:p w14:paraId="6E86157B" w14:textId="77777777" w:rsidR="00314B36" w:rsidRPr="0076424C" w:rsidRDefault="00314B36">
      <w:smartTag w:uri="urn:schemas-microsoft-com:office:smarttags" w:element="stockticker">
        <w:r w:rsidRPr="0076424C">
          <w:t>DOC</w:t>
        </w:r>
      </w:smartTag>
      <w:r w:rsidRPr="0076424C">
        <w:t>2.6.1</w:t>
      </w:r>
      <w:r w:rsidRPr="0076424C">
        <w:tab/>
      </w:r>
      <w:r w:rsidRPr="0076424C">
        <w:rPr>
          <w:b/>
        </w:rPr>
        <w:t>Long Term Programme</w:t>
      </w:r>
      <w:r w:rsidRPr="0076424C">
        <w:t xml:space="preserve"> (Calendar Year 3 ahead - Appendix 1).</w:t>
      </w:r>
    </w:p>
    <w:p w14:paraId="6E86157C" w14:textId="2C6FA0EC" w:rsidR="00314B36" w:rsidRPr="0076424C" w:rsidRDefault="00314B36">
      <w:smartTag w:uri="urn:schemas-microsoft-com:office:smarttags" w:element="stockticker">
        <w:r w:rsidRPr="0076424C">
          <w:t>DOC</w:t>
        </w:r>
      </w:smartTag>
      <w:r w:rsidRPr="0076424C">
        <w:t>2.6.1.1</w:t>
      </w:r>
      <w:r w:rsidRPr="0076424C">
        <w:tab/>
        <w:t xml:space="preserve">Each year,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prepare a Long Term Programme covering year 3 ahead which will include those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rPr>
          <w:b/>
        </w:rPr>
        <w:t xml:space="preserve"> </w:t>
      </w:r>
      <w:r w:rsidRPr="0076424C">
        <w:t>outages</w:t>
      </w:r>
      <w:r w:rsidR="00665F4D" w:rsidRPr="0076424C">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0072291E" w:rsidRPr="0076424C">
        <w:t xml:space="preserve">outages </w:t>
      </w:r>
      <w:r w:rsidRPr="0076424C">
        <w:t xml:space="preserve">and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DE5F7F">
        <w:t xml:space="preserve"> </w:t>
      </w:r>
      <w:r w:rsidRPr="0076424C">
        <w:t xml:space="preserve">outages, 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considers it appropriate, which may affect the performance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w:t>
      </w:r>
    </w:p>
    <w:p w14:paraId="6E86157D" w14:textId="591DCDAE" w:rsidR="00314B36" w:rsidRPr="0076424C" w:rsidRDefault="00314B36">
      <w:smartTag w:uri="urn:schemas-microsoft-com:office:smarttags" w:element="stockticker">
        <w:r w:rsidRPr="0076424C">
          <w:t>DOC</w:t>
        </w:r>
      </w:smartTag>
      <w:r w:rsidRPr="0076424C">
        <w:t>2.6.1.2</w:t>
      </w:r>
      <w:r w:rsidRPr="0076424C">
        <w:tab/>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and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considers it appropriate will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information in accordance with Appendix</w:t>
      </w:r>
      <w:r w:rsidR="00FC417F" w:rsidRPr="0076424C">
        <w:t> </w:t>
      </w:r>
      <w:r w:rsidRPr="0076424C">
        <w:t xml:space="preserve">1.  This information will be requested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t>
      </w:r>
      <w:proofErr w:type="gramStart"/>
      <w:r w:rsidRPr="0076424C">
        <w:t>in order to</w:t>
      </w:r>
      <w:proofErr w:type="gramEnd"/>
      <w:r w:rsidRPr="0076424C">
        <w:t xml:space="preserve"> satisfy the requirements of </w:t>
      </w:r>
      <w:smartTag w:uri="urn:schemas-microsoft-com:office:smarttags" w:element="stockticker">
        <w:r w:rsidRPr="0076424C">
          <w:t>DOC</w:t>
        </w:r>
      </w:smartTag>
      <w:r w:rsidRPr="0076424C">
        <w:t>2.6.1.1.</w:t>
      </w:r>
    </w:p>
    <w:p w14:paraId="6E86157E" w14:textId="77777777" w:rsidR="00314B36" w:rsidRPr="0076424C" w:rsidRDefault="00314B36">
      <w:smartTag w:uri="urn:schemas-microsoft-com:office:smarttags" w:element="stockticker">
        <w:r w:rsidRPr="0076424C">
          <w:t>DOC</w:t>
        </w:r>
      </w:smartTag>
      <w:r w:rsidRPr="0076424C">
        <w:t>2.6.2</w:t>
      </w:r>
      <w:r w:rsidRPr="0076424C">
        <w:tab/>
      </w:r>
      <w:r w:rsidRPr="0076424C">
        <w:rPr>
          <w:b/>
        </w:rPr>
        <w:t xml:space="preserve">Medium Term Programme </w:t>
      </w:r>
      <w:r w:rsidRPr="0076424C">
        <w:t xml:space="preserve">(Calendar years 1 - 2 ahead </w:t>
      </w:r>
      <w:r w:rsidR="00712C39">
        <w:t>Appendix</w:t>
      </w:r>
      <w:r w:rsidR="00A104A4">
        <w:t xml:space="preserve"> 2</w:t>
      </w:r>
      <w:r w:rsidRPr="0076424C">
        <w:t>)</w:t>
      </w:r>
    </w:p>
    <w:p w14:paraId="6E86157F" w14:textId="1210D2AD" w:rsidR="00314B36" w:rsidRPr="0076424C" w:rsidRDefault="00314B36">
      <w:smartTag w:uri="urn:schemas-microsoft-com:office:smarttags" w:element="stockticker">
        <w:r w:rsidRPr="0076424C">
          <w:t>DOC</w:t>
        </w:r>
      </w:smartTag>
      <w:r w:rsidRPr="0076424C">
        <w:t>2.6.2.1</w:t>
      </w:r>
      <w:r w:rsidRPr="0076424C">
        <w:tab/>
        <w:t xml:space="preserve">The previous Long Term Programme will be updated to form the basis of the Medium Term Programme.  The availability of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1468A7">
        <w:t>s</w:t>
      </w:r>
      <w:r w:rsidR="00DE5F7F">
        <w:t xml:space="preserve"> </w:t>
      </w:r>
      <w:r w:rsidR="00FC417F" w:rsidRPr="0076424C">
        <w:t xml:space="preserve">and any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will also be updated.</w:t>
      </w:r>
    </w:p>
    <w:p w14:paraId="6E861580" w14:textId="56CC59E9" w:rsidR="00314B36" w:rsidRPr="0076424C" w:rsidRDefault="00314B36">
      <w:smartTag w:uri="urn:schemas-microsoft-com:office:smarttags" w:element="stockticker">
        <w:r w:rsidRPr="0076424C">
          <w:t>DOC</w:t>
        </w:r>
      </w:smartTag>
      <w:r w:rsidRPr="0076424C">
        <w:t>2.6.2.2</w:t>
      </w:r>
      <w:r w:rsidRPr="0076424C">
        <w:tab/>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and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will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information in accordance with </w:t>
      </w:r>
      <w:r w:rsidR="00712C39">
        <w:t>Appendix</w:t>
      </w:r>
      <w:r w:rsidR="00A104A4">
        <w:t xml:space="preserve"> 2</w:t>
      </w:r>
      <w:r w:rsidRPr="0076424C">
        <w:t>.</w:t>
      </w:r>
    </w:p>
    <w:p w14:paraId="6E861581" w14:textId="77777777" w:rsidR="00314B36" w:rsidRPr="0076424C" w:rsidRDefault="00314B36">
      <w:pPr>
        <w:rPr>
          <w:b/>
        </w:rPr>
      </w:pPr>
      <w:smartTag w:uri="urn:schemas-microsoft-com:office:smarttags" w:element="stockticker">
        <w:r w:rsidRPr="0076424C">
          <w:t>DOC</w:t>
        </w:r>
      </w:smartTag>
      <w:r w:rsidRPr="0076424C">
        <w:t>2.6.3</w:t>
      </w:r>
      <w:r w:rsidRPr="0076424C">
        <w:tab/>
      </w:r>
      <w:r w:rsidRPr="0076424C">
        <w:rPr>
          <w:b/>
        </w:rPr>
        <w:t>Short Term Programme</w:t>
      </w:r>
      <w:r w:rsidRPr="0076424C">
        <w:t xml:space="preserve"> (Current year 52 weeks ahead down to 9 weeks ahead - Appendix 3).</w:t>
      </w:r>
    </w:p>
    <w:p w14:paraId="6E861582" w14:textId="22FFF21B" w:rsidR="00314B36" w:rsidRPr="0076424C" w:rsidRDefault="00314B36">
      <w:smartTag w:uri="urn:schemas-microsoft-com:office:smarttags" w:element="stockticker">
        <w:r w:rsidRPr="0076424C">
          <w:t>DOC</w:t>
        </w:r>
      </w:smartTag>
      <w:r w:rsidRPr="0076424C">
        <w:t>2.6.3.1</w:t>
      </w:r>
      <w:r w:rsidRPr="0076424C">
        <w:tab/>
        <w:t xml:space="preserve">The previous Medium Term Programme will be updated to form the basis of the Short Term Programme.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continually review this programme as necessary and periodically discuss it with the relevant parties as appropriate.</w:t>
      </w:r>
    </w:p>
    <w:p w14:paraId="6E861583" w14:textId="77777777" w:rsidR="00314B36" w:rsidRPr="0076424C" w:rsidRDefault="00314B36">
      <w:smartTag w:uri="urn:schemas-microsoft-com:office:smarttags" w:element="stockticker">
        <w:r w:rsidRPr="0076424C">
          <w:t>DOC</w:t>
        </w:r>
      </w:smartTag>
      <w:r w:rsidRPr="0076424C">
        <w:t>2.6.3.2</w:t>
      </w:r>
      <w:r w:rsidRPr="0076424C">
        <w:tab/>
        <w:t>It will take account of such review and discussions and any additional outages and the following further details of each outage proposed will be notified at this stage by the appropriate party:-</w:t>
      </w:r>
    </w:p>
    <w:p w14:paraId="6E861584" w14:textId="77777777" w:rsidR="00314B36" w:rsidRPr="0076424C" w:rsidRDefault="00314B36">
      <w:pPr>
        <w:pStyle w:val="Indent1"/>
      </w:pPr>
      <w:r w:rsidRPr="0076424C">
        <w:t>(a)</w:t>
      </w:r>
      <w:r w:rsidRPr="0076424C">
        <w:tab/>
        <w:t>Return to service times of circuits (if different from programme).</w:t>
      </w:r>
    </w:p>
    <w:p w14:paraId="6E861585" w14:textId="44F20103" w:rsidR="00314B36" w:rsidRPr="0076424C" w:rsidRDefault="00314B36">
      <w:pPr>
        <w:pStyle w:val="Indent1"/>
      </w:pPr>
      <w:r w:rsidRPr="0076424C">
        <w:t>(b)</w:t>
      </w:r>
      <w:r w:rsidRPr="0076424C">
        <w:tab/>
        <w:t xml:space="preserve">Specific </w:t>
      </w:r>
      <w:r w:rsidR="00F24110">
        <w:rPr>
          <w:color w:val="2B579A"/>
          <w:shd w:val="clear" w:color="auto" w:fill="E6E6E6"/>
        </w:rPr>
        <w:fldChar w:fldCharType="begin"/>
      </w:r>
      <w:r w:rsidR="00F24110">
        <w:instrText xml:space="preserve"> REF Equipment \h </w:instrText>
      </w:r>
      <w:r w:rsidR="00F24110">
        <w:rPr>
          <w:color w:val="2B579A"/>
          <w:shd w:val="clear" w:color="auto" w:fill="E6E6E6"/>
        </w:rPr>
      </w:r>
      <w:r w:rsidR="00F24110">
        <w:rPr>
          <w:color w:val="2B579A"/>
          <w:shd w:val="clear" w:color="auto" w:fill="E6E6E6"/>
        </w:rPr>
        <w:fldChar w:fldCharType="separate"/>
      </w:r>
      <w:r w:rsidR="005C572C" w:rsidRPr="0076424C">
        <w:rPr>
          <w:b/>
        </w:rPr>
        <w:t>Equipment</w:t>
      </w:r>
      <w:r w:rsidR="00F24110">
        <w:rPr>
          <w:color w:val="2B579A"/>
          <w:shd w:val="clear" w:color="auto" w:fill="E6E6E6"/>
        </w:rPr>
        <w:fldChar w:fldCharType="end"/>
      </w:r>
      <w:r w:rsidR="00A71E4D" w:rsidRPr="0076424C">
        <w:t xml:space="preserve"> </w:t>
      </w:r>
      <w:r w:rsidRPr="0076424C">
        <w:t>to be worked upon.</w:t>
      </w:r>
    </w:p>
    <w:p w14:paraId="6E861586" w14:textId="3DF679B9" w:rsidR="00314B36" w:rsidRPr="0076424C" w:rsidRDefault="00314B36">
      <w:pPr>
        <w:pStyle w:val="Indent1"/>
      </w:pPr>
      <w:r w:rsidRPr="0076424C">
        <w:t>(c)</w:t>
      </w:r>
      <w:r w:rsidRPr="0076424C">
        <w:tab/>
        <w:t xml:space="preserve">Any other information that may be reasonably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from time to time.</w:t>
      </w:r>
    </w:p>
    <w:p w14:paraId="6E861587" w14:textId="0ADEC899" w:rsidR="00314B36" w:rsidRPr="0076424C" w:rsidRDefault="00314B36" w:rsidP="000E3E70">
      <w:smartTag w:uri="urn:schemas-microsoft-com:office:smarttags" w:element="stockticker">
        <w:r w:rsidRPr="0076424C">
          <w:t>DOC</w:t>
        </w:r>
      </w:smartTag>
      <w:r w:rsidRPr="0076424C">
        <w:t>2.6.3.3</w:t>
      </w:r>
      <w:r w:rsidRPr="0076424C">
        <w:tab/>
        <w:t xml:space="preserve">At any time and from time to time during the current calendar year up to the </w:t>
      </w:r>
      <w:r w:rsidR="008572B5">
        <w:rPr>
          <w:color w:val="2B579A"/>
          <w:shd w:val="clear" w:color="auto" w:fill="E6E6E6"/>
        </w:rPr>
        <w:fldChar w:fldCharType="begin"/>
      </w:r>
      <w:r w:rsidR="008572B5">
        <w:instrText xml:space="preserve"> REF ProgrammingPhase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Programming Phase</w:t>
      </w:r>
      <w:r w:rsidR="008572B5">
        <w:rPr>
          <w:color w:val="2B579A"/>
          <w:shd w:val="clear" w:color="auto" w:fill="E6E6E6"/>
        </w:rPr>
        <w:fldChar w:fldCharType="end"/>
      </w:r>
      <w:r w:rsidRPr="0076424C">
        <w:t xml:space="preserve"> (8 weeks ahead),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may notify reasonable changes and additions to the outages previously notified during the Medium Term planning process.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consider whether the changes will adversely affect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w:t>
      </w:r>
      <w:r w:rsidRPr="0076424C">
        <w:lastRenderedPageBreak/>
        <w:t xml:space="preserve">security, stability or other parties, and will discuss with the party in question.  Where the change is so discussed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inform the other affected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AC920F4" w14:textId="256F69EE" w:rsidR="006A6B5C" w:rsidRPr="00300B0E" w:rsidRDefault="006A6B5C" w:rsidP="006A6B5C">
      <w:r>
        <w:t>DOC2.6.3.4</w:t>
      </w:r>
      <w:r>
        <w:tab/>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B9437C">
        <w:rPr>
          <w:b/>
          <w:bCs/>
        </w:rPr>
        <w:t>s</w:t>
      </w:r>
      <w:r>
        <w:t xml:space="preserve"> must notify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t xml:space="preserve"> without undue delay of any changes to the availability of their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t xml:space="preserve"> which might affect their ability to discharge the obligations of their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t>.</w:t>
      </w:r>
    </w:p>
    <w:p w14:paraId="6E861588" w14:textId="7F1A0CB8" w:rsidR="00314B36" w:rsidRPr="0076424C" w:rsidRDefault="00314B36">
      <w:smartTag w:uri="urn:schemas-microsoft-com:office:smarttags" w:element="stockticker">
        <w:r w:rsidRPr="0076424C">
          <w:t>DOC</w:t>
        </w:r>
      </w:smartTag>
      <w:r w:rsidRPr="0076424C">
        <w:t>2.6.4</w:t>
      </w:r>
      <w:r w:rsidRPr="0076424C">
        <w:tab/>
      </w:r>
      <w:r w:rsidR="008572B5">
        <w:rPr>
          <w:color w:val="2B579A"/>
          <w:shd w:val="clear" w:color="auto" w:fill="E6E6E6"/>
        </w:rPr>
        <w:fldChar w:fldCharType="begin"/>
      </w:r>
      <w:r w:rsidR="008572B5">
        <w:instrText xml:space="preserve"> REF ProgrammingPhase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Programming Phase</w:t>
      </w:r>
      <w:r w:rsidR="008572B5">
        <w:rPr>
          <w:color w:val="2B579A"/>
          <w:shd w:val="clear" w:color="auto" w:fill="E6E6E6"/>
        </w:rPr>
        <w:fldChar w:fldCharType="end"/>
      </w:r>
      <w:r w:rsidRPr="0076424C">
        <w:t xml:space="preserve"> (24 hours to 8 weeks ahead inclusive)</w:t>
      </w:r>
    </w:p>
    <w:p w14:paraId="6E861589" w14:textId="4ACACEBD" w:rsidR="00314B36" w:rsidRPr="0076424C" w:rsidRDefault="00314B36">
      <w:smartTag w:uri="urn:schemas-microsoft-com:office:smarttags" w:element="stockticker">
        <w:r w:rsidRPr="0076424C">
          <w:t>DOC</w:t>
        </w:r>
      </w:smartTag>
      <w:r w:rsidRPr="0076424C">
        <w:t>2.6.4.1</w:t>
      </w:r>
      <w:r w:rsidRPr="0076424C">
        <w:tab/>
        <w:t xml:space="preserve">The Short Term Programme will form the basis of the </w:t>
      </w:r>
      <w:r w:rsidR="008572B5">
        <w:rPr>
          <w:color w:val="2B579A"/>
          <w:shd w:val="clear" w:color="auto" w:fill="E6E6E6"/>
        </w:rPr>
        <w:fldChar w:fldCharType="begin"/>
      </w:r>
      <w:r w:rsidR="008572B5">
        <w:instrText xml:space="preserve"> REF ProgrammingPhase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Programming Phase</w:t>
      </w:r>
      <w:r w:rsidR="008572B5">
        <w:rPr>
          <w:color w:val="2B579A"/>
          <w:shd w:val="clear" w:color="auto" w:fill="E6E6E6"/>
        </w:rPr>
        <w:fldChar w:fldCharType="end"/>
      </w:r>
      <w:r w:rsidRPr="0076424C">
        <w:t xml:space="preserve"> and a rolling suggested programme for the following week and subsequent 7 week period respectively will be prepared weekly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58A" w14:textId="62B56C8A" w:rsidR="00314B36" w:rsidRPr="0076424C" w:rsidRDefault="00314B36">
      <w:smartTag w:uri="urn:schemas-microsoft-com:office:smarttags" w:element="stockticker">
        <w:r w:rsidRPr="0076424C">
          <w:t>DOC</w:t>
        </w:r>
      </w:smartTag>
      <w:r w:rsidRPr="0076424C">
        <w:t>2.6.4.2</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update the programme each week and take account of any additional or varied outages.</w:t>
      </w:r>
    </w:p>
    <w:p w14:paraId="6E86158B" w14:textId="17EA614B" w:rsidR="00314B36" w:rsidRPr="0076424C" w:rsidRDefault="00314B36">
      <w:smartTag w:uri="urn:schemas-microsoft-com:office:smarttags" w:element="stockticker">
        <w:r w:rsidRPr="0076424C">
          <w:t>DOC</w:t>
        </w:r>
      </w:smartTag>
      <w:r w:rsidRPr="0076424C">
        <w:t>2.6.4.3</w:t>
      </w:r>
      <w:r w:rsidRPr="0076424C">
        <w:tab/>
        <w:t xml:space="preserve">Any decision to depart from the outages and actions determined during this phase will immediately be notified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who will inform other affected parties.</w:t>
      </w:r>
    </w:p>
    <w:p w14:paraId="6E86158C" w14:textId="617F54C4" w:rsidR="00314B36" w:rsidRPr="0076424C" w:rsidRDefault="00314B36">
      <w:pPr>
        <w:keepNext/>
      </w:pPr>
      <w:smartTag w:uri="urn:schemas-microsoft-com:office:smarttags" w:element="stockticker">
        <w:r w:rsidRPr="0076424C">
          <w:t>DOC</w:t>
        </w:r>
      </w:smartTag>
      <w:r w:rsidRPr="0076424C">
        <w:t>2.6.5</w:t>
      </w:r>
      <w:r w:rsidRPr="0076424C">
        <w:tab/>
      </w:r>
      <w:r w:rsidRPr="0076424C">
        <w:rPr>
          <w:b/>
        </w:rPr>
        <w:t>Generation Scheduling Information</w:t>
      </w:r>
      <w:r w:rsidRPr="0076424C">
        <w:t xml:space="preserve"> (</w:t>
      </w:r>
      <w:r w:rsidR="008572B5">
        <w:rPr>
          <w:color w:val="2B579A"/>
          <w:shd w:val="clear" w:color="auto" w:fill="E6E6E6"/>
        </w:rPr>
        <w:fldChar w:fldCharType="begin"/>
      </w:r>
      <w:r w:rsidR="008572B5">
        <w:instrText xml:space="preserve"> REF ProgrammingPhase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Programming Phase</w:t>
      </w:r>
      <w:r w:rsidR="008572B5">
        <w:rPr>
          <w:color w:val="2B579A"/>
          <w:shd w:val="clear" w:color="auto" w:fill="E6E6E6"/>
        </w:rPr>
        <w:fldChar w:fldCharType="end"/>
      </w:r>
      <w:r w:rsidRPr="0076424C">
        <w:t xml:space="preserve"> 24 hours to 8 weeks ahead inclusive).</w:t>
      </w:r>
    </w:p>
    <w:p w14:paraId="6E86158D" w14:textId="6FE78575" w:rsidR="00314B36" w:rsidRPr="0076424C" w:rsidRDefault="00314B36">
      <w:smartTag w:uri="urn:schemas-microsoft-com:office:smarttags" w:element="stockticker">
        <w:r w:rsidRPr="0076424C">
          <w:t>DOC</w:t>
        </w:r>
      </w:smartTag>
      <w:r w:rsidRPr="0076424C">
        <w:t>2.6.5.1</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obtain </w:t>
      </w:r>
      <w:r w:rsidR="008572B5">
        <w:rPr>
          <w:color w:val="2B579A"/>
          <w:shd w:val="clear" w:color="auto" w:fill="E6E6E6"/>
        </w:rPr>
        <w:fldChar w:fldCharType="begin"/>
      </w:r>
      <w:r w:rsidR="008572B5">
        <w:instrText xml:space="preserve"> REF Scheduling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Scheduling</w:t>
      </w:r>
      <w:r w:rsidR="008572B5">
        <w:rPr>
          <w:color w:val="2B579A"/>
          <w:shd w:val="clear" w:color="auto" w:fill="E6E6E6"/>
        </w:rPr>
        <w:fldChar w:fldCharType="end"/>
      </w:r>
      <w:r w:rsidRPr="0076424C">
        <w:t xml:space="preserve"> information from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 xml:space="preserve">s </w:t>
      </w:r>
      <w:r w:rsidRPr="0076424C">
        <w:t xml:space="preserve">for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E61EFA" w:rsidRPr="0076424C">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DE5F7F">
        <w:t>s</w:t>
      </w:r>
      <w:r w:rsidRPr="0076424C">
        <w:rPr>
          <w:b/>
        </w:rPr>
        <w:t xml:space="preserve"> </w:t>
      </w:r>
      <w:r w:rsidR="00DF7ED0" w:rsidRPr="0076424C">
        <w:t>and any</w:t>
      </w:r>
      <w:r w:rsidR="00DF7ED0" w:rsidRPr="0076424C">
        <w:rPr>
          <w:b/>
        </w:rPr>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which </w:t>
      </w:r>
      <w:r w:rsidRPr="0076424C">
        <w:rPr>
          <w:u w:val="single"/>
        </w:rPr>
        <w:t>do not</w:t>
      </w:r>
      <w:r w:rsidRPr="0076424C">
        <w:t xml:space="preserve"> constitute or contain </w:t>
      </w:r>
      <w:r w:rsidR="008572B5">
        <w:rPr>
          <w:color w:val="2B579A"/>
          <w:shd w:val="clear" w:color="auto" w:fill="E6E6E6"/>
        </w:rPr>
        <w:fldChar w:fldCharType="begin"/>
      </w:r>
      <w:r w:rsidR="008572B5">
        <w:instrText xml:space="preserve"> REF BMUnit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BM Unit</w:t>
      </w:r>
      <w:r w:rsidR="008572B5">
        <w:rPr>
          <w:color w:val="2B579A"/>
          <w:shd w:val="clear" w:color="auto" w:fill="E6E6E6"/>
        </w:rPr>
        <w:fldChar w:fldCharType="end"/>
      </w:r>
      <w:r w:rsidRPr="0076424C">
        <w:rPr>
          <w:b/>
        </w:rPr>
        <w:t xml:space="preserve">s </w:t>
      </w:r>
      <w:r w:rsidRPr="0076424C">
        <w:t>which are active (</w:t>
      </w:r>
      <w:proofErr w:type="spellStart"/>
      <w:r w:rsidRPr="0076424C">
        <w:t>ie</w:t>
      </w:r>
      <w:proofErr w:type="spellEnd"/>
      <w:r w:rsidRPr="0076424C">
        <w:t xml:space="preserve"> submitting bid-offer data) where it considers it appropriate.</w:t>
      </w:r>
    </w:p>
    <w:p w14:paraId="6E86158E" w14:textId="7F61424A" w:rsidR="00314B36" w:rsidRPr="0076424C" w:rsidRDefault="00314B36">
      <w:smartTag w:uri="urn:schemas-microsoft-com:office:smarttags" w:element="stockticker">
        <w:r w:rsidRPr="0076424C">
          <w:t>DOC</w:t>
        </w:r>
      </w:smartTag>
      <w:r w:rsidRPr="0076424C">
        <w:t>2.6.5.2</w:t>
      </w:r>
      <w:r w:rsidRPr="0076424C">
        <w:tab/>
        <w:t xml:space="preserve">The </w:t>
      </w:r>
      <w:r w:rsidR="008572B5">
        <w:rPr>
          <w:color w:val="2B579A"/>
          <w:shd w:val="clear" w:color="auto" w:fill="E6E6E6"/>
        </w:rPr>
        <w:fldChar w:fldCharType="begin"/>
      </w:r>
      <w:r w:rsidR="008572B5">
        <w:instrText xml:space="preserve"> REF Scheduling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Scheduling</w:t>
      </w:r>
      <w:r w:rsidR="008572B5">
        <w:rPr>
          <w:color w:val="2B579A"/>
          <w:shd w:val="clear" w:color="auto" w:fill="E6E6E6"/>
        </w:rPr>
        <w:fldChar w:fldCharType="end"/>
      </w:r>
      <w:r w:rsidRPr="0076424C">
        <w:t xml:space="preserve"> information will specify the following on an individual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DE5F7F">
        <w:t xml:space="preserve"> </w:t>
      </w:r>
      <w:r w:rsidR="003C2C31" w:rsidRPr="0076424C">
        <w:t>or</w:t>
      </w:r>
      <w:r w:rsidR="00B85649" w:rsidRPr="0076424C">
        <w:rPr>
          <w:b/>
        </w:rPr>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basis:</w:t>
      </w:r>
    </w:p>
    <w:p w14:paraId="6E86158F" w14:textId="77777777" w:rsidR="00314B36" w:rsidRPr="0076424C" w:rsidRDefault="00314B36">
      <w:pPr>
        <w:pStyle w:val="Indent1"/>
      </w:pPr>
      <w:r w:rsidRPr="0076424C">
        <w:t>(a)</w:t>
      </w:r>
      <w:r w:rsidRPr="0076424C">
        <w:tab/>
        <w:t xml:space="preserve">The period the set </w:t>
      </w:r>
      <w:r w:rsidR="003C2C31" w:rsidRPr="0076424C">
        <w:t xml:space="preserve">or </w:t>
      </w:r>
      <w:r w:rsidR="004A6A9E" w:rsidRPr="0076424C">
        <w:t>system</w:t>
      </w:r>
      <w:r w:rsidR="004A6A9E" w:rsidRPr="0076424C">
        <w:rPr>
          <w:b/>
        </w:rPr>
        <w:t xml:space="preserve"> </w:t>
      </w:r>
      <w:r w:rsidRPr="0076424C">
        <w:t>is required.</w:t>
      </w:r>
    </w:p>
    <w:p w14:paraId="6E861590" w14:textId="77777777" w:rsidR="00314B36" w:rsidRPr="0076424C" w:rsidRDefault="00314B36">
      <w:pPr>
        <w:pStyle w:val="Indent1"/>
      </w:pPr>
      <w:r w:rsidRPr="0076424C">
        <w:t>(b)</w:t>
      </w:r>
      <w:r w:rsidRPr="0076424C">
        <w:tab/>
        <w:t>The planned half hourly output.</w:t>
      </w:r>
    </w:p>
    <w:p w14:paraId="6E861591" w14:textId="758564F9" w:rsidR="00314B36" w:rsidRPr="0076424C" w:rsidRDefault="00314B36">
      <w:pPr>
        <w:pStyle w:val="Indent1"/>
      </w:pPr>
      <w:r w:rsidRPr="0076424C">
        <w:t>(c)</w:t>
      </w:r>
      <w:r w:rsidRPr="0076424C">
        <w:tab/>
        <w:t>Any other information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considers necessary.</w:t>
      </w:r>
    </w:p>
    <w:p w14:paraId="6C60448C" w14:textId="17409E96" w:rsidR="00B6511C" w:rsidRPr="00300B0E" w:rsidRDefault="00B6511C" w:rsidP="00B6511C">
      <w:r>
        <w:t>DOC2.6.5.3</w:t>
      </w:r>
      <w:r>
        <w:tab/>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B9437C">
        <w:rPr>
          <w:b/>
          <w:bCs/>
        </w:rPr>
        <w:t>s</w:t>
      </w:r>
      <w:r>
        <w:t xml:space="preserve"> must notify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00B263EC">
        <w:rPr>
          <w:b/>
          <w:bCs/>
        </w:rPr>
        <w:t xml:space="preserve"> </w:t>
      </w:r>
      <w:r w:rsidR="00447275">
        <w:t>without undue delay</w:t>
      </w:r>
      <w:r>
        <w:t xml:space="preserve"> of any changes to the availability of their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t xml:space="preserve"> which might affect their ability to discharge the obligations of their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t>.</w:t>
      </w:r>
    </w:p>
    <w:p w14:paraId="6E861592" w14:textId="6D4B5B7B" w:rsidR="00314B36" w:rsidRPr="0076424C" w:rsidRDefault="00314B36">
      <w:smartTag w:uri="urn:schemas-microsoft-com:office:smarttags" w:element="stockticker">
        <w:r w:rsidRPr="0076424C">
          <w:t>DOC</w:t>
        </w:r>
      </w:smartTag>
      <w:r w:rsidRPr="0076424C">
        <w:t>2.6.6</w:t>
      </w:r>
      <w:r w:rsidRPr="0076424C">
        <w:tab/>
      </w:r>
      <w:r w:rsidR="008572B5">
        <w:rPr>
          <w:color w:val="2B579A"/>
          <w:shd w:val="clear" w:color="auto" w:fill="E6E6E6"/>
        </w:rPr>
        <w:fldChar w:fldCharType="begin"/>
      </w:r>
      <w:r w:rsidR="008572B5">
        <w:instrText xml:space="preserve"> REF ControlPhase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Phase</w:t>
      </w:r>
      <w:r w:rsidR="008572B5">
        <w:rPr>
          <w:color w:val="2B579A"/>
          <w:shd w:val="clear" w:color="auto" w:fill="E6E6E6"/>
        </w:rPr>
        <w:fldChar w:fldCharType="end"/>
      </w:r>
      <w:r w:rsidRPr="0076424C">
        <w:t xml:space="preserve"> (0 to 24 hours ahead)</w:t>
      </w:r>
    </w:p>
    <w:p w14:paraId="6E861593" w14:textId="6013D3CD" w:rsidR="00314B36" w:rsidRDefault="00DD3D6C">
      <w:r>
        <w:t>DOC2.6.6.1</w:t>
      </w:r>
      <w:r w:rsidR="00314B36" w:rsidRPr="0076424C">
        <w:tab/>
        <w:t xml:space="preserve">During the real time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00314B36" w:rsidRPr="0076424C">
        <w:t xml:space="preserve"> any changes to the outage programme for the day shall be at the discretion of the</w:t>
      </w:r>
      <w:r w:rsidR="00314B36"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00314B36" w:rsidRPr="0076424C">
        <w:t>.</w:t>
      </w:r>
    </w:p>
    <w:p w14:paraId="1B822DD8" w14:textId="2031A650" w:rsidR="00DD3D6C" w:rsidRPr="0076424C" w:rsidRDefault="00DD3D6C">
      <w:r>
        <w:t>DOC2.6.6.2</w:t>
      </w:r>
      <w:r>
        <w:tab/>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B9437C">
        <w:rPr>
          <w:b/>
          <w:bCs/>
        </w:rPr>
        <w:t>s</w:t>
      </w:r>
      <w:r>
        <w:t xml:space="preserve"> must notify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00B263EC">
        <w:rPr>
          <w:b/>
          <w:bCs/>
        </w:rPr>
        <w:t xml:space="preserve"> </w:t>
      </w:r>
      <w:r>
        <w:t xml:space="preserve">within 30 minutes of any changes to the availability of their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t xml:space="preserve"> which might affect their ability to discharge the obligations of their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t xml:space="preserve"> over the subsequent 7 days from the identification of the issue.</w:t>
      </w:r>
    </w:p>
    <w:p w14:paraId="6E861594" w14:textId="5065BEA8" w:rsidR="00314B36" w:rsidRPr="0076424C" w:rsidRDefault="00314B36" w:rsidP="00F77383">
      <w:pPr>
        <w:keepNext/>
        <w:rPr>
          <w:i/>
          <w:u w:val="single"/>
        </w:rPr>
      </w:pPr>
      <w:smartTag w:uri="urn:schemas-microsoft-com:office:smarttags" w:element="stockticker">
        <w:r w:rsidRPr="0076424C">
          <w:t>DOC</w:t>
        </w:r>
      </w:smartTag>
      <w:r w:rsidRPr="0076424C">
        <w:t>2.7</w:t>
      </w:r>
      <w:r w:rsidRPr="0076424C">
        <w:tab/>
      </w:r>
      <w:r w:rsidRPr="0076424C">
        <w:rPr>
          <w:b/>
        </w:rPr>
        <w:t>Nuclear</w:t>
      </w:r>
      <w:r w:rsidR="00DE5F7F">
        <w:rPr>
          <w:b/>
        </w:rPr>
        <w:t xml:space="preserve"> </w:t>
      </w:r>
      <w:r w:rsidR="00DE5F7F">
        <w:rPr>
          <w:b/>
          <w:color w:val="2B579A"/>
          <w:shd w:val="clear" w:color="auto" w:fill="E6E6E6"/>
        </w:rPr>
        <w:fldChar w:fldCharType="begin"/>
      </w:r>
      <w:r w:rsidR="00DE5F7F">
        <w:rPr>
          <w:b/>
        </w:rPr>
        <w:instrText xml:space="preserve"> REF pgm \h </w:instrText>
      </w:r>
      <w:r w:rsidR="00DE5F7F">
        <w:rPr>
          <w:b/>
          <w:color w:val="2B579A"/>
          <w:shd w:val="clear" w:color="auto" w:fill="E6E6E6"/>
        </w:rPr>
      </w:r>
      <w:r w:rsidR="00DE5F7F">
        <w:rPr>
          <w:b/>
          <w:color w:val="2B579A"/>
          <w:shd w:val="clear" w:color="auto" w:fill="E6E6E6"/>
        </w:rPr>
        <w:fldChar w:fldCharType="separate"/>
      </w:r>
      <w:r w:rsidR="005C572C">
        <w:rPr>
          <w:b/>
        </w:rPr>
        <w:t>Power Generating Module</w:t>
      </w:r>
      <w:r w:rsidR="00DE5F7F">
        <w:rPr>
          <w:b/>
          <w:color w:val="2B579A"/>
          <w:shd w:val="clear" w:color="auto" w:fill="E6E6E6"/>
        </w:rPr>
        <w:fldChar w:fldCharType="end"/>
      </w:r>
    </w:p>
    <w:p w14:paraId="6E861595" w14:textId="7D53DBB9" w:rsidR="00314B36" w:rsidRPr="0076424C" w:rsidRDefault="00314B36">
      <w:smartTag w:uri="urn:schemas-microsoft-com:office:smarttags" w:element="stockticker">
        <w:r w:rsidRPr="0076424C">
          <w:t>DOC</w:t>
        </w:r>
      </w:smartTag>
      <w:r w:rsidRPr="0076424C">
        <w:t>2.7.1</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endeavour to give as much notice as possible to a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t xml:space="preserve"> with Nuclear </w:t>
      </w:r>
      <w:r w:rsidR="00DF0D68">
        <w:rPr>
          <w:color w:val="2B579A"/>
          <w:szCs w:val="24"/>
          <w:shd w:val="clear" w:color="auto" w:fill="E6E6E6"/>
        </w:rPr>
        <w:fldChar w:fldCharType="begin"/>
      </w:r>
      <w:r w:rsidR="00DF0D68">
        <w:rPr>
          <w:szCs w:val="24"/>
        </w:rPr>
        <w:instrText xml:space="preserve"> REF pgm \h </w:instrText>
      </w:r>
      <w:r w:rsidR="00DF0D68">
        <w:rPr>
          <w:color w:val="2B579A"/>
          <w:szCs w:val="24"/>
          <w:shd w:val="clear" w:color="auto" w:fill="E6E6E6"/>
        </w:rPr>
      </w:r>
      <w:r w:rsidR="00DF0D68">
        <w:rPr>
          <w:color w:val="2B579A"/>
          <w:szCs w:val="24"/>
          <w:shd w:val="clear" w:color="auto" w:fill="E6E6E6"/>
        </w:rPr>
        <w:fldChar w:fldCharType="separate"/>
      </w:r>
      <w:r w:rsidR="005C572C">
        <w:rPr>
          <w:b/>
        </w:rPr>
        <w:t>Power Generating Module</w:t>
      </w:r>
      <w:r w:rsidR="00DF0D68">
        <w:rPr>
          <w:color w:val="2B579A"/>
          <w:szCs w:val="24"/>
          <w:shd w:val="clear" w:color="auto" w:fill="E6E6E6"/>
        </w:rPr>
        <w:fldChar w:fldCharType="end"/>
      </w:r>
      <w:r w:rsidR="00DF0D68">
        <w:rPr>
          <w:szCs w:val="24"/>
        </w:rPr>
        <w:t>s</w:t>
      </w:r>
      <w:r w:rsidRPr="0076424C">
        <w:t xml:space="preserve"> which may be operationally affected by an outage which is to be included in a programme referred to in </w:t>
      </w:r>
      <w:smartTag w:uri="urn:schemas-microsoft-com:office:smarttags" w:element="stockticker">
        <w:r w:rsidRPr="0076424C">
          <w:t>DOC</w:t>
        </w:r>
      </w:smartTag>
      <w:r w:rsidRPr="0076424C">
        <w:t>2.6.4.1.</w:t>
      </w:r>
    </w:p>
    <w:p w14:paraId="6E861596" w14:textId="35A18023" w:rsidR="00314B36" w:rsidRPr="0076424C" w:rsidRDefault="00314B36">
      <w:smartTag w:uri="urn:schemas-microsoft-com:office:smarttags" w:element="stockticker">
        <w:r w:rsidRPr="0076424C">
          <w:lastRenderedPageBreak/>
          <w:t>DOC</w:t>
        </w:r>
      </w:smartTag>
      <w:r w:rsidRPr="0076424C">
        <w:t>2.7.2</w:t>
      </w:r>
      <w:r w:rsidRPr="0076424C">
        <w:tab/>
        <w:t xml:space="preserve">Where a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t xml:space="preserve"> with Nuclear</w:t>
      </w:r>
      <w:r w:rsidR="00DE5F7F">
        <w:t xml:space="preserve"> </w:t>
      </w:r>
      <w:r w:rsidR="00DE5F7F">
        <w:rPr>
          <w:color w:val="2B579A"/>
          <w:shd w:val="clear" w:color="auto" w:fill="E6E6E6"/>
        </w:rPr>
        <w:fldChar w:fldCharType="begin"/>
      </w:r>
      <w:r w:rsidR="00DE5F7F">
        <w:instrText xml:space="preserve"> REF pgm \h </w:instrText>
      </w:r>
      <w:r w:rsidR="00DE5F7F">
        <w:rPr>
          <w:color w:val="2B579A"/>
          <w:shd w:val="clear" w:color="auto" w:fill="E6E6E6"/>
        </w:rPr>
      </w:r>
      <w:r w:rsidR="00DE5F7F">
        <w:rPr>
          <w:color w:val="2B579A"/>
          <w:shd w:val="clear" w:color="auto" w:fill="E6E6E6"/>
        </w:rPr>
        <w:fldChar w:fldCharType="separate"/>
      </w:r>
      <w:r w:rsidR="005C572C">
        <w:rPr>
          <w:b/>
        </w:rPr>
        <w:t>Power Generating Module</w:t>
      </w:r>
      <w:r w:rsidR="00DE5F7F">
        <w:rPr>
          <w:color w:val="2B579A"/>
          <w:shd w:val="clear" w:color="auto" w:fill="E6E6E6"/>
        </w:rPr>
        <w:fldChar w:fldCharType="end"/>
      </w:r>
      <w:r w:rsidR="00DE5F7F">
        <w:t xml:space="preserve"> </w:t>
      </w:r>
      <w:r w:rsidRPr="0076424C">
        <w:t xml:space="preserve">which may be operationally affected by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outage programme referred to in </w:t>
      </w:r>
      <w:smartTag w:uri="urn:schemas-microsoft-com:office:smarttags" w:element="stockticker">
        <w:r w:rsidRPr="0076424C">
          <w:t>DOC</w:t>
        </w:r>
      </w:smartTag>
      <w:r w:rsidRPr="0076424C">
        <w:t xml:space="preserve">2.6.4.1 (acting as a reasonable operator) is concerned on grounds relating to safety about the effect which an outage within such outage programme might have on one or more of its Nuclear </w:t>
      </w:r>
      <w:r w:rsidR="00DE5F7F">
        <w:rPr>
          <w:color w:val="2B579A"/>
          <w:shd w:val="clear" w:color="auto" w:fill="E6E6E6"/>
        </w:rPr>
        <w:fldChar w:fldCharType="begin"/>
      </w:r>
      <w:r w:rsidR="00DE5F7F">
        <w:instrText xml:space="preserve"> REF pgm \h </w:instrText>
      </w:r>
      <w:r w:rsidR="00DE5F7F">
        <w:rPr>
          <w:color w:val="2B579A"/>
          <w:shd w:val="clear" w:color="auto" w:fill="E6E6E6"/>
        </w:rPr>
      </w:r>
      <w:r w:rsidR="00DE5F7F">
        <w:rPr>
          <w:color w:val="2B579A"/>
          <w:shd w:val="clear" w:color="auto" w:fill="E6E6E6"/>
        </w:rPr>
        <w:fldChar w:fldCharType="separate"/>
      </w:r>
      <w:r w:rsidR="005C572C">
        <w:rPr>
          <w:b/>
        </w:rPr>
        <w:t>Power Generating Module</w:t>
      </w:r>
      <w:r w:rsidR="00DE5F7F">
        <w:rPr>
          <w:color w:val="2B579A"/>
          <w:shd w:val="clear" w:color="auto" w:fill="E6E6E6"/>
        </w:rPr>
        <w:fldChar w:fldCharType="end"/>
      </w:r>
      <w:r w:rsidR="00A44C57">
        <w:t>s</w:t>
      </w:r>
      <w:r w:rsidRPr="0076424C">
        <w:t xml:space="preserve">, it may contact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explain its concerns and discuss whether there is an alternative way of taking that outage (having regard to technical feasibility).  If there is such an alternative way, but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refuses to adopt that alternative way in taking that outage,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t xml:space="preserve"> may involve the </w:t>
      </w:r>
      <w:r w:rsidR="008572B5">
        <w:rPr>
          <w:color w:val="2B579A"/>
          <w:shd w:val="clear" w:color="auto" w:fill="E6E6E6"/>
        </w:rPr>
        <w:fldChar w:fldCharType="begin"/>
      </w:r>
      <w:r w:rsidR="008572B5">
        <w:instrText xml:space="preserve"> REF ESI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Electricity Supply Industry (ESI)</w:t>
      </w:r>
      <w:r w:rsidR="008572B5">
        <w:rPr>
          <w:color w:val="2B579A"/>
          <w:shd w:val="clear" w:color="auto" w:fill="E6E6E6"/>
        </w:rPr>
        <w:fldChar w:fldCharType="end"/>
      </w:r>
      <w:r w:rsidRPr="0076424C">
        <w:t xml:space="preserve"> disputes resolution procedure to decide on the way the outage should be taken.  If there is no such alternative way, then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take the outage despite that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rPr>
        <w:t>’s</w:t>
      </w:r>
      <w:r w:rsidRPr="0076424C">
        <w:t xml:space="preserve"> concerns.</w:t>
      </w:r>
    </w:p>
    <w:p w14:paraId="6E861597"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98" w14:textId="77777777" w:rsidR="00314B36" w:rsidRPr="0076424C" w:rsidRDefault="00314B36">
      <w:pPr>
        <w:pStyle w:val="Heading2"/>
      </w:pPr>
      <w:bookmarkStart w:id="714" w:name="_Toc138331132"/>
      <w:smartTag w:uri="urn:schemas-microsoft-com:office:smarttags" w:element="stockticker">
        <w:r w:rsidRPr="0076424C">
          <w:t>DOC</w:t>
        </w:r>
      </w:smartTag>
      <w:r w:rsidRPr="0076424C">
        <w:t xml:space="preserve"> 2 - APPENDIX 1</w:t>
      </w:r>
      <w:bookmarkEnd w:id="714"/>
    </w:p>
    <w:p w14:paraId="6E861599" w14:textId="2C91AF3E" w:rsidR="00314B36" w:rsidRPr="0076424C" w:rsidRDefault="008572B5">
      <w:pPr>
        <w:pStyle w:val="BodyText"/>
        <w:ind w:left="0" w:firstLine="0"/>
        <w:jc w:val="left"/>
        <w:rPr>
          <w:caps/>
          <w:u w:val="single"/>
        </w:rPr>
      </w:pPr>
      <w:r>
        <w:rPr>
          <w:color w:val="2B579A"/>
          <w:shd w:val="clear" w:color="auto" w:fill="E6E6E6"/>
        </w:rPr>
        <w:fldChar w:fldCharType="begin"/>
      </w:r>
      <w:r>
        <w:instrText xml:space="preserve"> REF OperationalPlanning \h  \* MERGEFORMAT </w:instrText>
      </w:r>
      <w:r>
        <w:rPr>
          <w:color w:val="2B579A"/>
          <w:shd w:val="clear" w:color="auto" w:fill="E6E6E6"/>
        </w:rPr>
      </w:r>
      <w:r>
        <w:rPr>
          <w:color w:val="2B579A"/>
          <w:shd w:val="clear" w:color="auto" w:fill="E6E6E6"/>
        </w:rPr>
        <w:fldChar w:fldCharType="separate"/>
      </w:r>
      <w:r w:rsidR="005C572C" w:rsidRPr="005C572C">
        <w:rPr>
          <w:b/>
          <w:caps/>
          <w:u w:val="single"/>
        </w:rPr>
        <w:t>Operational Planning</w:t>
      </w:r>
      <w:r>
        <w:rPr>
          <w:color w:val="2B579A"/>
          <w:shd w:val="clear" w:color="auto" w:fill="E6E6E6"/>
        </w:rPr>
        <w:fldChar w:fldCharType="end"/>
      </w:r>
      <w:r w:rsidR="00314B36" w:rsidRPr="0076424C">
        <w:rPr>
          <w:b/>
          <w:caps/>
          <w:u w:val="single"/>
        </w:rPr>
        <w:t xml:space="preserve"> - LONG TERM PLANNING PHASE (YEAR 3 AHEAD)</w:t>
      </w:r>
    </w:p>
    <w:p w14:paraId="6E86159A" w14:textId="576F6F46" w:rsidR="00314B36" w:rsidRPr="0076424C" w:rsidRDefault="00314B36">
      <w:pPr>
        <w:ind w:left="0" w:firstLine="0"/>
        <w:rPr>
          <w:b/>
        </w:rPr>
      </w:pPr>
      <w:r w:rsidRPr="0076424C">
        <w:rPr>
          <w:b/>
        </w:rPr>
        <w:t>The requirements of the Long Term Programme apply to</w:t>
      </w:r>
      <w:r w:rsidRPr="0076424C">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rPr>
          <w:b/>
        </w:rPr>
        <w:t xml:space="preserve"> </w:t>
      </w:r>
      <w:r w:rsidR="00FC417F" w:rsidRPr="0076424C">
        <w:rPr>
          <w:b/>
        </w:rPr>
        <w:t xml:space="preserve">and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rPr>
          <w:b/>
        </w:rPr>
        <w:t xml:space="preserve">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specified in </w:t>
      </w:r>
      <w:smartTag w:uri="urn:schemas-microsoft-com:office:smarttags" w:element="stockticker">
        <w:r w:rsidRPr="0076424C">
          <w:rPr>
            <w:b/>
          </w:rPr>
          <w:t>DOC</w:t>
        </w:r>
      </w:smartTag>
      <w:r w:rsidRPr="0076424C">
        <w:rPr>
          <w:b/>
        </w:rPr>
        <w:t>2.3.</w:t>
      </w:r>
    </w:p>
    <w:p w14:paraId="6E86159B" w14:textId="77777777" w:rsidR="00314B36" w:rsidRPr="0076424C" w:rsidRDefault="00314B36">
      <w:pPr>
        <w:rPr>
          <w:b/>
        </w:rPr>
      </w:pPr>
      <w:r w:rsidRPr="0076424C">
        <w:rPr>
          <w:b/>
        </w:rPr>
        <w:t>EACH CALENDAR YEAR BY:-</w:t>
      </w:r>
    </w:p>
    <w:p w14:paraId="6E86159C" w14:textId="134DA8F4" w:rsidR="00314B36" w:rsidRPr="0076424C" w:rsidRDefault="00314B36">
      <w:r w:rsidRPr="0076424C">
        <w:t>WEEK 2</w:t>
      </w:r>
      <w:r w:rsidRPr="0076424C">
        <w:tab/>
      </w:r>
      <w:bookmarkStart w:id="715" w:name="_Hlt54048548"/>
      <w:r w:rsidR="00786E2C" w:rsidRPr="0076424C">
        <w:rPr>
          <w:b/>
          <w:color w:val="2B579A"/>
          <w:shd w:val="clear" w:color="auto" w:fill="E6E6E6"/>
        </w:rPr>
        <w:fldChar w:fldCharType="begin"/>
      </w:r>
      <w:r w:rsidRPr="0076424C">
        <w:instrText xml:space="preserve"> REF EmbeddedGenerator \h </w:instrText>
      </w:r>
      <w:r w:rsidR="00287BD3" w:rsidRPr="0076424C">
        <w:rPr>
          <w:b/>
        </w:rPr>
        <w:instrText xml:space="preserve"> \* MERGEFORMAT </w:instrText>
      </w:r>
      <w:r w:rsidR="00786E2C" w:rsidRPr="0076424C">
        <w:rPr>
          <w:b/>
          <w:color w:val="2B579A"/>
          <w:shd w:val="clear" w:color="auto" w:fill="E6E6E6"/>
        </w:rPr>
      </w:r>
      <w:r w:rsidR="00786E2C" w:rsidRPr="0076424C">
        <w:rPr>
          <w:b/>
          <w:color w:val="2B579A"/>
          <w:shd w:val="clear" w:color="auto" w:fill="E6E6E6"/>
        </w:rPr>
        <w:fldChar w:fldCharType="separate"/>
      </w:r>
      <w:r w:rsidR="005C572C" w:rsidRPr="0076424C">
        <w:rPr>
          <w:b/>
        </w:rPr>
        <w:t>Embedded Generator</w:t>
      </w:r>
      <w:r w:rsidR="00786E2C" w:rsidRPr="0076424C">
        <w:rPr>
          <w:b/>
          <w:color w:val="2B579A"/>
          <w:shd w:val="clear" w:color="auto" w:fill="E6E6E6"/>
        </w:rPr>
        <w:fldChar w:fldCharType="end"/>
      </w:r>
      <w:r w:rsidRPr="0076424C">
        <w:rPr>
          <w:b/>
        </w:rPr>
        <w:t xml:space="preserve">s </w:t>
      </w:r>
      <w:bookmarkEnd w:id="715"/>
      <w:r w:rsidRPr="0076424C">
        <w:t xml:space="preserve">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a provisional</w:t>
      </w:r>
      <w:r w:rsidR="0079197B" w:rsidRPr="0076424C">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977BB8"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DE5F7F">
        <w:t xml:space="preserve"> </w:t>
      </w:r>
      <w:r w:rsidR="003C2C31" w:rsidRPr="0076424C">
        <w:t>or</w:t>
      </w:r>
      <w:r w:rsidR="00FC417F" w:rsidRPr="0076424C">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outage programme for Year 3 ahead specifying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t xml:space="preserve"> and MW concerned, the preferred date for each proposed outage, and where there is a possibility of flexibility, the earliest start date and latest finishing date where applicable.</w:t>
      </w:r>
    </w:p>
    <w:p w14:paraId="6E86159D" w14:textId="3077360C" w:rsidR="00314B36" w:rsidRPr="0076424C" w:rsidRDefault="00314B36">
      <w:r w:rsidRPr="0076424C">
        <w:t>WEEK 12</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provide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with details of constraints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potential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requirements during each week of Years 3 ahead for an outage together with their perceived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requirements for Year 3 ahead.</w:t>
      </w:r>
    </w:p>
    <w:p w14:paraId="6E86159E" w14:textId="57F126E7" w:rsidR="00314B36" w:rsidRPr="0076424C" w:rsidRDefault="00314B36">
      <w:r w:rsidRPr="0076424C">
        <w:t>WEEK 25</w:t>
      </w:r>
      <w:r w:rsidRPr="0076424C">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will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updated provisional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977BB8"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DE5F7F">
        <w:t xml:space="preserve"> or </w:t>
      </w:r>
      <w:r w:rsidR="00DE5F7F">
        <w:rPr>
          <w:color w:val="2B579A"/>
          <w:shd w:val="clear" w:color="auto" w:fill="E6E6E6"/>
        </w:rPr>
        <w:fldChar w:fldCharType="begin"/>
      </w:r>
      <w:r w:rsidR="00DE5F7F">
        <w:instrText xml:space="preserve"> REF EmbeddedTransmissionSystem \h </w:instrText>
      </w:r>
      <w:r w:rsidR="00DE5F7F">
        <w:rPr>
          <w:color w:val="2B579A"/>
          <w:shd w:val="clear" w:color="auto" w:fill="E6E6E6"/>
        </w:rPr>
      </w:r>
      <w:r w:rsidR="00DE5F7F">
        <w:rPr>
          <w:color w:val="2B579A"/>
          <w:shd w:val="clear" w:color="auto" w:fill="E6E6E6"/>
        </w:rPr>
        <w:fldChar w:fldCharType="separate"/>
      </w:r>
      <w:r w:rsidR="005C572C" w:rsidRPr="0076424C">
        <w:rPr>
          <w:b/>
        </w:rPr>
        <w:t>Embedded Transmission System</w:t>
      </w:r>
      <w:r w:rsidR="00DE5F7F">
        <w:rPr>
          <w:color w:val="2B579A"/>
          <w:shd w:val="clear" w:color="auto" w:fill="E6E6E6"/>
        </w:rPr>
        <w:fldChar w:fldCharType="end"/>
      </w:r>
      <w:r w:rsidR="00931BC7" w:rsidRPr="0076424C">
        <w:rPr>
          <w:b/>
        </w:rPr>
        <w:t xml:space="preserve"> </w:t>
      </w:r>
      <w:r w:rsidRPr="0076424C">
        <w:t xml:space="preserve">outage programmes together with the </w:t>
      </w:r>
      <w:r w:rsidR="008572B5">
        <w:rPr>
          <w:color w:val="2B579A"/>
          <w:shd w:val="clear" w:color="auto" w:fill="E6E6E6"/>
        </w:rPr>
        <w:fldChar w:fldCharType="begin"/>
      </w:r>
      <w:r w:rsidR="008572B5">
        <w:instrText xml:space="preserve"> REF RegisteredCapacity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Registered Capacity</w:t>
      </w:r>
      <w:r w:rsidR="008572B5">
        <w:rPr>
          <w:color w:val="2B579A"/>
          <w:shd w:val="clear" w:color="auto" w:fill="E6E6E6"/>
        </w:rPr>
        <w:fldChar w:fldCharType="end"/>
      </w:r>
      <w:r w:rsidRPr="0076424C">
        <w:t xml:space="preserve"> and neutral weekly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forecasts in both cases for Year 3 ahead.</w:t>
      </w:r>
    </w:p>
    <w:p w14:paraId="6E86159F" w14:textId="0D841A7A" w:rsidR="00314B36" w:rsidRPr="0076424C" w:rsidRDefault="00314B36">
      <w:r w:rsidRPr="0076424C">
        <w:t>WEEK 28</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after discussion with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will notify each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with details of any suggested revisions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proposes to the provisional</w:t>
      </w:r>
      <w:r w:rsidR="0079197B" w:rsidRPr="0076424C">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534BB1" w:rsidRPr="0076424C">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DE5F7F">
        <w:t xml:space="preserve"> </w:t>
      </w:r>
      <w:r w:rsidR="00A9122B" w:rsidRPr="0076424C">
        <w:t xml:space="preserve">or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outage programme previously supplied and the reasons for such proposed revisions including such information as provided in week 12. </w:t>
      </w:r>
    </w:p>
    <w:p w14:paraId="6E8615A0" w14:textId="519A50B6" w:rsidR="00314B36" w:rsidRPr="0076424C" w:rsidRDefault="008572B5">
      <w:pPr>
        <w:ind w:firstLine="0"/>
      </w:pP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76424C">
        <w:rPr>
          <w:b/>
        </w:rPr>
        <w:t>s</w:t>
      </w:r>
      <w:r w:rsidR="00314B36" w:rsidRPr="0076424C">
        <w:t xml:space="preserve"> will provide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t xml:space="preserve"> with details of proposed outages in Year 3 ahead which may affect the performance of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rPr>
          <w:b/>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76424C">
        <w:rPr>
          <w:b/>
        </w:rPr>
        <w:t>Distribution System</w:t>
      </w:r>
      <w:r>
        <w:rPr>
          <w:color w:val="2B579A"/>
          <w:shd w:val="clear" w:color="auto" w:fill="E6E6E6"/>
        </w:rPr>
        <w:fldChar w:fldCharType="end"/>
      </w:r>
      <w:r w:rsidR="00314B36" w:rsidRPr="0076424C">
        <w:t xml:space="preserve">.  This information need not be limited to </w:t>
      </w:r>
      <w:r>
        <w:rPr>
          <w:color w:val="2B579A"/>
          <w:shd w:val="clear" w:color="auto" w:fill="E6E6E6"/>
        </w:rPr>
        <w:fldChar w:fldCharType="begin"/>
      </w:r>
      <w:r>
        <w:instrText xml:space="preserve"> REF Plant \h  \* MERGEFORMAT </w:instrText>
      </w:r>
      <w:r>
        <w:rPr>
          <w:color w:val="2B579A"/>
          <w:shd w:val="clear" w:color="auto" w:fill="E6E6E6"/>
        </w:rPr>
      </w:r>
      <w:r>
        <w:rPr>
          <w:color w:val="2B579A"/>
          <w:shd w:val="clear" w:color="auto" w:fill="E6E6E6"/>
        </w:rPr>
        <w:fldChar w:fldCharType="separate"/>
      </w:r>
      <w:r w:rsidR="005C572C" w:rsidRPr="0076424C">
        <w:rPr>
          <w:b/>
        </w:rPr>
        <w:t>Plant</w:t>
      </w:r>
      <w:r>
        <w:rPr>
          <w:color w:val="2B579A"/>
          <w:shd w:val="clear" w:color="auto" w:fill="E6E6E6"/>
        </w:rPr>
        <w:fldChar w:fldCharType="end"/>
      </w:r>
      <w:r w:rsidR="00534BB1" w:rsidRPr="0076424C">
        <w:t xml:space="preserve">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00314B36" w:rsidRPr="0076424C">
        <w:t xml:space="preserve"> </w:t>
      </w:r>
      <w:r w:rsidR="00A9122B" w:rsidRPr="0076424C">
        <w:t xml:space="preserve">and </w:t>
      </w:r>
      <w:r w:rsidR="00422DA8" w:rsidRPr="0076424C">
        <w:rPr>
          <w:b/>
        </w:rPr>
        <w:t xml:space="preserve">System </w:t>
      </w:r>
      <w:r w:rsidR="00314B36" w:rsidRPr="0076424C">
        <w:t xml:space="preserve">at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76424C">
        <w:t xml:space="preserve"> interface</w:t>
      </w:r>
      <w:r w:rsidR="00314B36" w:rsidRPr="0076424C">
        <w:rPr>
          <w:b/>
        </w:rPr>
        <w:t xml:space="preserve">.  </w:t>
      </w:r>
      <w:r w:rsidR="00314B36" w:rsidRPr="0076424C">
        <w:t>Details will comprise general outage requirements, start and end dates.</w:t>
      </w:r>
    </w:p>
    <w:p w14:paraId="6E8615A1" w14:textId="0C6571EA" w:rsidR="00314B36" w:rsidRPr="0076424C" w:rsidRDefault="00314B36">
      <w:r w:rsidRPr="0076424C">
        <w:t>WEEK 42</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after discussions with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will notify each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with details of any suggested revisions necessary to maintain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security to the updated provisional</w:t>
      </w:r>
      <w:r w:rsidR="0079197B" w:rsidRPr="0076424C">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1A14D3"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DE5F7F">
        <w:t xml:space="preserve"> </w:t>
      </w:r>
      <w:r w:rsidR="003C2C31" w:rsidRPr="0076424C">
        <w:t>or</w:t>
      </w:r>
      <w:r w:rsidR="007845FB" w:rsidRPr="0076424C">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outage programme previously supplied.</w:t>
      </w:r>
    </w:p>
    <w:p w14:paraId="6E8615A2" w14:textId="1F9CF8F9" w:rsidR="00314B36" w:rsidRPr="0076424C" w:rsidRDefault="00314B36">
      <w:r w:rsidRPr="0076424C">
        <w:t>WEEK 43</w:t>
      </w:r>
      <w:r w:rsidRPr="0076424C">
        <w:tab/>
        <w:t xml:space="preserve">Following consultation with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include these outage proposals in the </w:t>
      </w:r>
      <w:proofErr w:type="gramStart"/>
      <w:r w:rsidRPr="0076424C">
        <w:t>Long Term</w:t>
      </w:r>
      <w:proofErr w:type="gramEnd"/>
      <w:r w:rsidRPr="0076424C">
        <w:t xml:space="preserve"> Programme.</w:t>
      </w:r>
    </w:p>
    <w:p w14:paraId="6E8615A3"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A4" w14:textId="77777777" w:rsidR="00314B36" w:rsidRPr="0076424C" w:rsidRDefault="00314B36">
      <w:pPr>
        <w:pStyle w:val="Heading2"/>
      </w:pPr>
      <w:bookmarkStart w:id="716" w:name="_Toc138331133"/>
      <w:smartTag w:uri="urn:schemas-microsoft-com:office:smarttags" w:element="stockticker">
        <w:r w:rsidRPr="0076424C">
          <w:t>DOC</w:t>
        </w:r>
      </w:smartTag>
      <w:r w:rsidRPr="0076424C">
        <w:t xml:space="preserve"> 2 - </w:t>
      </w:r>
      <w:r w:rsidR="00712C39">
        <w:t>APPENDIX</w:t>
      </w:r>
      <w:r w:rsidR="00A104A4">
        <w:t xml:space="preserve"> 2</w:t>
      </w:r>
      <w:bookmarkEnd w:id="716"/>
    </w:p>
    <w:p w14:paraId="6E8615A5" w14:textId="53366D89" w:rsidR="00314B36" w:rsidRPr="0076424C" w:rsidRDefault="008572B5">
      <w:pPr>
        <w:ind w:left="0" w:firstLine="0"/>
        <w:jc w:val="left"/>
        <w:rPr>
          <w:b/>
          <w:u w:val="single"/>
        </w:rPr>
      </w:pPr>
      <w:r>
        <w:rPr>
          <w:color w:val="2B579A"/>
          <w:shd w:val="clear" w:color="auto" w:fill="E6E6E6"/>
        </w:rPr>
        <w:fldChar w:fldCharType="begin"/>
      </w:r>
      <w:r>
        <w:instrText xml:space="preserve"> REF OperationalPlanning \h  \* MERGEFORMAT </w:instrText>
      </w:r>
      <w:r>
        <w:rPr>
          <w:color w:val="2B579A"/>
          <w:shd w:val="clear" w:color="auto" w:fill="E6E6E6"/>
        </w:rPr>
      </w:r>
      <w:r>
        <w:rPr>
          <w:color w:val="2B579A"/>
          <w:shd w:val="clear" w:color="auto" w:fill="E6E6E6"/>
        </w:rPr>
        <w:fldChar w:fldCharType="separate"/>
      </w:r>
      <w:r w:rsidR="005C572C" w:rsidRPr="005C572C">
        <w:rPr>
          <w:b/>
          <w:caps/>
          <w:u w:val="single"/>
        </w:rPr>
        <w:t>Operational Planning</w:t>
      </w:r>
      <w:r>
        <w:rPr>
          <w:color w:val="2B579A"/>
          <w:shd w:val="clear" w:color="auto" w:fill="E6E6E6"/>
        </w:rPr>
        <w:fldChar w:fldCharType="end"/>
      </w:r>
      <w:r w:rsidR="00314B36" w:rsidRPr="0076424C">
        <w:rPr>
          <w:b/>
          <w:caps/>
          <w:u w:val="single"/>
        </w:rPr>
        <w:t xml:space="preserve"> </w:t>
      </w:r>
      <w:r w:rsidR="00314B36" w:rsidRPr="0076424C">
        <w:rPr>
          <w:b/>
          <w:u w:val="single"/>
        </w:rPr>
        <w:t>- MEDIUM TERM PROGRAMME (YEARS 1 &amp; 2)</w:t>
      </w:r>
    </w:p>
    <w:p w14:paraId="6E8615A6" w14:textId="535FA874" w:rsidR="00314B36" w:rsidRPr="0076424C" w:rsidRDefault="00314B36">
      <w:pPr>
        <w:ind w:left="0" w:firstLine="0"/>
      </w:pPr>
      <w:r w:rsidRPr="0076424C">
        <w:t xml:space="preserve">The requirements of the Medium Term Programme apply to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DE5F7F">
        <w:t xml:space="preserve"> </w:t>
      </w:r>
      <w:r w:rsidR="00413D36" w:rsidRPr="0076424C">
        <w:rPr>
          <w:b/>
        </w:rPr>
        <w:t xml:space="preserve">and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connected to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as specified in </w:t>
      </w:r>
      <w:smartTag w:uri="urn:schemas-microsoft-com:office:smarttags" w:element="stockticker">
        <w:r w:rsidRPr="0076424C">
          <w:t>DOC</w:t>
        </w:r>
      </w:smartTag>
      <w:r w:rsidRPr="0076424C">
        <w:t xml:space="preserve">2.3. </w:t>
      </w:r>
    </w:p>
    <w:p w14:paraId="6E8615A7" w14:textId="77777777" w:rsidR="00314B36" w:rsidRPr="0076424C" w:rsidRDefault="00314B36">
      <w:pPr>
        <w:rPr>
          <w:b/>
        </w:rPr>
      </w:pPr>
      <w:r w:rsidRPr="0076424C">
        <w:rPr>
          <w:b/>
        </w:rPr>
        <w:t>EACH CALENDAR YEAR BY:-</w:t>
      </w:r>
    </w:p>
    <w:p w14:paraId="6E8615A8" w14:textId="5BBB2A81" w:rsidR="00314B36" w:rsidRPr="0076424C" w:rsidRDefault="00314B36">
      <w:pPr>
        <w:pStyle w:val="BodyText"/>
      </w:pPr>
      <w:r w:rsidRPr="0076424C">
        <w:t>WEEK 2</w:t>
      </w:r>
      <w:r w:rsidRPr="0076424C">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not included in the Long Term Programme shall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a provisional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1A14D3"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t xml:space="preserve"> </w:t>
      </w:r>
      <w:r w:rsidR="00EF285F" w:rsidRPr="0076424C">
        <w:t>or</w:t>
      </w:r>
      <w:r w:rsidR="00413D36" w:rsidRPr="0076424C">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 xml:space="preserve">outage programme for Years 1 and 2 specifying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t xml:space="preserve"> and MW concerned, the preferred date for each proposed outage, where applicable earliest start date and latest finishing date.</w:t>
      </w:r>
    </w:p>
    <w:p w14:paraId="6E8615A9" w14:textId="4C2D3F7C" w:rsidR="00314B36" w:rsidRPr="0076424C" w:rsidRDefault="00314B36">
      <w:pPr>
        <w:pStyle w:val="BodyText"/>
      </w:pPr>
      <w:r w:rsidRPr="0076424C">
        <w:t>WEEK 10</w:t>
      </w:r>
      <w:r w:rsidRPr="0076424C">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estimates of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for each</w:t>
      </w:r>
      <w:r w:rsidR="00A62B3C" w:rsidRPr="0076424C">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1A14D3"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DE5F7F">
        <w:t xml:space="preserve"> </w:t>
      </w:r>
      <w:r w:rsidR="00EF285F" w:rsidRPr="0076424C">
        <w:t xml:space="preserve">or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for Year 1 and 2 (weeks 1</w:t>
      </w:r>
      <w:r w:rsidR="001A14D3" w:rsidRPr="0076424C">
        <w:t xml:space="preserve"> </w:t>
      </w:r>
      <w:r w:rsidRPr="0076424C">
        <w:t xml:space="preserve">to 52) and its proposed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t xml:space="preserve"> </w:t>
      </w:r>
      <w:r w:rsidR="00EF285F" w:rsidRPr="0076424C">
        <w:t>and</w:t>
      </w:r>
      <w:r w:rsidR="00E543DD" w:rsidRPr="0076424C">
        <w:t>/</w:t>
      </w:r>
      <w:r w:rsidR="00EF285F" w:rsidRPr="0076424C">
        <w:t xml:space="preserve">or </w:t>
      </w:r>
      <w:r w:rsidR="0026146A" w:rsidRPr="0076424C">
        <w:rPr>
          <w:b/>
        </w:rPr>
        <w:t xml:space="preserve">System </w:t>
      </w:r>
      <w:r w:rsidRPr="0076424C">
        <w:t>outage programme for Years 1 and 2.</w:t>
      </w:r>
    </w:p>
    <w:p w14:paraId="6E8615AA" w14:textId="33901913" w:rsidR="00314B36" w:rsidRPr="0076424C" w:rsidRDefault="00314B36">
      <w:pPr>
        <w:pStyle w:val="BodyText"/>
      </w:pPr>
      <w:r w:rsidRPr="0076424C">
        <w:t>WEEK 12</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after discussion with the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provide the appropriate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with details of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constraints and potential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requirements during each week of Years 1 and 2 for an outage together with any suggested changes to its proposed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t xml:space="preserve"> </w:t>
      </w:r>
      <w:r w:rsidR="00EF285F" w:rsidRPr="0076424C">
        <w:t>or</w:t>
      </w:r>
      <w:r w:rsidR="007F05B9" w:rsidRPr="0076424C">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1A14D3" w:rsidRPr="0076424C">
        <w:rPr>
          <w:b/>
        </w:rPr>
        <w:t xml:space="preserve"> </w:t>
      </w:r>
      <w:r w:rsidRPr="0076424C">
        <w:t>outage programme.</w:t>
      </w:r>
    </w:p>
    <w:p w14:paraId="6E8615AB" w14:textId="5C5AC8B7" w:rsidR="00314B36" w:rsidRPr="0076424C" w:rsidRDefault="00314B36">
      <w:pPr>
        <w:pStyle w:val="BodyText"/>
        <w:ind w:firstLine="0"/>
      </w:pPr>
      <w:r w:rsidRPr="0076424C">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notify each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of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requirements for Years 1 and 2 (weeks 1to 52).</w:t>
      </w:r>
    </w:p>
    <w:p w14:paraId="6E8615AC" w14:textId="06234097" w:rsidR="00314B36" w:rsidRPr="0076424C" w:rsidRDefault="00314B36">
      <w:pPr>
        <w:pStyle w:val="BodyText"/>
      </w:pPr>
      <w:r w:rsidRPr="0076424C">
        <w:t>WEEK 28</w:t>
      </w:r>
      <w:r w:rsidRPr="0076424C">
        <w:tab/>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within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Pr="0076424C">
        <w:t xml:space="preserve">distribution services area will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details of outages due to take place during the Years 1 and 2 which may affect the performance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This will comprise updating the programme for Years 3 ahead where appropriate and including any subsequent requests.</w:t>
      </w:r>
    </w:p>
    <w:p w14:paraId="6E8615AD" w14:textId="4F15845B" w:rsidR="00314B36" w:rsidRPr="0076424C" w:rsidRDefault="00566213" w:rsidP="00566213">
      <w:pPr>
        <w:pStyle w:val="BodyText"/>
      </w:pPr>
      <w:r w:rsidRPr="0076424C">
        <w:tab/>
      </w:r>
      <w:r w:rsidR="00314B36" w:rsidRPr="0076424C">
        <w:t xml:space="preserve">In addition to outage proposals, the programme shall include Trip Testing, Risks of Trip, and other information where known which may affect the security and stability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00314B36" w:rsidRPr="0076424C">
        <w:t xml:space="preserve">. </w:t>
      </w:r>
    </w:p>
    <w:p w14:paraId="6E8615AE" w14:textId="1A868EBE" w:rsidR="00314B36" w:rsidRPr="0076424C" w:rsidRDefault="00314B36">
      <w:pPr>
        <w:pStyle w:val="BodyText"/>
      </w:pPr>
      <w:r w:rsidRPr="0076424C">
        <w:t>WEEK 41</w:t>
      </w:r>
      <w:r w:rsidRPr="0076424C">
        <w:tab/>
        <w:t xml:space="preserve">Each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will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revised estimates of the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of each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1A14D3"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DE5F7F">
        <w:t xml:space="preserve"> </w:t>
      </w:r>
      <w:r w:rsidR="00E63532" w:rsidRPr="0076424C">
        <w:t xml:space="preserve">or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for Year 1 and 2 (weeks 1</w:t>
      </w:r>
      <w:r w:rsidR="001A14D3" w:rsidRPr="0076424C">
        <w:t xml:space="preserve"> </w:t>
      </w:r>
      <w:r w:rsidRPr="0076424C">
        <w:t>to 52).</w:t>
      </w:r>
    </w:p>
    <w:p w14:paraId="6E8615AF" w14:textId="3132A523" w:rsidR="00314B36" w:rsidRPr="0076424C" w:rsidRDefault="00314B36">
      <w:pPr>
        <w:pStyle w:val="BodyText"/>
      </w:pPr>
      <w:r w:rsidRPr="0076424C">
        <w:t>WEEK 48</w:t>
      </w:r>
      <w:r w:rsidRPr="0076424C">
        <w:tab/>
        <w:t xml:space="preserve">Following consultation with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include their proposals in the </w:t>
      </w:r>
      <w:proofErr w:type="gramStart"/>
      <w:r w:rsidRPr="0076424C">
        <w:t>Medium Term</w:t>
      </w:r>
      <w:proofErr w:type="gramEnd"/>
      <w:r w:rsidRPr="0076424C">
        <w:t xml:space="preserve"> Plan.</w:t>
      </w:r>
    </w:p>
    <w:p w14:paraId="6E8615B0"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B1" w14:textId="77777777" w:rsidR="00314B36" w:rsidRPr="0076424C" w:rsidRDefault="00314B36">
      <w:pPr>
        <w:pStyle w:val="Heading2"/>
      </w:pPr>
      <w:bookmarkStart w:id="717" w:name="_Toc138331134"/>
      <w:smartTag w:uri="urn:schemas-microsoft-com:office:smarttags" w:element="stockticker">
        <w:r w:rsidRPr="0076424C">
          <w:t>DOC</w:t>
        </w:r>
      </w:smartTag>
      <w:r w:rsidRPr="0076424C">
        <w:t xml:space="preserve"> 2 - APPENDIX 3</w:t>
      </w:r>
      <w:bookmarkEnd w:id="717"/>
    </w:p>
    <w:p w14:paraId="6E8615B2" w14:textId="0C1DB3E4" w:rsidR="00314B36" w:rsidRPr="0076424C" w:rsidRDefault="008572B5">
      <w:pPr>
        <w:pStyle w:val="BodyText"/>
        <w:spacing w:line="240" w:lineRule="atLeast"/>
        <w:ind w:left="0" w:firstLine="0"/>
        <w:jc w:val="left"/>
        <w:rPr>
          <w:b/>
          <w:u w:val="single"/>
        </w:rPr>
      </w:pPr>
      <w:r>
        <w:rPr>
          <w:color w:val="2B579A"/>
          <w:shd w:val="clear" w:color="auto" w:fill="E6E6E6"/>
        </w:rPr>
        <w:fldChar w:fldCharType="begin"/>
      </w:r>
      <w:r>
        <w:instrText xml:space="preserve"> REF OperationalPlanning \h  \* MERGEFORMAT </w:instrText>
      </w:r>
      <w:r>
        <w:rPr>
          <w:color w:val="2B579A"/>
          <w:shd w:val="clear" w:color="auto" w:fill="E6E6E6"/>
        </w:rPr>
      </w:r>
      <w:r>
        <w:rPr>
          <w:color w:val="2B579A"/>
          <w:shd w:val="clear" w:color="auto" w:fill="E6E6E6"/>
        </w:rPr>
        <w:fldChar w:fldCharType="separate"/>
      </w:r>
      <w:r w:rsidR="005C572C" w:rsidRPr="005C572C">
        <w:rPr>
          <w:b/>
          <w:caps/>
          <w:u w:val="single"/>
        </w:rPr>
        <w:t>Operational Planning</w:t>
      </w:r>
      <w:r>
        <w:rPr>
          <w:color w:val="2B579A"/>
          <w:shd w:val="clear" w:color="auto" w:fill="E6E6E6"/>
        </w:rPr>
        <w:fldChar w:fldCharType="end"/>
      </w:r>
      <w:r w:rsidR="00314B36" w:rsidRPr="0076424C">
        <w:rPr>
          <w:b/>
          <w:caps/>
          <w:u w:val="single"/>
        </w:rPr>
        <w:t xml:space="preserve"> - SHORT TERM (CURRENT YEAR 52 WEEKS AHEAD</w:t>
      </w:r>
      <w:r w:rsidR="00314B36" w:rsidRPr="0076424C">
        <w:rPr>
          <w:b/>
          <w:u w:val="single"/>
        </w:rPr>
        <w:t xml:space="preserve"> DOWN TO 9 WEEKS AHEAD)</w:t>
      </w:r>
    </w:p>
    <w:p w14:paraId="6E8615B3" w14:textId="72C0A307" w:rsidR="00314B36" w:rsidRPr="0076424C" w:rsidRDefault="00314B36">
      <w:pPr>
        <w:ind w:left="0" w:firstLine="0"/>
      </w:pPr>
      <w:r w:rsidRPr="0076424C">
        <w:t xml:space="preserve">The </w:t>
      </w:r>
      <w:proofErr w:type="gramStart"/>
      <w:r w:rsidRPr="0076424C">
        <w:t>Short Term</w:t>
      </w:r>
      <w:proofErr w:type="gramEnd"/>
      <w:r w:rsidRPr="0076424C">
        <w:t xml:space="preserve"> Plan will be an update of the Medium Term Plan and comprise a receding period as the </w:t>
      </w:r>
      <w:r w:rsidR="008572B5">
        <w:rPr>
          <w:color w:val="2B579A"/>
          <w:shd w:val="clear" w:color="auto" w:fill="E6E6E6"/>
        </w:rPr>
        <w:fldChar w:fldCharType="begin"/>
      </w:r>
      <w:r w:rsidR="008572B5">
        <w:instrText xml:space="preserve"> REF ProgrammingPhase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Programming Phase</w:t>
      </w:r>
      <w:r w:rsidR="008572B5">
        <w:rPr>
          <w:color w:val="2B579A"/>
          <w:shd w:val="clear" w:color="auto" w:fill="E6E6E6"/>
        </w:rPr>
        <w:fldChar w:fldCharType="end"/>
      </w:r>
      <w:r w:rsidRPr="0076424C">
        <w:t xml:space="preserve"> (24 hours to 8 weeks ahead inclusive) evolves through the current year.</w:t>
      </w:r>
    </w:p>
    <w:p w14:paraId="6E8615B4" w14:textId="77777777" w:rsidR="00314B36" w:rsidRPr="0076424C" w:rsidRDefault="00314B36">
      <w:pPr>
        <w:rPr>
          <w:b/>
        </w:rPr>
      </w:pPr>
      <w:r w:rsidRPr="0076424C">
        <w:rPr>
          <w:b/>
        </w:rPr>
        <w:t>EACH CALENDAR YEAR</w:t>
      </w:r>
    </w:p>
    <w:p w14:paraId="6E8615B5" w14:textId="39E1A15A" w:rsidR="00314B36" w:rsidRPr="0076424C" w:rsidRDefault="00314B36">
      <w:r w:rsidRPr="0076424C">
        <w:t>WEEK 2</w:t>
      </w:r>
      <w:r w:rsidRPr="0076424C">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not included in the Medium Term Plan will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a provisional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855A3D">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1468A7">
        <w:t xml:space="preserve"> </w:t>
      </w:r>
      <w:r w:rsidR="00FF5634" w:rsidRPr="0076424C">
        <w:t>or</w:t>
      </w:r>
      <w:r w:rsidRPr="0076424C">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Pr="0076424C">
        <w:t>outage programme for the current calendar year specifying the</w:t>
      </w:r>
      <w:r w:rsidR="00187672" w:rsidRPr="0076424C">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1A14D3" w:rsidRPr="0076424C">
        <w:rPr>
          <w:b/>
        </w:rPr>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8D6BA9">
        <w:t xml:space="preserve"> </w:t>
      </w:r>
      <w:r w:rsidR="00A10286" w:rsidRPr="0076424C">
        <w:t>or</w:t>
      </w:r>
      <w:r w:rsidR="00E543DD" w:rsidRPr="0076424C">
        <w:rPr>
          <w:b/>
        </w:rPr>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Pr="0076424C">
        <w:t xml:space="preserve"> and MW concerned, duration of the outage, earliest start date and latest finishing date where applicable.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will also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revised estimates of</w:t>
      </w:r>
      <w:r w:rsidR="00E543DD" w:rsidRPr="0076424C">
        <w:t xml:space="preserve"> </w:t>
      </w:r>
      <w:r w:rsidR="000B2F1B" w:rsidRPr="0076424C">
        <w:rPr>
          <w:b/>
        </w:rPr>
        <w:t>Embedded</w:t>
      </w:r>
      <w:r w:rsidR="000B2F1B" w:rsidRPr="0076424C">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bookmarkStart w:id="718" w:name="OLE_LINK4"/>
      <w:bookmarkStart w:id="719" w:name="OLE_LINK5"/>
      <w:r w:rsidR="008D6BA9">
        <w:t xml:space="preserve"> </w:t>
      </w:r>
      <w:r w:rsidR="00FF5634" w:rsidRPr="0076424C">
        <w:t>or</w:t>
      </w:r>
      <w:r w:rsidR="00A10286" w:rsidRPr="0076424C">
        <w:t xml:space="preserve"> </w:t>
      </w:r>
      <w:bookmarkEnd w:id="718"/>
      <w:bookmarkEnd w:id="719"/>
      <w:r w:rsidR="00786E2C" w:rsidRPr="0076424C">
        <w:rPr>
          <w:b/>
          <w:color w:val="2B579A"/>
          <w:shd w:val="clear" w:color="auto" w:fill="E6E6E6"/>
        </w:rPr>
        <w:fldChar w:fldCharType="begin"/>
      </w:r>
      <w:r w:rsidR="00566213" w:rsidRPr="0076424C">
        <w:instrText xml:space="preserve"> REF EmbeddedTransmissionSystem \h </w:instrText>
      </w:r>
      <w:r w:rsidR="0076424C">
        <w:rPr>
          <w:b/>
        </w:rPr>
        <w:instrText xml:space="preserve"> \* MERGEFORMAT </w:instrText>
      </w:r>
      <w:r w:rsidR="00786E2C" w:rsidRPr="0076424C">
        <w:rPr>
          <w:b/>
          <w:color w:val="2B579A"/>
          <w:shd w:val="clear" w:color="auto" w:fill="E6E6E6"/>
        </w:rPr>
      </w:r>
      <w:r w:rsidR="00786E2C" w:rsidRPr="0076424C">
        <w:rPr>
          <w:b/>
          <w:color w:val="2B579A"/>
          <w:shd w:val="clear" w:color="auto" w:fill="E6E6E6"/>
        </w:rPr>
        <w:fldChar w:fldCharType="separate"/>
      </w:r>
      <w:r w:rsidR="005C572C" w:rsidRPr="0076424C">
        <w:rPr>
          <w:b/>
        </w:rPr>
        <w:t>Embedded Transmission System</w:t>
      </w:r>
      <w:r w:rsidR="00786E2C" w:rsidRPr="0076424C">
        <w:rPr>
          <w:b/>
          <w:color w:val="2B579A"/>
          <w:shd w:val="clear" w:color="auto" w:fill="E6E6E6"/>
        </w:rPr>
        <w:fldChar w:fldCharType="end"/>
      </w:r>
      <w:r w:rsidR="00931BC7" w:rsidRPr="0076424C">
        <w:rPr>
          <w:b/>
        </w:rPr>
        <w:t xml:space="preserve">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for weeks 9 - 52.</w:t>
      </w:r>
    </w:p>
    <w:p w14:paraId="6E8615B6" w14:textId="5F82F566" w:rsidR="00314B36" w:rsidRPr="0076424C" w:rsidRDefault="00314B36">
      <w:r w:rsidRPr="0076424C">
        <w:t>WEEK 4</w:t>
      </w:r>
      <w:r w:rsidRPr="0076424C">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inform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of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requirements for weeks 9 - 52.</w:t>
      </w:r>
    </w:p>
    <w:p w14:paraId="6E8615B7" w14:textId="1D8D580E" w:rsidR="00314B36" w:rsidRPr="0076424C" w:rsidRDefault="00314B36">
      <w:r w:rsidRPr="0076424C">
        <w:t>WEEK 10</w:t>
      </w:r>
      <w:r w:rsidRPr="0076424C">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will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estimates of each</w:t>
      </w:r>
      <w:r w:rsidR="001A14D3" w:rsidRPr="0076424C">
        <w:rPr>
          <w:b/>
        </w:rPr>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CD61A0" w:rsidRPr="0076424C">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4B5161">
        <w:rPr>
          <w:b/>
        </w:rPr>
        <w:t xml:space="preserve"> </w:t>
      </w:r>
      <w:r w:rsidR="00566213" w:rsidRPr="0076424C">
        <w:t>or</w:t>
      </w:r>
      <w:r w:rsidRPr="0076424C">
        <w:t xml:space="preserve">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for weeks 18 - 52.</w:t>
      </w:r>
    </w:p>
    <w:p w14:paraId="6E8615B8" w14:textId="7BEFA42A" w:rsidR="00314B36" w:rsidRPr="0076424C" w:rsidRDefault="00314B36">
      <w:r w:rsidRPr="0076424C">
        <w:t>WEEK 12</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inform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of their desired changes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to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00ED7228">
        <w:t xml:space="preserve"> </w:t>
      </w:r>
      <w:r w:rsidRPr="0076424C">
        <w:t xml:space="preserve">requirements for weeks 18 - 52 and will provide details of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constraints and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requirements.</w:t>
      </w:r>
    </w:p>
    <w:p w14:paraId="2F859998" w14:textId="2A67BE4A" w:rsidR="000C087B" w:rsidRPr="009903D1" w:rsidRDefault="000C087B" w:rsidP="000C087B">
      <w:r>
        <w:t>WEEK 20</w:t>
      </w:r>
      <w:r>
        <w:tab/>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E66A34">
        <w:rPr>
          <w:b/>
          <w:bCs/>
        </w:rPr>
        <w:t>s</w:t>
      </w:r>
      <w:r>
        <w:t xml:space="preserve"> shall provide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t xml:space="preserve"> with information regarding the </w:t>
      </w:r>
      <w:r w:rsidRPr="00E66A34">
        <w:rPr>
          <w:b/>
          <w:bCs/>
        </w:rPr>
        <w:t>Re-Synchronization</w:t>
      </w:r>
      <w:r>
        <w:t xml:space="preserve"> times and </w:t>
      </w:r>
      <w:r w:rsidR="001973FB">
        <w:rPr>
          <w:b/>
          <w:color w:val="2B579A"/>
          <w:shd w:val="clear" w:color="auto" w:fill="E6E6E6"/>
        </w:rPr>
        <w:fldChar w:fldCharType="begin"/>
      </w:r>
      <w:r w:rsidR="001973FB">
        <w:instrText xml:space="preserve"> REF blockloadingcapability \h </w:instrText>
      </w:r>
      <w:r w:rsidR="001973FB">
        <w:rPr>
          <w:b/>
          <w:color w:val="2B579A"/>
          <w:shd w:val="clear" w:color="auto" w:fill="E6E6E6"/>
        </w:rPr>
      </w:r>
      <w:r w:rsidR="001973FB">
        <w:rPr>
          <w:b/>
          <w:color w:val="2B579A"/>
          <w:shd w:val="clear" w:color="auto" w:fill="E6E6E6"/>
        </w:rPr>
        <w:fldChar w:fldCharType="separate"/>
      </w:r>
      <w:r w:rsidR="005C572C">
        <w:rPr>
          <w:b/>
        </w:rPr>
        <w:t>Block Loading Capability</w:t>
      </w:r>
      <w:r w:rsidR="001973FB">
        <w:rPr>
          <w:b/>
          <w:color w:val="2B579A"/>
          <w:shd w:val="clear" w:color="auto" w:fill="E6E6E6"/>
        </w:rPr>
        <w:fldChar w:fldCharType="end"/>
      </w:r>
      <w:r>
        <w:t xml:space="preserve"> of their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t xml:space="preserve"> as required by DPC8.11.</w:t>
      </w:r>
    </w:p>
    <w:p w14:paraId="6E8615B9" w14:textId="005C6957" w:rsidR="00314B36" w:rsidRPr="0076424C" w:rsidRDefault="00314B36">
      <w:r w:rsidRPr="0076424C">
        <w:t>WEEK 25</w:t>
      </w:r>
      <w:r w:rsidRPr="0076424C">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will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estimates of each</w:t>
      </w:r>
      <w:r w:rsidR="00CD61A0" w:rsidRPr="0076424C">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6B0B75">
        <w:t xml:space="preserve"> </w:t>
      </w:r>
      <w:r w:rsidR="00FF5634" w:rsidRPr="0076424C">
        <w:t xml:space="preserve">or </w:t>
      </w:r>
      <w:r w:rsidR="008572B5">
        <w:rPr>
          <w:color w:val="2B579A"/>
          <w:shd w:val="clear" w:color="auto" w:fill="E6E6E6"/>
        </w:rPr>
        <w:fldChar w:fldCharType="begin"/>
      </w:r>
      <w:r w:rsidR="008572B5">
        <w:instrText xml:space="preserve"> REF EmbeddedTransmissionSystem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Transmission System</w:t>
      </w:r>
      <w:r w:rsidR="008572B5">
        <w:rPr>
          <w:color w:val="2B579A"/>
          <w:shd w:val="clear" w:color="auto" w:fill="E6E6E6"/>
        </w:rPr>
        <w:fldChar w:fldCharType="end"/>
      </w:r>
      <w:r w:rsidR="00931BC7" w:rsidRPr="0076424C">
        <w:rPr>
          <w:b/>
        </w:rPr>
        <w:t xml:space="preserve">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for weeks 28 - 52.</w:t>
      </w:r>
    </w:p>
    <w:p w14:paraId="6E8615BA" w14:textId="1949886D" w:rsidR="00314B36" w:rsidRPr="0076424C" w:rsidRDefault="00314B36">
      <w:r w:rsidRPr="0076424C">
        <w:t>WEEK 27</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inform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of changes to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requirements for weeks 31 - 52.</w:t>
      </w:r>
    </w:p>
    <w:p w14:paraId="6E8615BB" w14:textId="4F79BF1E" w:rsidR="00314B36" w:rsidRPr="0076424C" w:rsidRDefault="00314B36">
      <w:r w:rsidRPr="0076424C">
        <w:t>WEEK 41</w:t>
      </w:r>
      <w:r w:rsidRPr="0076424C">
        <w:tab/>
      </w:r>
      <w:bookmarkStart w:id="720" w:name="_Hlt54049238"/>
      <w:r w:rsidR="00786E2C" w:rsidRPr="0076424C">
        <w:rPr>
          <w:b/>
          <w:color w:val="2B579A"/>
          <w:shd w:val="clear" w:color="auto" w:fill="E6E6E6"/>
        </w:rPr>
        <w:fldChar w:fldCharType="begin"/>
      </w:r>
      <w:r w:rsidRPr="0076424C">
        <w:instrText xml:space="preserve"> REF EmbeddedGenerator \h </w:instrText>
      </w:r>
      <w:r w:rsidR="00287BD3" w:rsidRPr="0076424C">
        <w:rPr>
          <w:b/>
        </w:rPr>
        <w:instrText xml:space="preserve"> \* MERGEFORMAT </w:instrText>
      </w:r>
      <w:r w:rsidR="00786E2C" w:rsidRPr="0076424C">
        <w:rPr>
          <w:b/>
          <w:color w:val="2B579A"/>
          <w:shd w:val="clear" w:color="auto" w:fill="E6E6E6"/>
        </w:rPr>
      </w:r>
      <w:r w:rsidR="00786E2C" w:rsidRPr="0076424C">
        <w:rPr>
          <w:b/>
          <w:color w:val="2B579A"/>
          <w:shd w:val="clear" w:color="auto" w:fill="E6E6E6"/>
        </w:rPr>
        <w:fldChar w:fldCharType="separate"/>
      </w:r>
      <w:r w:rsidR="005C572C" w:rsidRPr="0076424C">
        <w:rPr>
          <w:b/>
        </w:rPr>
        <w:t>Embedded Generator</w:t>
      </w:r>
      <w:r w:rsidR="00786E2C" w:rsidRPr="0076424C">
        <w:rPr>
          <w:b/>
          <w:color w:val="2B579A"/>
          <w:shd w:val="clear" w:color="auto" w:fill="E6E6E6"/>
        </w:rPr>
        <w:fldChar w:fldCharType="end"/>
      </w:r>
      <w:bookmarkEnd w:id="720"/>
      <w:r w:rsidRPr="0076424C">
        <w:rPr>
          <w:b/>
        </w:rPr>
        <w:t>s</w:t>
      </w:r>
      <w:r w:rsidRPr="0076424C">
        <w:t xml:space="preserve"> will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with estimates of each</w:t>
      </w:r>
      <w:r w:rsidR="001A14D3" w:rsidRPr="0076424C">
        <w:rPr>
          <w:b/>
        </w:rPr>
        <w:t xml:space="preserv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00CD61A0" w:rsidRPr="0076424C">
        <w:t xml:space="preserv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6B0B75">
        <w:t xml:space="preserve"> </w:t>
      </w:r>
      <w:r w:rsidR="00FF5634" w:rsidRPr="0076424C">
        <w:t xml:space="preserve">or </w:t>
      </w:r>
      <w:r w:rsidR="00786E2C">
        <w:rPr>
          <w:color w:val="2B579A"/>
          <w:shd w:val="clear" w:color="auto" w:fill="E6E6E6"/>
        </w:rPr>
        <w:fldChar w:fldCharType="begin"/>
      </w:r>
      <w:r w:rsidR="00F60EFA">
        <w:instrText xml:space="preserve"> REF EmbeddedTransmissionSystem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Embedded Transmission System</w:t>
      </w:r>
      <w:r w:rsidR="00786E2C">
        <w:rPr>
          <w:color w:val="2B579A"/>
          <w:shd w:val="clear" w:color="auto" w:fill="E6E6E6"/>
        </w:rPr>
        <w:fldChar w:fldCharType="end"/>
      </w:r>
      <w:r w:rsidR="00931BC7" w:rsidRPr="0076424C">
        <w:rPr>
          <w:b/>
        </w:rPr>
        <w:t xml:space="preserve">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for weeks 44 - 52.</w:t>
      </w:r>
    </w:p>
    <w:p w14:paraId="6E8615BC" w14:textId="53AF9028" w:rsidR="00314B36" w:rsidRPr="0076424C" w:rsidRDefault="00314B36">
      <w:r w:rsidRPr="0076424C">
        <w:t>WEEK 43</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inform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 xml:space="preserve"> of changes to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76424C">
        <w:t xml:space="preserve"> requirements for weeks 44 - 52.</w:t>
      </w:r>
    </w:p>
    <w:p w14:paraId="6E8615BD" w14:textId="1726D848" w:rsidR="00314B36" w:rsidRPr="0076424C" w:rsidRDefault="00314B36">
      <w:pPr>
        <w:ind w:firstLine="0"/>
      </w:pPr>
      <w:r w:rsidRPr="0076424C">
        <w:t xml:space="preserve">An update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proposals agreed in the </w:t>
      </w:r>
      <w:proofErr w:type="gramStart"/>
      <w:r w:rsidRPr="0076424C">
        <w:t>Medium Term</w:t>
      </w:r>
      <w:proofErr w:type="gramEnd"/>
      <w:r w:rsidRPr="0076424C">
        <w:t xml:space="preserve"> Plan will be included in the Short Term Programming Phase.</w:t>
      </w:r>
    </w:p>
    <w:p w14:paraId="6E8615BE" w14:textId="05C7034D" w:rsidR="00314B36" w:rsidRPr="0076424C" w:rsidRDefault="00314B36"/>
    <w:bookmarkStart w:id="721" w:name="_1325682352"/>
    <w:bookmarkStart w:id="722" w:name="_1341638493"/>
    <w:bookmarkStart w:id="723" w:name="_1069519257"/>
    <w:bookmarkStart w:id="724" w:name="_1069519388"/>
    <w:bookmarkStart w:id="725" w:name="_1114738100"/>
    <w:bookmarkEnd w:id="721"/>
    <w:bookmarkEnd w:id="722"/>
    <w:bookmarkEnd w:id="723"/>
    <w:bookmarkEnd w:id="724"/>
    <w:bookmarkEnd w:id="725"/>
    <w:p w14:paraId="6E8615BF" w14:textId="77777777" w:rsidR="00314B36" w:rsidRPr="0076424C" w:rsidRDefault="00314B36">
      <w:pPr>
        <w:framePr w:hSpace="187" w:wrap="auto" w:vAnchor="page" w:hAnchor="page" w:x="1866" w:y="1441"/>
      </w:pPr>
      <w:r w:rsidRPr="0076424C">
        <w:rPr>
          <w:color w:val="2B579A"/>
          <w:shd w:val="clear" w:color="auto" w:fill="E6E6E6"/>
        </w:rPr>
        <w:object w:dxaOrig="10576" w:dyaOrig="12616" w14:anchorId="6E862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45pt;height:568.45pt" o:ole="" fillcolor="window">
            <v:imagedata r:id="rId63" o:title=""/>
          </v:shape>
          <o:OLEObject Type="Embed" ProgID="Word.Picture.8" ShapeID="_x0000_i1025" DrawAspect="Content" ObjectID="_1777764806" r:id="rId64"/>
        </w:object>
      </w:r>
    </w:p>
    <w:p w14:paraId="6E8615C0" w14:textId="77777777" w:rsidR="00314B36" w:rsidRPr="0076424C" w:rsidRDefault="00314B36">
      <w:pPr>
        <w:pStyle w:val="Caption"/>
      </w:pPr>
      <w:r w:rsidRPr="0076424C">
        <w:t>Figure 1</w:t>
      </w:r>
    </w:p>
    <w:p w14:paraId="6E8615C1" w14:textId="77777777" w:rsidR="00314B36" w:rsidRPr="0076424C" w:rsidRDefault="00314B36"/>
    <w:p w14:paraId="6E8615C2" w14:textId="77777777" w:rsidR="00314B36" w:rsidRPr="0076424C" w:rsidRDefault="00314B36">
      <w:pPr>
        <w:rPr>
          <w:b/>
        </w:rPr>
        <w:sectPr w:rsidR="00314B36" w:rsidRPr="0076424C" w:rsidSect="001534AC">
          <w:pgSz w:w="11907" w:h="16840" w:code="9"/>
          <w:pgMar w:top="1134" w:right="1134" w:bottom="964" w:left="1418" w:header="567" w:footer="340" w:gutter="0"/>
          <w:cols w:space="720"/>
        </w:sectPr>
      </w:pPr>
    </w:p>
    <w:p w14:paraId="6E8615C3" w14:textId="77777777" w:rsidR="00314B36" w:rsidRPr="0076424C" w:rsidRDefault="00314B36">
      <w:r w:rsidRPr="0076424C">
        <w:rPr>
          <w:b/>
        </w:rPr>
        <w:lastRenderedPageBreak/>
        <w:t>DISTRIBUTION</w:t>
      </w:r>
      <w:r w:rsidRPr="0076424C">
        <w:t xml:space="preserve"> </w:t>
      </w:r>
      <w:r w:rsidRPr="0076424C">
        <w:rPr>
          <w:b/>
        </w:rPr>
        <w:t>OPERATING CODE 5</w:t>
      </w:r>
    </w:p>
    <w:p w14:paraId="6E8615C4" w14:textId="77777777" w:rsidR="00314B36" w:rsidRPr="0076424C" w:rsidRDefault="00314B36">
      <w:pPr>
        <w:pStyle w:val="Heading1"/>
      </w:pPr>
      <w:bookmarkStart w:id="726" w:name="_Toc138331135"/>
      <w:smartTag w:uri="urn:schemas-microsoft-com:office:smarttags" w:element="stockticker">
        <w:r w:rsidRPr="0076424C">
          <w:t>DOC</w:t>
        </w:r>
      </w:smartTag>
      <w:r w:rsidRPr="0076424C">
        <w:t>5</w:t>
      </w:r>
      <w:r w:rsidRPr="0076424C">
        <w:tab/>
        <w:t xml:space="preserve">TESTING </w:t>
      </w:r>
      <w:smartTag w:uri="urn:schemas-microsoft-com:office:smarttags" w:element="stockticker">
        <w:r w:rsidRPr="0076424C">
          <w:t>AND</w:t>
        </w:r>
      </w:smartTag>
      <w:r w:rsidRPr="0076424C">
        <w:t xml:space="preserve"> MONITORING</w:t>
      </w:r>
      <w:bookmarkEnd w:id="726"/>
    </w:p>
    <w:p w14:paraId="6E8615C5" w14:textId="77777777" w:rsidR="00314B36" w:rsidRPr="0076424C" w:rsidRDefault="00314B36">
      <w:pPr>
        <w:rPr>
          <w:b/>
        </w:rPr>
      </w:pPr>
      <w:smartTag w:uri="urn:schemas-microsoft-com:office:smarttags" w:element="stockticker">
        <w:r w:rsidRPr="0076424C">
          <w:t>DOC</w:t>
        </w:r>
      </w:smartTag>
      <w:r w:rsidRPr="0076424C">
        <w:t>5.1</w:t>
      </w:r>
      <w:r w:rsidRPr="0076424C">
        <w:rPr>
          <w:b/>
        </w:rPr>
        <w:tab/>
        <w:t>Introduction</w:t>
      </w:r>
    </w:p>
    <w:p w14:paraId="6E8615C6" w14:textId="77A29F39" w:rsidR="00314B36" w:rsidRPr="0076424C" w:rsidRDefault="00314B36">
      <w:smartTag w:uri="urn:schemas-microsoft-com:office:smarttags" w:element="stockticker">
        <w:r w:rsidRPr="0076424C">
          <w:t>DOC</w:t>
        </w:r>
      </w:smartTag>
      <w:r w:rsidRPr="0076424C">
        <w:t>5.1.1</w:t>
      </w:r>
      <w:r w:rsidRPr="0076424C">
        <w:tab/>
        <w:t xml:space="preserve">To ensure that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is operated efficiently and within its licence standards and to meet statutory actions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organise and carry out testing and/or monitoring of the effect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electrical apparatus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5C7" w14:textId="62DFA70D" w:rsidR="00314B36" w:rsidRPr="0076424C" w:rsidRDefault="00314B36">
      <w:pPr>
        <w:rPr>
          <w:b/>
        </w:rPr>
      </w:pPr>
      <w:smartTag w:uri="urn:schemas-microsoft-com:office:smarttags" w:element="stockticker">
        <w:r w:rsidRPr="0076424C">
          <w:t>DOC</w:t>
        </w:r>
      </w:smartTag>
      <w:r w:rsidRPr="0076424C">
        <w:t>5.1.2</w:t>
      </w:r>
      <w:r w:rsidRPr="0076424C">
        <w:tab/>
        <w:t xml:space="preserve">The testing and/or monitoring procedures will be specifically related to the technical criteria detailed in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t xml:space="preserve">.  They will also relate to the parameters submitted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in the </w:t>
      </w:r>
      <w:r w:rsidR="008572B5">
        <w:rPr>
          <w:color w:val="2B579A"/>
          <w:shd w:val="clear" w:color="auto" w:fill="E6E6E6"/>
        </w:rPr>
        <w:fldChar w:fldCharType="begin"/>
      </w:r>
      <w:r w:rsidR="008572B5">
        <w:instrText xml:space="preserve"> REF DDRC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Data Registration Code</w:t>
      </w:r>
      <w:r w:rsidR="008572B5">
        <w:rPr>
          <w:color w:val="2B579A"/>
          <w:shd w:val="clear" w:color="auto" w:fill="E6E6E6"/>
        </w:rPr>
        <w:fldChar w:fldCharType="end"/>
      </w:r>
      <w:r w:rsidRPr="0076424C">
        <w:rPr>
          <w:b/>
        </w:rPr>
        <w:t>.</w:t>
      </w:r>
      <w:r w:rsidR="002B5983">
        <w:rPr>
          <w:b/>
        </w:rPr>
        <w:t xml:space="preserve"> </w:t>
      </w:r>
      <w:r w:rsidR="002B5983" w:rsidRPr="00F83FCB">
        <w:t xml:space="preserve">Such testing can also be initiated on request from the </w:t>
      </w:r>
      <w:r w:rsidR="002B5983" w:rsidRPr="00F83FCB">
        <w:rPr>
          <w:b/>
        </w:rPr>
        <w:t>User</w:t>
      </w:r>
      <w:r w:rsidR="002B5983" w:rsidRPr="00F83FCB">
        <w:t xml:space="preserve"> for the purpose of the </w:t>
      </w:r>
      <w:r w:rsidR="002B5983" w:rsidRPr="00F83FCB">
        <w:rPr>
          <w:b/>
        </w:rPr>
        <w:t>User</w:t>
      </w:r>
      <w:r w:rsidR="002B5983" w:rsidRPr="00F83FCB">
        <w:t xml:space="preserve"> ensuring compliance with the above technical criteria.</w:t>
      </w:r>
      <w:r w:rsidR="002B5983" w:rsidRPr="00F83FCB">
        <w:rPr>
          <w:b/>
        </w:rPr>
        <w:t xml:space="preserve"> </w:t>
      </w:r>
    </w:p>
    <w:p w14:paraId="6E8615C8" w14:textId="09D79B1B" w:rsidR="00AB7EAB" w:rsidRPr="0076424C" w:rsidRDefault="00314B36" w:rsidP="001500D2">
      <w:pPr>
        <w:autoSpaceDE w:val="0"/>
        <w:autoSpaceDN w:val="0"/>
        <w:adjustRightInd w:val="0"/>
        <w:spacing w:after="0"/>
        <w:ind w:left="1425" w:hanging="1425"/>
        <w:jc w:val="left"/>
        <w:rPr>
          <w:szCs w:val="24"/>
          <w:lang w:val="en-US"/>
        </w:rPr>
      </w:pPr>
      <w:smartTag w:uri="urn:schemas-microsoft-com:office:smarttags" w:element="stockticker">
        <w:r w:rsidRPr="0076424C">
          <w:rPr>
            <w:szCs w:val="24"/>
            <w:lang w:val="en-US"/>
          </w:rPr>
          <w:t>DOC</w:t>
        </w:r>
      </w:smartTag>
      <w:r w:rsidRPr="0076424C">
        <w:rPr>
          <w:szCs w:val="24"/>
          <w:lang w:val="en-US"/>
        </w:rPr>
        <w:t xml:space="preserve">5.1.3 </w:t>
      </w:r>
      <w:r w:rsidRPr="0076424C">
        <w:rPr>
          <w:szCs w:val="24"/>
          <w:lang w:val="en-US"/>
        </w:rPr>
        <w:tab/>
        <w:t xml:space="preserve">This </w:t>
      </w:r>
      <w:smartTag w:uri="urn:schemas-microsoft-com:office:smarttags" w:element="stockticker">
        <w:r w:rsidRPr="0076424C">
          <w:rPr>
            <w:szCs w:val="24"/>
            <w:lang w:val="en-US"/>
          </w:rPr>
          <w:t>DOC</w:t>
        </w:r>
      </w:smartTag>
      <w:r w:rsidRPr="0076424C">
        <w:rPr>
          <w:szCs w:val="24"/>
          <w:lang w:val="en-US"/>
        </w:rPr>
        <w:t xml:space="preserve">5 also covers the testing requirements that might be imposed from time to time on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szCs w:val="24"/>
          <w:lang w:val="en-US"/>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bCs/>
          <w:szCs w:val="24"/>
          <w:lang w:val="en-US"/>
        </w:rPr>
        <w:t xml:space="preserve">s </w:t>
      </w:r>
      <w:r w:rsidR="001500D2" w:rsidRPr="0076424C">
        <w:rPr>
          <w:bCs/>
          <w:szCs w:val="24"/>
          <w:lang w:val="en-US"/>
        </w:rPr>
        <w:t>ow</w:t>
      </w:r>
      <w:r w:rsidR="00AB7EAB" w:rsidRPr="0076424C">
        <w:rPr>
          <w:bCs/>
          <w:szCs w:val="24"/>
          <w:lang w:val="en-US"/>
        </w:rPr>
        <w:t>n</w:t>
      </w:r>
      <w:r w:rsidR="001500D2" w:rsidRPr="0076424C">
        <w:rPr>
          <w:bCs/>
          <w:szCs w:val="24"/>
          <w:lang w:val="en-US"/>
        </w:rPr>
        <w:t>e</w:t>
      </w:r>
      <w:r w:rsidR="00AB7EAB" w:rsidRPr="0076424C">
        <w:rPr>
          <w:bCs/>
          <w:szCs w:val="24"/>
          <w:lang w:val="en-US"/>
        </w:rPr>
        <w:t xml:space="preserve">d by a </w:t>
      </w:r>
      <w:hyperlink w:anchor="Generator" w:history="1">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hyperlink>
      <w:r w:rsidR="00112251">
        <w:t>s</w:t>
      </w:r>
      <w:r w:rsidR="00AB7EAB" w:rsidRPr="0076424C">
        <w:rPr>
          <w:bCs/>
          <w:szCs w:val="24"/>
          <w:lang w:val="en-US"/>
        </w:rPr>
        <w:t xml:space="preserve"> who </w:t>
      </w:r>
      <w:r w:rsidR="00112251">
        <w:rPr>
          <w:bCs/>
          <w:szCs w:val="24"/>
          <w:lang w:val="en-US"/>
        </w:rPr>
        <w:t xml:space="preserve">are </w:t>
      </w:r>
      <w:r w:rsidR="00AB7EAB" w:rsidRPr="0076424C">
        <w:rPr>
          <w:bCs/>
          <w:szCs w:val="24"/>
          <w:lang w:val="en-US"/>
        </w:rPr>
        <w:t xml:space="preserve">not party to the </w:t>
      </w:r>
      <w:hyperlink w:anchor="CUSC" w:history="1">
        <w:r w:rsidR="008572B5">
          <w:rPr>
            <w:color w:val="2B579A"/>
            <w:shd w:val="clear" w:color="auto" w:fill="E6E6E6"/>
          </w:rPr>
          <w:fldChar w:fldCharType="begin"/>
        </w:r>
        <w:r w:rsidR="008572B5">
          <w:instrText xml:space="preserve"> REF CUSC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CUSC</w:t>
        </w:r>
        <w:r w:rsidR="008572B5">
          <w:rPr>
            <w:color w:val="2B579A"/>
            <w:shd w:val="clear" w:color="auto" w:fill="E6E6E6"/>
          </w:rPr>
          <w:fldChar w:fldCharType="end"/>
        </w:r>
      </w:hyperlink>
    </w:p>
    <w:p w14:paraId="6E8615C9" w14:textId="77777777" w:rsidR="00AB7EAB" w:rsidRPr="0076424C" w:rsidRDefault="00AB7EAB">
      <w:pPr>
        <w:autoSpaceDE w:val="0"/>
        <w:autoSpaceDN w:val="0"/>
        <w:adjustRightInd w:val="0"/>
        <w:spacing w:after="0"/>
        <w:ind w:left="1425" w:hanging="1567"/>
        <w:jc w:val="left"/>
        <w:rPr>
          <w:sz w:val="20"/>
          <w:lang w:val="en-US"/>
        </w:rPr>
      </w:pPr>
    </w:p>
    <w:p w14:paraId="6E8615CA" w14:textId="58852D30" w:rsidR="00314B36" w:rsidRPr="0076424C" w:rsidRDefault="00314B36">
      <w:smartTag w:uri="urn:schemas-microsoft-com:office:smarttags" w:element="stockticker">
        <w:r w:rsidRPr="0076424C">
          <w:t>DOC</w:t>
        </w:r>
      </w:smartTag>
      <w:r w:rsidRPr="0076424C">
        <w:t>5.1.4</w:t>
      </w:r>
      <w:r w:rsidRPr="0076424C">
        <w:tab/>
        <w:t xml:space="preserve">The testing carried out under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r w:rsidRPr="0076424C">
        <w:t>(</w:t>
      </w:r>
      <w:smartTag w:uri="urn:schemas-microsoft-com:office:smarttags" w:element="stockticker">
        <w:r w:rsidRPr="0076424C">
          <w:t>DOC</w:t>
        </w:r>
      </w:smartTag>
      <w:r w:rsidRPr="0076424C">
        <w:t>5)</w:t>
      </w:r>
      <w:r w:rsidRPr="0076424C">
        <w:rPr>
          <w:b/>
        </w:rPr>
        <w:t xml:space="preserve"> </w:t>
      </w:r>
      <w:r w:rsidRPr="0076424C">
        <w:t xml:space="preserve">should not be confused with the more extensive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outlined in </w:t>
      </w:r>
      <w:smartTag w:uri="urn:schemas-microsoft-com:office:smarttags" w:element="stockticker">
        <w:r w:rsidRPr="0076424C">
          <w:t>DOC</w:t>
        </w:r>
      </w:smartTag>
      <w:r w:rsidRPr="0076424C">
        <w:t>12.</w:t>
      </w:r>
    </w:p>
    <w:p w14:paraId="6E8615CB" w14:textId="77777777" w:rsidR="00314B36" w:rsidRPr="0076424C" w:rsidRDefault="00314B36">
      <w:pPr>
        <w:rPr>
          <w:b/>
        </w:rPr>
      </w:pPr>
      <w:smartTag w:uri="urn:schemas-microsoft-com:office:smarttags" w:element="stockticker">
        <w:r w:rsidRPr="0076424C">
          <w:t>DOC</w:t>
        </w:r>
      </w:smartTag>
      <w:r w:rsidRPr="0076424C">
        <w:t>5.2</w:t>
      </w:r>
      <w:r w:rsidRPr="0076424C">
        <w:rPr>
          <w:b/>
        </w:rPr>
        <w:tab/>
        <w:t>Objective</w:t>
      </w:r>
    </w:p>
    <w:p w14:paraId="6E8615CC" w14:textId="158127DD" w:rsidR="00314B36" w:rsidRPr="0076424C" w:rsidRDefault="00314B36">
      <w:smartTag w:uri="urn:schemas-microsoft-com:office:smarttags" w:element="stockticker">
        <w:r w:rsidRPr="0076424C">
          <w:t>DOC</w:t>
        </w:r>
      </w:smartTag>
      <w:r w:rsidRPr="0076424C">
        <w:t>5.2.1</w:t>
      </w:r>
      <w:r w:rsidRPr="0076424C">
        <w:tab/>
        <w:t xml:space="preserve">The objective of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is to specify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requirement to test and/or monitor its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to ensure that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are not operating outside the technical parameters required by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t xml:space="preserve"> and/or the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s</w:t>
      </w:r>
      <w:r w:rsidRPr="0076424C">
        <w:t>.</w:t>
      </w:r>
    </w:p>
    <w:p w14:paraId="42C4D7D6" w14:textId="2C4A76DF" w:rsidR="0038403E" w:rsidRPr="0076424C" w:rsidRDefault="0038403E" w:rsidP="0038403E">
      <w:r>
        <w:t>DOC5.2.2</w:t>
      </w:r>
      <w:r>
        <w:tab/>
        <w:t xml:space="preserve">This DOC5 includes the necessary arrangements and actions to establish that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bCs/>
        </w:rPr>
        <w:t>s</w:t>
      </w:r>
      <w:r>
        <w:t xml:space="preserve"> who have a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t xml:space="preserve"> can provide the </w:t>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r>
        <w:t xml:space="preserve"> services that they have contracted to provide in accordance with OC9 of the </w:t>
      </w:r>
      <w:r w:rsidR="003D15CF">
        <w:rPr>
          <w:b/>
          <w:color w:val="2B579A"/>
          <w:shd w:val="clear" w:color="auto" w:fill="E6E6E6"/>
        </w:rPr>
        <w:fldChar w:fldCharType="begin"/>
      </w:r>
      <w:r w:rsidR="003D15CF">
        <w:instrText xml:space="preserve"> REF GridCode \h </w:instrText>
      </w:r>
      <w:r w:rsidR="003D15CF">
        <w:rPr>
          <w:b/>
          <w:color w:val="2B579A"/>
          <w:shd w:val="clear" w:color="auto" w:fill="E6E6E6"/>
        </w:rPr>
      </w:r>
      <w:r w:rsidR="003D15CF">
        <w:rPr>
          <w:b/>
          <w:color w:val="2B579A"/>
          <w:shd w:val="clear" w:color="auto" w:fill="E6E6E6"/>
        </w:rPr>
        <w:fldChar w:fldCharType="separate"/>
      </w:r>
      <w:r w:rsidR="005C572C" w:rsidRPr="0076424C">
        <w:rPr>
          <w:b/>
        </w:rPr>
        <w:t>Grid Code</w:t>
      </w:r>
      <w:r w:rsidR="003D15CF">
        <w:rPr>
          <w:b/>
          <w:color w:val="2B579A"/>
          <w:shd w:val="clear" w:color="auto" w:fill="E6E6E6"/>
        </w:rPr>
        <w:fldChar w:fldCharType="end"/>
      </w:r>
      <w:r>
        <w:t xml:space="preserve"> and DOC9</w:t>
      </w:r>
      <w:r w:rsidR="00726BE9">
        <w:t xml:space="preserve"> of the </w:t>
      </w:r>
      <w:r w:rsidR="00BD6E58">
        <w:rPr>
          <w:color w:val="2B579A"/>
          <w:shd w:val="clear" w:color="auto" w:fill="E6E6E6"/>
        </w:rPr>
        <w:fldChar w:fldCharType="begin"/>
      </w:r>
      <w:r w:rsidR="00BD6E58">
        <w:instrText xml:space="preserve"> REF DistributionCode \h </w:instrText>
      </w:r>
      <w:r w:rsidR="00BD6E58">
        <w:rPr>
          <w:color w:val="2B579A"/>
          <w:shd w:val="clear" w:color="auto" w:fill="E6E6E6"/>
        </w:rPr>
      </w:r>
      <w:r w:rsidR="00BD6E58">
        <w:rPr>
          <w:color w:val="2B579A"/>
          <w:shd w:val="clear" w:color="auto" w:fill="E6E6E6"/>
        </w:rPr>
        <w:fldChar w:fldCharType="separate"/>
      </w:r>
      <w:r w:rsidR="005C572C" w:rsidRPr="0076424C">
        <w:rPr>
          <w:b/>
        </w:rPr>
        <w:t>Distribution Code</w:t>
      </w:r>
      <w:r w:rsidR="00BD6E58">
        <w:rPr>
          <w:color w:val="2B579A"/>
          <w:shd w:val="clear" w:color="auto" w:fill="E6E6E6"/>
        </w:rPr>
        <w:fldChar w:fldCharType="end"/>
      </w:r>
      <w:r>
        <w:t>.</w:t>
      </w:r>
    </w:p>
    <w:p w14:paraId="6E8615CD" w14:textId="77777777" w:rsidR="00314B36" w:rsidRPr="0076424C" w:rsidRDefault="00314B36">
      <w:pPr>
        <w:rPr>
          <w:b/>
        </w:rPr>
      </w:pPr>
      <w:smartTag w:uri="urn:schemas-microsoft-com:office:smarttags" w:element="stockticker">
        <w:r w:rsidRPr="0076424C">
          <w:t>DOC</w:t>
        </w:r>
      </w:smartTag>
      <w:r w:rsidRPr="0076424C">
        <w:t>5.3</w:t>
      </w:r>
      <w:r w:rsidRPr="0076424C">
        <w:rPr>
          <w:b/>
        </w:rPr>
        <w:tab/>
        <w:t>Scope</w:t>
      </w:r>
    </w:p>
    <w:p w14:paraId="6E8615CE" w14:textId="4005DBAA" w:rsidR="00314B36" w:rsidRPr="0076424C" w:rsidRDefault="00314B36">
      <w:smartTag w:uri="urn:schemas-microsoft-com:office:smarttags" w:element="stockticker">
        <w:r w:rsidRPr="0076424C">
          <w:t>DOC</w:t>
        </w:r>
      </w:smartTag>
      <w:r w:rsidRPr="0076424C">
        <w:t>5.3.1</w:t>
      </w:r>
      <w:r w:rsidRPr="0076424C">
        <w:tab/>
        <w:t xml:space="preserve">This Distribution Operating Code applies to the following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5CF" w14:textId="72CB6311" w:rsidR="00314B36" w:rsidRPr="0076424C" w:rsidRDefault="00314B36">
      <w:pPr>
        <w:pStyle w:val="Indent1"/>
      </w:pPr>
      <w:r w:rsidRPr="0076424C">
        <w:t>(a)</w:t>
      </w:r>
      <w:r w:rsidRPr="0076424C">
        <w:rPr>
          <w:b/>
        </w:rPr>
        <w:tab/>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rPr>
        <w:t xml:space="preserve">s </w:t>
      </w:r>
      <w:r w:rsidRPr="0076424C">
        <w:t xml:space="preserve">(it is not intended that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Pr="0076424C">
        <w:t xml:space="preserve">will necessarily apply to small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rPr>
        <w:t>s</w:t>
      </w:r>
      <w:r w:rsidRPr="0076424C">
        <w:t xml:space="preserve"> individually - their obligations will generally be dealt with on their behalf by their </w:t>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76424C">
        <w:t>).</w:t>
      </w:r>
    </w:p>
    <w:p w14:paraId="6E8615D0" w14:textId="60655AF9" w:rsidR="00314B36" w:rsidRPr="0076424C" w:rsidRDefault="00314B36">
      <w:pPr>
        <w:pStyle w:val="Indent1"/>
      </w:pPr>
      <w:r w:rsidRPr="0076424C">
        <w:t>(b)</w:t>
      </w:r>
      <w:r w:rsidRPr="0076424C">
        <w:rPr>
          <w:b/>
        </w:rPr>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p>
    <w:p w14:paraId="6E8615D1" w14:textId="4A255015" w:rsidR="00314B36" w:rsidRPr="0076424C" w:rsidRDefault="00314B36">
      <w:pPr>
        <w:pStyle w:val="Indent1"/>
      </w:pPr>
      <w:r w:rsidRPr="0076424C">
        <w:t>(c)</w:t>
      </w:r>
      <w:r w:rsidRPr="0076424C">
        <w:rPr>
          <w:b/>
        </w:rPr>
        <w:tab/>
      </w:r>
      <w:r w:rsidR="008572B5">
        <w:rPr>
          <w:color w:val="2B579A"/>
          <w:shd w:val="clear" w:color="auto" w:fill="E6E6E6"/>
        </w:rPr>
        <w:fldChar w:fldCharType="begin"/>
      </w:r>
      <w:r w:rsidR="008572B5">
        <w:instrText xml:space="preserve"> REF OtherAuthorisedDistributor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Other Authorised Distributor</w:t>
      </w:r>
      <w:r w:rsidR="008572B5">
        <w:rPr>
          <w:color w:val="2B579A"/>
          <w:shd w:val="clear" w:color="auto" w:fill="E6E6E6"/>
        </w:rPr>
        <w:fldChar w:fldCharType="end"/>
      </w:r>
      <w:r w:rsidRPr="0076424C">
        <w:rPr>
          <w:b/>
        </w:rPr>
        <w:t xml:space="preserve"> </w:t>
      </w:r>
      <w:r w:rsidRPr="0076424C">
        <w:t xml:space="preserve">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5D2" w14:textId="43AC943E" w:rsidR="00314B36" w:rsidRPr="0076424C" w:rsidRDefault="00314B36">
      <w:pPr>
        <w:pStyle w:val="Indent1"/>
      </w:pPr>
      <w:r w:rsidRPr="0076424C">
        <w:t>(d)</w:t>
      </w:r>
      <w:r w:rsidRPr="0076424C">
        <w:rPr>
          <w:b/>
        </w:rPr>
        <w:tab/>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76424C">
        <w:rPr>
          <w:b/>
        </w:rPr>
        <w:t>s</w:t>
      </w:r>
      <w:r w:rsidRPr="0076424C">
        <w:t>.</w:t>
      </w:r>
    </w:p>
    <w:p w14:paraId="6E8615D3" w14:textId="50F8372B" w:rsidR="00314B36" w:rsidRPr="0076424C" w:rsidRDefault="00314B36">
      <w:pPr>
        <w:pStyle w:val="Indent1"/>
      </w:pPr>
      <w:r w:rsidRPr="0076424C">
        <w:t>(e)</w:t>
      </w:r>
      <w:r w:rsidRPr="0076424C">
        <w:rPr>
          <w:b/>
        </w:rPr>
        <w:tab/>
      </w:r>
      <w:r w:rsidR="008572B5">
        <w:rPr>
          <w:color w:val="2B579A"/>
          <w:shd w:val="clear" w:color="auto" w:fill="E6E6E6"/>
        </w:rPr>
        <w:fldChar w:fldCharType="begin"/>
      </w:r>
      <w:r w:rsidR="008572B5">
        <w:instrText xml:space="preserve"> REF MO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Meter Operator</w:t>
      </w:r>
      <w:r w:rsidR="008572B5">
        <w:rPr>
          <w:color w:val="2B579A"/>
          <w:shd w:val="clear" w:color="auto" w:fill="E6E6E6"/>
        </w:rPr>
        <w:fldChar w:fldCharType="end"/>
      </w:r>
      <w:r w:rsidRPr="0076424C">
        <w:rPr>
          <w:b/>
        </w:rPr>
        <w:t>s.</w:t>
      </w:r>
    </w:p>
    <w:p w14:paraId="6E8615D4" w14:textId="23A54DD1" w:rsidR="00314B36" w:rsidRPr="0076424C" w:rsidRDefault="00314B36" w:rsidP="002E10BD">
      <w:pPr>
        <w:keepNext/>
        <w:rPr>
          <w:b/>
        </w:rPr>
      </w:pPr>
      <w:smartTag w:uri="urn:schemas-microsoft-com:office:smarttags" w:element="stockticker">
        <w:r w:rsidRPr="0076424C">
          <w:lastRenderedPageBreak/>
          <w:t>DOC</w:t>
        </w:r>
      </w:smartTag>
      <w:r w:rsidRPr="0076424C">
        <w:t>5.4</w:t>
      </w:r>
      <w:r w:rsidRPr="0076424C">
        <w:rPr>
          <w:b/>
        </w:rPr>
        <w:tab/>
        <w:t xml:space="preserve">Procedure Related to </w:t>
      </w:r>
      <w:r w:rsidR="00585B3F">
        <w:rPr>
          <w:b/>
        </w:rPr>
        <w:t xml:space="preserve">Compliance and </w:t>
      </w:r>
      <w:r w:rsidRPr="0076424C">
        <w:rPr>
          <w:b/>
        </w:rPr>
        <w:t>Quality of Supply</w:t>
      </w:r>
    </w:p>
    <w:p w14:paraId="6E8615D5" w14:textId="5185AE16" w:rsidR="00314B36" w:rsidRPr="0076424C" w:rsidRDefault="00314B36">
      <w:smartTag w:uri="urn:schemas-microsoft-com:office:smarttags" w:element="stockticker">
        <w:r w:rsidRPr="0076424C">
          <w:t>DOC</w:t>
        </w:r>
      </w:smartTag>
      <w:r w:rsidRPr="0076424C">
        <w:t>5.4.1</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from time to time determine the need to test and/or monitor </w:t>
      </w:r>
      <w:r w:rsidR="00585B3F">
        <w:t xml:space="preserve">compliance and/or </w:t>
      </w:r>
      <w:r w:rsidRPr="0076424C">
        <w:t xml:space="preserve">the quality of supply at various points on its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5D6" w14:textId="238CF64D" w:rsidR="00314B36" w:rsidRPr="0076424C" w:rsidRDefault="00314B36">
      <w:smartTag w:uri="urn:schemas-microsoft-com:office:smarttags" w:element="stockticker">
        <w:r w:rsidRPr="0076424C">
          <w:t>DOC</w:t>
        </w:r>
      </w:smartTag>
      <w:r w:rsidRPr="0076424C">
        <w:t>5.4.2</w:t>
      </w:r>
      <w:r w:rsidRPr="0076424C">
        <w:tab/>
        <w:t xml:space="preserve">The requirement for specific testing and/or monitoring may be initiated by </w:t>
      </w:r>
      <w:r w:rsidR="00585B3F">
        <w:t xml:space="preserve">reasonable concerns relating to compliance with the </w:t>
      </w:r>
      <w:r w:rsidR="00585B3F">
        <w:rPr>
          <w:color w:val="2B579A"/>
          <w:shd w:val="clear" w:color="auto" w:fill="E6E6E6"/>
        </w:rPr>
        <w:fldChar w:fldCharType="begin"/>
      </w:r>
      <w:r w:rsidR="00585B3F">
        <w:instrText xml:space="preserve"> REF DistributionCode \h </w:instrText>
      </w:r>
      <w:r w:rsidR="00585B3F">
        <w:rPr>
          <w:color w:val="2B579A"/>
          <w:shd w:val="clear" w:color="auto" w:fill="E6E6E6"/>
        </w:rPr>
      </w:r>
      <w:r w:rsidR="00585B3F">
        <w:rPr>
          <w:color w:val="2B579A"/>
          <w:shd w:val="clear" w:color="auto" w:fill="E6E6E6"/>
        </w:rPr>
        <w:fldChar w:fldCharType="separate"/>
      </w:r>
      <w:r w:rsidR="005C572C" w:rsidRPr="0076424C">
        <w:rPr>
          <w:b/>
        </w:rPr>
        <w:t>Distribution Code</w:t>
      </w:r>
      <w:r w:rsidR="00585B3F">
        <w:rPr>
          <w:color w:val="2B579A"/>
          <w:shd w:val="clear" w:color="auto" w:fill="E6E6E6"/>
        </w:rPr>
        <w:fldChar w:fldCharType="end"/>
      </w:r>
      <w:r w:rsidR="00585B3F">
        <w:t xml:space="preserve"> and/or associated </w:t>
      </w:r>
      <w:r w:rsidR="00585B3F">
        <w:rPr>
          <w:color w:val="2B579A"/>
          <w:shd w:val="clear" w:color="auto" w:fill="E6E6E6"/>
        </w:rPr>
        <w:fldChar w:fldCharType="begin"/>
      </w:r>
      <w:r w:rsidR="00585B3F">
        <w:instrText xml:space="preserve"> REF Annex1Standard \h </w:instrText>
      </w:r>
      <w:r w:rsidR="00585B3F">
        <w:rPr>
          <w:color w:val="2B579A"/>
          <w:shd w:val="clear" w:color="auto" w:fill="E6E6E6"/>
        </w:rPr>
      </w:r>
      <w:r w:rsidR="00585B3F">
        <w:rPr>
          <w:color w:val="2B579A"/>
          <w:shd w:val="clear" w:color="auto" w:fill="E6E6E6"/>
        </w:rPr>
        <w:fldChar w:fldCharType="separate"/>
      </w:r>
      <w:r w:rsidR="005C572C" w:rsidRPr="0076424C">
        <w:rPr>
          <w:b/>
        </w:rPr>
        <w:t>Annex 1 Standard</w:t>
      </w:r>
      <w:r w:rsidR="00585B3F">
        <w:rPr>
          <w:color w:val="2B579A"/>
          <w:shd w:val="clear" w:color="auto" w:fill="E6E6E6"/>
        </w:rPr>
        <w:fldChar w:fldCharType="end"/>
      </w:r>
      <w:r w:rsidR="00585B3F">
        <w:t>s.  It may also be initiated by</w:t>
      </w:r>
      <w:r w:rsidR="00585B3F" w:rsidRPr="0076424C">
        <w:t xml:space="preserve"> </w:t>
      </w:r>
      <w:r w:rsidRPr="0076424C">
        <w:t xml:space="preserve">the receipt of complaints as to the quality of supply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496D362B" w14:textId="2296B733" w:rsidR="00585B3F" w:rsidRPr="0076424C" w:rsidRDefault="00585B3F" w:rsidP="00585B3F">
      <w:r>
        <w:t>DOC5.4.3</w:t>
      </w:r>
      <w:r>
        <w:tab/>
        <w:t xml:space="preserve">Where required by the </w:t>
      </w:r>
      <w:r>
        <w:rPr>
          <w:color w:val="2B579A"/>
          <w:shd w:val="clear" w:color="auto" w:fill="E6E6E6"/>
        </w:rPr>
        <w:fldChar w:fldCharType="begin"/>
      </w:r>
      <w:r>
        <w:instrText xml:space="preserve"> REF DNO \h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t xml:space="preserve"> the </w:t>
      </w:r>
      <w:r>
        <w:rPr>
          <w:color w:val="2B579A"/>
          <w:shd w:val="clear" w:color="auto" w:fill="E6E6E6"/>
        </w:rPr>
        <w:fldChar w:fldCharType="begin"/>
      </w:r>
      <w:r>
        <w:instrText xml:space="preserve"> REF User \h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t xml:space="preserve"> will undertake compliance tests as agreed with the </w:t>
      </w:r>
      <w:r>
        <w:rPr>
          <w:color w:val="2B579A"/>
          <w:shd w:val="clear" w:color="auto" w:fill="E6E6E6"/>
        </w:rPr>
        <w:fldChar w:fldCharType="begin"/>
      </w:r>
      <w:r>
        <w:instrText xml:space="preserve"> REF DNO \h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t xml:space="preserve"> and relevant and necessary for proving complianc</w:t>
      </w:r>
      <w:r w:rsidR="00592D07">
        <w:t>e</w:t>
      </w:r>
      <w:r>
        <w:t xml:space="preserve"> with the </w:t>
      </w:r>
      <w:r>
        <w:rPr>
          <w:color w:val="2B579A"/>
          <w:shd w:val="clear" w:color="auto" w:fill="E6E6E6"/>
        </w:rPr>
        <w:fldChar w:fldCharType="begin"/>
      </w:r>
      <w:r>
        <w:instrText xml:space="preserve"> REF DistributionCode \h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t xml:space="preserve"> and/or associated </w:t>
      </w:r>
      <w:r>
        <w:rPr>
          <w:color w:val="2B579A"/>
          <w:shd w:val="clear" w:color="auto" w:fill="E6E6E6"/>
        </w:rPr>
        <w:fldChar w:fldCharType="begin"/>
      </w:r>
      <w:r>
        <w:instrText xml:space="preserve"> REF Annex1Standard \h </w:instrText>
      </w:r>
      <w:r>
        <w:rPr>
          <w:color w:val="2B579A"/>
          <w:shd w:val="clear" w:color="auto" w:fill="E6E6E6"/>
        </w:rPr>
      </w:r>
      <w:r>
        <w:rPr>
          <w:color w:val="2B579A"/>
          <w:shd w:val="clear" w:color="auto" w:fill="E6E6E6"/>
        </w:rPr>
        <w:fldChar w:fldCharType="separate"/>
      </w:r>
      <w:r w:rsidR="005C572C" w:rsidRPr="0076424C">
        <w:rPr>
          <w:b/>
        </w:rPr>
        <w:t>Annex 1 Standard</w:t>
      </w:r>
      <w:r>
        <w:rPr>
          <w:color w:val="2B579A"/>
          <w:shd w:val="clear" w:color="auto" w:fill="E6E6E6"/>
        </w:rPr>
        <w:fldChar w:fldCharType="end"/>
      </w:r>
      <w:r>
        <w:t>s.</w:t>
      </w:r>
    </w:p>
    <w:p w14:paraId="6E8615D7" w14:textId="6C51BCF3" w:rsidR="00314B36" w:rsidRPr="0076424C" w:rsidRDefault="00314B36">
      <w:smartTag w:uri="urn:schemas-microsoft-com:office:smarttags" w:element="stockticker">
        <w:r w:rsidRPr="0076424C">
          <w:t>DOC</w:t>
        </w:r>
      </w:smartTag>
      <w:r w:rsidRPr="0076424C">
        <w:t>5.4.</w:t>
      </w:r>
      <w:r w:rsidR="00585B3F">
        <w:t>4</w:t>
      </w:r>
      <w:r w:rsidRPr="0076424C">
        <w:tab/>
        <w:t xml:space="preserve">In certain situations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require the testing and/or monitoring to take place at the point of connection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5D8" w14:textId="47EAC566" w:rsidR="00314B36" w:rsidRPr="0076424C" w:rsidRDefault="00314B36">
      <w:smartTag w:uri="urn:schemas-microsoft-com:office:smarttags" w:element="stockticker">
        <w:r w:rsidRPr="0076424C">
          <w:t>DOC</w:t>
        </w:r>
      </w:smartTag>
      <w:r w:rsidRPr="0076424C">
        <w:t>5.4.</w:t>
      </w:r>
      <w:r w:rsidR="00585B3F">
        <w:t>5</w:t>
      </w:r>
      <w:r w:rsidRPr="0076424C">
        <w:tab/>
        <w:t xml:space="preserve">Where testing and/or monitoring is required at the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advise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involved and will make available the results of such tests to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w:t>
      </w:r>
    </w:p>
    <w:p w14:paraId="6E8615D9" w14:textId="0C95C0A7" w:rsidR="00314B36" w:rsidRPr="0076424C" w:rsidRDefault="00314B36">
      <w:smartTag w:uri="urn:schemas-microsoft-com:office:smarttags" w:element="stockticker">
        <w:r w:rsidRPr="0076424C">
          <w:t>DOC</w:t>
        </w:r>
      </w:smartTag>
      <w:r w:rsidRPr="0076424C">
        <w:t>5.4.</w:t>
      </w:r>
      <w:r w:rsidR="00585B3F">
        <w:t>6</w:t>
      </w:r>
      <w:r w:rsidRPr="0076424C">
        <w:tab/>
        <w:t xml:space="preserve">Where the results of such tests show that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is operating outside the technical parameters specified in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will be informed accordingly.</w:t>
      </w:r>
    </w:p>
    <w:p w14:paraId="6E8615DA" w14:textId="34512749" w:rsidR="00314B36" w:rsidRPr="0076424C" w:rsidRDefault="00314B36">
      <w:smartTag w:uri="urn:schemas-microsoft-com:office:smarttags" w:element="stockticker">
        <w:r w:rsidRPr="0076424C">
          <w:t>DOC</w:t>
        </w:r>
      </w:smartTag>
      <w:r w:rsidRPr="0076424C">
        <w:t>5.4.</w:t>
      </w:r>
      <w:r w:rsidR="00585B3F">
        <w:t>7</w:t>
      </w:r>
      <w:r w:rsidRPr="0076424C">
        <w:tab/>
        <w:t xml:space="preserve">Where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requests, a retest will be carried out and the test witnessed by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representative.</w:t>
      </w:r>
    </w:p>
    <w:p w14:paraId="6E8615DB" w14:textId="032E204E" w:rsidR="00314B36" w:rsidRPr="0076424C" w:rsidRDefault="00314B36">
      <w:smartTag w:uri="urn:schemas-microsoft-com:office:smarttags" w:element="stockticker">
        <w:r w:rsidRPr="0076424C">
          <w:t>DOC</w:t>
        </w:r>
      </w:smartTag>
      <w:r w:rsidRPr="0076424C">
        <w:t>5.4.</w:t>
      </w:r>
      <w:r w:rsidR="00585B3F">
        <w:t>8</w:t>
      </w:r>
      <w:r w:rsidRPr="0076424C">
        <w:tab/>
        <w:t xml:space="preserve">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shown to be operating outside the limits specified in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t xml:space="preserve"> will rectify the situation or disconnect the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causing the problem from its electrical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immediately or within such time as is agreed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5DC" w14:textId="4D923BB3" w:rsidR="00314B36" w:rsidRPr="0076424C" w:rsidRDefault="00314B36">
      <w:smartTag w:uri="urn:schemas-microsoft-com:office:smarttags" w:element="stockticker">
        <w:r w:rsidRPr="0076424C">
          <w:t>DOC</w:t>
        </w:r>
      </w:smartTag>
      <w:r w:rsidRPr="0076424C">
        <w:t>5.4.</w:t>
      </w:r>
      <w:r w:rsidR="00585B3F">
        <w:t>9</w:t>
      </w:r>
      <w:r w:rsidRPr="0076424C">
        <w:tab/>
        <w:t xml:space="preserve">Continued failure to rectify the situation will result in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being disconnected or de-energised in accordance with the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t xml:space="preserve"> from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either as a breach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or through the authority of the </w:t>
      </w:r>
      <w:r w:rsidR="008572B5">
        <w:rPr>
          <w:color w:val="2B579A"/>
          <w:shd w:val="clear" w:color="auto" w:fill="E6E6E6"/>
        </w:rPr>
        <w:fldChar w:fldCharType="begin"/>
      </w:r>
      <w:r w:rsidR="008572B5">
        <w:instrText xml:space="preserve"> REF ESQCR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ESQCR</w:t>
      </w:r>
      <w:r w:rsidR="008572B5">
        <w:rPr>
          <w:color w:val="2B579A"/>
          <w:shd w:val="clear" w:color="auto" w:fill="E6E6E6"/>
        </w:rPr>
        <w:fldChar w:fldCharType="end"/>
      </w:r>
      <w:r w:rsidRPr="0076424C">
        <w:t>, where appropriate.</w:t>
      </w:r>
    </w:p>
    <w:p w14:paraId="6E8615DD" w14:textId="5E15108E" w:rsidR="00314B36" w:rsidRPr="0076424C" w:rsidRDefault="00314B36">
      <w:pPr>
        <w:rPr>
          <w:b/>
        </w:rPr>
      </w:pPr>
      <w:smartTag w:uri="urn:schemas-microsoft-com:office:smarttags" w:element="stockticker">
        <w:r w:rsidRPr="0076424C">
          <w:t>DOC</w:t>
        </w:r>
      </w:smartTag>
      <w:r w:rsidRPr="0076424C">
        <w:t>5.5</w:t>
      </w:r>
      <w:r w:rsidRPr="0076424C">
        <w:rPr>
          <w:b/>
        </w:rPr>
        <w:tab/>
        <w:t xml:space="preserve">Procedure Related to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rPr>
          <w:b/>
        </w:rPr>
        <w:t xml:space="preserve"> </w:t>
      </w:r>
      <w:proofErr w:type="gramStart"/>
      <w:r w:rsidRPr="0076424C">
        <w:rPr>
          <w:b/>
        </w:rPr>
        <w:t>Parameters</w:t>
      </w:r>
      <w:proofErr w:type="gramEnd"/>
    </w:p>
    <w:p w14:paraId="6E8615DE" w14:textId="0DAE80E2" w:rsidR="00314B36" w:rsidRPr="0076424C" w:rsidRDefault="00314B36">
      <w:smartTag w:uri="urn:schemas-microsoft-com:office:smarttags" w:element="stockticker">
        <w:r w:rsidRPr="0076424C">
          <w:t>DOC</w:t>
        </w:r>
      </w:smartTag>
      <w:r w:rsidRPr="0076424C">
        <w:t>5.5.1</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from time to time will monitor the effect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5DF" w14:textId="50F3EAD4" w:rsidR="00314B36" w:rsidRPr="0076424C" w:rsidRDefault="00314B36">
      <w:smartTag w:uri="urn:schemas-microsoft-com:office:smarttags" w:element="stockticker">
        <w:r w:rsidRPr="0076424C">
          <w:t>DOC</w:t>
        </w:r>
      </w:smartTag>
      <w:r w:rsidRPr="0076424C">
        <w:t>5.5.2</w:t>
      </w:r>
      <w:r w:rsidRPr="0076424C">
        <w:tab/>
        <w:t xml:space="preserve">The monitoring will normally be related to amount of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transferred across the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t>.</w:t>
      </w:r>
    </w:p>
    <w:p w14:paraId="6E8615E0" w14:textId="2C48621B" w:rsidR="00314B36" w:rsidRPr="0076424C" w:rsidRDefault="00314B36">
      <w:smartTag w:uri="urn:schemas-microsoft-com:office:smarttags" w:element="stockticker">
        <w:r w:rsidRPr="0076424C">
          <w:t>DOC</w:t>
        </w:r>
      </w:smartTag>
      <w:r w:rsidRPr="0076424C">
        <w:t>5.5.3</w:t>
      </w:r>
      <w:r w:rsidRPr="0076424C">
        <w:tab/>
        <w:t xml:space="preserve">Where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is exporting to or importing from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in excess of the parameters in the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inform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and where appropriate demonstrate the results of such monitoring.</w:t>
      </w:r>
    </w:p>
    <w:p w14:paraId="6E8615E1" w14:textId="680EE1A7" w:rsidR="00314B36" w:rsidRPr="0076424C" w:rsidRDefault="00314B36">
      <w:smartTag w:uri="urn:schemas-microsoft-com:office:smarttags" w:element="stockticker">
        <w:r w:rsidRPr="0076424C">
          <w:t>DOC</w:t>
        </w:r>
      </w:smartTag>
      <w:r w:rsidRPr="0076424C">
        <w:t>5.5.4</w:t>
      </w:r>
      <w:r w:rsidRPr="0076424C">
        <w:tab/>
        <w:t xml:space="preserve">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may request technical information on the method of monitoring and, if necessary, request another method reasonably acceptable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5E2" w14:textId="4659F267" w:rsidR="00314B36" w:rsidRPr="0076424C" w:rsidRDefault="00314B36">
      <w:smartTag w:uri="urn:schemas-microsoft-com:office:smarttags" w:element="stockticker">
        <w:r w:rsidRPr="0076424C">
          <w:lastRenderedPageBreak/>
          <w:t>DOC</w:t>
        </w:r>
      </w:smartTag>
      <w:r w:rsidRPr="0076424C">
        <w:t>5.5.5</w:t>
      </w:r>
      <w:r w:rsidRPr="0076424C">
        <w:tab/>
        <w:t xml:space="preserve">Where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is operating outside the specified parameters,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will immediately restrict the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transfers to within the specified parameters.</w:t>
      </w:r>
    </w:p>
    <w:p w14:paraId="6E8615E3" w14:textId="6BEACDFB" w:rsidR="00314B36" w:rsidRPr="0076424C" w:rsidRDefault="00314B36">
      <w:smartTag w:uri="urn:schemas-microsoft-com:office:smarttags" w:element="stockticker">
        <w:r w:rsidRPr="0076424C">
          <w:t>DOC</w:t>
        </w:r>
      </w:smartTag>
      <w:r w:rsidRPr="0076424C">
        <w:t>5.5.6</w:t>
      </w:r>
      <w:r w:rsidRPr="0076424C">
        <w:tab/>
        <w:t xml:space="preserve">Where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requires increased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76424C">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76424C">
        <w:t xml:space="preserve"> in excess of the physical capacity of the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will restrict power transfers to those specified in the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t xml:space="preserve"> until a modified </w:t>
      </w:r>
      <w:r w:rsidR="008572B5">
        <w:rPr>
          <w:color w:val="2B579A"/>
          <w:shd w:val="clear" w:color="auto" w:fill="E6E6E6"/>
        </w:rPr>
        <w:fldChar w:fldCharType="begin"/>
      </w:r>
      <w:r w:rsidR="008572B5">
        <w:instrText xml:space="preserve"> REF ConnectionAgreement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Agreement</w:t>
      </w:r>
      <w:r w:rsidR="008572B5">
        <w:rPr>
          <w:color w:val="2B579A"/>
          <w:shd w:val="clear" w:color="auto" w:fill="E6E6E6"/>
        </w:rPr>
        <w:fldChar w:fldCharType="end"/>
      </w:r>
      <w:r w:rsidRPr="0076424C">
        <w:t xml:space="preserve"> has been applied for from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physically established.</w:t>
      </w:r>
    </w:p>
    <w:p w14:paraId="6E8615E4" w14:textId="76B02A4F" w:rsidR="00314B36" w:rsidRPr="0076424C" w:rsidRDefault="00314B36" w:rsidP="008365B0">
      <w:pPr>
        <w:keepNext/>
        <w:autoSpaceDE w:val="0"/>
        <w:autoSpaceDN w:val="0"/>
        <w:adjustRightInd w:val="0"/>
        <w:ind w:left="993" w:hanging="993"/>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 xml:space="preserve">5.6 </w:t>
      </w:r>
      <w:r w:rsidR="008365B0">
        <w:rPr>
          <w:b/>
          <w:bCs/>
          <w:szCs w:val="24"/>
          <w:lang w:val="en-US"/>
        </w:rPr>
        <w:tab/>
      </w:r>
      <w:r w:rsidRPr="0076424C">
        <w:rPr>
          <w:b/>
          <w:bCs/>
          <w:szCs w:val="24"/>
          <w:lang w:val="en-US"/>
        </w:rPr>
        <w:t>Grid Code Compliance for Medium Power Stations</w:t>
      </w:r>
      <w:r w:rsidR="00955C0E" w:rsidRPr="0076424C">
        <w:rPr>
          <w:b/>
          <w:snapToGrid w:val="0"/>
        </w:rPr>
        <w:t xml:space="preserve"> not subject to an embedded generation agreement</w:t>
      </w:r>
    </w:p>
    <w:p w14:paraId="6E8615E5" w14:textId="77777777" w:rsidR="00314B36" w:rsidRPr="0076424C" w:rsidRDefault="00314B36">
      <w:pPr>
        <w:keepNext/>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 xml:space="preserve">5.6.1 Procedure For Compliance </w:t>
      </w:r>
    </w:p>
    <w:p w14:paraId="6E8615E6" w14:textId="5E518971"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5.6.1.1</w:t>
      </w:r>
      <w:r w:rsidRPr="0076424C">
        <w:rPr>
          <w:snapToGrid w:val="0"/>
        </w:rPr>
        <w:tab/>
      </w:r>
      <w:del w:id="727" w:author="Shaheeni Vekaria" w:date="2024-04-17T13:23:00Z">
        <w:r w:rsidR="00BF7698" w:rsidDel="00B427D1">
          <w:rPr>
            <w:color w:val="2B579A"/>
            <w:szCs w:val="24"/>
            <w:shd w:val="clear" w:color="auto" w:fill="E6E6E6"/>
          </w:rPr>
          <w:fldChar w:fldCharType="begin"/>
        </w:r>
        <w:r w:rsidR="00BF7698" w:rsidDel="00B427D1">
          <w:rPr>
            <w:szCs w:val="24"/>
          </w:rPr>
          <w:delInstrText xml:space="preserve"> REF NGESO \h </w:delInstrText>
        </w:r>
        <w:r w:rsidR="00BF7698" w:rsidDel="00B427D1">
          <w:rPr>
            <w:color w:val="2B579A"/>
            <w:szCs w:val="24"/>
            <w:shd w:val="clear" w:color="auto" w:fill="E6E6E6"/>
          </w:rPr>
        </w:r>
        <w:r w:rsidR="00BF7698" w:rsidDel="00B427D1">
          <w:rPr>
            <w:color w:val="2B579A"/>
            <w:szCs w:val="24"/>
            <w:shd w:val="clear" w:color="auto" w:fill="E6E6E6"/>
          </w:rPr>
          <w:fldChar w:fldCharType="separate"/>
        </w:r>
        <w:r w:rsidR="005C572C" w:rsidDel="00B427D1">
          <w:rPr>
            <w:b/>
          </w:rPr>
          <w:delText>NGESO</w:delText>
        </w:r>
        <w:r w:rsidR="00BF7698" w:rsidDel="00B427D1">
          <w:rPr>
            <w:color w:val="2B579A"/>
            <w:szCs w:val="24"/>
            <w:shd w:val="clear" w:color="auto" w:fill="E6E6E6"/>
          </w:rPr>
          <w:fldChar w:fldCharType="end"/>
        </w:r>
        <w:r w:rsidR="00BF7698" w:rsidDel="00B427D1">
          <w:rPr>
            <w:szCs w:val="24"/>
          </w:rPr>
          <w:delText xml:space="preserve"> </w:delText>
        </w:r>
      </w:del>
      <w:ins w:id="728" w:author="Shaheeni Vekaria" w:date="2024-04-17T13:23:00Z">
        <w:r w:rsidR="00B427D1">
          <w:rPr>
            <w:szCs w:val="24"/>
          </w:rPr>
          <w:t xml:space="preserve">The </w:t>
        </w:r>
        <w:r w:rsidR="00B427D1" w:rsidRPr="00B427D1">
          <w:rPr>
            <w:b/>
            <w:color w:val="2B579A"/>
            <w:szCs w:val="24"/>
            <w:shd w:val="clear" w:color="auto" w:fill="E6E6E6"/>
            <w:rPrChange w:id="729" w:author="Shaheeni Vekaria" w:date="2024-04-17T13:23:00Z">
              <w:rPr>
                <w:szCs w:val="24"/>
              </w:rPr>
            </w:rPrChange>
          </w:rPr>
          <w:t>ISOP</w:t>
        </w:r>
        <w:r w:rsidR="00B427D1">
          <w:rPr>
            <w:szCs w:val="24"/>
          </w:rPr>
          <w:t xml:space="preserve"> </w:t>
        </w:r>
      </w:ins>
      <w:r w:rsidRPr="0076424C">
        <w:rPr>
          <w:snapToGrid w:val="0"/>
        </w:rPr>
        <w:t xml:space="preserve">may, from time to time, but generally not more than twice in any calendar year, request that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procure from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a statement confirming compliance with the relevant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napToGrid w:val="0"/>
        </w:rPr>
        <w:t xml:space="preserve"> Connection Conditions at the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snapToGrid w:val="0"/>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snapToGrid w:val="0"/>
        </w:rPr>
        <w:t xml:space="preserve"> </w:t>
      </w:r>
      <w:r w:rsidR="00955C0E" w:rsidRPr="0076424C">
        <w:rPr>
          <w:snapToGrid w:val="0"/>
        </w:rPr>
        <w:t xml:space="preserve">not subject to an embedded generation agreement </w:t>
      </w:r>
      <w:r w:rsidRPr="0076424C">
        <w:rPr>
          <w:snapToGrid w:val="0"/>
        </w:rPr>
        <w:t xml:space="preserve">in question.  Such requests will generally, but not necessarily, be contingent on the issues raised in </w:t>
      </w:r>
      <w:smartTag w:uri="urn:schemas-microsoft-com:office:smarttags" w:element="stockticker">
        <w:r w:rsidRPr="0076424C">
          <w:rPr>
            <w:snapToGrid w:val="0"/>
          </w:rPr>
          <w:t>DOC</w:t>
        </w:r>
      </w:smartTag>
      <w:r w:rsidRPr="0076424C">
        <w:rPr>
          <w:snapToGrid w:val="0"/>
        </w:rPr>
        <w:t>6.5.3.3 below.</w:t>
      </w:r>
    </w:p>
    <w:p w14:paraId="6E8615E7" w14:textId="7201BF35"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5.6.1.2</w:t>
      </w:r>
      <w:r w:rsidRPr="0076424C">
        <w:rPr>
          <w:snapToGrid w:val="0"/>
        </w:rPr>
        <w:tab/>
        <w:t xml:space="preserve">On request from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in furtherance of </w:t>
      </w:r>
      <w:smartTag w:uri="urn:schemas-microsoft-com:office:smarttags" w:element="stockticker">
        <w:r w:rsidRPr="0076424C">
          <w:rPr>
            <w:snapToGrid w:val="0"/>
          </w:rPr>
          <w:t>DOC</w:t>
        </w:r>
      </w:smartTag>
      <w:r w:rsidRPr="0076424C">
        <w:rPr>
          <w:snapToGrid w:val="0"/>
        </w:rPr>
        <w:t>5.6.1</w:t>
      </w:r>
      <w:r w:rsidR="00955C0E" w:rsidRPr="0076424C">
        <w:rPr>
          <w:snapToGrid w:val="0"/>
        </w:rPr>
        <w:t>.1</w:t>
      </w:r>
      <w:r w:rsidRPr="0076424C">
        <w:rPr>
          <w:snapToGrid w:val="0"/>
        </w:rPr>
        <w:t xml:space="preserve"> above or at other times not generally more than twice per calendar year,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will provide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a statement with appropriate supporting evidence of compliance with the relevant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napToGrid w:val="0"/>
        </w:rPr>
        <w:t xml:space="preserve"> requirements.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will immediately submit this information to</w:t>
      </w:r>
      <w:r w:rsidR="001B7A64" w:rsidRPr="0076424C">
        <w:rPr>
          <w:szCs w:val="24"/>
        </w:rPr>
        <w:t xml:space="preserve"> </w:t>
      </w:r>
      <w:del w:id="730" w:author="Shaheeni Vekaria" w:date="2024-04-17T13:23:00Z">
        <w:r w:rsidR="001B7A64" w:rsidDel="006311B4">
          <w:rPr>
            <w:color w:val="2B579A"/>
            <w:szCs w:val="24"/>
            <w:shd w:val="clear" w:color="auto" w:fill="E6E6E6"/>
          </w:rPr>
          <w:fldChar w:fldCharType="begin"/>
        </w:r>
        <w:r w:rsidR="001B7A64" w:rsidDel="006311B4">
          <w:rPr>
            <w:szCs w:val="24"/>
          </w:rPr>
          <w:delInstrText xml:space="preserve"> REF NGESO \h </w:delInstrText>
        </w:r>
        <w:r w:rsidR="001B7A64" w:rsidDel="006311B4">
          <w:rPr>
            <w:color w:val="2B579A"/>
            <w:szCs w:val="24"/>
            <w:shd w:val="clear" w:color="auto" w:fill="E6E6E6"/>
          </w:rPr>
        </w:r>
        <w:r w:rsidR="001B7A64" w:rsidDel="006311B4">
          <w:rPr>
            <w:color w:val="2B579A"/>
            <w:szCs w:val="24"/>
            <w:shd w:val="clear" w:color="auto" w:fill="E6E6E6"/>
          </w:rPr>
          <w:fldChar w:fldCharType="separate"/>
        </w:r>
        <w:r w:rsidR="005C572C" w:rsidDel="006311B4">
          <w:rPr>
            <w:b/>
          </w:rPr>
          <w:delText>NGESO</w:delText>
        </w:r>
        <w:r w:rsidR="001B7A64" w:rsidDel="006311B4">
          <w:rPr>
            <w:color w:val="2B579A"/>
            <w:szCs w:val="24"/>
            <w:shd w:val="clear" w:color="auto" w:fill="E6E6E6"/>
          </w:rPr>
          <w:fldChar w:fldCharType="end"/>
        </w:r>
      </w:del>
      <w:ins w:id="731" w:author="Shaheeni Vekaria" w:date="2024-04-17T13:23:00Z">
        <w:r w:rsidR="006311B4">
          <w:rPr>
            <w:szCs w:val="24"/>
          </w:rPr>
          <w:t xml:space="preserve">the </w:t>
        </w:r>
        <w:r w:rsidR="006311B4" w:rsidRPr="006311B4">
          <w:rPr>
            <w:b/>
            <w:color w:val="2B579A"/>
            <w:szCs w:val="24"/>
            <w:shd w:val="clear" w:color="auto" w:fill="E6E6E6"/>
            <w:rPrChange w:id="732" w:author="Shaheeni Vekaria" w:date="2024-04-17T13:23:00Z">
              <w:rPr>
                <w:szCs w:val="24"/>
              </w:rPr>
            </w:rPrChange>
          </w:rPr>
          <w:t>ISOP</w:t>
        </w:r>
      </w:ins>
      <w:r w:rsidRPr="0076424C">
        <w:rPr>
          <w:snapToGrid w:val="0"/>
        </w:rPr>
        <w:t xml:space="preserve">.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is at liberty to submit the data directly to</w:t>
      </w:r>
      <w:r w:rsidR="001B7A64" w:rsidRPr="0076424C">
        <w:rPr>
          <w:szCs w:val="24"/>
        </w:rPr>
        <w:t xml:space="preserve"> </w:t>
      </w:r>
      <w:del w:id="733" w:author="Shaheeni Vekaria" w:date="2024-04-17T13:23:00Z">
        <w:r w:rsidR="001B7A64" w:rsidDel="006311B4">
          <w:rPr>
            <w:color w:val="2B579A"/>
            <w:szCs w:val="24"/>
            <w:shd w:val="clear" w:color="auto" w:fill="E6E6E6"/>
          </w:rPr>
          <w:fldChar w:fldCharType="begin"/>
        </w:r>
        <w:r w:rsidR="001B7A64" w:rsidDel="006311B4">
          <w:rPr>
            <w:szCs w:val="24"/>
          </w:rPr>
          <w:delInstrText xml:space="preserve"> REF NGESO \h </w:delInstrText>
        </w:r>
        <w:r w:rsidR="001B7A64" w:rsidDel="006311B4">
          <w:rPr>
            <w:color w:val="2B579A"/>
            <w:szCs w:val="24"/>
            <w:shd w:val="clear" w:color="auto" w:fill="E6E6E6"/>
          </w:rPr>
        </w:r>
        <w:r w:rsidR="001B7A64" w:rsidDel="006311B4">
          <w:rPr>
            <w:color w:val="2B579A"/>
            <w:szCs w:val="24"/>
            <w:shd w:val="clear" w:color="auto" w:fill="E6E6E6"/>
          </w:rPr>
          <w:fldChar w:fldCharType="separate"/>
        </w:r>
        <w:r w:rsidR="005C572C" w:rsidDel="006311B4">
          <w:rPr>
            <w:b/>
          </w:rPr>
          <w:delText>NGESO</w:delText>
        </w:r>
        <w:r w:rsidR="001B7A64" w:rsidDel="006311B4">
          <w:rPr>
            <w:color w:val="2B579A"/>
            <w:szCs w:val="24"/>
            <w:shd w:val="clear" w:color="auto" w:fill="E6E6E6"/>
          </w:rPr>
          <w:fldChar w:fldCharType="end"/>
        </w:r>
      </w:del>
      <w:ins w:id="734" w:author="Shaheeni Vekaria" w:date="2024-04-17T13:23:00Z">
        <w:r w:rsidR="006311B4">
          <w:rPr>
            <w:szCs w:val="24"/>
          </w:rPr>
          <w:t xml:space="preserve">the </w:t>
        </w:r>
        <w:r w:rsidR="006311B4" w:rsidRPr="006311B4">
          <w:rPr>
            <w:b/>
            <w:color w:val="2B579A"/>
            <w:szCs w:val="24"/>
            <w:shd w:val="clear" w:color="auto" w:fill="E6E6E6"/>
            <w:rPrChange w:id="735" w:author="Shaheeni Vekaria" w:date="2024-04-17T13:23:00Z">
              <w:rPr>
                <w:szCs w:val="24"/>
              </w:rPr>
            </w:rPrChange>
          </w:rPr>
          <w:t>ISOP</w:t>
        </w:r>
      </w:ins>
      <w:r w:rsidRPr="0076424C">
        <w:rPr>
          <w:snapToGrid w:val="0"/>
        </w:rPr>
        <w:t xml:space="preserve">, but a copy must be submitted in parallel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w:t>
      </w:r>
    </w:p>
    <w:p w14:paraId="6E8615E8" w14:textId="19F89391" w:rsidR="00314B36" w:rsidRPr="0076424C" w:rsidRDefault="00314B36">
      <w:pPr>
        <w:rPr>
          <w:snapToGrid w:val="0"/>
        </w:rPr>
      </w:pPr>
      <w:bookmarkStart w:id="736" w:name="OLE_LINK1"/>
      <w:smartTag w:uri="urn:schemas-microsoft-com:office:smarttags" w:element="stockticker">
        <w:r w:rsidRPr="0076424C">
          <w:rPr>
            <w:snapToGrid w:val="0"/>
          </w:rPr>
          <w:t>DOC</w:t>
        </w:r>
      </w:smartTag>
      <w:r w:rsidRPr="0076424C">
        <w:rPr>
          <w:snapToGrid w:val="0"/>
        </w:rPr>
        <w:t>5.6.1.3</w:t>
      </w:r>
      <w:r w:rsidRPr="0076424C">
        <w:rPr>
          <w:snapToGrid w:val="0"/>
        </w:rPr>
        <w:tab/>
        <w:t>In the event that in</w:t>
      </w:r>
      <w:r w:rsidR="001B7A64" w:rsidRPr="0076424C">
        <w:rPr>
          <w:szCs w:val="24"/>
        </w:rPr>
        <w:t xml:space="preserve"> </w:t>
      </w:r>
      <w:del w:id="737" w:author="Shaheeni Vekaria" w:date="2024-04-17T13:24:00Z">
        <w:r w:rsidR="001B7A64" w:rsidDel="00210A78">
          <w:rPr>
            <w:color w:val="2B579A"/>
            <w:szCs w:val="24"/>
            <w:shd w:val="clear" w:color="auto" w:fill="E6E6E6"/>
          </w:rPr>
          <w:fldChar w:fldCharType="begin"/>
        </w:r>
        <w:r w:rsidR="001B7A64" w:rsidDel="00210A78">
          <w:rPr>
            <w:szCs w:val="24"/>
          </w:rPr>
          <w:delInstrText xml:space="preserve"> REF NGESO \h </w:delInstrText>
        </w:r>
        <w:r w:rsidR="001B7A64" w:rsidDel="00210A78">
          <w:rPr>
            <w:color w:val="2B579A"/>
            <w:szCs w:val="24"/>
            <w:shd w:val="clear" w:color="auto" w:fill="E6E6E6"/>
          </w:rPr>
        </w:r>
        <w:r w:rsidR="001B7A64" w:rsidDel="00210A78">
          <w:rPr>
            <w:color w:val="2B579A"/>
            <w:szCs w:val="24"/>
            <w:shd w:val="clear" w:color="auto" w:fill="E6E6E6"/>
          </w:rPr>
          <w:fldChar w:fldCharType="separate"/>
        </w:r>
        <w:r w:rsidR="005C572C" w:rsidDel="00210A78">
          <w:rPr>
            <w:b/>
          </w:rPr>
          <w:delText>NGESO</w:delText>
        </w:r>
        <w:r w:rsidR="001B7A64" w:rsidDel="00210A78">
          <w:rPr>
            <w:color w:val="2B579A"/>
            <w:szCs w:val="24"/>
            <w:shd w:val="clear" w:color="auto" w:fill="E6E6E6"/>
          </w:rPr>
          <w:fldChar w:fldCharType="end"/>
        </w:r>
        <w:r w:rsidRPr="0076424C" w:rsidDel="00210A78">
          <w:rPr>
            <w:b/>
            <w:snapToGrid w:val="0"/>
          </w:rPr>
          <w:delText xml:space="preserve">'s </w:delText>
        </w:r>
      </w:del>
      <w:ins w:id="738" w:author="Shaheeni Vekaria" w:date="2024-04-17T13:24:00Z">
        <w:r w:rsidR="00210A78">
          <w:rPr>
            <w:szCs w:val="24"/>
          </w:rPr>
          <w:t xml:space="preserve">the </w:t>
        </w:r>
        <w:r w:rsidR="00210A78" w:rsidRPr="00210A78">
          <w:rPr>
            <w:b/>
            <w:color w:val="2B579A"/>
            <w:szCs w:val="24"/>
            <w:shd w:val="clear" w:color="auto" w:fill="E6E6E6"/>
            <w:rPrChange w:id="739" w:author="Shaheeni Vekaria" w:date="2024-04-17T13:24:00Z">
              <w:rPr>
                <w:szCs w:val="24"/>
              </w:rPr>
            </w:rPrChange>
          </w:rPr>
          <w:t>ISOP</w:t>
        </w:r>
        <w:r w:rsidR="00210A78">
          <w:rPr>
            <w:b/>
            <w:bCs/>
            <w:szCs w:val="24"/>
          </w:rPr>
          <w:t>’s</w:t>
        </w:r>
        <w:r w:rsidR="00210A78" w:rsidRPr="0076424C">
          <w:rPr>
            <w:b/>
            <w:snapToGrid w:val="0"/>
          </w:rPr>
          <w:t xml:space="preserve"> </w:t>
        </w:r>
      </w:ins>
      <w:r w:rsidRPr="0076424C">
        <w:rPr>
          <w:snapToGrid w:val="0"/>
        </w:rPr>
        <w:t xml:space="preserve">view an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rPr>
        <w:t xml:space="preserve"> </w:t>
      </w:r>
      <w:r w:rsidRPr="0076424C">
        <w:rPr>
          <w:snapToGrid w:val="0"/>
        </w:rPr>
        <w:t xml:space="preserve">fails persistently to comply with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b/>
          <w:snapToGrid w:val="0"/>
        </w:rPr>
        <w:t xml:space="preserve"> </w:t>
      </w:r>
      <w:r w:rsidRPr="0076424C">
        <w:rPr>
          <w:bCs/>
          <w:snapToGrid w:val="0"/>
        </w:rPr>
        <w:t>Connection Conditions</w:t>
      </w:r>
      <w:r w:rsidR="001B7A64" w:rsidRPr="0076424C">
        <w:rPr>
          <w:szCs w:val="24"/>
        </w:rPr>
        <w:t xml:space="preserve"> </w:t>
      </w:r>
      <w:del w:id="740" w:author="Shaheeni Vekaria" w:date="2024-04-17T13:24:00Z">
        <w:r w:rsidR="001B7A64" w:rsidDel="00BC5E09">
          <w:rPr>
            <w:color w:val="2B579A"/>
            <w:szCs w:val="24"/>
            <w:shd w:val="clear" w:color="auto" w:fill="E6E6E6"/>
          </w:rPr>
          <w:fldChar w:fldCharType="begin"/>
        </w:r>
        <w:r w:rsidR="001B7A64" w:rsidDel="00BC5E09">
          <w:rPr>
            <w:szCs w:val="24"/>
          </w:rPr>
          <w:delInstrText xml:space="preserve"> REF NGESO \h </w:delInstrText>
        </w:r>
        <w:r w:rsidR="001B7A64" w:rsidDel="00BC5E09">
          <w:rPr>
            <w:color w:val="2B579A"/>
            <w:szCs w:val="24"/>
            <w:shd w:val="clear" w:color="auto" w:fill="E6E6E6"/>
          </w:rPr>
        </w:r>
        <w:r w:rsidR="001B7A64" w:rsidDel="00BC5E09">
          <w:rPr>
            <w:color w:val="2B579A"/>
            <w:szCs w:val="24"/>
            <w:shd w:val="clear" w:color="auto" w:fill="E6E6E6"/>
          </w:rPr>
          <w:fldChar w:fldCharType="separate"/>
        </w:r>
        <w:r w:rsidR="005C572C" w:rsidDel="00BC5E09">
          <w:rPr>
            <w:b/>
          </w:rPr>
          <w:delText>NGESO</w:delText>
        </w:r>
        <w:r w:rsidR="001B7A64" w:rsidDel="00BC5E09">
          <w:rPr>
            <w:color w:val="2B579A"/>
            <w:szCs w:val="24"/>
            <w:shd w:val="clear" w:color="auto" w:fill="E6E6E6"/>
          </w:rPr>
          <w:fldChar w:fldCharType="end"/>
        </w:r>
        <w:r w:rsidR="001B7A64" w:rsidDel="00BC5E09">
          <w:rPr>
            <w:szCs w:val="24"/>
          </w:rPr>
          <w:delText xml:space="preserve"> </w:delText>
        </w:r>
      </w:del>
      <w:ins w:id="741" w:author="Shaheeni Vekaria" w:date="2024-04-17T13:24:00Z">
        <w:r w:rsidR="00BC5E09">
          <w:rPr>
            <w:szCs w:val="24"/>
          </w:rPr>
          <w:t xml:space="preserve">the </w:t>
        </w:r>
        <w:r w:rsidR="00BC5E09" w:rsidRPr="00BC5E09">
          <w:rPr>
            <w:b/>
            <w:color w:val="2B579A"/>
            <w:szCs w:val="24"/>
            <w:shd w:val="clear" w:color="auto" w:fill="E6E6E6"/>
            <w:rPrChange w:id="742" w:author="Shaheeni Vekaria" w:date="2024-04-17T13:24:00Z">
              <w:rPr>
                <w:szCs w:val="24"/>
              </w:rPr>
            </w:rPrChange>
          </w:rPr>
          <w:t>ISOP</w:t>
        </w:r>
        <w:r w:rsidR="00BC5E09">
          <w:rPr>
            <w:szCs w:val="24"/>
          </w:rPr>
          <w:t xml:space="preserve"> </w:t>
        </w:r>
      </w:ins>
      <w:r w:rsidRPr="0076424C">
        <w:rPr>
          <w:snapToGrid w:val="0"/>
        </w:rPr>
        <w:t xml:space="preserve">shall notify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napToGrid w:val="0"/>
        </w:rPr>
        <w:t xml:space="preserve"> </w:t>
      </w:r>
      <w:r w:rsidRPr="0076424C">
        <w:rPr>
          <w:snapToGrid w:val="0"/>
        </w:rPr>
        <w:t>giving details of the failure and of the monitoring that</w:t>
      </w:r>
      <w:r w:rsidR="003B6430" w:rsidRPr="0076424C">
        <w:rPr>
          <w:szCs w:val="24"/>
        </w:rPr>
        <w:t xml:space="preserve"> </w:t>
      </w:r>
      <w:del w:id="743" w:author="Shaheeni Vekaria" w:date="2024-04-17T13:24:00Z">
        <w:r w:rsidR="003B6430" w:rsidDel="00BC5E09">
          <w:rPr>
            <w:color w:val="2B579A"/>
            <w:szCs w:val="24"/>
            <w:shd w:val="clear" w:color="auto" w:fill="E6E6E6"/>
          </w:rPr>
          <w:fldChar w:fldCharType="begin"/>
        </w:r>
        <w:r w:rsidR="003B6430" w:rsidDel="00BC5E09">
          <w:rPr>
            <w:szCs w:val="24"/>
          </w:rPr>
          <w:delInstrText xml:space="preserve"> REF NGESO \h </w:delInstrText>
        </w:r>
        <w:r w:rsidR="003B6430" w:rsidDel="00BC5E09">
          <w:rPr>
            <w:color w:val="2B579A"/>
            <w:szCs w:val="24"/>
            <w:shd w:val="clear" w:color="auto" w:fill="E6E6E6"/>
          </w:rPr>
        </w:r>
        <w:r w:rsidR="003B6430" w:rsidDel="00BC5E09">
          <w:rPr>
            <w:color w:val="2B579A"/>
            <w:szCs w:val="24"/>
            <w:shd w:val="clear" w:color="auto" w:fill="E6E6E6"/>
          </w:rPr>
          <w:fldChar w:fldCharType="separate"/>
        </w:r>
        <w:r w:rsidR="005C572C" w:rsidDel="00BC5E09">
          <w:rPr>
            <w:b/>
          </w:rPr>
          <w:delText>NGESO</w:delText>
        </w:r>
        <w:r w:rsidR="003B6430" w:rsidDel="00BC5E09">
          <w:rPr>
            <w:color w:val="2B579A"/>
            <w:szCs w:val="24"/>
            <w:shd w:val="clear" w:color="auto" w:fill="E6E6E6"/>
          </w:rPr>
          <w:fldChar w:fldCharType="end"/>
        </w:r>
        <w:r w:rsidRPr="0076424C" w:rsidDel="00BC5E09">
          <w:rPr>
            <w:b/>
            <w:snapToGrid w:val="0"/>
          </w:rPr>
          <w:delText xml:space="preserve"> </w:delText>
        </w:r>
      </w:del>
      <w:ins w:id="744" w:author="Shaheeni Vekaria" w:date="2024-04-17T13:24:00Z">
        <w:r w:rsidR="00BC5E09">
          <w:rPr>
            <w:szCs w:val="24"/>
          </w:rPr>
          <w:t xml:space="preserve">the </w:t>
        </w:r>
        <w:r w:rsidR="00BC5E09" w:rsidRPr="00BC5E09">
          <w:rPr>
            <w:b/>
            <w:color w:val="2B579A"/>
            <w:szCs w:val="24"/>
            <w:shd w:val="clear" w:color="auto" w:fill="E6E6E6"/>
            <w:rPrChange w:id="745" w:author="Shaheeni Vekaria" w:date="2024-04-17T13:24:00Z">
              <w:rPr>
                <w:szCs w:val="24"/>
              </w:rPr>
            </w:rPrChange>
          </w:rPr>
          <w:t>ISOP</w:t>
        </w:r>
        <w:r w:rsidR="00BC5E09" w:rsidRPr="0076424C">
          <w:rPr>
            <w:b/>
            <w:snapToGrid w:val="0"/>
          </w:rPr>
          <w:t xml:space="preserve"> </w:t>
        </w:r>
      </w:ins>
      <w:r w:rsidRPr="0076424C">
        <w:rPr>
          <w:snapToGrid w:val="0"/>
        </w:rPr>
        <w:t>has carried out.</w:t>
      </w:r>
    </w:p>
    <w:bookmarkEnd w:id="736"/>
    <w:p w14:paraId="6E8615E9" w14:textId="51AB6E7D"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5.6.1.4</w:t>
      </w:r>
      <w:r w:rsidRPr="0076424C">
        <w:rPr>
          <w:snapToGrid w:val="0"/>
        </w:rPr>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will notify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responsible for the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rPr>
        <w:t xml:space="preserve"> </w:t>
      </w:r>
      <w:r w:rsidRPr="0076424C">
        <w:t xml:space="preserve">in question </w:t>
      </w:r>
      <w:r w:rsidRPr="0076424C">
        <w:rPr>
          <w:snapToGrid w:val="0"/>
        </w:rPr>
        <w:t>as soon as possible, and in any case within 2 working days of all the facts contained in the</w:t>
      </w:r>
      <w:r w:rsidR="003B6430" w:rsidRPr="0076424C">
        <w:rPr>
          <w:szCs w:val="24"/>
        </w:rPr>
        <w:t xml:space="preserve"> </w:t>
      </w:r>
      <w:del w:id="746" w:author="Shaheeni Vekaria" w:date="2024-04-17T13:24:00Z">
        <w:r w:rsidR="003B6430" w:rsidDel="006A537F">
          <w:rPr>
            <w:color w:val="2B579A"/>
            <w:szCs w:val="24"/>
            <w:shd w:val="clear" w:color="auto" w:fill="E6E6E6"/>
          </w:rPr>
          <w:fldChar w:fldCharType="begin"/>
        </w:r>
        <w:r w:rsidR="003B6430" w:rsidDel="006A537F">
          <w:rPr>
            <w:szCs w:val="24"/>
          </w:rPr>
          <w:delInstrText xml:space="preserve"> REF NGESO \h </w:delInstrText>
        </w:r>
        <w:r w:rsidR="003B6430" w:rsidDel="006A537F">
          <w:rPr>
            <w:color w:val="2B579A"/>
            <w:szCs w:val="24"/>
            <w:shd w:val="clear" w:color="auto" w:fill="E6E6E6"/>
          </w:rPr>
        </w:r>
        <w:r w:rsidR="003B6430" w:rsidDel="006A537F">
          <w:rPr>
            <w:color w:val="2B579A"/>
            <w:szCs w:val="24"/>
            <w:shd w:val="clear" w:color="auto" w:fill="E6E6E6"/>
          </w:rPr>
          <w:fldChar w:fldCharType="separate"/>
        </w:r>
        <w:r w:rsidR="005C572C" w:rsidDel="006A537F">
          <w:rPr>
            <w:b/>
          </w:rPr>
          <w:delText>NGESO</w:delText>
        </w:r>
        <w:r w:rsidR="003B6430" w:rsidDel="006A537F">
          <w:rPr>
            <w:color w:val="2B579A"/>
            <w:szCs w:val="24"/>
            <w:shd w:val="clear" w:color="auto" w:fill="E6E6E6"/>
          </w:rPr>
          <w:fldChar w:fldCharType="end"/>
        </w:r>
        <w:r w:rsidRPr="0076424C" w:rsidDel="006A537F">
          <w:rPr>
            <w:snapToGrid w:val="0"/>
          </w:rPr>
          <w:delText xml:space="preserve"> </w:delText>
        </w:r>
      </w:del>
      <w:ins w:id="747" w:author="Shaheeni Vekaria" w:date="2024-04-17T13:24:00Z">
        <w:r w:rsidR="006A537F" w:rsidRPr="006A537F">
          <w:rPr>
            <w:b/>
            <w:color w:val="2B579A"/>
            <w:szCs w:val="24"/>
            <w:shd w:val="clear" w:color="auto" w:fill="E6E6E6"/>
            <w:rPrChange w:id="748" w:author="Shaheeni Vekaria" w:date="2024-04-17T13:24:00Z">
              <w:rPr>
                <w:szCs w:val="24"/>
              </w:rPr>
            </w:rPrChange>
          </w:rPr>
          <w:t>ISOP</w:t>
        </w:r>
        <w:r w:rsidR="006A537F" w:rsidRPr="0076424C">
          <w:rPr>
            <w:snapToGrid w:val="0"/>
          </w:rPr>
          <w:t xml:space="preserve"> </w:t>
        </w:r>
      </w:ins>
      <w:r w:rsidRPr="0076424C">
        <w:rPr>
          <w:snapToGrid w:val="0"/>
        </w:rPr>
        <w:t>notice.</w:t>
      </w:r>
    </w:p>
    <w:p w14:paraId="6E8615EA" w14:textId="0BE495CC"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5.6.1.5</w:t>
      </w:r>
      <w:r w:rsidRPr="0076424C">
        <w:rPr>
          <w:snapToGrid w:val="0"/>
        </w:rPr>
        <w:tab/>
        <w:t xml:space="preserve">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responsible for the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rPr>
        <w:t xml:space="preserve"> </w:t>
      </w:r>
      <w:r w:rsidRPr="0076424C">
        <w:t xml:space="preserve">in question </w:t>
      </w:r>
      <w:r w:rsidRPr="0076424C">
        <w:rPr>
          <w:snapToGrid w:val="0"/>
        </w:rPr>
        <w:t xml:space="preserve">will, as soon as possible,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with an explanation of the reasons for the failure and details of the action that it proposes to take to comply with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b/>
          <w:bCs/>
          <w:snapToGrid w:val="0"/>
        </w:rPr>
        <w:t xml:space="preserve"> </w:t>
      </w:r>
      <w:r w:rsidRPr="0076424C">
        <w:rPr>
          <w:snapToGrid w:val="0"/>
        </w:rPr>
        <w:t xml:space="preserve">Connections Conditions within a reasonable period. </w:t>
      </w:r>
    </w:p>
    <w:p w14:paraId="6E8615EB" w14:textId="18C31EAA"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 xml:space="preserve"> 5.6.1.6</w:t>
      </w:r>
      <w:r w:rsidRPr="0076424C">
        <w:rPr>
          <w:snapToGrid w:val="0"/>
        </w:rPr>
        <w:tab/>
      </w:r>
      <w:del w:id="749" w:author="Shaheeni Vekaria" w:date="2024-04-17T13:24:00Z">
        <w:r w:rsidR="00BF7698" w:rsidDel="006A537F">
          <w:rPr>
            <w:color w:val="2B579A"/>
            <w:szCs w:val="24"/>
            <w:shd w:val="clear" w:color="auto" w:fill="E6E6E6"/>
          </w:rPr>
          <w:fldChar w:fldCharType="begin"/>
        </w:r>
        <w:r w:rsidR="00BF7698" w:rsidDel="006A537F">
          <w:rPr>
            <w:szCs w:val="24"/>
          </w:rPr>
          <w:delInstrText xml:space="preserve"> REF NGESO \h </w:delInstrText>
        </w:r>
        <w:r w:rsidR="00BF7698" w:rsidDel="006A537F">
          <w:rPr>
            <w:color w:val="2B579A"/>
            <w:szCs w:val="24"/>
            <w:shd w:val="clear" w:color="auto" w:fill="E6E6E6"/>
          </w:rPr>
        </w:r>
        <w:r w:rsidR="00BF7698" w:rsidDel="006A537F">
          <w:rPr>
            <w:color w:val="2B579A"/>
            <w:szCs w:val="24"/>
            <w:shd w:val="clear" w:color="auto" w:fill="E6E6E6"/>
          </w:rPr>
          <w:fldChar w:fldCharType="separate"/>
        </w:r>
        <w:r w:rsidR="005C572C" w:rsidDel="006A537F">
          <w:rPr>
            <w:b/>
          </w:rPr>
          <w:delText>NGESO</w:delText>
        </w:r>
        <w:r w:rsidR="00BF7698" w:rsidDel="006A537F">
          <w:rPr>
            <w:color w:val="2B579A"/>
            <w:szCs w:val="24"/>
            <w:shd w:val="clear" w:color="auto" w:fill="E6E6E6"/>
          </w:rPr>
          <w:fldChar w:fldCharType="end"/>
        </w:r>
      </w:del>
      <w:ins w:id="750" w:author="Shaheeni Vekaria" w:date="2024-04-17T13:24:00Z">
        <w:r w:rsidR="006A537F">
          <w:rPr>
            <w:szCs w:val="24"/>
          </w:rPr>
          <w:t xml:space="preserve">The </w:t>
        </w:r>
        <w:r w:rsidR="006A537F" w:rsidRPr="006A537F">
          <w:rPr>
            <w:b/>
            <w:color w:val="2B579A"/>
            <w:szCs w:val="24"/>
            <w:shd w:val="clear" w:color="auto" w:fill="E6E6E6"/>
            <w:rPrChange w:id="751" w:author="Shaheeni Vekaria" w:date="2024-04-17T13:24:00Z">
              <w:rPr>
                <w:szCs w:val="24"/>
              </w:rPr>
            </w:rPrChange>
          </w:rPr>
          <w:t>ISOP</w:t>
        </w:r>
      </w:ins>
      <w:r w:rsidR="00392666">
        <w:rPr>
          <w:szCs w:val="24"/>
        </w:rPr>
        <w:t xml:space="preserve">, </w:t>
      </w:r>
      <w:r w:rsidRPr="0076424C">
        <w:rPr>
          <w:snapToGrid w:val="0"/>
        </w:rPr>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and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will then discuss the action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proposes to take and will endeavour to reach agreement as to:</w:t>
      </w:r>
    </w:p>
    <w:p w14:paraId="6E8615EC" w14:textId="1DF8308F" w:rsidR="00314B36" w:rsidRPr="0076424C" w:rsidRDefault="00314B36">
      <w:pPr>
        <w:ind w:left="2127" w:hanging="709"/>
        <w:rPr>
          <w:snapToGrid w:val="0"/>
        </w:rPr>
      </w:pPr>
      <w:r w:rsidRPr="0076424C">
        <w:rPr>
          <w:snapToGrid w:val="0"/>
        </w:rPr>
        <w:t>(a)</w:t>
      </w:r>
      <w:r w:rsidRPr="0076424C">
        <w:rPr>
          <w:snapToGrid w:val="0"/>
        </w:rPr>
        <w:tab/>
        <w:t xml:space="preserve">any </w:t>
      </w:r>
      <w:proofErr w:type="gramStart"/>
      <w:r w:rsidRPr="0076424C">
        <w:rPr>
          <w:snapToGrid w:val="0"/>
        </w:rPr>
        <w:t>short term</w:t>
      </w:r>
      <w:proofErr w:type="gramEnd"/>
      <w:r w:rsidRPr="0076424C">
        <w:rPr>
          <w:snapToGrid w:val="0"/>
        </w:rPr>
        <w:t xml:space="preserve"> operational measures necessary to protect other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bCs/>
          <w:snapToGrid w:val="0"/>
        </w:rPr>
        <w:t>s</w:t>
      </w:r>
      <w:r w:rsidRPr="0076424C">
        <w:rPr>
          <w:snapToGrid w:val="0"/>
        </w:rPr>
        <w:t>; and</w:t>
      </w:r>
    </w:p>
    <w:p w14:paraId="6E8615ED" w14:textId="5177171E" w:rsidR="00314B36" w:rsidRPr="0076424C" w:rsidRDefault="00314B36">
      <w:pPr>
        <w:ind w:left="2127" w:hanging="709"/>
        <w:rPr>
          <w:snapToGrid w:val="0"/>
        </w:rPr>
      </w:pPr>
      <w:r w:rsidRPr="0076424C">
        <w:rPr>
          <w:snapToGrid w:val="0"/>
        </w:rPr>
        <w:t xml:space="preserve">(b) </w:t>
      </w:r>
      <w:r w:rsidRPr="0076424C">
        <w:rPr>
          <w:snapToGrid w:val="0"/>
        </w:rPr>
        <w:tab/>
        <w:t xml:space="preserve">the parameters which are to be submitted for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rPr>
          <w:snapToGrid w:val="0"/>
        </w:rPr>
        <w:t xml:space="preserve"> and the effective date(s) for the application of the agreed parameters.</w:t>
      </w:r>
    </w:p>
    <w:p w14:paraId="6E8615EE" w14:textId="77777777" w:rsidR="00314B36" w:rsidRPr="0076424C" w:rsidRDefault="00314B36">
      <w:pPr>
        <w:keepNext/>
        <w:rPr>
          <w:b/>
          <w:snapToGrid w:val="0"/>
        </w:rPr>
      </w:pPr>
      <w:smartTag w:uri="urn:schemas-microsoft-com:office:smarttags" w:element="stockticker">
        <w:r w:rsidRPr="0076424C">
          <w:rPr>
            <w:b/>
            <w:snapToGrid w:val="0"/>
          </w:rPr>
          <w:lastRenderedPageBreak/>
          <w:t>DOC</w:t>
        </w:r>
      </w:smartTag>
      <w:r w:rsidRPr="0076424C">
        <w:rPr>
          <w:b/>
          <w:snapToGrid w:val="0"/>
        </w:rPr>
        <w:t>5.6.2 Procedure for Testing</w:t>
      </w:r>
    </w:p>
    <w:p w14:paraId="6E8615EF" w14:textId="52DD4B86"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5.6.2.1</w:t>
      </w:r>
      <w:r w:rsidRPr="0076424C">
        <w:rPr>
          <w:snapToGrid w:val="0"/>
        </w:rPr>
        <w:tab/>
        <w:t xml:space="preserve">Subject to the provisions of </w:t>
      </w:r>
      <w:smartTag w:uri="urn:schemas-microsoft-com:office:smarttags" w:element="stockticker">
        <w:r w:rsidRPr="0076424C">
          <w:rPr>
            <w:snapToGrid w:val="0"/>
          </w:rPr>
          <w:t>DOC</w:t>
        </w:r>
      </w:smartTag>
      <w:r w:rsidRPr="0076424C">
        <w:rPr>
          <w:snapToGrid w:val="0"/>
        </w:rPr>
        <w:t xml:space="preserve">5.6.1 should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napToGrid w:val="0"/>
        </w:rPr>
        <w:t xml:space="preserve"> </w:t>
      </w:r>
      <w:r w:rsidRPr="0076424C">
        <w:rPr>
          <w:snapToGrid w:val="0"/>
        </w:rPr>
        <w:t>fail to procure a notice of compliance to</w:t>
      </w:r>
      <w:r w:rsidR="003B6430" w:rsidRPr="0076424C">
        <w:rPr>
          <w:szCs w:val="24"/>
        </w:rPr>
        <w:t xml:space="preserve"> </w:t>
      </w:r>
      <w:del w:id="752" w:author="Shaheeni Vekaria" w:date="2024-04-17T13:25:00Z">
        <w:r w:rsidR="003B6430" w:rsidDel="00B14D64">
          <w:rPr>
            <w:color w:val="2B579A"/>
            <w:szCs w:val="24"/>
            <w:shd w:val="clear" w:color="auto" w:fill="E6E6E6"/>
          </w:rPr>
          <w:fldChar w:fldCharType="begin"/>
        </w:r>
        <w:r w:rsidR="003B6430" w:rsidDel="00B14D64">
          <w:rPr>
            <w:szCs w:val="24"/>
          </w:rPr>
          <w:delInstrText xml:space="preserve"> REF NGESO \h </w:delInstrText>
        </w:r>
        <w:r w:rsidR="003B6430" w:rsidDel="00B14D64">
          <w:rPr>
            <w:color w:val="2B579A"/>
            <w:szCs w:val="24"/>
            <w:shd w:val="clear" w:color="auto" w:fill="E6E6E6"/>
          </w:rPr>
        </w:r>
        <w:r w:rsidR="003B6430" w:rsidDel="00B14D64">
          <w:rPr>
            <w:color w:val="2B579A"/>
            <w:szCs w:val="24"/>
            <w:shd w:val="clear" w:color="auto" w:fill="E6E6E6"/>
          </w:rPr>
          <w:fldChar w:fldCharType="separate"/>
        </w:r>
        <w:r w:rsidR="005C572C" w:rsidDel="00B14D64">
          <w:rPr>
            <w:b/>
          </w:rPr>
          <w:delText>NGESO</w:delText>
        </w:r>
        <w:r w:rsidR="003B6430" w:rsidDel="00B14D64">
          <w:rPr>
            <w:color w:val="2B579A"/>
            <w:szCs w:val="24"/>
            <w:shd w:val="clear" w:color="auto" w:fill="E6E6E6"/>
          </w:rPr>
          <w:fldChar w:fldCharType="end"/>
        </w:r>
        <w:r w:rsidRPr="0076424C" w:rsidDel="00B14D64">
          <w:rPr>
            <w:b/>
            <w:snapToGrid w:val="0"/>
          </w:rPr>
          <w:delText xml:space="preserve">’s </w:delText>
        </w:r>
      </w:del>
      <w:ins w:id="753" w:author="Shaheeni Vekaria" w:date="2024-04-17T13:25:00Z">
        <w:r w:rsidR="00B14D64">
          <w:rPr>
            <w:szCs w:val="24"/>
          </w:rPr>
          <w:t xml:space="preserve">the </w:t>
        </w:r>
        <w:r w:rsidR="00B14D64" w:rsidRPr="00B14D64">
          <w:rPr>
            <w:b/>
            <w:color w:val="2B579A"/>
            <w:szCs w:val="24"/>
            <w:shd w:val="clear" w:color="auto" w:fill="E6E6E6"/>
            <w:rPrChange w:id="754" w:author="Shaheeni Vekaria" w:date="2024-04-17T13:25:00Z">
              <w:rPr>
                <w:szCs w:val="24"/>
              </w:rPr>
            </w:rPrChange>
          </w:rPr>
          <w:t>ISOP’s</w:t>
        </w:r>
        <w:r w:rsidR="00B14D64" w:rsidRPr="0076424C">
          <w:rPr>
            <w:b/>
            <w:snapToGrid w:val="0"/>
          </w:rPr>
          <w:t xml:space="preserve"> </w:t>
        </w:r>
      </w:ins>
      <w:r w:rsidRPr="0076424C">
        <w:rPr>
          <w:snapToGrid w:val="0"/>
        </w:rPr>
        <w:t>reasonable satisfaction</w:t>
      </w:r>
      <w:r w:rsidRPr="0076424C">
        <w:rPr>
          <w:b/>
          <w:snapToGrid w:val="0"/>
        </w:rPr>
        <w:t>,</w:t>
      </w:r>
      <w:r w:rsidR="003B6430" w:rsidRPr="0076424C">
        <w:rPr>
          <w:szCs w:val="24"/>
        </w:rPr>
        <w:t xml:space="preserve"> </w:t>
      </w:r>
      <w:del w:id="755" w:author="Shaheeni Vekaria" w:date="2024-04-17T13:25:00Z">
        <w:r w:rsidR="003B6430" w:rsidDel="00B14D64">
          <w:rPr>
            <w:color w:val="2B579A"/>
            <w:szCs w:val="24"/>
            <w:shd w:val="clear" w:color="auto" w:fill="E6E6E6"/>
          </w:rPr>
          <w:fldChar w:fldCharType="begin"/>
        </w:r>
        <w:r w:rsidR="003B6430" w:rsidDel="00B14D64">
          <w:rPr>
            <w:szCs w:val="24"/>
          </w:rPr>
          <w:delInstrText xml:space="preserve"> REF NGESO \h </w:delInstrText>
        </w:r>
        <w:r w:rsidR="003B6430" w:rsidDel="00B14D64">
          <w:rPr>
            <w:color w:val="2B579A"/>
            <w:szCs w:val="24"/>
            <w:shd w:val="clear" w:color="auto" w:fill="E6E6E6"/>
          </w:rPr>
        </w:r>
        <w:r w:rsidR="003B6430" w:rsidDel="00B14D64">
          <w:rPr>
            <w:color w:val="2B579A"/>
            <w:szCs w:val="24"/>
            <w:shd w:val="clear" w:color="auto" w:fill="E6E6E6"/>
          </w:rPr>
          <w:fldChar w:fldCharType="separate"/>
        </w:r>
        <w:r w:rsidR="005C572C" w:rsidDel="00B14D64">
          <w:rPr>
            <w:b/>
          </w:rPr>
          <w:delText>NGESO</w:delText>
        </w:r>
        <w:r w:rsidR="003B6430" w:rsidDel="00B14D64">
          <w:rPr>
            <w:color w:val="2B579A"/>
            <w:szCs w:val="24"/>
            <w:shd w:val="clear" w:color="auto" w:fill="E6E6E6"/>
          </w:rPr>
          <w:fldChar w:fldCharType="end"/>
        </w:r>
        <w:r w:rsidRPr="0076424C" w:rsidDel="00B14D64">
          <w:rPr>
            <w:b/>
            <w:snapToGrid w:val="0"/>
          </w:rPr>
          <w:delText xml:space="preserve"> </w:delText>
        </w:r>
      </w:del>
      <w:ins w:id="756" w:author="Shaheeni Vekaria" w:date="2024-04-17T13:25:00Z">
        <w:r w:rsidR="00B14D64">
          <w:rPr>
            <w:szCs w:val="24"/>
          </w:rPr>
          <w:t xml:space="preserve">the </w:t>
        </w:r>
        <w:r w:rsidR="00B14D64" w:rsidRPr="00B14D64">
          <w:rPr>
            <w:b/>
            <w:color w:val="2B579A"/>
            <w:szCs w:val="24"/>
            <w:shd w:val="clear" w:color="auto" w:fill="E6E6E6"/>
            <w:rPrChange w:id="757" w:author="Shaheeni Vekaria" w:date="2024-04-17T13:25:00Z">
              <w:rPr>
                <w:szCs w:val="24"/>
              </w:rPr>
            </w:rPrChange>
          </w:rPr>
          <w:t>ISOP</w:t>
        </w:r>
        <w:r w:rsidR="00B14D64" w:rsidRPr="0076424C">
          <w:rPr>
            <w:b/>
            <w:snapToGrid w:val="0"/>
          </w:rPr>
          <w:t xml:space="preserve"> </w:t>
        </w:r>
      </w:ins>
      <w:r w:rsidRPr="0076424C">
        <w:rPr>
          <w:snapToGrid w:val="0"/>
        </w:rPr>
        <w:t xml:space="preserve">may at any time (although not normally more than twice in any calendar year in respect of any particular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snapToGrid w:val="0"/>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rPr>
        <w:t xml:space="preserve"> </w:t>
      </w:r>
      <w:r w:rsidRPr="0076424C">
        <w:rPr>
          <w:snapToGrid w:val="0"/>
        </w:rPr>
        <w:t xml:space="preserve">not subject to an embedded generation agreement issue an instruction requiring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napToGrid w:val="0"/>
        </w:rPr>
        <w:t xml:space="preserve"> </w:t>
      </w:r>
      <w:r w:rsidRPr="0076424C">
        <w:rPr>
          <w:snapToGrid w:val="0"/>
        </w:rPr>
        <w:t>to facilitate a test, provided</w:t>
      </w:r>
      <w:r w:rsidR="003B6430" w:rsidRPr="0076424C">
        <w:rPr>
          <w:szCs w:val="24"/>
        </w:rPr>
        <w:t xml:space="preserve"> </w:t>
      </w:r>
      <w:del w:id="758" w:author="Shaheeni Vekaria" w:date="2024-04-17T13:25:00Z">
        <w:r w:rsidR="003B6430" w:rsidDel="00614C6D">
          <w:rPr>
            <w:color w:val="2B579A"/>
            <w:szCs w:val="24"/>
            <w:shd w:val="clear" w:color="auto" w:fill="E6E6E6"/>
          </w:rPr>
          <w:fldChar w:fldCharType="begin"/>
        </w:r>
        <w:r w:rsidR="003B6430" w:rsidDel="00614C6D">
          <w:rPr>
            <w:szCs w:val="24"/>
          </w:rPr>
          <w:delInstrText xml:space="preserve"> REF NGESO \h </w:delInstrText>
        </w:r>
        <w:r w:rsidR="003B6430" w:rsidDel="00614C6D">
          <w:rPr>
            <w:color w:val="2B579A"/>
            <w:szCs w:val="24"/>
            <w:shd w:val="clear" w:color="auto" w:fill="E6E6E6"/>
          </w:rPr>
        </w:r>
        <w:r w:rsidR="003B6430" w:rsidDel="00614C6D">
          <w:rPr>
            <w:color w:val="2B579A"/>
            <w:szCs w:val="24"/>
            <w:shd w:val="clear" w:color="auto" w:fill="E6E6E6"/>
          </w:rPr>
          <w:fldChar w:fldCharType="separate"/>
        </w:r>
        <w:r w:rsidR="005C572C" w:rsidDel="00614C6D">
          <w:rPr>
            <w:b/>
          </w:rPr>
          <w:delText>NGESO</w:delText>
        </w:r>
        <w:r w:rsidR="003B6430" w:rsidDel="00614C6D">
          <w:rPr>
            <w:color w:val="2B579A"/>
            <w:szCs w:val="24"/>
            <w:shd w:val="clear" w:color="auto" w:fill="E6E6E6"/>
          </w:rPr>
          <w:fldChar w:fldCharType="end"/>
        </w:r>
        <w:r w:rsidRPr="0076424C" w:rsidDel="00614C6D">
          <w:rPr>
            <w:b/>
            <w:snapToGrid w:val="0"/>
          </w:rPr>
          <w:delText xml:space="preserve"> </w:delText>
        </w:r>
      </w:del>
      <w:ins w:id="759" w:author="Shaheeni Vekaria" w:date="2024-04-17T13:25:00Z">
        <w:r w:rsidR="00614C6D">
          <w:rPr>
            <w:szCs w:val="24"/>
          </w:rPr>
          <w:t xml:space="preserve">the </w:t>
        </w:r>
        <w:r w:rsidR="00614C6D" w:rsidRPr="00614C6D">
          <w:rPr>
            <w:b/>
            <w:color w:val="2B579A"/>
            <w:szCs w:val="24"/>
            <w:shd w:val="clear" w:color="auto" w:fill="E6E6E6"/>
            <w:rPrChange w:id="760" w:author="Shaheeni Vekaria" w:date="2024-04-17T13:25:00Z">
              <w:rPr>
                <w:szCs w:val="24"/>
              </w:rPr>
            </w:rPrChange>
          </w:rPr>
          <w:t>ISOP</w:t>
        </w:r>
        <w:r w:rsidR="00614C6D" w:rsidRPr="0076424C">
          <w:rPr>
            <w:b/>
            <w:snapToGrid w:val="0"/>
          </w:rPr>
          <w:t xml:space="preserve"> </w:t>
        </w:r>
      </w:ins>
      <w:r w:rsidRPr="0076424C">
        <w:rPr>
          <w:snapToGrid w:val="0"/>
        </w:rPr>
        <w:t>has reasonable grounds of justification based upon:</w:t>
      </w:r>
    </w:p>
    <w:p w14:paraId="6E8615F0" w14:textId="190FC06B"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a submission of data in respect of the relevant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snapToGrid w:val="0"/>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rPr>
        <w:t xml:space="preserve"> </w:t>
      </w:r>
      <w:r w:rsidRPr="0076424C">
        <w:rPr>
          <w:snapToGrid w:val="0"/>
        </w:rPr>
        <w:t>indicating a change in performance; or</w:t>
      </w:r>
    </w:p>
    <w:p w14:paraId="6E8615F1" w14:textId="77299F4B" w:rsidR="00314B36" w:rsidRPr="0076424C" w:rsidRDefault="00314B36" w:rsidP="00014130">
      <w:pPr>
        <w:spacing w:after="120"/>
        <w:ind w:left="2127" w:hanging="709"/>
        <w:rPr>
          <w:snapToGrid w:val="0"/>
        </w:rPr>
      </w:pPr>
      <w:r w:rsidRPr="0076424C">
        <w:rPr>
          <w:snapToGrid w:val="0"/>
        </w:rPr>
        <w:t>(b)</w:t>
      </w:r>
      <w:r w:rsidRPr="0076424C">
        <w:rPr>
          <w:snapToGrid w:val="0"/>
        </w:rPr>
        <w:tab/>
        <w:t xml:space="preserve">a statement from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or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indicating a change in performance; or</w:t>
      </w:r>
    </w:p>
    <w:p w14:paraId="6E8615F2" w14:textId="224792C3" w:rsidR="00314B36" w:rsidRPr="0076424C" w:rsidRDefault="00314B36" w:rsidP="00014130">
      <w:pPr>
        <w:spacing w:after="120"/>
        <w:ind w:left="2127" w:hanging="709"/>
        <w:rPr>
          <w:snapToGrid w:val="0"/>
        </w:rPr>
      </w:pPr>
      <w:r w:rsidRPr="0076424C">
        <w:rPr>
          <w:snapToGrid w:val="0"/>
        </w:rPr>
        <w:t xml:space="preserve">(c) </w:t>
      </w:r>
      <w:r w:rsidRPr="0076424C">
        <w:rPr>
          <w:snapToGrid w:val="0"/>
        </w:rPr>
        <w:tab/>
        <w:t>monitoring by</w:t>
      </w:r>
      <w:r w:rsidR="003B6430" w:rsidRPr="0076424C">
        <w:rPr>
          <w:szCs w:val="24"/>
        </w:rPr>
        <w:t xml:space="preserve"> </w:t>
      </w:r>
      <w:del w:id="761" w:author="Shaheeni Vekaria" w:date="2024-04-17T13:26:00Z">
        <w:r w:rsidR="003B6430" w:rsidDel="00B2552A">
          <w:rPr>
            <w:color w:val="2B579A"/>
            <w:szCs w:val="24"/>
            <w:shd w:val="clear" w:color="auto" w:fill="E6E6E6"/>
          </w:rPr>
          <w:fldChar w:fldCharType="begin"/>
        </w:r>
        <w:r w:rsidR="003B6430" w:rsidDel="00B2552A">
          <w:rPr>
            <w:szCs w:val="24"/>
          </w:rPr>
          <w:delInstrText xml:space="preserve"> REF NGESO \h </w:delInstrText>
        </w:r>
        <w:r w:rsidR="003B6430" w:rsidDel="00B2552A">
          <w:rPr>
            <w:color w:val="2B579A"/>
            <w:szCs w:val="24"/>
            <w:shd w:val="clear" w:color="auto" w:fill="E6E6E6"/>
          </w:rPr>
        </w:r>
        <w:r w:rsidR="003B6430" w:rsidDel="00B2552A">
          <w:rPr>
            <w:color w:val="2B579A"/>
            <w:szCs w:val="24"/>
            <w:shd w:val="clear" w:color="auto" w:fill="E6E6E6"/>
          </w:rPr>
          <w:fldChar w:fldCharType="separate"/>
        </w:r>
        <w:r w:rsidR="005C572C" w:rsidDel="00B2552A">
          <w:rPr>
            <w:b/>
          </w:rPr>
          <w:delText>NGESO</w:delText>
        </w:r>
        <w:r w:rsidR="003B6430" w:rsidDel="00B2552A">
          <w:rPr>
            <w:color w:val="2B579A"/>
            <w:szCs w:val="24"/>
            <w:shd w:val="clear" w:color="auto" w:fill="E6E6E6"/>
          </w:rPr>
          <w:fldChar w:fldCharType="end"/>
        </w:r>
      </w:del>
      <w:ins w:id="762" w:author="Shaheeni Vekaria" w:date="2024-04-17T13:26:00Z">
        <w:r w:rsidR="00B2552A">
          <w:rPr>
            <w:szCs w:val="24"/>
          </w:rPr>
          <w:t xml:space="preserve">the </w:t>
        </w:r>
        <w:r w:rsidR="00B2552A" w:rsidRPr="00B2552A">
          <w:rPr>
            <w:b/>
            <w:color w:val="2B579A"/>
            <w:szCs w:val="24"/>
            <w:shd w:val="clear" w:color="auto" w:fill="E6E6E6"/>
            <w:rPrChange w:id="763" w:author="Shaheeni Vekaria" w:date="2024-04-17T13:26:00Z">
              <w:rPr>
                <w:szCs w:val="24"/>
              </w:rPr>
            </w:rPrChange>
          </w:rPr>
          <w:t>ISOP</w:t>
        </w:r>
      </w:ins>
      <w:r w:rsidRPr="0076424C">
        <w:rPr>
          <w:snapToGrid w:val="0"/>
        </w:rPr>
        <w:t xml:space="preserve">, </w:t>
      </w:r>
      <w:proofErr w:type="gramStart"/>
      <w:r w:rsidRPr="0076424C">
        <w:rPr>
          <w:snapToGrid w:val="0"/>
        </w:rPr>
        <w:t>whether or not</w:t>
      </w:r>
      <w:proofErr w:type="gramEnd"/>
      <w:r w:rsidRPr="0076424C">
        <w:rPr>
          <w:snapToGrid w:val="0"/>
        </w:rPr>
        <w:t xml:space="preserve"> carried out in accordance with </w:t>
      </w:r>
      <w:smartTag w:uri="urn:schemas-microsoft-com:office:smarttags" w:element="stockticker">
        <w:r w:rsidRPr="0076424C">
          <w:rPr>
            <w:snapToGrid w:val="0"/>
          </w:rPr>
          <w:t>DOC</w:t>
        </w:r>
      </w:smartTag>
      <w:r w:rsidRPr="0076424C">
        <w:rPr>
          <w:snapToGrid w:val="0"/>
        </w:rPr>
        <w:t>5.6.1</w:t>
      </w:r>
      <w:r w:rsidR="00CA2395" w:rsidRPr="0076424C">
        <w:rPr>
          <w:snapToGrid w:val="0"/>
        </w:rPr>
        <w:t>.3</w:t>
      </w:r>
      <w:r w:rsidRPr="0076424C">
        <w:rPr>
          <w:snapToGrid w:val="0"/>
        </w:rPr>
        <w:t xml:space="preserve"> above; or</w:t>
      </w:r>
    </w:p>
    <w:p w14:paraId="6E8615F3" w14:textId="3786F575" w:rsidR="00314B36" w:rsidRPr="0076424C" w:rsidRDefault="00314B36">
      <w:pPr>
        <w:ind w:left="2127" w:hanging="709"/>
        <w:rPr>
          <w:snapToGrid w:val="0"/>
        </w:rPr>
      </w:pPr>
      <w:r w:rsidRPr="0076424C">
        <w:rPr>
          <w:snapToGrid w:val="0"/>
        </w:rPr>
        <w:t>(d)</w:t>
      </w:r>
      <w:r w:rsidRPr="0076424C">
        <w:rPr>
          <w:snapToGrid w:val="0"/>
        </w:rPr>
        <w:tab/>
        <w:t xml:space="preserve">notification from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napToGrid w:val="0"/>
        </w:rPr>
        <w:t xml:space="preserve"> </w:t>
      </w:r>
      <w:r w:rsidRPr="0076424C">
        <w:rPr>
          <w:snapToGrid w:val="0"/>
        </w:rPr>
        <w:t xml:space="preserve">of completion of an agreed action from </w:t>
      </w:r>
      <w:smartTag w:uri="urn:schemas-microsoft-com:office:smarttags" w:element="stockticker">
        <w:r w:rsidRPr="0076424C">
          <w:rPr>
            <w:snapToGrid w:val="0"/>
          </w:rPr>
          <w:t>DOC</w:t>
        </w:r>
      </w:smartTag>
      <w:r w:rsidRPr="0076424C">
        <w:rPr>
          <w:snapToGrid w:val="0"/>
        </w:rPr>
        <w:t>5.6.1 above.</w:t>
      </w:r>
    </w:p>
    <w:p w14:paraId="6E8615F4" w14:textId="24B156B1"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5.6.2.2</w:t>
      </w:r>
      <w:r w:rsidRPr="0076424C">
        <w:rPr>
          <w:snapToGrid w:val="0"/>
        </w:rPr>
        <w:tab/>
        <w:t xml:space="preserve">The test referred to in </w:t>
      </w:r>
      <w:smartTag w:uri="urn:schemas-microsoft-com:office:smarttags" w:element="stockticker">
        <w:r w:rsidRPr="0076424C">
          <w:rPr>
            <w:snapToGrid w:val="0"/>
          </w:rPr>
          <w:t>DOC</w:t>
        </w:r>
      </w:smartTag>
      <w:r w:rsidRPr="0076424C">
        <w:rPr>
          <w:snapToGrid w:val="0"/>
        </w:rPr>
        <w:t xml:space="preserve">5.6.2.1 on any one or more of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rPr>
          <w:b/>
          <w:snapToGrid w:val="0"/>
        </w:rPr>
        <w:t xml:space="preserve">s </w:t>
      </w:r>
      <w:r w:rsidRPr="0076424C">
        <w:rPr>
          <w:snapToGrid w:val="0"/>
        </w:rPr>
        <w:t xml:space="preserve">comprising part of the relevant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snapToGrid w:val="0"/>
        </w:rPr>
        <w:t xml:space="preserve"> </w:t>
      </w:r>
      <w:r w:rsidR="008572B5">
        <w:rPr>
          <w:color w:val="2B579A"/>
          <w:shd w:val="clear" w:color="auto" w:fill="E6E6E6"/>
        </w:rPr>
        <w:fldChar w:fldCharType="begin"/>
      </w:r>
      <w:r w:rsidR="008572B5">
        <w:instrText xml:space="preserve"> REF MediumPowerStation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Medium Power Station</w:t>
      </w:r>
      <w:r w:rsidR="008572B5">
        <w:rPr>
          <w:color w:val="2B579A"/>
          <w:shd w:val="clear" w:color="auto" w:fill="E6E6E6"/>
        </w:rPr>
        <w:fldChar w:fldCharType="end"/>
      </w:r>
      <w:r w:rsidRPr="0076424C">
        <w:rPr>
          <w:b/>
        </w:rPr>
        <w:t xml:space="preserve"> </w:t>
      </w:r>
      <w:r w:rsidRPr="0076424C">
        <w:rPr>
          <w:snapToGrid w:val="0"/>
        </w:rPr>
        <w:t>should only be to demonstrate that:</w:t>
      </w:r>
    </w:p>
    <w:p w14:paraId="6E8615F5" w14:textId="2C255874"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the relevant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984DC8">
        <w:t xml:space="preserve"> </w:t>
      </w:r>
      <w:r w:rsidRPr="0076424C">
        <w:rPr>
          <w:snapToGrid w:val="0"/>
        </w:rPr>
        <w:t xml:space="preserve">meets the requirements of the paragraphs in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napToGrid w:val="0"/>
        </w:rPr>
        <w:t xml:space="preserve"> Connection Conditions </w:t>
      </w:r>
      <w:r w:rsidR="00585B3F">
        <w:rPr>
          <w:snapToGrid w:val="0"/>
        </w:rPr>
        <w:t>or</w:t>
      </w:r>
      <w:r w:rsidR="00837A89">
        <w:rPr>
          <w:snapToGrid w:val="0"/>
        </w:rPr>
        <w:t xml:space="preserve"> the </w:t>
      </w:r>
      <w:r w:rsidR="00837A89">
        <w:rPr>
          <w:b/>
          <w:bCs/>
          <w:snapToGrid w:val="0"/>
        </w:rPr>
        <w:t>Grid Code</w:t>
      </w:r>
      <w:r w:rsidR="00585B3F">
        <w:rPr>
          <w:snapToGrid w:val="0"/>
        </w:rPr>
        <w:t xml:space="preserve"> European Connection Conditions (as applicable) </w:t>
      </w:r>
      <w:r w:rsidRPr="0076424C">
        <w:rPr>
          <w:snapToGrid w:val="0"/>
        </w:rPr>
        <w:t xml:space="preserve">which are applicable to such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4B5161">
        <w:t>s</w:t>
      </w:r>
      <w:r w:rsidRPr="0076424C">
        <w:rPr>
          <w:b/>
          <w:bCs/>
          <w:snapToGrid w:val="0"/>
        </w:rPr>
        <w:t xml:space="preserve"> </w:t>
      </w:r>
      <w:r w:rsidRPr="0076424C">
        <w:rPr>
          <w:snapToGrid w:val="0"/>
        </w:rPr>
        <w:t xml:space="preserve">or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Pr="0076424C">
        <w:rPr>
          <w:snapToGrid w:val="0"/>
        </w:rPr>
        <w:t>; or</w:t>
      </w:r>
    </w:p>
    <w:p w14:paraId="6E8615F6" w14:textId="06C68E00" w:rsidR="00314B36" w:rsidRPr="0076424C" w:rsidRDefault="00314B36">
      <w:pPr>
        <w:ind w:left="2127" w:hanging="709"/>
        <w:rPr>
          <w:snapToGrid w:val="0"/>
        </w:rPr>
      </w:pPr>
      <w:r w:rsidRPr="0076424C">
        <w:rPr>
          <w:snapToGrid w:val="0"/>
        </w:rPr>
        <w:t>(b)</w:t>
      </w:r>
      <w:r w:rsidRPr="0076424C">
        <w:rPr>
          <w:snapToGrid w:val="0"/>
        </w:rPr>
        <w:tab/>
        <w:t xml:space="preserve">the relevant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rPr>
          <w:b/>
          <w:snapToGrid w:val="0"/>
        </w:rPr>
        <w:t xml:space="preserve"> </w:t>
      </w:r>
      <w:r w:rsidRPr="0076424C">
        <w:rPr>
          <w:snapToGrid w:val="0"/>
        </w:rPr>
        <w:t xml:space="preserve">meets the requirements for operation in </w:t>
      </w:r>
      <w:r w:rsidR="00585B3F">
        <w:rPr>
          <w:snapToGrid w:val="0"/>
        </w:rPr>
        <w:t xml:space="preserve">limited frequency sensitive mode as describe in the </w:t>
      </w:r>
      <w:r w:rsidR="00585B3F">
        <w:rPr>
          <w:snapToGrid w:val="0"/>
          <w:color w:val="2B579A"/>
          <w:shd w:val="clear" w:color="auto" w:fill="E6E6E6"/>
        </w:rPr>
        <w:fldChar w:fldCharType="begin"/>
      </w:r>
      <w:r w:rsidR="00585B3F">
        <w:rPr>
          <w:snapToGrid w:val="0"/>
        </w:rPr>
        <w:instrText xml:space="preserve"> REF GridCode \h </w:instrText>
      </w:r>
      <w:r w:rsidR="00585B3F">
        <w:rPr>
          <w:snapToGrid w:val="0"/>
          <w:color w:val="2B579A"/>
          <w:shd w:val="clear" w:color="auto" w:fill="E6E6E6"/>
        </w:rPr>
      </w:r>
      <w:r w:rsidR="00585B3F">
        <w:rPr>
          <w:snapToGrid w:val="0"/>
          <w:color w:val="2B579A"/>
          <w:shd w:val="clear" w:color="auto" w:fill="E6E6E6"/>
        </w:rPr>
        <w:fldChar w:fldCharType="separate"/>
      </w:r>
      <w:r w:rsidR="005C572C" w:rsidRPr="0076424C">
        <w:rPr>
          <w:b/>
        </w:rPr>
        <w:t>Grid Code</w:t>
      </w:r>
      <w:r w:rsidR="00585B3F">
        <w:rPr>
          <w:snapToGrid w:val="0"/>
          <w:color w:val="2B579A"/>
          <w:shd w:val="clear" w:color="auto" w:fill="E6E6E6"/>
        </w:rPr>
        <w:fldChar w:fldCharType="end"/>
      </w:r>
      <w:r w:rsidR="00585B3F">
        <w:rPr>
          <w:snapToGrid w:val="0"/>
        </w:rPr>
        <w:t xml:space="preserve"> </w:t>
      </w:r>
      <w:r w:rsidRPr="0076424C">
        <w:rPr>
          <w:snapToGrid w:val="0"/>
        </w:rPr>
        <w:t>in accordance with CC.6.3.3</w:t>
      </w:r>
      <w:r w:rsidR="00585B3F">
        <w:rPr>
          <w:snapToGrid w:val="0"/>
        </w:rPr>
        <w:t xml:space="preserve"> (or ECC6.3.3)</w:t>
      </w:r>
      <w:r w:rsidRPr="0076424C">
        <w:rPr>
          <w:snapToGrid w:val="0"/>
        </w:rPr>
        <w:t>, BC3.5.2 and BC3.7.2,</w:t>
      </w:r>
    </w:p>
    <w:p w14:paraId="6E8615F7" w14:textId="10C1577E"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5.6.2.3</w:t>
      </w:r>
      <w:r w:rsidRPr="0076424C">
        <w:rPr>
          <w:snapToGrid w:val="0"/>
        </w:rPr>
        <w:tab/>
        <w:t xml:space="preserve">The instruction referred to in </w:t>
      </w:r>
      <w:smartTag w:uri="urn:schemas-microsoft-com:office:smarttags" w:element="stockticker">
        <w:r w:rsidRPr="0076424C">
          <w:rPr>
            <w:snapToGrid w:val="0"/>
          </w:rPr>
          <w:t>DOC</w:t>
        </w:r>
      </w:smartTag>
      <w:r w:rsidRPr="0076424C">
        <w:rPr>
          <w:snapToGrid w:val="0"/>
        </w:rPr>
        <w:t xml:space="preserve">5.6.2.1 may only be issued where, following consultation and the preparation of a mutually agreed testing plan (to include prevailing economic conditions etc) and timetable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snapToGrid w:val="0"/>
        </w:rPr>
        <w:t xml:space="preserve"> </w:t>
      </w:r>
      <w:r w:rsidRPr="0076424C">
        <w:rPr>
          <w:snapToGrid w:val="0"/>
        </w:rPr>
        <w:t>and</w:t>
      </w:r>
      <w:r w:rsidR="003B6430" w:rsidRPr="0076424C">
        <w:rPr>
          <w:szCs w:val="24"/>
        </w:rPr>
        <w:t xml:space="preserve"> </w:t>
      </w:r>
      <w:del w:id="764" w:author="Shaheeni Vekaria" w:date="2024-04-17T13:27:00Z">
        <w:r w:rsidR="003B6430" w:rsidDel="00C230EC">
          <w:rPr>
            <w:color w:val="2B579A"/>
            <w:szCs w:val="24"/>
            <w:shd w:val="clear" w:color="auto" w:fill="E6E6E6"/>
          </w:rPr>
          <w:fldChar w:fldCharType="begin"/>
        </w:r>
        <w:r w:rsidR="003B6430" w:rsidDel="00C230EC">
          <w:rPr>
            <w:szCs w:val="24"/>
          </w:rPr>
          <w:delInstrText xml:space="preserve"> REF NGESO \h </w:delInstrText>
        </w:r>
        <w:r w:rsidR="003B6430" w:rsidDel="00C230EC">
          <w:rPr>
            <w:color w:val="2B579A"/>
            <w:szCs w:val="24"/>
            <w:shd w:val="clear" w:color="auto" w:fill="E6E6E6"/>
          </w:rPr>
        </w:r>
        <w:r w:rsidR="003B6430" w:rsidDel="00C230EC">
          <w:rPr>
            <w:color w:val="2B579A"/>
            <w:szCs w:val="24"/>
            <w:shd w:val="clear" w:color="auto" w:fill="E6E6E6"/>
          </w:rPr>
          <w:fldChar w:fldCharType="separate"/>
        </w:r>
        <w:r w:rsidR="005C572C" w:rsidDel="00C230EC">
          <w:rPr>
            <w:b/>
          </w:rPr>
          <w:delText>NGESO</w:delText>
        </w:r>
        <w:r w:rsidR="003B6430" w:rsidDel="00C230EC">
          <w:rPr>
            <w:color w:val="2B579A"/>
            <w:szCs w:val="24"/>
            <w:shd w:val="clear" w:color="auto" w:fill="E6E6E6"/>
          </w:rPr>
          <w:fldChar w:fldCharType="end"/>
        </w:r>
      </w:del>
      <w:ins w:id="765" w:author="Shaheeni Vekaria" w:date="2024-04-17T13:27:00Z">
        <w:r w:rsidR="00C230EC">
          <w:rPr>
            <w:szCs w:val="24"/>
          </w:rPr>
          <w:t xml:space="preserve">the </w:t>
        </w:r>
        <w:r w:rsidR="00C230EC" w:rsidRPr="00C230EC">
          <w:rPr>
            <w:b/>
            <w:color w:val="2B579A"/>
            <w:szCs w:val="24"/>
            <w:shd w:val="clear" w:color="auto" w:fill="E6E6E6"/>
            <w:rPrChange w:id="766" w:author="Shaheeni Vekaria" w:date="2024-04-17T13:28:00Z">
              <w:rPr>
                <w:szCs w:val="24"/>
              </w:rPr>
            </w:rPrChange>
          </w:rPr>
          <w:t>IS</w:t>
        </w:r>
      </w:ins>
      <w:ins w:id="767" w:author="Shaheeni Vekaria" w:date="2024-04-17T13:28:00Z">
        <w:r w:rsidR="00C230EC" w:rsidRPr="00C230EC">
          <w:rPr>
            <w:b/>
            <w:color w:val="2B579A"/>
            <w:szCs w:val="24"/>
            <w:shd w:val="clear" w:color="auto" w:fill="E6E6E6"/>
            <w:rPrChange w:id="768" w:author="Shaheeni Vekaria" w:date="2024-04-17T13:28:00Z">
              <w:rPr>
                <w:szCs w:val="24"/>
              </w:rPr>
            </w:rPrChange>
          </w:rPr>
          <w:t>OP</w:t>
        </w:r>
      </w:ins>
      <w:r w:rsidRPr="0076424C">
        <w:rPr>
          <w:snapToGrid w:val="0"/>
        </w:rPr>
        <w:t>,</w:t>
      </w:r>
      <w:r w:rsidR="003B6430" w:rsidRPr="0076424C">
        <w:rPr>
          <w:szCs w:val="24"/>
        </w:rPr>
        <w:t xml:space="preserve"> </w:t>
      </w:r>
      <w:del w:id="769" w:author="Shaheeni Vekaria" w:date="2024-04-17T13:28:00Z">
        <w:r w:rsidR="003B6430" w:rsidDel="00C230EC">
          <w:rPr>
            <w:color w:val="2B579A"/>
            <w:szCs w:val="24"/>
            <w:shd w:val="clear" w:color="auto" w:fill="E6E6E6"/>
          </w:rPr>
          <w:fldChar w:fldCharType="begin"/>
        </w:r>
        <w:r w:rsidR="003B6430" w:rsidDel="00C230EC">
          <w:rPr>
            <w:szCs w:val="24"/>
          </w:rPr>
          <w:delInstrText xml:space="preserve"> REF NGESO \h </w:delInstrText>
        </w:r>
        <w:r w:rsidR="003B6430" w:rsidDel="00C230EC">
          <w:rPr>
            <w:color w:val="2B579A"/>
            <w:szCs w:val="24"/>
            <w:shd w:val="clear" w:color="auto" w:fill="E6E6E6"/>
          </w:rPr>
        </w:r>
        <w:r w:rsidR="003B6430" w:rsidDel="00C230EC">
          <w:rPr>
            <w:color w:val="2B579A"/>
            <w:szCs w:val="24"/>
            <w:shd w:val="clear" w:color="auto" w:fill="E6E6E6"/>
          </w:rPr>
          <w:fldChar w:fldCharType="separate"/>
        </w:r>
        <w:r w:rsidR="005C572C" w:rsidDel="00C230EC">
          <w:rPr>
            <w:b/>
          </w:rPr>
          <w:delText>NGESO</w:delText>
        </w:r>
        <w:r w:rsidR="003B6430" w:rsidDel="00C230EC">
          <w:rPr>
            <w:color w:val="2B579A"/>
            <w:szCs w:val="24"/>
            <w:shd w:val="clear" w:color="auto" w:fill="E6E6E6"/>
          </w:rPr>
          <w:fldChar w:fldCharType="end"/>
        </w:r>
        <w:r w:rsidRPr="0076424C" w:rsidDel="00C230EC">
          <w:rPr>
            <w:snapToGrid w:val="0"/>
          </w:rPr>
          <w:delText xml:space="preserve"> </w:delText>
        </w:r>
      </w:del>
      <w:ins w:id="770" w:author="Shaheeni Vekaria" w:date="2024-04-17T13:28:00Z">
        <w:r w:rsidR="00C230EC">
          <w:rPr>
            <w:szCs w:val="24"/>
          </w:rPr>
          <w:t xml:space="preserve">the </w:t>
        </w:r>
        <w:r w:rsidR="00C230EC" w:rsidRPr="00C230EC">
          <w:rPr>
            <w:b/>
            <w:color w:val="2B579A"/>
            <w:szCs w:val="24"/>
            <w:shd w:val="clear" w:color="auto" w:fill="E6E6E6"/>
            <w:rPrChange w:id="771" w:author="Shaheeni Vekaria" w:date="2024-04-17T13:28:00Z">
              <w:rPr>
                <w:szCs w:val="24"/>
              </w:rPr>
            </w:rPrChange>
          </w:rPr>
          <w:t>ISOP</w:t>
        </w:r>
        <w:r w:rsidR="00C230EC">
          <w:rPr>
            <w:snapToGrid w:val="0"/>
          </w:rPr>
          <w:t xml:space="preserve"> </w:t>
        </w:r>
      </w:ins>
      <w:r w:rsidRPr="0076424C">
        <w:rPr>
          <w:snapToGrid w:val="0"/>
        </w:rPr>
        <w:t xml:space="preserve">has: </w:t>
      </w:r>
    </w:p>
    <w:p w14:paraId="6E8615F8" w14:textId="2E27778D" w:rsidR="00314B36" w:rsidRPr="0076424C" w:rsidRDefault="00314B36" w:rsidP="00014130">
      <w:pPr>
        <w:spacing w:after="120"/>
        <w:ind w:left="2127" w:hanging="709"/>
        <w:rPr>
          <w:snapToGrid w:val="0"/>
        </w:rPr>
      </w:pPr>
      <w:r w:rsidRPr="0076424C">
        <w:rPr>
          <w:snapToGrid w:val="0"/>
        </w:rPr>
        <w:t xml:space="preserve">(a) </w:t>
      </w:r>
      <w:r w:rsidRPr="0076424C">
        <w:rPr>
          <w:snapToGrid w:val="0"/>
        </w:rPr>
        <w:tab/>
        <w:t xml:space="preserve">confirmed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and</w:t>
      </w:r>
      <w:r w:rsidRPr="0076424C">
        <w:rPr>
          <w:b/>
          <w:snapToGrid w:val="0"/>
        </w:rPr>
        <w:t xml:space="preserve"> Generator </w:t>
      </w:r>
      <w:r w:rsidRPr="0076424C">
        <w:rPr>
          <w:snapToGrid w:val="0"/>
        </w:rPr>
        <w:t xml:space="preserve">the </w:t>
      </w:r>
      <w:proofErr w:type="gramStart"/>
      <w:r w:rsidRPr="0076424C">
        <w:rPr>
          <w:snapToGrid w:val="0"/>
        </w:rPr>
        <w:t>manner in which</w:t>
      </w:r>
      <w:proofErr w:type="gramEnd"/>
      <w:r w:rsidRPr="0076424C">
        <w:rPr>
          <w:snapToGrid w:val="0"/>
        </w:rPr>
        <w:t xml:space="preserve"> the test will be conducted, which shall be consistent with the principles established in </w:t>
      </w:r>
      <w:smartTag w:uri="urn:schemas-microsoft-com:office:smarttags" w:element="stockticker">
        <w:r w:rsidRPr="0076424C">
          <w:rPr>
            <w:snapToGrid w:val="0"/>
          </w:rPr>
          <w:t>DOC</w:t>
        </w:r>
      </w:smartTag>
      <w:r w:rsidRPr="0076424C">
        <w:rPr>
          <w:snapToGrid w:val="0"/>
        </w:rPr>
        <w:t>5.6.3; and</w:t>
      </w:r>
    </w:p>
    <w:p w14:paraId="6E8615F9" w14:textId="160AD4B8" w:rsidR="00314B36" w:rsidRPr="0076424C" w:rsidRDefault="00314B36">
      <w:pPr>
        <w:ind w:left="2127" w:hanging="709"/>
        <w:rPr>
          <w:snapToGrid w:val="0"/>
        </w:rPr>
      </w:pPr>
      <w:r w:rsidRPr="0076424C">
        <w:rPr>
          <w:snapToGrid w:val="0"/>
        </w:rPr>
        <w:t xml:space="preserve">(b) </w:t>
      </w:r>
      <w:r w:rsidRPr="0076424C">
        <w:rPr>
          <w:snapToGrid w:val="0"/>
        </w:rPr>
        <w:tab/>
        <w:t xml:space="preserve">received confirmation from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napToGrid w:val="0"/>
        </w:rPr>
        <w:t xml:space="preserve"> </w:t>
      </w:r>
      <w:r w:rsidRPr="0076424C">
        <w:rPr>
          <w:snapToGrid w:val="0"/>
        </w:rPr>
        <w:t xml:space="preserve">that the relevant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F32AE6">
        <w:t xml:space="preserve"> </w:t>
      </w:r>
      <w:r w:rsidRPr="0076424C">
        <w:rPr>
          <w:snapToGrid w:val="0"/>
        </w:rPr>
        <w:t xml:space="preserve">would not then be unavailable by reason of forced outage or </w:t>
      </w:r>
      <w:r w:rsidR="008572B5">
        <w:rPr>
          <w:color w:val="2B579A"/>
          <w:shd w:val="clear" w:color="auto" w:fill="E6E6E6"/>
        </w:rPr>
        <w:fldChar w:fldCharType="begin"/>
      </w:r>
      <w:r w:rsidR="008572B5">
        <w:instrText xml:space="preserve"> REF PlannedOutage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Planned Outage</w:t>
      </w:r>
      <w:r w:rsidR="008572B5">
        <w:rPr>
          <w:color w:val="2B579A"/>
          <w:shd w:val="clear" w:color="auto" w:fill="E6E6E6"/>
        </w:rPr>
        <w:fldChar w:fldCharType="end"/>
      </w:r>
      <w:r w:rsidRPr="0076424C">
        <w:rPr>
          <w:snapToGrid w:val="0"/>
        </w:rPr>
        <w:t xml:space="preserve"> expected prior to the instruction.</w:t>
      </w:r>
    </w:p>
    <w:p w14:paraId="6E8615FA"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5.6.3 Conduct of Test</w:t>
      </w:r>
    </w:p>
    <w:p w14:paraId="6E8615FB" w14:textId="7F175BE6"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5.6.3.1</w:t>
      </w:r>
      <w:r w:rsidRPr="0076424C">
        <w:rPr>
          <w:snapToGrid w:val="0"/>
        </w:rPr>
        <w:tab/>
        <w:t xml:space="preserve">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is responsible for carrying out the test when requested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following a valid request from</w:t>
      </w:r>
      <w:r w:rsidR="00392666" w:rsidRPr="0076424C">
        <w:rPr>
          <w:szCs w:val="24"/>
        </w:rPr>
        <w:t xml:space="preserve"> </w:t>
      </w:r>
      <w:del w:id="772" w:author="Shaheeni Vekaria" w:date="2024-04-17T13:28:00Z">
        <w:r w:rsidR="00392666" w:rsidDel="00CC186C">
          <w:rPr>
            <w:color w:val="2B579A"/>
            <w:szCs w:val="24"/>
            <w:shd w:val="clear" w:color="auto" w:fill="E6E6E6"/>
          </w:rPr>
          <w:fldChar w:fldCharType="begin"/>
        </w:r>
        <w:r w:rsidR="00392666" w:rsidDel="00CC186C">
          <w:rPr>
            <w:szCs w:val="24"/>
          </w:rPr>
          <w:delInstrText xml:space="preserve"> REF NGESO \h </w:delInstrText>
        </w:r>
        <w:r w:rsidR="00392666" w:rsidDel="00CC186C">
          <w:rPr>
            <w:color w:val="2B579A"/>
            <w:szCs w:val="24"/>
            <w:shd w:val="clear" w:color="auto" w:fill="E6E6E6"/>
          </w:rPr>
        </w:r>
        <w:r w:rsidR="00392666" w:rsidDel="00CC186C">
          <w:rPr>
            <w:color w:val="2B579A"/>
            <w:szCs w:val="24"/>
            <w:shd w:val="clear" w:color="auto" w:fill="E6E6E6"/>
          </w:rPr>
          <w:fldChar w:fldCharType="separate"/>
        </w:r>
        <w:r w:rsidR="005C572C" w:rsidDel="00CC186C">
          <w:rPr>
            <w:b/>
          </w:rPr>
          <w:delText>NGESO</w:delText>
        </w:r>
        <w:r w:rsidR="00392666" w:rsidDel="00CC186C">
          <w:rPr>
            <w:color w:val="2B579A"/>
            <w:szCs w:val="24"/>
            <w:shd w:val="clear" w:color="auto" w:fill="E6E6E6"/>
          </w:rPr>
          <w:fldChar w:fldCharType="end"/>
        </w:r>
        <w:r w:rsidRPr="0076424C" w:rsidDel="00CC186C">
          <w:rPr>
            <w:snapToGrid w:val="0"/>
          </w:rPr>
          <w:delText xml:space="preserve"> </w:delText>
        </w:r>
      </w:del>
      <w:ins w:id="773" w:author="Shaheeni Vekaria" w:date="2024-04-17T13:28:00Z">
        <w:r w:rsidR="00CC186C">
          <w:rPr>
            <w:szCs w:val="24"/>
          </w:rPr>
          <w:t xml:space="preserve">the </w:t>
        </w:r>
        <w:r w:rsidR="00CC186C" w:rsidRPr="00CC186C">
          <w:rPr>
            <w:b/>
            <w:color w:val="2B579A"/>
            <w:szCs w:val="24"/>
            <w:shd w:val="clear" w:color="auto" w:fill="E6E6E6"/>
            <w:rPrChange w:id="774" w:author="Shaheeni Vekaria" w:date="2024-04-17T13:28:00Z">
              <w:rPr>
                <w:szCs w:val="24"/>
              </w:rPr>
            </w:rPrChange>
          </w:rPr>
          <w:t>ISOP</w:t>
        </w:r>
        <w:r w:rsidR="00CC186C" w:rsidRPr="0076424C">
          <w:rPr>
            <w:snapToGrid w:val="0"/>
          </w:rPr>
          <w:t xml:space="preserve"> </w:t>
        </w:r>
      </w:ins>
      <w:r w:rsidRPr="0076424C">
        <w:rPr>
          <w:snapToGrid w:val="0"/>
        </w:rPr>
        <w:t xml:space="preserve">in accordance with </w:t>
      </w:r>
      <w:smartTag w:uri="urn:schemas-microsoft-com:office:smarttags" w:element="stockticker">
        <w:r w:rsidRPr="0076424C">
          <w:rPr>
            <w:snapToGrid w:val="0"/>
          </w:rPr>
          <w:t>DOC</w:t>
        </w:r>
      </w:smartTag>
      <w:r w:rsidRPr="0076424C">
        <w:rPr>
          <w:snapToGrid w:val="0"/>
        </w:rPr>
        <w:t xml:space="preserve">5.6.2.1 and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retains the responsibility for the safety of personnel and plant during the test.</w:t>
      </w:r>
    </w:p>
    <w:p w14:paraId="6E8615FC" w14:textId="0B962FCF"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5.6.3.2</w:t>
      </w:r>
      <w:r w:rsidRPr="0076424C">
        <w:rPr>
          <w:snapToGrid w:val="0"/>
        </w:rPr>
        <w:tab/>
        <w:t xml:space="preserve">The performance of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F32AE6">
        <w:t xml:space="preserve"> </w:t>
      </w:r>
      <w:r w:rsidRPr="0076424C">
        <w:rPr>
          <w:snapToGrid w:val="0"/>
        </w:rPr>
        <w:t>concerned</w:t>
      </w:r>
      <w:r w:rsidRPr="0076424C">
        <w:rPr>
          <w:b/>
          <w:snapToGrid w:val="0"/>
        </w:rPr>
        <w:t xml:space="preserve"> </w:t>
      </w:r>
      <w:r w:rsidRPr="0076424C">
        <w:rPr>
          <w:snapToGrid w:val="0"/>
        </w:rPr>
        <w:t>will be recorded at</w:t>
      </w:r>
      <w:r w:rsidR="00392666" w:rsidRPr="0076424C">
        <w:rPr>
          <w:szCs w:val="24"/>
        </w:rPr>
        <w:t xml:space="preserve"> </w:t>
      </w:r>
      <w:del w:id="775" w:author="Shaheeni Vekaria" w:date="2024-04-17T13:28:00Z">
        <w:r w:rsidR="00392666" w:rsidDel="00CC186C">
          <w:rPr>
            <w:color w:val="2B579A"/>
            <w:szCs w:val="24"/>
            <w:shd w:val="clear" w:color="auto" w:fill="E6E6E6"/>
          </w:rPr>
          <w:fldChar w:fldCharType="begin"/>
        </w:r>
        <w:r w:rsidR="00392666" w:rsidDel="00CC186C">
          <w:rPr>
            <w:szCs w:val="24"/>
          </w:rPr>
          <w:delInstrText xml:space="preserve"> REF NGESO \h </w:delInstrText>
        </w:r>
        <w:r w:rsidR="00392666" w:rsidDel="00CC186C">
          <w:rPr>
            <w:color w:val="2B579A"/>
            <w:szCs w:val="24"/>
            <w:shd w:val="clear" w:color="auto" w:fill="E6E6E6"/>
          </w:rPr>
        </w:r>
        <w:r w:rsidR="00392666" w:rsidDel="00CC186C">
          <w:rPr>
            <w:color w:val="2B579A"/>
            <w:szCs w:val="24"/>
            <w:shd w:val="clear" w:color="auto" w:fill="E6E6E6"/>
          </w:rPr>
          <w:fldChar w:fldCharType="separate"/>
        </w:r>
        <w:r w:rsidR="005C572C" w:rsidDel="00CC186C">
          <w:rPr>
            <w:b/>
          </w:rPr>
          <w:delText>NGESO</w:delText>
        </w:r>
        <w:r w:rsidR="00392666" w:rsidDel="00CC186C">
          <w:rPr>
            <w:color w:val="2B579A"/>
            <w:szCs w:val="24"/>
            <w:shd w:val="clear" w:color="auto" w:fill="E6E6E6"/>
          </w:rPr>
          <w:fldChar w:fldCharType="end"/>
        </w:r>
        <w:r w:rsidRPr="0076424C" w:rsidDel="00CC186C">
          <w:rPr>
            <w:b/>
            <w:snapToGrid w:val="0"/>
          </w:rPr>
          <w:delText xml:space="preserve"> </w:delText>
        </w:r>
      </w:del>
      <w:ins w:id="776" w:author="Shaheeni Vekaria" w:date="2024-04-17T13:28:00Z">
        <w:r w:rsidR="00CC186C">
          <w:rPr>
            <w:szCs w:val="24"/>
          </w:rPr>
          <w:t xml:space="preserve">the </w:t>
        </w:r>
        <w:r w:rsidR="00CC186C" w:rsidRPr="00CC186C">
          <w:rPr>
            <w:b/>
            <w:color w:val="2B579A"/>
            <w:szCs w:val="24"/>
            <w:shd w:val="clear" w:color="auto" w:fill="E6E6E6"/>
            <w:rPrChange w:id="777" w:author="Shaheeni Vekaria" w:date="2024-04-17T13:28:00Z">
              <w:rPr>
                <w:szCs w:val="24"/>
              </w:rPr>
            </w:rPrChange>
          </w:rPr>
          <w:t>ISOP</w:t>
        </w:r>
        <w:r w:rsidR="00CC186C" w:rsidRPr="0076424C">
          <w:rPr>
            <w:b/>
            <w:snapToGrid w:val="0"/>
          </w:rPr>
          <w:t xml:space="preserve"> </w:t>
        </w:r>
      </w:ins>
      <w:r w:rsidRPr="0076424C">
        <w:rPr>
          <w:snapToGrid w:val="0"/>
        </w:rPr>
        <w:t>and/or</w:t>
      </w:r>
      <w:r w:rsidRPr="0076424C">
        <w:rPr>
          <w:b/>
          <w:snapToGrid w:val="0"/>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napToGrid w:val="0"/>
        </w:rPr>
        <w:t xml:space="preserve"> </w:t>
      </w:r>
      <w:r w:rsidR="008572B5">
        <w:rPr>
          <w:color w:val="2B579A"/>
          <w:shd w:val="clear" w:color="auto" w:fill="E6E6E6"/>
        </w:rPr>
        <w:fldChar w:fldCharType="begin"/>
      </w:r>
      <w:r w:rsidR="008572B5">
        <w:instrText xml:space="preserve"> REF ControlCentre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Centre</w:t>
      </w:r>
      <w:r w:rsidR="008572B5">
        <w:rPr>
          <w:color w:val="2B579A"/>
          <w:shd w:val="clear" w:color="auto" w:fill="E6E6E6"/>
        </w:rPr>
        <w:fldChar w:fldCharType="end"/>
      </w:r>
      <w:r w:rsidRPr="0076424C">
        <w:rPr>
          <w:b/>
          <w:snapToGrid w:val="0"/>
        </w:rPr>
        <w:t xml:space="preserve">s </w:t>
      </w:r>
      <w:r w:rsidRPr="0076424C">
        <w:rPr>
          <w:snapToGrid w:val="0"/>
        </w:rPr>
        <w:t>with monitoring at site as and when necessary during the test.</w:t>
      </w:r>
    </w:p>
    <w:p w14:paraId="6E8615FD" w14:textId="55CE9E31" w:rsidR="00314B36" w:rsidRPr="0076424C" w:rsidRDefault="00314B36">
      <w:pPr>
        <w:spacing w:after="120"/>
        <w:rPr>
          <w:rFonts w:ascii="Arial" w:hAnsi="Arial"/>
          <w:snapToGrid w:val="0"/>
          <w:sz w:val="23"/>
        </w:rPr>
      </w:pPr>
      <w:smartTag w:uri="urn:schemas-microsoft-com:office:smarttags" w:element="stockticker">
        <w:r w:rsidRPr="0076424C">
          <w:rPr>
            <w:snapToGrid w:val="0"/>
          </w:rPr>
          <w:lastRenderedPageBreak/>
          <w:t>DOC</w:t>
        </w:r>
      </w:smartTag>
      <w:r w:rsidRPr="0076424C">
        <w:rPr>
          <w:snapToGrid w:val="0"/>
        </w:rPr>
        <w:t>5.6.3.3</w:t>
      </w:r>
      <w:r w:rsidRPr="0076424C">
        <w:rPr>
          <w:snapToGrid w:val="0"/>
        </w:rPr>
        <w:tab/>
        <w:t xml:space="preserve">If monitoring at site is undertaken, the performance of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rPr>
          <w:snapToGrid w:val="0"/>
        </w:rPr>
        <w:t xml:space="preserve"> will be recorded on a suitable recorder (with measurements taken as appropriate on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4B6A7D">
        <w:t xml:space="preserve"> </w:t>
      </w:r>
      <w:r w:rsidRPr="0076424C">
        <w:rPr>
          <w:snapToGrid w:val="0"/>
        </w:rPr>
        <w:t>Stator Terminals / on the LV side of the generator transformer</w:t>
      </w:r>
      <w:r w:rsidR="00585B3F">
        <w:rPr>
          <w:snapToGrid w:val="0"/>
        </w:rPr>
        <w:t xml:space="preserve"> or at the </w:t>
      </w:r>
      <w:r w:rsidR="00585B3F">
        <w:rPr>
          <w:snapToGrid w:val="0"/>
          <w:color w:val="2B579A"/>
          <w:shd w:val="clear" w:color="auto" w:fill="E6E6E6"/>
        </w:rPr>
        <w:fldChar w:fldCharType="begin"/>
      </w:r>
      <w:r w:rsidR="00585B3F">
        <w:rPr>
          <w:snapToGrid w:val="0"/>
        </w:rPr>
        <w:instrText xml:space="preserve"> REF ConnectionPoint \h </w:instrText>
      </w:r>
      <w:r w:rsidR="00585B3F">
        <w:rPr>
          <w:snapToGrid w:val="0"/>
          <w:color w:val="2B579A"/>
          <w:shd w:val="clear" w:color="auto" w:fill="E6E6E6"/>
        </w:rPr>
      </w:r>
      <w:r w:rsidR="00585B3F">
        <w:rPr>
          <w:snapToGrid w:val="0"/>
          <w:color w:val="2B579A"/>
          <w:shd w:val="clear" w:color="auto" w:fill="E6E6E6"/>
        </w:rPr>
        <w:fldChar w:fldCharType="separate"/>
      </w:r>
      <w:r w:rsidR="005C572C" w:rsidRPr="0076424C">
        <w:rPr>
          <w:b/>
        </w:rPr>
        <w:t>Connection Point</w:t>
      </w:r>
      <w:r w:rsidR="00585B3F">
        <w:rPr>
          <w:snapToGrid w:val="0"/>
          <w:color w:val="2B579A"/>
          <w:shd w:val="clear" w:color="auto" w:fill="E6E6E6"/>
        </w:rPr>
        <w:fldChar w:fldCharType="end"/>
      </w:r>
      <w:r w:rsidR="00585B3F">
        <w:rPr>
          <w:snapToGrid w:val="0"/>
        </w:rPr>
        <w:t xml:space="preserve"> if this has been agreed between the </w:t>
      </w:r>
      <w:r w:rsidR="00585B3F">
        <w:rPr>
          <w:snapToGrid w:val="0"/>
          <w:color w:val="2B579A"/>
          <w:shd w:val="clear" w:color="auto" w:fill="E6E6E6"/>
        </w:rPr>
        <w:fldChar w:fldCharType="begin"/>
      </w:r>
      <w:r w:rsidR="00585B3F">
        <w:rPr>
          <w:snapToGrid w:val="0"/>
        </w:rPr>
        <w:instrText xml:space="preserve"> REF DNO \h </w:instrText>
      </w:r>
      <w:r w:rsidR="00585B3F">
        <w:rPr>
          <w:snapToGrid w:val="0"/>
          <w:color w:val="2B579A"/>
          <w:shd w:val="clear" w:color="auto" w:fill="E6E6E6"/>
        </w:rPr>
      </w:r>
      <w:r w:rsidR="00585B3F">
        <w:rPr>
          <w:snapToGrid w:val="0"/>
          <w:color w:val="2B579A"/>
          <w:shd w:val="clear" w:color="auto" w:fill="E6E6E6"/>
        </w:rPr>
        <w:fldChar w:fldCharType="separate"/>
      </w:r>
      <w:r w:rsidR="005C572C" w:rsidRPr="0076424C">
        <w:rPr>
          <w:b/>
        </w:rPr>
        <w:t>DNO</w:t>
      </w:r>
      <w:r w:rsidR="00585B3F">
        <w:rPr>
          <w:snapToGrid w:val="0"/>
          <w:color w:val="2B579A"/>
          <w:shd w:val="clear" w:color="auto" w:fill="E6E6E6"/>
        </w:rPr>
        <w:fldChar w:fldCharType="end"/>
      </w:r>
      <w:r w:rsidR="00585B3F">
        <w:rPr>
          <w:snapToGrid w:val="0"/>
        </w:rPr>
        <w:t xml:space="preserve"> and the </w:t>
      </w:r>
      <w:r w:rsidR="00585B3F">
        <w:rPr>
          <w:snapToGrid w:val="0"/>
          <w:color w:val="2B579A"/>
          <w:shd w:val="clear" w:color="auto" w:fill="E6E6E6"/>
        </w:rPr>
        <w:fldChar w:fldCharType="begin"/>
      </w:r>
      <w:r w:rsidR="00585B3F">
        <w:rPr>
          <w:snapToGrid w:val="0"/>
        </w:rPr>
        <w:instrText xml:space="preserve"> REF Generator \h </w:instrText>
      </w:r>
      <w:r w:rsidR="00585B3F">
        <w:rPr>
          <w:snapToGrid w:val="0"/>
          <w:color w:val="2B579A"/>
          <w:shd w:val="clear" w:color="auto" w:fill="E6E6E6"/>
        </w:rPr>
      </w:r>
      <w:r w:rsidR="00585B3F">
        <w:rPr>
          <w:snapToGrid w:val="0"/>
          <w:color w:val="2B579A"/>
          <w:shd w:val="clear" w:color="auto" w:fill="E6E6E6"/>
        </w:rPr>
        <w:fldChar w:fldCharType="separate"/>
      </w:r>
      <w:r w:rsidR="005C572C" w:rsidRPr="0076424C">
        <w:rPr>
          <w:b/>
        </w:rPr>
        <w:t>Generator</w:t>
      </w:r>
      <w:r w:rsidR="00585B3F">
        <w:rPr>
          <w:snapToGrid w:val="0"/>
          <w:color w:val="2B579A"/>
          <w:shd w:val="clear" w:color="auto" w:fill="E6E6E6"/>
        </w:rPr>
        <w:fldChar w:fldCharType="end"/>
      </w:r>
      <w:r w:rsidR="00585B3F">
        <w:rPr>
          <w:snapToGrid w:val="0"/>
        </w:rPr>
        <w:t>)</w:t>
      </w:r>
      <w:r w:rsidRPr="0076424C">
        <w:rPr>
          <w:snapToGrid w:val="0"/>
        </w:rPr>
        <w:t xml:space="preserve"> in the relevant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bCs/>
          <w:snapToGrid w:val="0"/>
        </w:rPr>
        <w:t xml:space="preserve">’s </w:t>
      </w:r>
      <w:r w:rsidR="008572B5">
        <w:rPr>
          <w:color w:val="2B579A"/>
          <w:shd w:val="clear" w:color="auto" w:fill="E6E6E6"/>
        </w:rPr>
        <w:fldChar w:fldCharType="begin"/>
      </w:r>
      <w:r w:rsidR="008572B5">
        <w:instrText xml:space="preserve"> REF ControlCentre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Centre</w:t>
      </w:r>
      <w:r w:rsidR="008572B5">
        <w:rPr>
          <w:color w:val="2B579A"/>
          <w:shd w:val="clear" w:color="auto" w:fill="E6E6E6"/>
        </w:rPr>
        <w:fldChar w:fldCharType="end"/>
      </w:r>
      <w:r w:rsidRPr="0076424C">
        <w:rPr>
          <w:snapToGrid w:val="0"/>
        </w:rPr>
        <w:t>, in the presence of a reasonable number of representatives appointed and authorised by</w:t>
      </w:r>
      <w:r w:rsidR="00392666" w:rsidRPr="0076424C">
        <w:rPr>
          <w:szCs w:val="24"/>
        </w:rPr>
        <w:t xml:space="preserve"> </w:t>
      </w:r>
      <w:del w:id="778" w:author="Shaheeni Vekaria" w:date="2024-04-17T13:28: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del>
      <w:ins w:id="779" w:author="Shaheeni Vekaria" w:date="2024-04-17T13:28:00Z">
        <w:r w:rsidR="005022D1">
          <w:rPr>
            <w:szCs w:val="24"/>
          </w:rPr>
          <w:t xml:space="preserve">the </w:t>
        </w:r>
        <w:r w:rsidR="005022D1" w:rsidRPr="005022D1">
          <w:rPr>
            <w:b/>
            <w:color w:val="2B579A"/>
            <w:szCs w:val="24"/>
            <w:shd w:val="clear" w:color="auto" w:fill="E6E6E6"/>
            <w:rPrChange w:id="780" w:author="Shaheeni Vekaria" w:date="2024-04-17T13:28:00Z">
              <w:rPr>
                <w:szCs w:val="24"/>
              </w:rPr>
            </w:rPrChange>
          </w:rPr>
          <w:t>ISOP</w:t>
        </w:r>
      </w:ins>
      <w:r w:rsidRPr="0076424C">
        <w:rPr>
          <w:snapToGrid w:val="0"/>
        </w:rPr>
        <w:t>.  If</w:t>
      </w:r>
      <w:r w:rsidR="00392666" w:rsidRPr="0076424C">
        <w:rPr>
          <w:szCs w:val="24"/>
        </w:rPr>
        <w:t xml:space="preserve"> </w:t>
      </w:r>
      <w:ins w:id="781" w:author="Shaheeni Vekaria" w:date="2024-04-17T13:28:00Z">
        <w:r w:rsidR="005022D1">
          <w:rPr>
            <w:szCs w:val="24"/>
          </w:rPr>
          <w:t xml:space="preserve">the </w:t>
        </w:r>
        <w:r w:rsidR="005022D1" w:rsidRPr="005022D1">
          <w:rPr>
            <w:b/>
            <w:color w:val="2B579A"/>
            <w:szCs w:val="24"/>
            <w:shd w:val="clear" w:color="auto" w:fill="E6E6E6"/>
            <w:rPrChange w:id="782" w:author="Shaheeni Vekaria" w:date="2024-04-17T13:28:00Z">
              <w:rPr>
                <w:szCs w:val="24"/>
              </w:rPr>
            </w:rPrChange>
          </w:rPr>
          <w:t>ISOP</w:t>
        </w:r>
      </w:ins>
      <w:del w:id="783" w:author="Shaheeni Vekaria" w:date="2024-04-17T13:28: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del>
      <w:r w:rsidRPr="0076424C">
        <w:rPr>
          <w:snapToGrid w:val="0"/>
        </w:rPr>
        <w:t xml:space="preserve"> or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or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requests, monitoring at site will include measurement of the following parameters</w:t>
      </w:r>
      <w:r w:rsidR="00760804" w:rsidRPr="0076424C">
        <w:rPr>
          <w:snapToGrid w:val="0"/>
        </w:rPr>
        <w:t xml:space="preserve"> </w:t>
      </w:r>
      <w:r w:rsidRPr="0076424C">
        <w:rPr>
          <w:snapToGrid w:val="0"/>
        </w:rPr>
        <w:t>during the test.:</w:t>
      </w:r>
    </w:p>
    <w:p w14:paraId="6E8615FE" w14:textId="77777777" w:rsidR="00314B36" w:rsidRPr="0076424C" w:rsidRDefault="00314B36">
      <w:pPr>
        <w:spacing w:after="120"/>
        <w:ind w:left="2127" w:hanging="709"/>
        <w:rPr>
          <w:snapToGrid w:val="0"/>
        </w:rPr>
      </w:pPr>
      <w:r w:rsidRPr="0076424C">
        <w:rPr>
          <w:snapToGrid w:val="0"/>
        </w:rPr>
        <w:t xml:space="preserve">(a) </w:t>
      </w:r>
      <w:r w:rsidRPr="0076424C">
        <w:rPr>
          <w:snapToGrid w:val="0"/>
        </w:rPr>
        <w:tab/>
        <w:t>for Steam Turbines: governor pilot oil pressure, valve position and steam pressure; or</w:t>
      </w:r>
    </w:p>
    <w:p w14:paraId="6E8615FF" w14:textId="77777777" w:rsidR="00314B36" w:rsidRPr="0076424C" w:rsidRDefault="00314B36">
      <w:pPr>
        <w:spacing w:after="120"/>
        <w:ind w:left="2127" w:hanging="709"/>
        <w:rPr>
          <w:snapToGrid w:val="0"/>
        </w:rPr>
      </w:pPr>
      <w:r w:rsidRPr="0076424C">
        <w:rPr>
          <w:snapToGrid w:val="0"/>
        </w:rPr>
        <w:t xml:space="preserve">(b) </w:t>
      </w:r>
      <w:r w:rsidRPr="0076424C">
        <w:rPr>
          <w:snapToGrid w:val="0"/>
        </w:rPr>
        <w:tab/>
        <w:t>for Gas Turbines: Inlet Guide Vane position, Fuel Valve positions, Fuel Demand signal and Exhaust Gas temperature; or</w:t>
      </w:r>
    </w:p>
    <w:p w14:paraId="6E861600" w14:textId="77777777" w:rsidR="00314B36" w:rsidRPr="0076424C" w:rsidRDefault="00314B36">
      <w:pPr>
        <w:spacing w:after="120"/>
        <w:ind w:left="2127" w:hanging="709"/>
        <w:rPr>
          <w:snapToGrid w:val="0"/>
        </w:rPr>
      </w:pPr>
      <w:r w:rsidRPr="0076424C">
        <w:rPr>
          <w:snapToGrid w:val="0"/>
        </w:rPr>
        <w:t xml:space="preserve">(c) </w:t>
      </w:r>
      <w:r w:rsidRPr="0076424C">
        <w:rPr>
          <w:snapToGrid w:val="0"/>
        </w:rPr>
        <w:tab/>
        <w:t>for Hydro Turbines: Governor Demand signal, Actuator Output signal, Guide Vane position; and/or</w:t>
      </w:r>
    </w:p>
    <w:p w14:paraId="6E861601" w14:textId="77777777" w:rsidR="00314B36" w:rsidRPr="0076424C" w:rsidRDefault="00314B36">
      <w:pPr>
        <w:ind w:left="2127" w:hanging="709"/>
        <w:rPr>
          <w:snapToGrid w:val="0"/>
        </w:rPr>
      </w:pPr>
      <w:r w:rsidRPr="0076424C">
        <w:rPr>
          <w:snapToGrid w:val="0"/>
        </w:rPr>
        <w:t xml:space="preserve">(d) </w:t>
      </w:r>
      <w:r w:rsidRPr="0076424C">
        <w:rPr>
          <w:snapToGrid w:val="0"/>
        </w:rPr>
        <w:tab/>
        <w:t>for Excitation Systems: Generator Field Voltage and Power System Stabiliser signal where appropriate.</w:t>
      </w:r>
    </w:p>
    <w:p w14:paraId="6E861602" w14:textId="37039FAA"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5.6.3.4</w:t>
      </w:r>
      <w:r w:rsidRPr="0076424C">
        <w:rPr>
          <w:snapToGrid w:val="0"/>
        </w:rPr>
        <w:tab/>
        <w:t xml:space="preserve">The relevant test parameters and the pass/fail criteria shall be drawn from Section OC5.5.3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napToGrid w:val="0"/>
        </w:rPr>
        <w:t xml:space="preserve">.  </w:t>
      </w:r>
    </w:p>
    <w:p w14:paraId="6E861603"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5.6.4</w:t>
      </w:r>
      <w:r w:rsidRPr="0076424C">
        <w:rPr>
          <w:b/>
          <w:snapToGrid w:val="0"/>
        </w:rPr>
        <w:tab/>
        <w:t>Test Failure/Re-test</w:t>
      </w:r>
    </w:p>
    <w:p w14:paraId="6E861604" w14:textId="27B74E56"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5.6.4.1</w:t>
      </w:r>
      <w:r w:rsidRPr="0076424C">
        <w:rPr>
          <w:snapToGrid w:val="0"/>
        </w:rPr>
        <w:tab/>
        <w:t xml:space="preserve">If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3112F3">
        <w:t xml:space="preserve"> </w:t>
      </w:r>
      <w:r w:rsidRPr="0076424C">
        <w:rPr>
          <w:snapToGrid w:val="0"/>
        </w:rPr>
        <w:t xml:space="preserve">concerned fails to pass the test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must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napToGrid w:val="0"/>
        </w:rPr>
        <w:t xml:space="preserve"> </w:t>
      </w:r>
      <w:r w:rsidRPr="0076424C">
        <w:rPr>
          <w:snapToGrid w:val="0"/>
        </w:rPr>
        <w:t>and</w:t>
      </w:r>
      <w:r w:rsidR="00392666" w:rsidRPr="0076424C">
        <w:rPr>
          <w:szCs w:val="24"/>
        </w:rPr>
        <w:t xml:space="preserve"> </w:t>
      </w:r>
      <w:del w:id="784" w:author="Shaheeni Vekaria" w:date="2024-04-17T13:29: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b/>
            <w:snapToGrid w:val="0"/>
          </w:rPr>
          <w:delText xml:space="preserve"> </w:delText>
        </w:r>
      </w:del>
      <w:ins w:id="785" w:author="Shaheeni Vekaria" w:date="2024-04-17T13:29:00Z">
        <w:r w:rsidR="005022D1">
          <w:rPr>
            <w:szCs w:val="24"/>
          </w:rPr>
          <w:t xml:space="preserve">the </w:t>
        </w:r>
        <w:r w:rsidR="005022D1" w:rsidRPr="005022D1">
          <w:rPr>
            <w:b/>
            <w:color w:val="2B579A"/>
            <w:szCs w:val="24"/>
            <w:shd w:val="clear" w:color="auto" w:fill="E6E6E6"/>
            <w:rPrChange w:id="786" w:author="Shaheeni Vekaria" w:date="2024-04-17T13:29:00Z">
              <w:rPr>
                <w:szCs w:val="24"/>
              </w:rPr>
            </w:rPrChange>
          </w:rPr>
          <w:t>ISOP</w:t>
        </w:r>
        <w:r w:rsidR="005022D1" w:rsidRPr="0076424C">
          <w:rPr>
            <w:b/>
            <w:snapToGrid w:val="0"/>
          </w:rPr>
          <w:t xml:space="preserve"> </w:t>
        </w:r>
      </w:ins>
      <w:r w:rsidRPr="0076424C">
        <w:rPr>
          <w:snapToGrid w:val="0"/>
        </w:rPr>
        <w:t xml:space="preserve">with a written report specifying in reasonable detail the reasons for any failure of the test so far as they are then known to the </w:t>
      </w:r>
      <w:r w:rsidRPr="0076424C">
        <w:rPr>
          <w:b/>
          <w:snapToGrid w:val="0"/>
        </w:rPr>
        <w:t xml:space="preserve">Generator </w:t>
      </w:r>
      <w:r w:rsidRPr="0076424C">
        <w:rPr>
          <w:snapToGrid w:val="0"/>
        </w:rPr>
        <w:t>after due and careful enquiry.</w:t>
      </w:r>
    </w:p>
    <w:p w14:paraId="6E861605" w14:textId="6495ADBB" w:rsidR="00314B36" w:rsidRPr="0076424C" w:rsidRDefault="00314B36" w:rsidP="00074992">
      <w:pPr>
        <w:spacing w:after="120"/>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5.6.4.2</w:t>
      </w:r>
      <w:r w:rsidRPr="0076424C">
        <w:rPr>
          <w:snapToGrid w:val="0"/>
        </w:rPr>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has the responsibility under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napToGrid w:val="0"/>
        </w:rPr>
        <w:t xml:space="preserve"> to forward the report of </w:t>
      </w:r>
      <w:smartTag w:uri="urn:schemas-microsoft-com:office:smarttags" w:element="stockticker">
        <w:r w:rsidRPr="0076424C">
          <w:rPr>
            <w:snapToGrid w:val="0"/>
          </w:rPr>
          <w:t>DOC</w:t>
        </w:r>
      </w:smartTag>
      <w:r w:rsidRPr="0076424C">
        <w:rPr>
          <w:snapToGrid w:val="0"/>
        </w:rPr>
        <w:t>5.6.4.1 above to</w:t>
      </w:r>
      <w:r w:rsidR="00392666" w:rsidRPr="0076424C">
        <w:rPr>
          <w:szCs w:val="24"/>
        </w:rPr>
        <w:t xml:space="preserve"> </w:t>
      </w:r>
      <w:del w:id="787" w:author="Shaheeni Vekaria" w:date="2024-04-17T13:29: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del>
      <w:ins w:id="788" w:author="Shaheeni Vekaria" w:date="2024-04-17T13:29:00Z">
        <w:r w:rsidR="005022D1">
          <w:rPr>
            <w:szCs w:val="24"/>
          </w:rPr>
          <w:t xml:space="preserve">the </w:t>
        </w:r>
        <w:r w:rsidR="005022D1" w:rsidRPr="005022D1">
          <w:rPr>
            <w:b/>
            <w:color w:val="2B579A"/>
            <w:szCs w:val="24"/>
            <w:shd w:val="clear" w:color="auto" w:fill="E6E6E6"/>
            <w:rPrChange w:id="789" w:author="Shaheeni Vekaria" w:date="2024-04-17T13:29:00Z">
              <w:rPr>
                <w:szCs w:val="24"/>
              </w:rPr>
            </w:rPrChange>
          </w:rPr>
          <w:t>ISOP</w:t>
        </w:r>
      </w:ins>
      <w:r w:rsidRPr="0076424C">
        <w:rPr>
          <w:b/>
          <w:snapToGrid w:val="0"/>
        </w:rPr>
        <w:t xml:space="preserve">.  </w:t>
      </w:r>
      <w:r w:rsidRPr="0076424C">
        <w:rPr>
          <w:snapToGrid w:val="0"/>
        </w:rPr>
        <w:t xml:space="preserve">This report must be provided within five </w:t>
      </w:r>
      <w:r w:rsidRPr="00CA3834">
        <w:rPr>
          <w:b/>
          <w:snapToGrid w:val="0"/>
        </w:rPr>
        <w:t>Business Days</w:t>
      </w:r>
      <w:r w:rsidRPr="00DD29DB">
        <w:rPr>
          <w:b/>
          <w:snapToGrid w:val="0"/>
        </w:rPr>
        <w:t xml:space="preserve"> </w:t>
      </w:r>
      <w:r w:rsidRPr="0076424C">
        <w:rPr>
          <w:snapToGrid w:val="0"/>
        </w:rPr>
        <w:t>of the test.  If a dispute arises relating to the failure,</w:t>
      </w:r>
      <w:r w:rsidR="00392666" w:rsidRPr="0076424C">
        <w:rPr>
          <w:szCs w:val="24"/>
        </w:rPr>
        <w:t xml:space="preserve"> </w:t>
      </w:r>
      <w:del w:id="790" w:author="Shaheeni Vekaria" w:date="2024-04-17T13:29: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00392666" w:rsidRPr="0076424C" w:rsidDel="005022D1">
          <w:rPr>
            <w:snapToGrid w:val="0"/>
          </w:rPr>
          <w:delText xml:space="preserve"> </w:delText>
        </w:r>
      </w:del>
      <w:ins w:id="791" w:author="Shaheeni Vekaria" w:date="2024-04-17T13:29:00Z">
        <w:r w:rsidR="005022D1">
          <w:rPr>
            <w:szCs w:val="24"/>
          </w:rPr>
          <w:t xml:space="preserve">the </w:t>
        </w:r>
        <w:r w:rsidR="005022D1" w:rsidRPr="005022D1">
          <w:rPr>
            <w:b/>
            <w:color w:val="2B579A"/>
            <w:szCs w:val="24"/>
            <w:shd w:val="clear" w:color="auto" w:fill="E6E6E6"/>
            <w:rPrChange w:id="792" w:author="Shaheeni Vekaria" w:date="2024-04-17T13:29:00Z">
              <w:rPr>
                <w:szCs w:val="24"/>
              </w:rPr>
            </w:rPrChange>
          </w:rPr>
          <w:t>ISOP</w:t>
        </w:r>
        <w:r w:rsidR="005022D1" w:rsidRPr="0076424C">
          <w:rPr>
            <w:snapToGrid w:val="0"/>
          </w:rPr>
          <w:t xml:space="preserve"> </w:t>
        </w:r>
      </w:ins>
      <w:r w:rsidRPr="0076424C">
        <w:rPr>
          <w:snapToGrid w:val="0"/>
        </w:rPr>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and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shall seek to resolve the dispute by discussion, and, if they fail to reach agreement, either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or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may by notice respectively:</w:t>
      </w:r>
    </w:p>
    <w:p w14:paraId="6E861606" w14:textId="26ADA451" w:rsidR="00314B36" w:rsidRPr="0076424C" w:rsidRDefault="00314B36" w:rsidP="00074992">
      <w:pPr>
        <w:spacing w:after="120"/>
        <w:ind w:left="2127" w:hanging="709"/>
        <w:rPr>
          <w:snapToGrid w:val="0"/>
        </w:rPr>
      </w:pPr>
      <w:r w:rsidRPr="0076424C">
        <w:rPr>
          <w:snapToGrid w:val="0"/>
        </w:rPr>
        <w:t xml:space="preserve">(a) </w:t>
      </w:r>
      <w:r w:rsidRPr="0076424C">
        <w:rPr>
          <w:snapToGrid w:val="0"/>
        </w:rPr>
        <w:tab/>
        <w:t>require</w:t>
      </w:r>
      <w:r w:rsidR="00392666" w:rsidRPr="0076424C">
        <w:rPr>
          <w:szCs w:val="24"/>
        </w:rPr>
        <w:t xml:space="preserve"> </w:t>
      </w:r>
      <w:del w:id="793" w:author="Shaheeni Vekaria" w:date="2024-04-17T13:29: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snapToGrid w:val="0"/>
          </w:rPr>
          <w:delText xml:space="preserve"> </w:delText>
        </w:r>
      </w:del>
      <w:ins w:id="794" w:author="Shaheeni Vekaria" w:date="2024-04-17T13:29:00Z">
        <w:r w:rsidR="005022D1">
          <w:rPr>
            <w:szCs w:val="24"/>
          </w:rPr>
          <w:t xml:space="preserve">the </w:t>
        </w:r>
        <w:r w:rsidR="005022D1" w:rsidRPr="005022D1">
          <w:rPr>
            <w:b/>
            <w:color w:val="2B579A"/>
            <w:szCs w:val="24"/>
            <w:shd w:val="clear" w:color="auto" w:fill="E6E6E6"/>
            <w:rPrChange w:id="795" w:author="Shaheeni Vekaria" w:date="2024-04-17T13:29:00Z">
              <w:rPr>
                <w:szCs w:val="24"/>
              </w:rPr>
            </w:rPrChange>
          </w:rPr>
          <w:t>ISOP</w:t>
        </w:r>
        <w:r w:rsidR="005022D1" w:rsidRPr="0076424C">
          <w:rPr>
            <w:snapToGrid w:val="0"/>
          </w:rPr>
          <w:t xml:space="preserve"> </w:t>
        </w:r>
      </w:ins>
      <w:r w:rsidRPr="0076424C">
        <w:rPr>
          <w:snapToGrid w:val="0"/>
        </w:rPr>
        <w:t xml:space="preserve">to </w:t>
      </w:r>
      <w:r w:rsidR="00074992" w:rsidRPr="0076424C">
        <w:rPr>
          <w:snapToGrid w:val="0"/>
        </w:rPr>
        <w:t>initiate</w:t>
      </w:r>
      <w:r w:rsidRPr="0076424C">
        <w:rPr>
          <w:snapToGrid w:val="0"/>
        </w:rPr>
        <w:t xml:space="preserve"> a re-test on 48 hours’ notice which shall be carried out following the procedure set out in OC5.5.2 and OC5.5.3 and subject as provided in OC5.5.1.3, as if</w:t>
      </w:r>
      <w:r w:rsidR="00392666" w:rsidRPr="0076424C">
        <w:rPr>
          <w:szCs w:val="24"/>
        </w:rPr>
        <w:t xml:space="preserve"> </w:t>
      </w:r>
      <w:del w:id="796" w:author="Shaheeni Vekaria" w:date="2024-04-24T16:44:00Z">
        <w:r w:rsidR="00392666" w:rsidDel="00833FA1">
          <w:rPr>
            <w:color w:val="2B579A"/>
            <w:szCs w:val="24"/>
            <w:shd w:val="clear" w:color="auto" w:fill="E6E6E6"/>
          </w:rPr>
          <w:fldChar w:fldCharType="begin"/>
        </w:r>
        <w:r w:rsidR="00392666" w:rsidDel="00833FA1">
          <w:rPr>
            <w:szCs w:val="24"/>
          </w:rPr>
          <w:delInstrText xml:space="preserve"> REF NGESO \h </w:delInstrText>
        </w:r>
        <w:r w:rsidR="00392666" w:rsidDel="00833FA1">
          <w:rPr>
            <w:color w:val="2B579A"/>
            <w:szCs w:val="24"/>
            <w:shd w:val="clear" w:color="auto" w:fill="E6E6E6"/>
          </w:rPr>
        </w:r>
        <w:r w:rsidR="00392666" w:rsidDel="00833FA1">
          <w:rPr>
            <w:color w:val="2B579A"/>
            <w:szCs w:val="24"/>
            <w:shd w:val="clear" w:color="auto" w:fill="E6E6E6"/>
          </w:rPr>
          <w:fldChar w:fldCharType="separate"/>
        </w:r>
        <w:r w:rsidR="005C572C" w:rsidDel="00833FA1">
          <w:rPr>
            <w:b/>
          </w:rPr>
          <w:delText>NGESO</w:delText>
        </w:r>
        <w:r w:rsidR="00392666" w:rsidDel="00833FA1">
          <w:rPr>
            <w:color w:val="2B579A"/>
            <w:szCs w:val="24"/>
            <w:shd w:val="clear" w:color="auto" w:fill="E6E6E6"/>
          </w:rPr>
          <w:fldChar w:fldCharType="end"/>
        </w:r>
        <w:r w:rsidRPr="0076424C" w:rsidDel="00833FA1">
          <w:rPr>
            <w:snapToGrid w:val="0"/>
          </w:rPr>
          <w:delText xml:space="preserve"> </w:delText>
        </w:r>
      </w:del>
      <w:ins w:id="797" w:author="Shaheeni Vekaria" w:date="2024-04-24T16:44:00Z">
        <w:r w:rsidR="00833FA1">
          <w:rPr>
            <w:szCs w:val="24"/>
          </w:rPr>
          <w:t xml:space="preserve">the </w:t>
        </w:r>
        <w:r w:rsidR="00833FA1" w:rsidRPr="00833FA1">
          <w:rPr>
            <w:b/>
            <w:color w:val="2B579A"/>
            <w:szCs w:val="24"/>
            <w:shd w:val="clear" w:color="auto" w:fill="E6E6E6"/>
            <w:rPrChange w:id="798" w:author="Shaheeni Vekaria" w:date="2024-04-24T16:44:00Z">
              <w:rPr>
                <w:szCs w:val="24"/>
              </w:rPr>
            </w:rPrChange>
          </w:rPr>
          <w:t>ISOP</w:t>
        </w:r>
        <w:r w:rsidR="00833FA1" w:rsidRPr="0076424C">
          <w:rPr>
            <w:snapToGrid w:val="0"/>
          </w:rPr>
          <w:t xml:space="preserve"> </w:t>
        </w:r>
      </w:ins>
      <w:r w:rsidRPr="0076424C">
        <w:rPr>
          <w:snapToGrid w:val="0"/>
        </w:rPr>
        <w:t xml:space="preserve">had issued an instruction at the time of notice from the relevant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snapToGrid w:val="0"/>
        </w:rPr>
        <w:t>; or</w:t>
      </w:r>
    </w:p>
    <w:p w14:paraId="6E861607" w14:textId="38A357CB" w:rsidR="00314B36" w:rsidRPr="0076424C" w:rsidRDefault="00314B36">
      <w:pPr>
        <w:ind w:left="2127" w:hanging="709"/>
        <w:rPr>
          <w:snapToGrid w:val="0"/>
        </w:rPr>
      </w:pPr>
      <w:r w:rsidRPr="0076424C">
        <w:rPr>
          <w:snapToGrid w:val="0"/>
        </w:rPr>
        <w:t xml:space="preserve">(b) </w:t>
      </w:r>
      <w:r w:rsidRPr="0076424C">
        <w:rPr>
          <w:snapToGrid w:val="0"/>
        </w:rPr>
        <w:tab/>
        <w:t xml:space="preserve">confirm that it (or they) will exercise its right to carry out a re-test on 48 hours’ notice which shall be carried out following the procedure set out in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napToGrid w:val="0"/>
        </w:rPr>
        <w:t xml:space="preserve"> Sections OC5.5.2 and OC5.5.3 and subject as provided in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napToGrid w:val="0"/>
        </w:rPr>
        <w:t xml:space="preserve"> Sections OC5.5.1.6, as if</w:t>
      </w:r>
      <w:r w:rsidR="00392666" w:rsidRPr="0076424C">
        <w:rPr>
          <w:szCs w:val="24"/>
        </w:rPr>
        <w:t xml:space="preserve"> </w:t>
      </w:r>
      <w:del w:id="799" w:author="Shaheeni Vekaria" w:date="2024-04-17T13:29: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snapToGrid w:val="0"/>
          </w:rPr>
          <w:delText xml:space="preserve"> </w:delText>
        </w:r>
      </w:del>
      <w:ins w:id="800" w:author="Shaheeni Vekaria" w:date="2024-04-17T13:29:00Z">
        <w:r w:rsidR="005022D1">
          <w:rPr>
            <w:szCs w:val="24"/>
          </w:rPr>
          <w:t xml:space="preserve">the </w:t>
        </w:r>
        <w:r w:rsidR="005022D1" w:rsidRPr="005022D1">
          <w:rPr>
            <w:b/>
            <w:color w:val="2B579A"/>
            <w:szCs w:val="24"/>
            <w:shd w:val="clear" w:color="auto" w:fill="E6E6E6"/>
            <w:rPrChange w:id="801" w:author="Shaheeni Vekaria" w:date="2024-04-17T13:29:00Z">
              <w:rPr>
                <w:szCs w:val="24"/>
              </w:rPr>
            </w:rPrChange>
          </w:rPr>
          <w:t>ISOP</w:t>
        </w:r>
        <w:r w:rsidR="005022D1" w:rsidRPr="0076424C">
          <w:rPr>
            <w:snapToGrid w:val="0"/>
          </w:rPr>
          <w:t xml:space="preserve"> </w:t>
        </w:r>
      </w:ins>
      <w:r w:rsidRPr="0076424C">
        <w:rPr>
          <w:snapToGrid w:val="0"/>
        </w:rPr>
        <w:t xml:space="preserve">had issued an instruction at the time of notice from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w:t>
      </w:r>
    </w:p>
    <w:p w14:paraId="6E861608" w14:textId="77777777" w:rsidR="00314B36" w:rsidRPr="0076424C" w:rsidRDefault="00314B36" w:rsidP="001D73DC">
      <w:pPr>
        <w:rPr>
          <w:b/>
          <w:snapToGrid w:val="0"/>
        </w:rPr>
      </w:pPr>
      <w:smartTag w:uri="urn:schemas-microsoft-com:office:smarttags" w:element="stockticker">
        <w:r w:rsidRPr="0076424C">
          <w:rPr>
            <w:b/>
            <w:snapToGrid w:val="0"/>
          </w:rPr>
          <w:t>DOC</w:t>
        </w:r>
      </w:smartTag>
      <w:r w:rsidRPr="0076424C">
        <w:rPr>
          <w:b/>
          <w:snapToGrid w:val="0"/>
        </w:rPr>
        <w:t>5.6.5</w:t>
      </w:r>
      <w:r w:rsidRPr="0076424C">
        <w:rPr>
          <w:b/>
          <w:snapToGrid w:val="0"/>
        </w:rPr>
        <w:tab/>
        <w:t>Dispute following Re-test</w:t>
      </w:r>
    </w:p>
    <w:p w14:paraId="6E861609" w14:textId="76FC0082"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5.6.5.1</w:t>
      </w:r>
      <w:r w:rsidRPr="0076424C">
        <w:rPr>
          <w:snapToGrid w:val="0"/>
        </w:rPr>
        <w:tab/>
        <w:t xml:space="preserve">If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4B6A7D">
        <w:t xml:space="preserve"> </w:t>
      </w:r>
      <w:r w:rsidRPr="0076424C">
        <w:rPr>
          <w:snapToGrid w:val="0"/>
        </w:rPr>
        <w:t>in</w:t>
      </w:r>
      <w:r w:rsidR="00392666" w:rsidRPr="0076424C">
        <w:rPr>
          <w:szCs w:val="24"/>
        </w:rPr>
        <w:t xml:space="preserve"> </w:t>
      </w:r>
      <w:del w:id="802" w:author="Shaheeni Vekaria" w:date="2024-04-17T13:29: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b/>
            <w:snapToGrid w:val="0"/>
          </w:rPr>
          <w:delText xml:space="preserve">’s </w:delText>
        </w:r>
      </w:del>
      <w:ins w:id="803" w:author="Shaheeni Vekaria" w:date="2024-04-17T13:29:00Z">
        <w:r w:rsidR="005022D1">
          <w:rPr>
            <w:szCs w:val="24"/>
          </w:rPr>
          <w:t xml:space="preserve">the </w:t>
        </w:r>
        <w:r w:rsidR="005022D1" w:rsidRPr="005022D1">
          <w:rPr>
            <w:b/>
            <w:color w:val="2B579A"/>
            <w:szCs w:val="24"/>
            <w:shd w:val="clear" w:color="auto" w:fill="E6E6E6"/>
            <w:rPrChange w:id="804" w:author="Shaheeni Vekaria" w:date="2024-04-17T13:29:00Z">
              <w:rPr>
                <w:szCs w:val="24"/>
              </w:rPr>
            </w:rPrChange>
          </w:rPr>
          <w:t>ISOP’s</w:t>
        </w:r>
        <w:r w:rsidR="005022D1">
          <w:rPr>
            <w:szCs w:val="24"/>
          </w:rPr>
          <w:t xml:space="preserve"> </w:t>
        </w:r>
      </w:ins>
      <w:r w:rsidRPr="0076424C">
        <w:rPr>
          <w:snapToGrid w:val="0"/>
        </w:rPr>
        <w:t>view fails to pass the re-test and a dispute arises on that re-test,</w:t>
      </w:r>
      <w:r w:rsidR="00392666" w:rsidRPr="0076424C">
        <w:rPr>
          <w:szCs w:val="24"/>
        </w:rPr>
        <w:t xml:space="preserve"> </w:t>
      </w:r>
      <w:del w:id="805" w:author="Shaheeni Vekaria" w:date="2024-04-17T13:29: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00392666" w:rsidRPr="0076424C" w:rsidDel="005022D1">
          <w:rPr>
            <w:snapToGrid w:val="0"/>
          </w:rPr>
          <w:delText xml:space="preserve"> </w:delText>
        </w:r>
      </w:del>
      <w:ins w:id="806" w:author="Shaheeni Vekaria" w:date="2024-04-17T13:29:00Z">
        <w:r w:rsidR="005022D1">
          <w:rPr>
            <w:szCs w:val="24"/>
          </w:rPr>
          <w:t xml:space="preserve">the </w:t>
        </w:r>
        <w:r w:rsidR="005022D1" w:rsidRPr="005022D1">
          <w:rPr>
            <w:b/>
            <w:color w:val="2B579A"/>
            <w:szCs w:val="24"/>
            <w:shd w:val="clear" w:color="auto" w:fill="E6E6E6"/>
            <w:rPrChange w:id="807" w:author="Shaheeni Vekaria" w:date="2024-04-17T13:29:00Z">
              <w:rPr>
                <w:szCs w:val="24"/>
              </w:rPr>
            </w:rPrChange>
          </w:rPr>
          <w:t>ISOP</w:t>
        </w:r>
        <w:r w:rsidR="005022D1" w:rsidRPr="0076424C">
          <w:rPr>
            <w:snapToGrid w:val="0"/>
          </w:rPr>
          <w:t xml:space="preserve"> </w:t>
        </w:r>
      </w:ins>
      <w:r w:rsidRPr="0076424C">
        <w:rPr>
          <w:snapToGrid w:val="0"/>
        </w:rPr>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and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may use the </w:t>
      </w:r>
      <w:r w:rsidR="008572B5">
        <w:rPr>
          <w:color w:val="2B579A"/>
          <w:shd w:val="clear" w:color="auto" w:fill="E6E6E6"/>
        </w:rPr>
        <w:fldChar w:fldCharType="begin"/>
      </w:r>
      <w:r w:rsidR="008572B5">
        <w:instrText xml:space="preserve"> REF CUSCDisputes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CUSC Disputes Resolution Procedure</w:t>
      </w:r>
      <w:r w:rsidR="008572B5">
        <w:rPr>
          <w:color w:val="2B579A"/>
          <w:shd w:val="clear" w:color="auto" w:fill="E6E6E6"/>
        </w:rPr>
        <w:fldChar w:fldCharType="end"/>
      </w:r>
      <w:r w:rsidRPr="0076424C">
        <w:rPr>
          <w:snapToGrid w:val="0"/>
        </w:rPr>
        <w:t xml:space="preserve">, (which embodies the </w:t>
      </w:r>
      <w:smartTag w:uri="urn:schemas-microsoft-com:office:smarttags" w:element="stockticker">
        <w:r w:rsidRPr="0076424C">
          <w:rPr>
            <w:snapToGrid w:val="0"/>
          </w:rPr>
          <w:t>ESI</w:t>
        </w:r>
      </w:smartTag>
      <w:r w:rsidRPr="0076424C">
        <w:rPr>
          <w:snapToGrid w:val="0"/>
        </w:rPr>
        <w:t xml:space="preserve"> disputes resolution procedure) for a ruling in relation to the dispute, which ruling shall be binding.</w:t>
      </w:r>
    </w:p>
    <w:p w14:paraId="6E86160A" w14:textId="77777777" w:rsidR="00314B36" w:rsidRPr="0076424C" w:rsidRDefault="00314B36" w:rsidP="001468A7">
      <w:pPr>
        <w:keepNext/>
        <w:rPr>
          <w:b/>
          <w:snapToGrid w:val="0"/>
        </w:rPr>
      </w:pPr>
      <w:smartTag w:uri="urn:schemas-microsoft-com:office:smarttags" w:element="stockticker">
        <w:r w:rsidRPr="0076424C">
          <w:rPr>
            <w:b/>
            <w:snapToGrid w:val="0"/>
          </w:rPr>
          <w:lastRenderedPageBreak/>
          <w:t>DOC</w:t>
        </w:r>
      </w:smartTag>
      <w:r w:rsidRPr="0076424C">
        <w:rPr>
          <w:b/>
          <w:snapToGrid w:val="0"/>
        </w:rPr>
        <w:t xml:space="preserve">5.6.6 </w:t>
      </w:r>
      <w:r w:rsidRPr="0076424C">
        <w:rPr>
          <w:b/>
          <w:snapToGrid w:val="0"/>
        </w:rPr>
        <w:tab/>
        <w:t>Dispute Resolution</w:t>
      </w:r>
    </w:p>
    <w:p w14:paraId="6E86160B" w14:textId="5E19F991"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5.6.6.1</w:t>
      </w:r>
      <w:r w:rsidRPr="0076424C">
        <w:rPr>
          <w:snapToGrid w:val="0"/>
        </w:rPr>
        <w:tab/>
        <w:t xml:space="preserve">If following the procedure set out in </w:t>
      </w:r>
      <w:smartTag w:uri="urn:schemas-microsoft-com:office:smarttags" w:element="stockticker">
        <w:r w:rsidRPr="0076424C">
          <w:rPr>
            <w:snapToGrid w:val="0"/>
          </w:rPr>
          <w:t>DOC</w:t>
        </w:r>
      </w:smartTag>
      <w:r w:rsidRPr="0076424C">
        <w:rPr>
          <w:snapToGrid w:val="0"/>
        </w:rPr>
        <w:t xml:space="preserve">5.6.5 it is accepted that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4B6A7D">
        <w:t xml:space="preserve"> </w:t>
      </w:r>
      <w:r w:rsidRPr="0076424C">
        <w:rPr>
          <w:snapToGrid w:val="0"/>
        </w:rPr>
        <w:t xml:space="preserve">has failed the test or re-test (as applicable),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shall within 14 days, or such longer period as</w:t>
      </w:r>
      <w:r w:rsidR="00392666" w:rsidRPr="0076424C">
        <w:rPr>
          <w:szCs w:val="24"/>
        </w:rPr>
        <w:t xml:space="preserve"> </w:t>
      </w:r>
      <w:del w:id="808" w:author="Shaheeni Vekaria" w:date="2024-04-17T13:29: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b/>
            <w:snapToGrid w:val="0"/>
          </w:rPr>
          <w:delText xml:space="preserve"> </w:delText>
        </w:r>
      </w:del>
      <w:ins w:id="809" w:author="Shaheeni Vekaria" w:date="2024-04-17T13:29:00Z">
        <w:r w:rsidR="005022D1">
          <w:rPr>
            <w:szCs w:val="24"/>
          </w:rPr>
          <w:t xml:space="preserve">the </w:t>
        </w:r>
        <w:r w:rsidR="005022D1" w:rsidRPr="005022D1">
          <w:rPr>
            <w:b/>
            <w:color w:val="2B579A"/>
            <w:szCs w:val="24"/>
            <w:shd w:val="clear" w:color="auto" w:fill="E6E6E6"/>
            <w:rPrChange w:id="810" w:author="Shaheeni Vekaria" w:date="2024-04-17T13:29:00Z">
              <w:rPr>
                <w:szCs w:val="24"/>
              </w:rPr>
            </w:rPrChange>
          </w:rPr>
          <w:t>ISOP</w:t>
        </w:r>
        <w:r w:rsidR="005022D1" w:rsidRPr="0076424C">
          <w:rPr>
            <w:b/>
            <w:snapToGrid w:val="0"/>
          </w:rPr>
          <w:t xml:space="preserve"> </w:t>
        </w:r>
      </w:ins>
      <w:r w:rsidRPr="0076424C">
        <w:rPr>
          <w:snapToGrid w:val="0"/>
        </w:rPr>
        <w:t xml:space="preserve">may reasonably agree, following such failure, submit in writing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for submission to</w:t>
      </w:r>
      <w:r w:rsidR="00392666" w:rsidRPr="0076424C">
        <w:rPr>
          <w:szCs w:val="24"/>
        </w:rPr>
        <w:t xml:space="preserve"> </w:t>
      </w:r>
      <w:del w:id="811" w:author="Shaheeni Vekaria" w:date="2024-04-17T13:29: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b/>
            <w:snapToGrid w:val="0"/>
          </w:rPr>
          <w:delText xml:space="preserve"> </w:delText>
        </w:r>
      </w:del>
      <w:ins w:id="812" w:author="Shaheeni Vekaria" w:date="2024-04-17T13:29:00Z">
        <w:r w:rsidR="005022D1">
          <w:rPr>
            <w:szCs w:val="24"/>
          </w:rPr>
          <w:t xml:space="preserve">the </w:t>
        </w:r>
        <w:r w:rsidR="005022D1" w:rsidRPr="005022D1">
          <w:rPr>
            <w:b/>
            <w:color w:val="2B579A"/>
            <w:szCs w:val="24"/>
            <w:shd w:val="clear" w:color="auto" w:fill="E6E6E6"/>
            <w:rPrChange w:id="813" w:author="Shaheeni Vekaria" w:date="2024-04-17T13:29:00Z">
              <w:rPr>
                <w:szCs w:val="24"/>
              </w:rPr>
            </w:rPrChange>
          </w:rPr>
          <w:t>ISOP</w:t>
        </w:r>
        <w:r w:rsidR="005022D1" w:rsidRPr="0076424C">
          <w:rPr>
            <w:b/>
            <w:snapToGrid w:val="0"/>
          </w:rPr>
          <w:t xml:space="preserve"> </w:t>
        </w:r>
      </w:ins>
      <w:r w:rsidRPr="0076424C">
        <w:rPr>
          <w:snapToGrid w:val="0"/>
        </w:rPr>
        <w:t xml:space="preserve">for approval the date and time by which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snapToGrid w:val="0"/>
        </w:rPr>
        <w:t xml:space="preserve"> </w:t>
      </w:r>
      <w:r w:rsidRPr="0076424C">
        <w:rPr>
          <w:snapToGrid w:val="0"/>
        </w:rPr>
        <w:t xml:space="preserve">shall have brought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4B6A7D">
        <w:t xml:space="preserve"> </w:t>
      </w:r>
      <w:r w:rsidRPr="0076424C">
        <w:rPr>
          <w:snapToGrid w:val="0"/>
        </w:rPr>
        <w:t>concerned to a condition where it complies with the relevant requirement.</w:t>
      </w:r>
    </w:p>
    <w:p w14:paraId="6E86160C" w14:textId="63B01D2D"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5.6.6.2</w:t>
      </w:r>
      <w:r w:rsidRPr="0076424C">
        <w:rPr>
          <w:snapToGrid w:val="0"/>
        </w:rPr>
        <w:tab/>
        <w:t>Should</w:t>
      </w:r>
      <w:r w:rsidR="00392666" w:rsidRPr="0076424C">
        <w:rPr>
          <w:szCs w:val="24"/>
        </w:rPr>
        <w:t xml:space="preserve"> </w:t>
      </w:r>
      <w:del w:id="814" w:author="Shaheeni Vekaria" w:date="2024-04-17T13:29: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b/>
            <w:snapToGrid w:val="0"/>
          </w:rPr>
          <w:delText xml:space="preserve"> </w:delText>
        </w:r>
      </w:del>
      <w:ins w:id="815" w:author="Shaheeni Vekaria" w:date="2024-04-17T13:29:00Z">
        <w:r w:rsidR="005022D1">
          <w:rPr>
            <w:szCs w:val="24"/>
          </w:rPr>
          <w:t xml:space="preserve">the </w:t>
        </w:r>
        <w:r w:rsidR="005022D1" w:rsidRPr="005022D1">
          <w:rPr>
            <w:b/>
            <w:color w:val="2B579A"/>
            <w:szCs w:val="24"/>
            <w:shd w:val="clear" w:color="auto" w:fill="E6E6E6"/>
            <w:rPrChange w:id="816" w:author="Shaheeni Vekaria" w:date="2024-04-17T13:30:00Z">
              <w:rPr>
                <w:szCs w:val="24"/>
              </w:rPr>
            </w:rPrChange>
          </w:rPr>
          <w:t>ISOP</w:t>
        </w:r>
        <w:r w:rsidR="005022D1" w:rsidRPr="0076424C">
          <w:rPr>
            <w:b/>
            <w:snapToGrid w:val="0"/>
          </w:rPr>
          <w:t xml:space="preserve"> </w:t>
        </w:r>
      </w:ins>
      <w:r w:rsidRPr="0076424C">
        <w:rPr>
          <w:snapToGrid w:val="0"/>
        </w:rPr>
        <w:t xml:space="preserve">not approve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snapToGrid w:val="0"/>
        </w:rPr>
        <w:t xml:space="preserve">’s, </w:t>
      </w:r>
      <w:r w:rsidRPr="0076424C">
        <w:rPr>
          <w:snapToGrid w:val="0"/>
        </w:rPr>
        <w:t xml:space="preserve">proposed date or time (or any revised proposal),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 xml:space="preserve"> shall amend such proposal having regard to any comments</w:t>
      </w:r>
      <w:r w:rsidR="00392666" w:rsidRPr="0076424C">
        <w:rPr>
          <w:szCs w:val="24"/>
        </w:rPr>
        <w:t xml:space="preserve"> </w:t>
      </w:r>
      <w:del w:id="817" w:author="Shaheeni Vekaria" w:date="2024-04-17T13:30: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b/>
            <w:snapToGrid w:val="0"/>
          </w:rPr>
          <w:delText xml:space="preserve"> </w:delText>
        </w:r>
      </w:del>
      <w:ins w:id="818" w:author="Shaheeni Vekaria" w:date="2024-04-17T13:30:00Z">
        <w:r w:rsidR="005022D1">
          <w:rPr>
            <w:szCs w:val="24"/>
          </w:rPr>
          <w:t xml:space="preserve">the </w:t>
        </w:r>
        <w:r w:rsidR="005022D1" w:rsidRPr="005022D1">
          <w:rPr>
            <w:b/>
            <w:color w:val="2B579A"/>
            <w:szCs w:val="24"/>
            <w:shd w:val="clear" w:color="auto" w:fill="E6E6E6"/>
            <w:rPrChange w:id="819" w:author="Shaheeni Vekaria" w:date="2024-04-17T13:30:00Z">
              <w:rPr>
                <w:szCs w:val="24"/>
              </w:rPr>
            </w:rPrChange>
          </w:rPr>
          <w:t>ISOP</w:t>
        </w:r>
        <w:r w:rsidR="005022D1" w:rsidRPr="0076424C">
          <w:rPr>
            <w:b/>
            <w:snapToGrid w:val="0"/>
          </w:rPr>
          <w:t xml:space="preserve"> </w:t>
        </w:r>
      </w:ins>
      <w:r w:rsidRPr="0076424C">
        <w:rPr>
          <w:snapToGrid w:val="0"/>
        </w:rPr>
        <w:t>and/or</w:t>
      </w:r>
      <w:r w:rsidRPr="0076424C">
        <w:rPr>
          <w:b/>
          <w:snapToGrid w:val="0"/>
        </w:rPr>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napToGrid w:val="0"/>
        </w:rPr>
        <w:t xml:space="preserve"> </w:t>
      </w:r>
      <w:r w:rsidRPr="0076424C">
        <w:rPr>
          <w:snapToGrid w:val="0"/>
        </w:rPr>
        <w:t>may have made and re-submit it for approval.</w:t>
      </w:r>
    </w:p>
    <w:p w14:paraId="6E86160D" w14:textId="0A906044"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5.6.6.3</w:t>
      </w:r>
      <w:r w:rsidRPr="0076424C">
        <w:rPr>
          <w:snapToGrid w:val="0"/>
        </w:rPr>
        <w:tab/>
        <w:t xml:space="preserve">If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4B6A7D">
        <w:t xml:space="preserve"> </w:t>
      </w:r>
      <w:r w:rsidRPr="0076424C">
        <w:rPr>
          <w:snapToGrid w:val="0"/>
        </w:rPr>
        <w:t xml:space="preserve">fails the test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snapToGrid w:val="0"/>
        </w:rPr>
        <w:t xml:space="preserve"> </w:t>
      </w:r>
      <w:r w:rsidRPr="0076424C">
        <w:rPr>
          <w:snapToGrid w:val="0"/>
        </w:rPr>
        <w:t xml:space="preserve">shall resubmit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napToGrid w:val="0"/>
        </w:rPr>
        <w:t xml:space="preserve"> </w:t>
      </w:r>
      <w:r w:rsidRPr="0076424C">
        <w:rPr>
          <w:snapToGrid w:val="0"/>
        </w:rPr>
        <w:t xml:space="preserve">the relevant registered parameters of that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4B6A7D">
        <w:t xml:space="preserve"> </w:t>
      </w:r>
      <w:r w:rsidRPr="0076424C">
        <w:rPr>
          <w:snapToGrid w:val="0"/>
        </w:rPr>
        <w:t xml:space="preserve">for the period of time until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397D93">
        <w:t xml:space="preserve"> </w:t>
      </w:r>
      <w:r w:rsidRPr="0076424C">
        <w:rPr>
          <w:snapToGrid w:val="0"/>
        </w:rPr>
        <w:t>can achieve the parameters previously registered, as demonstrated (if required by</w:t>
      </w:r>
      <w:r w:rsidR="00392666" w:rsidRPr="0076424C">
        <w:rPr>
          <w:szCs w:val="24"/>
        </w:rPr>
        <w:t xml:space="preserve"> </w:t>
      </w:r>
      <w:del w:id="820" w:author="Shaheeni Vekaria" w:date="2024-04-17T13:30: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snapToGrid w:val="0"/>
          </w:rPr>
          <w:delText xml:space="preserve"> </w:delText>
        </w:r>
      </w:del>
      <w:ins w:id="821" w:author="Shaheeni Vekaria" w:date="2024-04-17T13:30:00Z">
        <w:r w:rsidR="005022D1">
          <w:rPr>
            <w:szCs w:val="24"/>
          </w:rPr>
          <w:t xml:space="preserve">the </w:t>
        </w:r>
        <w:r w:rsidR="005022D1" w:rsidRPr="005022D1">
          <w:rPr>
            <w:b/>
            <w:color w:val="2B579A"/>
            <w:szCs w:val="24"/>
            <w:shd w:val="clear" w:color="auto" w:fill="E6E6E6"/>
            <w:rPrChange w:id="822" w:author="Shaheeni Vekaria" w:date="2024-04-17T13:30:00Z">
              <w:rPr>
                <w:szCs w:val="24"/>
              </w:rPr>
            </w:rPrChange>
          </w:rPr>
          <w:t>ISOP</w:t>
        </w:r>
        <w:r w:rsidR="005022D1" w:rsidRPr="0076424C">
          <w:rPr>
            <w:snapToGrid w:val="0"/>
          </w:rPr>
          <w:t xml:space="preserve"> </w:t>
        </w:r>
      </w:ins>
      <w:r w:rsidRPr="0076424C">
        <w:rPr>
          <w:snapToGrid w:val="0"/>
        </w:rPr>
        <w:t xml:space="preserve">in accordance with </w:t>
      </w:r>
      <w:smartTag w:uri="urn:schemas-microsoft-com:office:smarttags" w:element="stockticker">
        <w:r w:rsidRPr="0076424C">
          <w:rPr>
            <w:snapToGrid w:val="0"/>
          </w:rPr>
          <w:t>DOC</w:t>
        </w:r>
      </w:smartTag>
      <w:r w:rsidRPr="0076424C">
        <w:rPr>
          <w:snapToGrid w:val="0"/>
        </w:rPr>
        <w:t xml:space="preserve">5.6.6.4) in a re-test.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will submit these parameters to</w:t>
      </w:r>
      <w:r w:rsidR="00392666" w:rsidRPr="0076424C">
        <w:rPr>
          <w:szCs w:val="24"/>
        </w:rPr>
        <w:t xml:space="preserve"> </w:t>
      </w:r>
      <w:del w:id="823" w:author="Shaheeni Vekaria" w:date="2024-04-17T13:30: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snapToGrid w:val="0"/>
          </w:rPr>
          <w:delText xml:space="preserve"> </w:delText>
        </w:r>
      </w:del>
      <w:ins w:id="824" w:author="Shaheeni Vekaria" w:date="2024-04-17T13:30:00Z">
        <w:r w:rsidR="005022D1">
          <w:rPr>
            <w:szCs w:val="24"/>
          </w:rPr>
          <w:t xml:space="preserve">the </w:t>
        </w:r>
        <w:r w:rsidR="005022D1" w:rsidRPr="005022D1">
          <w:rPr>
            <w:b/>
            <w:color w:val="2B579A"/>
            <w:szCs w:val="24"/>
            <w:shd w:val="clear" w:color="auto" w:fill="E6E6E6"/>
            <w:rPrChange w:id="825" w:author="Shaheeni Vekaria" w:date="2024-04-17T13:30:00Z">
              <w:rPr>
                <w:szCs w:val="24"/>
              </w:rPr>
            </w:rPrChange>
          </w:rPr>
          <w:t>ISOP</w:t>
        </w:r>
        <w:r w:rsidR="005022D1" w:rsidRPr="0076424C">
          <w:rPr>
            <w:snapToGrid w:val="0"/>
          </w:rPr>
          <w:t xml:space="preserve"> </w:t>
        </w:r>
      </w:ins>
      <w:r w:rsidRPr="0076424C">
        <w:rPr>
          <w:snapToGrid w:val="0"/>
        </w:rPr>
        <w:t xml:space="preserve">as required by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snapToGrid w:val="0"/>
        </w:rPr>
        <w:t>.</w:t>
      </w:r>
    </w:p>
    <w:p w14:paraId="6E86160E" w14:textId="5B1BCF6D" w:rsidR="00314B36" w:rsidRPr="0076424C" w:rsidRDefault="00314B36">
      <w:pPr>
        <w:keepNext/>
        <w:rPr>
          <w:snapToGrid w:val="0"/>
        </w:rPr>
      </w:pPr>
      <w:smartTag w:uri="urn:schemas-microsoft-com:office:smarttags" w:element="stockticker">
        <w:r w:rsidRPr="0076424C">
          <w:rPr>
            <w:snapToGrid w:val="0"/>
          </w:rPr>
          <w:t>DOC</w:t>
        </w:r>
      </w:smartTag>
      <w:r w:rsidRPr="0076424C">
        <w:rPr>
          <w:snapToGrid w:val="0"/>
        </w:rPr>
        <w:t>5.6.6.4</w:t>
      </w:r>
      <w:r w:rsidRPr="0076424C">
        <w:rPr>
          <w:snapToGrid w:val="0"/>
        </w:rPr>
        <w:tab/>
        <w:t xml:space="preserve">Once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snapToGrid w:val="0"/>
        </w:rPr>
        <w:t xml:space="preserve">, </w:t>
      </w:r>
      <w:r w:rsidRPr="0076424C">
        <w:rPr>
          <w:snapToGrid w:val="0"/>
        </w:rPr>
        <w:t>has indicated to</w:t>
      </w:r>
      <w:r w:rsidR="00392666" w:rsidRPr="0076424C">
        <w:rPr>
          <w:szCs w:val="24"/>
        </w:rPr>
        <w:t xml:space="preserve"> </w:t>
      </w:r>
      <w:del w:id="826" w:author="Shaheeni Vekaria" w:date="2024-04-17T13:30: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b/>
            <w:snapToGrid w:val="0"/>
          </w:rPr>
          <w:delText xml:space="preserve"> </w:delText>
        </w:r>
      </w:del>
      <w:ins w:id="827" w:author="Shaheeni Vekaria" w:date="2024-04-17T13:30:00Z">
        <w:r w:rsidR="005022D1">
          <w:rPr>
            <w:szCs w:val="24"/>
          </w:rPr>
          <w:t xml:space="preserve">the </w:t>
        </w:r>
        <w:r w:rsidR="005022D1" w:rsidRPr="005022D1">
          <w:rPr>
            <w:b/>
            <w:color w:val="2B579A"/>
            <w:szCs w:val="24"/>
            <w:shd w:val="clear" w:color="auto" w:fill="E6E6E6"/>
            <w:rPrChange w:id="828" w:author="Shaheeni Vekaria" w:date="2024-04-17T13:30:00Z">
              <w:rPr>
                <w:szCs w:val="24"/>
              </w:rPr>
            </w:rPrChange>
          </w:rPr>
          <w:t>ISOP</w:t>
        </w:r>
        <w:r w:rsidR="005022D1" w:rsidRPr="0076424C">
          <w:rPr>
            <w:b/>
            <w:snapToGrid w:val="0"/>
          </w:rPr>
          <w:t xml:space="preserve"> </w:t>
        </w:r>
      </w:ins>
      <w:r w:rsidRPr="0076424C">
        <w:rPr>
          <w:snapToGrid w:val="0"/>
        </w:rPr>
        <w:t>via the</w:t>
      </w:r>
      <w:r w:rsidRPr="0076424C">
        <w:rPr>
          <w:b/>
          <w:snapToGrid w:val="0"/>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snapToGrid w:val="0"/>
        </w:rPr>
        <w:t xml:space="preserve"> </w:t>
      </w:r>
      <w:r w:rsidRPr="0076424C">
        <w:rPr>
          <w:snapToGrid w:val="0"/>
        </w:rPr>
        <w:t xml:space="preserve">the date and time that the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397D93">
        <w:t xml:space="preserve"> </w:t>
      </w:r>
      <w:r w:rsidRPr="0076424C">
        <w:rPr>
          <w:snapToGrid w:val="0"/>
        </w:rPr>
        <w:t>can achieve the parameters previously registered or submitted,</w:t>
      </w:r>
      <w:r w:rsidR="00392666" w:rsidRPr="0076424C">
        <w:rPr>
          <w:szCs w:val="24"/>
        </w:rPr>
        <w:t xml:space="preserve"> </w:t>
      </w:r>
      <w:del w:id="829" w:author="Shaheeni Vekaria" w:date="2024-04-17T13:30:00Z">
        <w:r w:rsidR="00392666" w:rsidDel="005022D1">
          <w:rPr>
            <w:color w:val="2B579A"/>
            <w:szCs w:val="24"/>
            <w:shd w:val="clear" w:color="auto" w:fill="E6E6E6"/>
          </w:rPr>
          <w:fldChar w:fldCharType="begin"/>
        </w:r>
        <w:r w:rsidR="00392666" w:rsidDel="005022D1">
          <w:rPr>
            <w:szCs w:val="24"/>
          </w:rPr>
          <w:delInstrText xml:space="preserve"> REF NGESO \h </w:delInstrText>
        </w:r>
        <w:r w:rsidR="00392666" w:rsidDel="005022D1">
          <w:rPr>
            <w:color w:val="2B579A"/>
            <w:szCs w:val="24"/>
            <w:shd w:val="clear" w:color="auto" w:fill="E6E6E6"/>
          </w:rPr>
        </w:r>
        <w:r w:rsidR="00392666" w:rsidDel="005022D1">
          <w:rPr>
            <w:color w:val="2B579A"/>
            <w:szCs w:val="24"/>
            <w:shd w:val="clear" w:color="auto" w:fill="E6E6E6"/>
          </w:rPr>
          <w:fldChar w:fldCharType="separate"/>
        </w:r>
        <w:r w:rsidR="005C572C" w:rsidDel="005022D1">
          <w:rPr>
            <w:b/>
          </w:rPr>
          <w:delText>NGESO</w:delText>
        </w:r>
        <w:r w:rsidR="00392666" w:rsidDel="005022D1">
          <w:rPr>
            <w:color w:val="2B579A"/>
            <w:szCs w:val="24"/>
            <w:shd w:val="clear" w:color="auto" w:fill="E6E6E6"/>
          </w:rPr>
          <w:fldChar w:fldCharType="end"/>
        </w:r>
        <w:r w:rsidRPr="0076424C" w:rsidDel="005022D1">
          <w:rPr>
            <w:b/>
            <w:snapToGrid w:val="0"/>
          </w:rPr>
          <w:delText xml:space="preserve"> </w:delText>
        </w:r>
      </w:del>
      <w:ins w:id="830" w:author="Shaheeni Vekaria" w:date="2024-04-17T13:30:00Z">
        <w:r w:rsidR="005022D1">
          <w:rPr>
            <w:szCs w:val="24"/>
          </w:rPr>
          <w:t xml:space="preserve">the </w:t>
        </w:r>
        <w:r w:rsidR="005022D1" w:rsidRPr="005022D1">
          <w:rPr>
            <w:b/>
            <w:color w:val="2B579A"/>
            <w:szCs w:val="24"/>
            <w:shd w:val="clear" w:color="auto" w:fill="E6E6E6"/>
            <w:rPrChange w:id="831" w:author="Shaheeni Vekaria" w:date="2024-04-17T13:30:00Z">
              <w:rPr>
                <w:szCs w:val="24"/>
              </w:rPr>
            </w:rPrChange>
          </w:rPr>
          <w:t>ISOP</w:t>
        </w:r>
        <w:r w:rsidR="005022D1" w:rsidRPr="0076424C">
          <w:rPr>
            <w:b/>
            <w:snapToGrid w:val="0"/>
          </w:rPr>
          <w:t xml:space="preserve"> </w:t>
        </w:r>
      </w:ins>
      <w:r w:rsidRPr="0076424C">
        <w:rPr>
          <w:snapToGrid w:val="0"/>
        </w:rPr>
        <w:t xml:space="preserve">shall either accept this information or require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snapToGrid w:val="0"/>
        </w:rPr>
        <w:t xml:space="preserve"> </w:t>
      </w:r>
      <w:r w:rsidRPr="0076424C">
        <w:rPr>
          <w:snapToGrid w:val="0"/>
        </w:rPr>
        <w:t xml:space="preserve">to demonstrate the restoration of the capability by means of a repetition of the test referred to in </w:t>
      </w:r>
      <w:smartTag w:uri="urn:schemas-microsoft-com:office:smarttags" w:element="stockticker">
        <w:r w:rsidRPr="0076424C">
          <w:rPr>
            <w:snapToGrid w:val="0"/>
          </w:rPr>
          <w:t>DOC</w:t>
        </w:r>
      </w:smartTag>
      <w:r w:rsidRPr="0076424C">
        <w:rPr>
          <w:snapToGrid w:val="0"/>
        </w:rPr>
        <w:t xml:space="preserve">5.6.7 by an instruction requiring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snapToGrid w:val="0"/>
        </w:rPr>
        <w:t xml:space="preserve"> to ensure on 48 hours’ notice that such a test is carried out by the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snapToGrid w:val="0"/>
        </w:rPr>
        <w:t>.</w:t>
      </w:r>
    </w:p>
    <w:p w14:paraId="6E86160F" w14:textId="77777777" w:rsidR="00014130" w:rsidRPr="0076424C" w:rsidRDefault="00314B36">
      <w:pPr>
        <w:rPr>
          <w:snapToGrid w:val="0"/>
        </w:rPr>
      </w:pPr>
      <w:smartTag w:uri="urn:schemas-microsoft-com:office:smarttags" w:element="stockticker">
        <w:r w:rsidRPr="0076424C">
          <w:rPr>
            <w:snapToGrid w:val="0"/>
          </w:rPr>
          <w:t>DOC</w:t>
        </w:r>
      </w:smartTag>
      <w:r w:rsidRPr="0076424C">
        <w:rPr>
          <w:snapToGrid w:val="0"/>
        </w:rPr>
        <w:t>5.6.6.5</w:t>
      </w:r>
      <w:r w:rsidRPr="0076424C">
        <w:rPr>
          <w:snapToGrid w:val="0"/>
        </w:rPr>
        <w:tab/>
        <w:t xml:space="preserve">The provisions of this </w:t>
      </w:r>
      <w:smartTag w:uri="urn:schemas-microsoft-com:office:smarttags" w:element="stockticker">
        <w:r w:rsidRPr="0076424C">
          <w:rPr>
            <w:snapToGrid w:val="0"/>
          </w:rPr>
          <w:t>DOC</w:t>
        </w:r>
      </w:smartTag>
      <w:r w:rsidRPr="0076424C">
        <w:rPr>
          <w:snapToGrid w:val="0"/>
        </w:rPr>
        <w:t>5.6.6 will apply to such further test.</w:t>
      </w:r>
    </w:p>
    <w:p w14:paraId="7CE419C6" w14:textId="67E4D642" w:rsidR="00874098" w:rsidRPr="003822BA" w:rsidRDefault="00874098" w:rsidP="00874098">
      <w:pPr>
        <w:rPr>
          <w:b/>
          <w:bCs/>
          <w:snapToGrid w:val="0"/>
        </w:rPr>
      </w:pPr>
      <w:r w:rsidRPr="003822BA">
        <w:rPr>
          <w:b/>
          <w:bCs/>
          <w:snapToGrid w:val="0"/>
        </w:rPr>
        <w:t>DOC5.7</w:t>
      </w:r>
      <w:r w:rsidR="00DA34D8">
        <w:rPr>
          <w:b/>
          <w:bCs/>
          <w:snapToGrid w:val="0"/>
        </w:rPr>
        <w:tab/>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r w:rsidRPr="008365B0">
        <w:rPr>
          <w:b/>
          <w:bCs/>
          <w:snapToGrid w:val="0"/>
        </w:rPr>
        <w:t xml:space="preserve"> Testing</w:t>
      </w:r>
    </w:p>
    <w:p w14:paraId="55BDC554" w14:textId="77777777" w:rsidR="00874098" w:rsidRDefault="00874098" w:rsidP="00874098">
      <w:pPr>
        <w:rPr>
          <w:snapToGrid w:val="0"/>
        </w:rPr>
      </w:pPr>
      <w:r>
        <w:rPr>
          <w:snapToGrid w:val="0"/>
        </w:rPr>
        <w:t>DOC5.7.1</w:t>
      </w:r>
      <w:r>
        <w:rPr>
          <w:snapToGrid w:val="0"/>
        </w:rPr>
        <w:tab/>
        <w:t>Introduction</w:t>
      </w:r>
    </w:p>
    <w:p w14:paraId="6C47FFDB" w14:textId="219EDC4F" w:rsidR="00874098" w:rsidRDefault="00874098" w:rsidP="00874098">
      <w:pPr>
        <w:rPr>
          <w:snapToGrid w:val="0"/>
        </w:rPr>
      </w:pPr>
      <w:r>
        <w:rPr>
          <w:snapToGrid w:val="0"/>
        </w:rPr>
        <w:t>DOC5.7.1.1</w:t>
      </w:r>
      <w:r>
        <w:rPr>
          <w:snapToGrid w:val="0"/>
        </w:rPr>
        <w:tab/>
      </w:r>
      <w:r w:rsidRPr="00B94528">
        <w:rPr>
          <w:snapToGrid w:val="0"/>
        </w:rPr>
        <w:t>Two principal recover</w:t>
      </w:r>
      <w:r>
        <w:rPr>
          <w:snapToGrid w:val="0"/>
        </w:rPr>
        <w:t>y</w:t>
      </w:r>
      <w:r w:rsidRPr="00B94528">
        <w:rPr>
          <w:snapToGrid w:val="0"/>
        </w:rPr>
        <w:t xml:space="preserve"> routes </w:t>
      </w:r>
      <w:r>
        <w:rPr>
          <w:snapToGrid w:val="0"/>
        </w:rPr>
        <w:t xml:space="preserve">from a </w:t>
      </w:r>
      <w:r w:rsidR="002F2DC3">
        <w:rPr>
          <w:b/>
          <w:color w:val="2B579A"/>
          <w:shd w:val="clear" w:color="auto" w:fill="E6E6E6"/>
        </w:rPr>
        <w:fldChar w:fldCharType="begin"/>
      </w:r>
      <w:r w:rsidR="002F2DC3">
        <w:rPr>
          <w:bCs/>
        </w:rPr>
        <w:instrText xml:space="preserve"> REF TotalShutdown \h </w:instrText>
      </w:r>
      <w:r w:rsidR="002F2DC3">
        <w:rPr>
          <w:b/>
          <w:color w:val="2B579A"/>
          <w:shd w:val="clear" w:color="auto" w:fill="E6E6E6"/>
        </w:rPr>
      </w:r>
      <w:r w:rsidR="002F2DC3">
        <w:rPr>
          <w:b/>
          <w:color w:val="2B579A"/>
          <w:shd w:val="clear" w:color="auto" w:fill="E6E6E6"/>
        </w:rPr>
        <w:fldChar w:fldCharType="separate"/>
      </w:r>
      <w:r w:rsidR="005C572C" w:rsidRPr="0076424C">
        <w:rPr>
          <w:b/>
        </w:rPr>
        <w:t>Total Shutdown</w:t>
      </w:r>
      <w:r w:rsidR="002F2DC3">
        <w:rPr>
          <w:b/>
          <w:color w:val="2B579A"/>
          <w:shd w:val="clear" w:color="auto" w:fill="E6E6E6"/>
        </w:rPr>
        <w:fldChar w:fldCharType="end"/>
      </w:r>
      <w:r>
        <w:rPr>
          <w:b/>
          <w:bCs/>
          <w:snapToGrid w:val="0"/>
        </w:rPr>
        <w:t xml:space="preserve"> </w:t>
      </w:r>
      <w:r>
        <w:rPr>
          <w:snapToGrid w:val="0"/>
        </w:rPr>
        <w:t xml:space="preserve">or </w:t>
      </w:r>
      <w:r w:rsidR="00D4164F">
        <w:rPr>
          <w:b/>
          <w:color w:val="2B579A"/>
          <w:shd w:val="clear" w:color="auto" w:fill="E6E6E6"/>
        </w:rPr>
        <w:fldChar w:fldCharType="begin"/>
      </w:r>
      <w:r w:rsidR="00D4164F">
        <w:rPr>
          <w:bCs/>
        </w:rPr>
        <w:instrText xml:space="preserve"> REF PartialShutdown \h </w:instrText>
      </w:r>
      <w:r w:rsidR="00D4164F">
        <w:rPr>
          <w:b/>
          <w:color w:val="2B579A"/>
          <w:shd w:val="clear" w:color="auto" w:fill="E6E6E6"/>
        </w:rPr>
      </w:r>
      <w:r w:rsidR="00D4164F">
        <w:rPr>
          <w:b/>
          <w:color w:val="2B579A"/>
          <w:shd w:val="clear" w:color="auto" w:fill="E6E6E6"/>
        </w:rPr>
        <w:fldChar w:fldCharType="separate"/>
      </w:r>
      <w:r w:rsidR="005C572C" w:rsidRPr="0076424C">
        <w:rPr>
          <w:b/>
        </w:rPr>
        <w:t>Partial Shutdown</w:t>
      </w:r>
      <w:r w:rsidR="00D4164F">
        <w:rPr>
          <w:b/>
          <w:color w:val="2B579A"/>
          <w:shd w:val="clear" w:color="auto" w:fill="E6E6E6"/>
        </w:rPr>
        <w:fldChar w:fldCharType="end"/>
      </w:r>
      <w:r>
        <w:rPr>
          <w:snapToGrid w:val="0"/>
        </w:rPr>
        <w:t xml:space="preserve"> </w:t>
      </w:r>
      <w:r w:rsidRPr="00B94528">
        <w:rPr>
          <w:snapToGrid w:val="0"/>
        </w:rPr>
        <w:t>exist</w:t>
      </w:r>
      <w:r>
        <w:rPr>
          <w:snapToGrid w:val="0"/>
        </w:rPr>
        <w:t>;</w:t>
      </w:r>
      <w:r w:rsidRPr="00B94528">
        <w:rPr>
          <w:snapToGrid w:val="0"/>
        </w:rPr>
        <w:t xml:space="preserve"> via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Pr="001946B8">
        <w:rPr>
          <w:b/>
          <w:bCs/>
          <w:snapToGrid w:val="0"/>
        </w:rPr>
        <w:t>s</w:t>
      </w:r>
      <w:r w:rsidRPr="00B94528">
        <w:rPr>
          <w:snapToGrid w:val="0"/>
        </w:rPr>
        <w:t xml:space="preserve">, and via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Pr="006A5B5B">
        <w:rPr>
          <w:b/>
          <w:bCs/>
          <w:snapToGrid w:val="0"/>
        </w:rPr>
        <w:t>s</w:t>
      </w:r>
      <w:r w:rsidRPr="00B94528">
        <w:rPr>
          <w:snapToGrid w:val="0"/>
        </w:rPr>
        <w:t>.  Their requirements are described separately in DOC9.</w:t>
      </w:r>
    </w:p>
    <w:p w14:paraId="212F5452" w14:textId="75A55A4D" w:rsidR="00874098" w:rsidRDefault="00874098" w:rsidP="00874098">
      <w:pPr>
        <w:rPr>
          <w:snapToGrid w:val="0"/>
        </w:rPr>
      </w:pPr>
      <w:r>
        <w:rPr>
          <w:snapToGrid w:val="0"/>
        </w:rPr>
        <w:t>DOC5.7.1.1</w:t>
      </w:r>
      <w:r>
        <w:rPr>
          <w:snapToGrid w:val="0"/>
        </w:rPr>
        <w:tab/>
        <w:t xml:space="preserve">This DOC5.7 deals with the testing requirements for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Pr="006A5B5B">
        <w:rPr>
          <w:b/>
          <w:bCs/>
          <w:snapToGrid w:val="0"/>
        </w:rPr>
        <w:t>s</w:t>
      </w:r>
      <w:r>
        <w:rPr>
          <w:snapToGrid w:val="0"/>
        </w:rPr>
        <w:t xml:space="preserve"> only.  Testing of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Pr="006A5B5B">
        <w:rPr>
          <w:b/>
          <w:bCs/>
          <w:snapToGrid w:val="0"/>
        </w:rPr>
        <w:t>s</w:t>
      </w:r>
      <w:r>
        <w:rPr>
          <w:snapToGrid w:val="0"/>
        </w:rPr>
        <w:t xml:space="preserve"> is undertaken under the direction of </w:t>
      </w:r>
      <w:del w:id="832" w:author="Shaheeni Vekaria" w:date="2024-04-17T13:31:00Z">
        <w:r w:rsidR="00C004AE" w:rsidDel="00FE75FE">
          <w:rPr>
            <w:b/>
            <w:color w:val="2B579A"/>
            <w:shd w:val="clear" w:color="auto" w:fill="E6E6E6"/>
          </w:rPr>
          <w:fldChar w:fldCharType="begin"/>
        </w:r>
        <w:r w:rsidR="00C004AE" w:rsidDel="00FE75FE">
          <w:delInstrText xml:space="preserve"> REF NGESO \h </w:delInstrText>
        </w:r>
        <w:r w:rsidR="00C004AE" w:rsidDel="00FE75FE">
          <w:rPr>
            <w:b/>
            <w:color w:val="2B579A"/>
            <w:shd w:val="clear" w:color="auto" w:fill="E6E6E6"/>
          </w:rPr>
        </w:r>
        <w:r w:rsidR="00C004AE" w:rsidDel="00FE75FE">
          <w:rPr>
            <w:b/>
            <w:color w:val="2B579A"/>
            <w:shd w:val="clear" w:color="auto" w:fill="E6E6E6"/>
          </w:rPr>
          <w:fldChar w:fldCharType="separate"/>
        </w:r>
        <w:r w:rsidR="005C572C" w:rsidDel="00FE75FE">
          <w:rPr>
            <w:b/>
          </w:rPr>
          <w:delText>NGESO</w:delText>
        </w:r>
        <w:r w:rsidR="00C004AE" w:rsidDel="00FE75FE">
          <w:rPr>
            <w:b/>
            <w:color w:val="2B579A"/>
            <w:shd w:val="clear" w:color="auto" w:fill="E6E6E6"/>
          </w:rPr>
          <w:fldChar w:fldCharType="end"/>
        </w:r>
        <w:r w:rsidDel="00FE75FE">
          <w:rPr>
            <w:snapToGrid w:val="0"/>
          </w:rPr>
          <w:delText xml:space="preserve"> </w:delText>
        </w:r>
      </w:del>
      <w:ins w:id="833" w:author="Shaheeni Vekaria" w:date="2024-04-17T13:31:00Z">
        <w:r w:rsidR="00FE75FE" w:rsidRPr="00FE75FE">
          <w:rPr>
            <w:color w:val="2B579A"/>
            <w:shd w:val="clear" w:color="auto" w:fill="E6E6E6"/>
            <w:rPrChange w:id="834" w:author="Shaheeni Vekaria" w:date="2024-04-17T13:31:00Z">
              <w:rPr>
                <w:b/>
                <w:bCs/>
              </w:rPr>
            </w:rPrChange>
          </w:rPr>
          <w:t>the</w:t>
        </w:r>
        <w:r w:rsidR="00FE75FE">
          <w:rPr>
            <w:b/>
            <w:bCs/>
          </w:rPr>
          <w:t xml:space="preserve"> ISOP</w:t>
        </w:r>
        <w:r w:rsidR="00FE75FE">
          <w:rPr>
            <w:snapToGrid w:val="0"/>
          </w:rPr>
          <w:t xml:space="preserve"> </w:t>
        </w:r>
      </w:ins>
      <w:r>
        <w:rPr>
          <w:snapToGrid w:val="0"/>
        </w:rPr>
        <w:t>in accordance with OC5</w:t>
      </w:r>
      <w:r w:rsidR="005E109A">
        <w:rPr>
          <w:snapToGrid w:val="0"/>
        </w:rPr>
        <w:t>.7</w:t>
      </w:r>
      <w:r>
        <w:rPr>
          <w:snapToGrid w:val="0"/>
        </w:rPr>
        <w:t xml:space="preserve"> of the </w:t>
      </w:r>
      <w:r w:rsidR="003D15CF">
        <w:rPr>
          <w:b/>
          <w:color w:val="2B579A"/>
          <w:shd w:val="clear" w:color="auto" w:fill="E6E6E6"/>
        </w:rPr>
        <w:fldChar w:fldCharType="begin"/>
      </w:r>
      <w:r w:rsidR="003D15CF">
        <w:instrText xml:space="preserve"> REF GridCode \h </w:instrText>
      </w:r>
      <w:r w:rsidR="003D15CF">
        <w:rPr>
          <w:b/>
          <w:color w:val="2B579A"/>
          <w:shd w:val="clear" w:color="auto" w:fill="E6E6E6"/>
        </w:rPr>
      </w:r>
      <w:r w:rsidR="003D15CF">
        <w:rPr>
          <w:b/>
          <w:color w:val="2B579A"/>
          <w:shd w:val="clear" w:color="auto" w:fill="E6E6E6"/>
        </w:rPr>
        <w:fldChar w:fldCharType="separate"/>
      </w:r>
      <w:r w:rsidR="005C572C" w:rsidRPr="0076424C">
        <w:rPr>
          <w:b/>
        </w:rPr>
        <w:t>Grid Code</w:t>
      </w:r>
      <w:r w:rsidR="003D15CF">
        <w:rPr>
          <w:b/>
          <w:color w:val="2B579A"/>
          <w:shd w:val="clear" w:color="auto" w:fill="E6E6E6"/>
        </w:rPr>
        <w:fldChar w:fldCharType="end"/>
      </w:r>
      <w:r w:rsidRPr="00F45395">
        <w:rPr>
          <w:snapToGrid w:val="0"/>
        </w:rPr>
        <w:t>.</w:t>
      </w:r>
    </w:p>
    <w:p w14:paraId="2FC286A9" w14:textId="77777777" w:rsidR="00874098" w:rsidRPr="00D457C4" w:rsidRDefault="00874098" w:rsidP="00874098">
      <w:pPr>
        <w:keepNext/>
        <w:rPr>
          <w:b/>
          <w:bCs/>
          <w:snapToGrid w:val="0"/>
        </w:rPr>
      </w:pPr>
      <w:r w:rsidRPr="00D457C4">
        <w:rPr>
          <w:b/>
          <w:bCs/>
          <w:snapToGrid w:val="0"/>
        </w:rPr>
        <w:t xml:space="preserve">DOC5.7.2 </w:t>
      </w:r>
      <w:r w:rsidRPr="00D457C4">
        <w:rPr>
          <w:b/>
          <w:bCs/>
          <w:snapToGrid w:val="0"/>
        </w:rPr>
        <w:tab/>
        <w:t>General Requirements</w:t>
      </w:r>
    </w:p>
    <w:p w14:paraId="54B4D610" w14:textId="5BC75B3C" w:rsidR="00874098" w:rsidRDefault="00874098" w:rsidP="00874098">
      <w:pPr>
        <w:rPr>
          <w:snapToGrid w:val="0"/>
        </w:rPr>
      </w:pPr>
      <w:r>
        <w:rPr>
          <w:snapToGrid w:val="0"/>
        </w:rPr>
        <w:t>DOC5.7.2.1</w:t>
      </w:r>
      <w:r>
        <w:rPr>
          <w:snapToGrid w:val="0"/>
        </w:rPr>
        <w:tab/>
      </w:r>
      <w:del w:id="835" w:author="Shaheeni Vekaria" w:date="2024-04-17T13:31:00Z">
        <w:r w:rsidR="00C004AE" w:rsidDel="0082217A">
          <w:rPr>
            <w:b/>
            <w:color w:val="2B579A"/>
            <w:shd w:val="clear" w:color="auto" w:fill="E6E6E6"/>
          </w:rPr>
          <w:fldChar w:fldCharType="begin"/>
        </w:r>
        <w:r w:rsidR="00C004AE" w:rsidDel="0082217A">
          <w:delInstrText xml:space="preserve"> REF NGESO \h </w:delInstrText>
        </w:r>
        <w:r w:rsidR="00C004AE" w:rsidDel="0082217A">
          <w:rPr>
            <w:b/>
            <w:color w:val="2B579A"/>
            <w:shd w:val="clear" w:color="auto" w:fill="E6E6E6"/>
          </w:rPr>
        </w:r>
        <w:r w:rsidR="00C004AE" w:rsidDel="0082217A">
          <w:rPr>
            <w:b/>
            <w:color w:val="2B579A"/>
            <w:shd w:val="clear" w:color="auto" w:fill="E6E6E6"/>
          </w:rPr>
          <w:fldChar w:fldCharType="separate"/>
        </w:r>
        <w:r w:rsidR="005C572C" w:rsidDel="0082217A">
          <w:rPr>
            <w:b/>
          </w:rPr>
          <w:delText>NGESO</w:delText>
        </w:r>
        <w:r w:rsidR="00C004AE" w:rsidDel="0082217A">
          <w:rPr>
            <w:b/>
            <w:color w:val="2B579A"/>
            <w:shd w:val="clear" w:color="auto" w:fill="E6E6E6"/>
          </w:rPr>
          <w:fldChar w:fldCharType="end"/>
        </w:r>
        <w:r w:rsidDel="0082217A">
          <w:rPr>
            <w:snapToGrid w:val="0"/>
          </w:rPr>
          <w:delText xml:space="preserve"> </w:delText>
        </w:r>
      </w:del>
      <w:ins w:id="836" w:author="Shaheeni Vekaria" w:date="2024-04-17T13:31:00Z">
        <w:r w:rsidR="0082217A" w:rsidRPr="0082217A">
          <w:rPr>
            <w:color w:val="2B579A"/>
            <w:shd w:val="clear" w:color="auto" w:fill="E6E6E6"/>
            <w:rPrChange w:id="837" w:author="Shaheeni Vekaria" w:date="2024-04-17T13:31:00Z">
              <w:rPr>
                <w:b/>
                <w:bCs/>
              </w:rPr>
            </w:rPrChange>
          </w:rPr>
          <w:t>The</w:t>
        </w:r>
        <w:r w:rsidR="0082217A">
          <w:rPr>
            <w:b/>
            <w:bCs/>
          </w:rPr>
          <w:t xml:space="preserve"> ISOP</w:t>
        </w:r>
        <w:r w:rsidR="0082217A">
          <w:rPr>
            <w:snapToGrid w:val="0"/>
          </w:rPr>
          <w:t xml:space="preserve"> </w:t>
        </w:r>
      </w:ins>
      <w:r>
        <w:rPr>
          <w:snapToGrid w:val="0"/>
        </w:rPr>
        <w:t>may request</w:t>
      </w:r>
      <w:r w:rsidRPr="00E5433D">
        <w:rPr>
          <w:snapToGrid w:val="0"/>
        </w:rPr>
        <w:t xml:space="preserve"> </w:t>
      </w:r>
      <w:r>
        <w:rPr>
          <w:snapToGrid w:val="0"/>
        </w:rPr>
        <w:t xml:space="preserve">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snapToGrid w:val="0"/>
        </w:rPr>
        <w:t xml:space="preserve"> </w:t>
      </w:r>
      <w:r w:rsidRPr="00E5433D">
        <w:rPr>
          <w:snapToGrid w:val="0"/>
        </w:rPr>
        <w:t xml:space="preserve">in coordination with </w:t>
      </w:r>
      <w:r>
        <w:rPr>
          <w:snapToGrid w:val="0"/>
        </w:rPr>
        <w:t xml:space="preserve">a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E5433D">
        <w:rPr>
          <w:snapToGrid w:val="0"/>
        </w:rPr>
        <w:t xml:space="preserve"> to carry out </w:t>
      </w:r>
      <w:r>
        <w:rPr>
          <w:snapToGrid w:val="0"/>
        </w:rPr>
        <w:t xml:space="preserve">the appropriate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Pr>
          <w:b/>
          <w:bCs/>
          <w:snapToGrid w:val="0"/>
        </w:rPr>
        <w:t xml:space="preserve"> </w:t>
      </w:r>
      <w:r w:rsidRPr="00E5433D">
        <w:rPr>
          <w:snapToGrid w:val="0"/>
        </w:rPr>
        <w:t xml:space="preserve">in order to demonstrate that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7C72C9">
        <w:rPr>
          <w:b/>
          <w:bCs/>
          <w:snapToGrid w:val="0"/>
        </w:rPr>
        <w:t xml:space="preserve">s’ </w:t>
      </w:r>
      <w:r w:rsidR="002C3B2D">
        <w:rPr>
          <w:b/>
          <w:color w:val="2B579A"/>
          <w:shd w:val="clear" w:color="auto" w:fill="E6E6E6"/>
        </w:rPr>
        <w:fldChar w:fldCharType="begin"/>
      </w:r>
      <w:r w:rsidR="002C3B2D">
        <w:rPr>
          <w:b/>
          <w:bCs/>
          <w:snapToGrid w:val="0"/>
        </w:rPr>
        <w:instrText xml:space="preserve"> REF Equipment \h </w:instrText>
      </w:r>
      <w:r w:rsidR="002C3B2D">
        <w:rPr>
          <w:b/>
          <w:color w:val="2B579A"/>
          <w:shd w:val="clear" w:color="auto" w:fill="E6E6E6"/>
        </w:rPr>
      </w:r>
      <w:r w:rsidR="002C3B2D">
        <w:rPr>
          <w:b/>
          <w:color w:val="2B579A"/>
          <w:shd w:val="clear" w:color="auto" w:fill="E6E6E6"/>
        </w:rPr>
        <w:fldChar w:fldCharType="separate"/>
      </w:r>
      <w:r w:rsidR="005C572C" w:rsidRPr="0076424C">
        <w:rPr>
          <w:b/>
        </w:rPr>
        <w:t>Equipment</w:t>
      </w:r>
      <w:r w:rsidR="002C3B2D">
        <w:rPr>
          <w:b/>
          <w:color w:val="2B579A"/>
          <w:shd w:val="clear" w:color="auto" w:fill="E6E6E6"/>
        </w:rPr>
        <w:fldChar w:fldCharType="end"/>
      </w:r>
      <w:r>
        <w:rPr>
          <w:snapToGrid w:val="0"/>
        </w:rPr>
        <w:t xml:space="preserve"> ha</w:t>
      </w:r>
      <w:r w:rsidR="00AD3F86">
        <w:rPr>
          <w:snapToGrid w:val="0"/>
        </w:rPr>
        <w:t>s</w:t>
      </w:r>
      <w:r>
        <w:rPr>
          <w:snapToGrid w:val="0"/>
        </w:rPr>
        <w:t xml:space="preserve"> the capabilities required by the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rsidRPr="00E5433D">
        <w:rPr>
          <w:snapToGrid w:val="0"/>
        </w:rPr>
        <w:t xml:space="preserve">. </w:t>
      </w:r>
      <w:r>
        <w:rPr>
          <w:snapToGrid w:val="0"/>
        </w:rPr>
        <w:t xml:space="preserve"> </w:t>
      </w:r>
      <w:r w:rsidRPr="00E5433D">
        <w:rPr>
          <w:snapToGrid w:val="0"/>
        </w:rPr>
        <w:t xml:space="preserve">Prior to any test taking place,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Pr="00E5433D">
        <w:rPr>
          <w:snapToGrid w:val="0"/>
        </w:rPr>
        <w:t xml:space="preserve"> shall ensure </w:t>
      </w:r>
      <w:r>
        <w:rPr>
          <w:snapToGrid w:val="0"/>
        </w:rPr>
        <w:t xml:space="preserve">the </w:t>
      </w:r>
      <w:r w:rsidR="00186A08">
        <w:rPr>
          <w:b/>
          <w:color w:val="2B579A"/>
          <w:shd w:val="clear" w:color="auto" w:fill="E6E6E6"/>
        </w:rPr>
        <w:fldChar w:fldCharType="begin"/>
      </w:r>
      <w:r w:rsidR="00186A08">
        <w:rPr>
          <w:bCs/>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rsidRPr="00E5433D">
        <w:rPr>
          <w:snapToGrid w:val="0"/>
        </w:rPr>
        <w:t xml:space="preserve"> is appropriately configured to undertake the test.</w:t>
      </w:r>
    </w:p>
    <w:p w14:paraId="38850765" w14:textId="653BECB5" w:rsidR="00874098" w:rsidRDefault="00874098" w:rsidP="00874098">
      <w:pPr>
        <w:rPr>
          <w:snapToGrid w:val="0"/>
        </w:rPr>
      </w:pPr>
      <w:r>
        <w:rPr>
          <w:snapToGrid w:val="0"/>
        </w:rPr>
        <w:t>DOC5.7.2.2</w:t>
      </w:r>
      <w:r>
        <w:rPr>
          <w:snapToGrid w:val="0"/>
        </w:rPr>
        <w:tab/>
      </w:r>
      <w:del w:id="838" w:author="Shaheeni Vekaria" w:date="2024-04-17T13:31:00Z">
        <w:r w:rsidR="00C004AE" w:rsidDel="0082217A">
          <w:rPr>
            <w:b/>
            <w:color w:val="2B579A"/>
            <w:shd w:val="clear" w:color="auto" w:fill="E6E6E6"/>
          </w:rPr>
          <w:fldChar w:fldCharType="begin"/>
        </w:r>
        <w:r w:rsidR="00C004AE" w:rsidDel="0082217A">
          <w:delInstrText xml:space="preserve"> REF NGESO \h </w:delInstrText>
        </w:r>
        <w:r w:rsidR="00C004AE" w:rsidDel="0082217A">
          <w:rPr>
            <w:b/>
            <w:color w:val="2B579A"/>
            <w:shd w:val="clear" w:color="auto" w:fill="E6E6E6"/>
          </w:rPr>
        </w:r>
        <w:r w:rsidR="00C004AE" w:rsidDel="0082217A">
          <w:rPr>
            <w:b/>
            <w:color w:val="2B579A"/>
            <w:shd w:val="clear" w:color="auto" w:fill="E6E6E6"/>
          </w:rPr>
          <w:fldChar w:fldCharType="separate"/>
        </w:r>
        <w:r w:rsidR="005C572C" w:rsidDel="0082217A">
          <w:rPr>
            <w:b/>
          </w:rPr>
          <w:delText>NGESO</w:delText>
        </w:r>
        <w:r w:rsidR="00C004AE" w:rsidDel="0082217A">
          <w:rPr>
            <w:b/>
            <w:color w:val="2B579A"/>
            <w:shd w:val="clear" w:color="auto" w:fill="E6E6E6"/>
          </w:rPr>
          <w:fldChar w:fldCharType="end"/>
        </w:r>
        <w:r w:rsidDel="0082217A">
          <w:rPr>
            <w:snapToGrid w:val="0"/>
          </w:rPr>
          <w:delText xml:space="preserve"> </w:delText>
        </w:r>
      </w:del>
      <w:ins w:id="839" w:author="Shaheeni Vekaria" w:date="2024-04-17T13:31:00Z">
        <w:r w:rsidR="0082217A" w:rsidRPr="0082217A">
          <w:rPr>
            <w:color w:val="2B579A"/>
            <w:shd w:val="clear" w:color="auto" w:fill="E6E6E6"/>
            <w:rPrChange w:id="840" w:author="Shaheeni Vekaria" w:date="2024-04-17T13:31:00Z">
              <w:rPr>
                <w:b/>
                <w:bCs/>
              </w:rPr>
            </w:rPrChange>
          </w:rPr>
          <w:t>The</w:t>
        </w:r>
        <w:r w:rsidR="0082217A">
          <w:rPr>
            <w:b/>
            <w:bCs/>
          </w:rPr>
          <w:t xml:space="preserve"> ISOP</w:t>
        </w:r>
        <w:r w:rsidR="0082217A">
          <w:rPr>
            <w:snapToGrid w:val="0"/>
          </w:rPr>
          <w:t xml:space="preserve"> </w:t>
        </w:r>
      </w:ins>
      <w:r>
        <w:rPr>
          <w:snapToGrid w:val="0"/>
        </w:rPr>
        <w:t xml:space="preserve">will request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Pr="00271189">
        <w:rPr>
          <w:snapToGrid w:val="0"/>
        </w:rPr>
        <w:t xml:space="preserve"> to instruct </w:t>
      </w:r>
      <w:r>
        <w:rPr>
          <w:snapToGrid w:val="0"/>
        </w:rPr>
        <w:t>the relevant</w:t>
      </w:r>
      <w:r w:rsidRPr="00271189">
        <w:rPr>
          <w:snapToGrid w:val="0"/>
        </w:rPr>
        <w:t xml:space="preserv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bCs/>
          <w:snapToGrid w:val="0"/>
        </w:rPr>
        <w:t xml:space="preserve"> </w:t>
      </w:r>
      <w:r w:rsidRPr="00271189">
        <w:rPr>
          <w:snapToGrid w:val="0"/>
        </w:rPr>
        <w:t>to carry out a test (a</w:t>
      </w:r>
      <w:r>
        <w:rPr>
          <w:snapToGrid w:val="0"/>
        </w:rPr>
        <w:t>n</w:t>
      </w:r>
      <w:r w:rsidRPr="00271189">
        <w:rPr>
          <w:snapToGrid w:val="0"/>
        </w:rPr>
        <w:t xml:space="preserve"> </w:t>
      </w:r>
      <w:r w:rsidR="003E0F7C">
        <w:rPr>
          <w:rFonts w:eastAsia="Calibri"/>
          <w:b/>
          <w:color w:val="2B579A"/>
          <w:szCs w:val="24"/>
          <w:shd w:val="clear" w:color="auto" w:fill="E6E6E6"/>
          <w:lang w:val="en-US"/>
        </w:rPr>
        <w:fldChar w:fldCharType="begin"/>
      </w:r>
      <w:r w:rsidR="003E0F7C">
        <w:rPr>
          <w:rFonts w:eastAsia="Calibri"/>
          <w:szCs w:val="24"/>
          <w:lang w:val="en-US"/>
        </w:rPr>
        <w:instrText xml:space="preserve"> REF Anchorpowerstation \h </w:instrText>
      </w:r>
      <w:r w:rsidR="003E0F7C">
        <w:rPr>
          <w:rFonts w:eastAsia="Calibri"/>
          <w:b/>
          <w:color w:val="2B579A"/>
          <w:szCs w:val="24"/>
          <w:shd w:val="clear" w:color="auto" w:fill="E6E6E6"/>
          <w:lang w:val="en-US"/>
        </w:rPr>
      </w:r>
      <w:r w:rsidR="003E0F7C">
        <w:rPr>
          <w:rFonts w:eastAsia="Calibri"/>
          <w:b/>
          <w:color w:val="2B579A"/>
          <w:szCs w:val="24"/>
          <w:shd w:val="clear" w:color="auto" w:fill="E6E6E6"/>
          <w:lang w:val="en-US"/>
        </w:rPr>
        <w:fldChar w:fldCharType="separate"/>
      </w:r>
      <w:r w:rsidR="005C572C">
        <w:rPr>
          <w:b/>
        </w:rPr>
        <w:t>Anchor Power Generating Module Test</w:t>
      </w:r>
      <w:r w:rsidR="003E0F7C">
        <w:rPr>
          <w:rFonts w:eastAsia="Calibri"/>
          <w:b/>
          <w:color w:val="2B579A"/>
          <w:szCs w:val="24"/>
          <w:shd w:val="clear" w:color="auto" w:fill="E6E6E6"/>
          <w:lang w:val="en-US"/>
        </w:rPr>
        <w:fldChar w:fldCharType="end"/>
      </w:r>
      <w:r>
        <w:rPr>
          <w:snapToGrid w:val="0"/>
        </w:rPr>
        <w:t>,</w:t>
      </w:r>
      <w:r w:rsidRPr="00271189">
        <w:rPr>
          <w:snapToGrid w:val="0"/>
        </w:rPr>
        <w:t xml:space="preserve"> an </w:t>
      </w:r>
      <w:r w:rsidR="003D1C0C">
        <w:rPr>
          <w:rFonts w:eastAsia="Calibri"/>
          <w:b/>
          <w:color w:val="2B579A"/>
          <w:szCs w:val="24"/>
          <w:shd w:val="clear" w:color="auto" w:fill="E6E6E6"/>
          <w:lang w:val="en-US"/>
        </w:rPr>
        <w:fldChar w:fldCharType="begin"/>
      </w:r>
      <w:r w:rsidR="003D1C0C">
        <w:rPr>
          <w:rFonts w:eastAsia="Calibri"/>
          <w:szCs w:val="24"/>
          <w:lang w:val="en-US"/>
        </w:rPr>
        <w:instrText xml:space="preserve"> REF AnchorTest \h </w:instrText>
      </w:r>
      <w:r w:rsidR="003D1C0C">
        <w:rPr>
          <w:rFonts w:eastAsia="Calibri"/>
          <w:b/>
          <w:color w:val="2B579A"/>
          <w:szCs w:val="24"/>
          <w:shd w:val="clear" w:color="auto" w:fill="E6E6E6"/>
          <w:lang w:val="en-US"/>
        </w:rPr>
      </w:r>
      <w:r w:rsidR="003D1C0C">
        <w:rPr>
          <w:rFonts w:eastAsia="Calibri"/>
          <w:b/>
          <w:color w:val="2B579A"/>
          <w:szCs w:val="24"/>
          <w:shd w:val="clear" w:color="auto" w:fill="E6E6E6"/>
          <w:lang w:val="en-US"/>
        </w:rPr>
        <w:fldChar w:fldCharType="separate"/>
      </w:r>
      <w:r w:rsidR="005C572C">
        <w:rPr>
          <w:b/>
        </w:rPr>
        <w:t>Anchor Power Station Test</w:t>
      </w:r>
      <w:r w:rsidR="003D1C0C">
        <w:rPr>
          <w:rFonts w:eastAsia="Calibri"/>
          <w:b/>
          <w:color w:val="2B579A"/>
          <w:szCs w:val="24"/>
          <w:shd w:val="clear" w:color="auto" w:fill="E6E6E6"/>
          <w:lang w:val="en-US"/>
        </w:rPr>
        <w:fldChar w:fldCharType="end"/>
      </w:r>
      <w:r>
        <w:rPr>
          <w:b/>
          <w:bCs/>
          <w:snapToGrid w:val="0"/>
        </w:rPr>
        <w:t>,</w:t>
      </w:r>
      <w:r>
        <w:rPr>
          <w:snapToGrid w:val="0"/>
        </w:rPr>
        <w:t xml:space="preserve"> a </w:t>
      </w:r>
      <w:r w:rsidR="00227F3C">
        <w:rPr>
          <w:b/>
          <w:snapToGrid w:val="0"/>
          <w:color w:val="2B579A"/>
          <w:shd w:val="clear" w:color="auto" w:fill="E6E6E6"/>
        </w:rPr>
        <w:fldChar w:fldCharType="begin"/>
      </w:r>
      <w:r w:rsidR="00227F3C">
        <w:rPr>
          <w:snapToGrid w:val="0"/>
        </w:rPr>
        <w:instrText xml:space="preserve"> REF topuptest \h </w:instrText>
      </w:r>
      <w:r w:rsidR="00227F3C">
        <w:rPr>
          <w:b/>
          <w:snapToGrid w:val="0"/>
          <w:color w:val="2B579A"/>
          <w:shd w:val="clear" w:color="auto" w:fill="E6E6E6"/>
        </w:rPr>
      </w:r>
      <w:r w:rsidR="00227F3C">
        <w:rPr>
          <w:b/>
          <w:snapToGrid w:val="0"/>
          <w:color w:val="2B579A"/>
          <w:shd w:val="clear" w:color="auto" w:fill="E6E6E6"/>
        </w:rPr>
        <w:fldChar w:fldCharType="separate"/>
      </w:r>
      <w:r w:rsidR="005C572C">
        <w:rPr>
          <w:b/>
        </w:rPr>
        <w:t>Top Up Restoration Test</w:t>
      </w:r>
      <w:r w:rsidR="00227F3C">
        <w:rPr>
          <w:b/>
          <w:snapToGrid w:val="0"/>
          <w:color w:val="2B579A"/>
          <w:shd w:val="clear" w:color="auto" w:fill="E6E6E6"/>
        </w:rPr>
        <w:fldChar w:fldCharType="end"/>
      </w:r>
      <w:r>
        <w:rPr>
          <w:snapToGrid w:val="0"/>
        </w:rPr>
        <w:t xml:space="preserve">; or a </w:t>
      </w:r>
      <w:r w:rsidR="00300910">
        <w:rPr>
          <w:b/>
          <w:snapToGrid w:val="0"/>
          <w:color w:val="2B579A"/>
          <w:shd w:val="clear" w:color="auto" w:fill="E6E6E6"/>
        </w:rPr>
        <w:fldChar w:fldCharType="begin"/>
      </w:r>
      <w:r w:rsidR="00300910">
        <w:rPr>
          <w:snapToGrid w:val="0"/>
        </w:rPr>
        <w:instrText xml:space="preserve"> REF quickresycnh \h </w:instrText>
      </w:r>
      <w:r w:rsidR="00300910">
        <w:rPr>
          <w:b/>
          <w:snapToGrid w:val="0"/>
          <w:color w:val="2B579A"/>
          <w:shd w:val="clear" w:color="auto" w:fill="E6E6E6"/>
        </w:rPr>
      </w:r>
      <w:r w:rsidR="00300910">
        <w:rPr>
          <w:b/>
          <w:snapToGrid w:val="0"/>
          <w:color w:val="2B579A"/>
          <w:shd w:val="clear" w:color="auto" w:fill="E6E6E6"/>
        </w:rPr>
        <w:fldChar w:fldCharType="separate"/>
      </w:r>
      <w:r w:rsidR="005C572C">
        <w:rPr>
          <w:b/>
        </w:rPr>
        <w:t>Quick Re-</w:t>
      </w:r>
      <w:r w:rsidR="005C572C">
        <w:rPr>
          <w:b/>
        </w:rPr>
        <w:lastRenderedPageBreak/>
        <w:t>synchronisation</w:t>
      </w:r>
      <w:r w:rsidR="00300910">
        <w:rPr>
          <w:b/>
          <w:snapToGrid w:val="0"/>
          <w:color w:val="2B579A"/>
          <w:shd w:val="clear" w:color="auto" w:fill="E6E6E6"/>
        </w:rPr>
        <w:fldChar w:fldCharType="end"/>
      </w:r>
      <w:r>
        <w:rPr>
          <w:snapToGrid w:val="0"/>
        </w:rPr>
        <w:t xml:space="preserve"> test as appropriate</w:t>
      </w:r>
      <w:r w:rsidRPr="00271189">
        <w:rPr>
          <w:snapToGrid w:val="0"/>
        </w:rPr>
        <w:t xml:space="preserve">) in order to demonstrate </w:t>
      </w:r>
      <w:r>
        <w:rPr>
          <w:snapToGrid w:val="0"/>
        </w:rPr>
        <w:t>the relevant capabilities</w:t>
      </w:r>
      <w:r w:rsidRPr="00271189">
        <w:rPr>
          <w:snapToGrid w:val="0"/>
        </w:rPr>
        <w:t>.</w:t>
      </w:r>
    </w:p>
    <w:p w14:paraId="62797087" w14:textId="65068958" w:rsidR="00874098" w:rsidRDefault="00874098" w:rsidP="00874098">
      <w:pPr>
        <w:rPr>
          <w:snapToGrid w:val="0"/>
        </w:rPr>
      </w:pPr>
      <w:r>
        <w:rPr>
          <w:snapToGrid w:val="0"/>
        </w:rPr>
        <w:t>DOC5.7.2.3</w:t>
      </w:r>
      <w:r>
        <w:rPr>
          <w:snapToGrid w:val="0"/>
        </w:rPr>
        <w:tab/>
      </w:r>
      <w:r w:rsidRPr="00C14786">
        <w:rPr>
          <w:snapToGrid w:val="0"/>
        </w:rPr>
        <w:t xml:space="preserve">All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A54F7F">
        <w:rPr>
          <w:b/>
          <w:bCs/>
          <w:snapToGrid w:val="0"/>
        </w:rPr>
        <w:t>s</w:t>
      </w:r>
      <w:r w:rsidRPr="00C14786">
        <w:rPr>
          <w:snapToGrid w:val="0"/>
        </w:rPr>
        <w:t xml:space="preserve"> shall be carried </w:t>
      </w:r>
      <w:r w:rsidRPr="00411A4C">
        <w:rPr>
          <w:snapToGrid w:val="0"/>
        </w:rPr>
        <w:t xml:space="preserve">out </w:t>
      </w:r>
      <w:r w:rsidRPr="00856FAB">
        <w:t xml:space="preserve">at the time agreed between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t xml:space="preserve">, the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bCs/>
        </w:rPr>
        <w:t xml:space="preserve"> </w:t>
      </w:r>
      <w:r>
        <w:t>and</w:t>
      </w:r>
      <w:r w:rsidRPr="00856FAB">
        <w:t xml:space="preserve"> </w:t>
      </w:r>
      <w:del w:id="841" w:author="Shaheeni Vekaria" w:date="2024-04-17T13:31:00Z">
        <w:r w:rsidR="00C004AE" w:rsidDel="0082217A">
          <w:rPr>
            <w:b/>
            <w:color w:val="2B579A"/>
            <w:shd w:val="clear" w:color="auto" w:fill="E6E6E6"/>
          </w:rPr>
          <w:fldChar w:fldCharType="begin"/>
        </w:r>
        <w:r w:rsidR="00C004AE" w:rsidDel="0082217A">
          <w:delInstrText xml:space="preserve"> REF NGESO \h </w:delInstrText>
        </w:r>
        <w:r w:rsidR="00C004AE" w:rsidDel="0082217A">
          <w:rPr>
            <w:b/>
            <w:color w:val="2B579A"/>
            <w:shd w:val="clear" w:color="auto" w:fill="E6E6E6"/>
          </w:rPr>
        </w:r>
        <w:r w:rsidR="00C004AE" w:rsidDel="0082217A">
          <w:rPr>
            <w:b/>
            <w:color w:val="2B579A"/>
            <w:shd w:val="clear" w:color="auto" w:fill="E6E6E6"/>
          </w:rPr>
          <w:fldChar w:fldCharType="separate"/>
        </w:r>
        <w:r w:rsidR="005C572C" w:rsidDel="0082217A">
          <w:rPr>
            <w:b/>
          </w:rPr>
          <w:delText>NGESO</w:delText>
        </w:r>
        <w:r w:rsidR="00C004AE" w:rsidDel="0082217A">
          <w:rPr>
            <w:b/>
            <w:color w:val="2B579A"/>
            <w:shd w:val="clear" w:color="auto" w:fill="E6E6E6"/>
          </w:rPr>
          <w:fldChar w:fldCharType="end"/>
        </w:r>
        <w:r w:rsidRPr="00856FAB" w:rsidDel="0082217A">
          <w:delText xml:space="preserve"> </w:delText>
        </w:r>
      </w:del>
      <w:ins w:id="842" w:author="Shaheeni Vekaria" w:date="2024-04-17T13:31:00Z">
        <w:r w:rsidR="0082217A" w:rsidRPr="0082217A">
          <w:rPr>
            <w:color w:val="2B579A"/>
            <w:shd w:val="clear" w:color="auto" w:fill="E6E6E6"/>
            <w:rPrChange w:id="843" w:author="Shaheeni Vekaria" w:date="2024-04-17T13:31:00Z">
              <w:rPr>
                <w:b/>
                <w:bCs/>
              </w:rPr>
            </w:rPrChange>
          </w:rPr>
          <w:t>the</w:t>
        </w:r>
        <w:r w:rsidR="0082217A">
          <w:rPr>
            <w:b/>
            <w:bCs/>
          </w:rPr>
          <w:t xml:space="preserve"> ISOP</w:t>
        </w:r>
        <w:r w:rsidR="0082217A" w:rsidRPr="00856FAB">
          <w:t xml:space="preserve"> </w:t>
        </w:r>
      </w:ins>
      <w:r w:rsidRPr="00856FAB">
        <w:t xml:space="preserve">and in </w:t>
      </w:r>
      <w:r>
        <w:t xml:space="preserve">accordance with the frequency and </w:t>
      </w:r>
      <w:r w:rsidRPr="00856FAB">
        <w:t xml:space="preserve">notice periods given </w:t>
      </w:r>
      <w:r>
        <w:rPr>
          <w:snapToGrid w:val="0"/>
        </w:rPr>
        <w:t>in</w:t>
      </w:r>
      <w:r w:rsidRPr="00C14786">
        <w:rPr>
          <w:snapToGrid w:val="0"/>
        </w:rPr>
        <w:t xml:space="preserve"> </w:t>
      </w:r>
      <w:r>
        <w:rPr>
          <w:snapToGrid w:val="0"/>
        </w:rPr>
        <w:t>D</w:t>
      </w:r>
      <w:r w:rsidRPr="00C14786">
        <w:rPr>
          <w:snapToGrid w:val="0"/>
        </w:rPr>
        <w:t>OC5.7.</w:t>
      </w:r>
      <w:r>
        <w:rPr>
          <w:snapToGrid w:val="0"/>
        </w:rPr>
        <w:t>2.4 to D</w:t>
      </w:r>
      <w:r w:rsidRPr="00C14786">
        <w:rPr>
          <w:snapToGrid w:val="0"/>
        </w:rPr>
        <w:t>OC5.7.</w:t>
      </w:r>
      <w:r>
        <w:rPr>
          <w:snapToGrid w:val="0"/>
        </w:rPr>
        <w:t>2.6.  The tests</w:t>
      </w:r>
      <w:r w:rsidRPr="00C14786">
        <w:rPr>
          <w:snapToGrid w:val="0"/>
        </w:rPr>
        <w:t xml:space="preserve"> shall be undertaken in the presence of a reasonable number of representatives appointed by </w:t>
      </w:r>
      <w:del w:id="844" w:author="Shaheeni Vekaria" w:date="2024-04-17T13:31:00Z">
        <w:r w:rsidR="00C004AE" w:rsidDel="0082217A">
          <w:rPr>
            <w:b/>
            <w:color w:val="2B579A"/>
            <w:shd w:val="clear" w:color="auto" w:fill="E6E6E6"/>
          </w:rPr>
          <w:fldChar w:fldCharType="begin"/>
        </w:r>
        <w:r w:rsidR="00C004AE" w:rsidDel="0082217A">
          <w:delInstrText xml:space="preserve"> REF NGESO \h </w:delInstrText>
        </w:r>
        <w:r w:rsidR="00C004AE" w:rsidDel="0082217A">
          <w:rPr>
            <w:b/>
            <w:color w:val="2B579A"/>
            <w:shd w:val="clear" w:color="auto" w:fill="E6E6E6"/>
          </w:rPr>
        </w:r>
        <w:r w:rsidR="00C004AE" w:rsidDel="0082217A">
          <w:rPr>
            <w:b/>
            <w:color w:val="2B579A"/>
            <w:shd w:val="clear" w:color="auto" w:fill="E6E6E6"/>
          </w:rPr>
          <w:fldChar w:fldCharType="separate"/>
        </w:r>
        <w:r w:rsidR="005C572C" w:rsidDel="0082217A">
          <w:rPr>
            <w:b/>
          </w:rPr>
          <w:delText>NGESO</w:delText>
        </w:r>
        <w:r w:rsidR="00C004AE" w:rsidDel="0082217A">
          <w:rPr>
            <w:b/>
            <w:color w:val="2B579A"/>
            <w:shd w:val="clear" w:color="auto" w:fill="E6E6E6"/>
          </w:rPr>
          <w:fldChar w:fldCharType="end"/>
        </w:r>
        <w:r w:rsidDel="0082217A">
          <w:rPr>
            <w:snapToGrid w:val="0"/>
          </w:rPr>
          <w:delText xml:space="preserve"> </w:delText>
        </w:r>
      </w:del>
      <w:ins w:id="845" w:author="Shaheeni Vekaria" w:date="2024-04-17T13:31:00Z">
        <w:r w:rsidR="0082217A" w:rsidRPr="0082217A">
          <w:rPr>
            <w:color w:val="2B579A"/>
            <w:shd w:val="clear" w:color="auto" w:fill="E6E6E6"/>
            <w:rPrChange w:id="846" w:author="Shaheeni Vekaria" w:date="2024-04-17T13:31:00Z">
              <w:rPr>
                <w:b/>
                <w:bCs/>
              </w:rPr>
            </w:rPrChange>
          </w:rPr>
          <w:t>the</w:t>
        </w:r>
        <w:r w:rsidR="0082217A">
          <w:rPr>
            <w:b/>
            <w:bCs/>
          </w:rPr>
          <w:t xml:space="preserve"> ISOP</w:t>
        </w:r>
        <w:r w:rsidR="0082217A">
          <w:rPr>
            <w:snapToGrid w:val="0"/>
          </w:rPr>
          <w:t xml:space="preserve"> </w:t>
        </w:r>
      </w:ins>
      <w:r w:rsidRPr="00C14786">
        <w:rPr>
          <w:snapToGrid w:val="0"/>
        </w:rPr>
        <w:t xml:space="preserve">and/or </w:t>
      </w:r>
      <w:r>
        <w:rPr>
          <w:snapToGrid w:val="0"/>
        </w:rPr>
        <w:t xml:space="preserve">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Pr="00C14786">
        <w:rPr>
          <w:snapToGrid w:val="0"/>
        </w:rPr>
        <w:t xml:space="preserve">, who shall be given access to all information relevant to the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Pr>
          <w:snapToGrid w:val="0"/>
        </w:rPr>
        <w:t>.</w:t>
      </w:r>
    </w:p>
    <w:p w14:paraId="67DEC5C7" w14:textId="7D595B9F" w:rsidR="00874098" w:rsidRDefault="00874098" w:rsidP="00874098">
      <w:pPr>
        <w:spacing w:after="120"/>
        <w:rPr>
          <w:snapToGrid w:val="0"/>
        </w:rPr>
      </w:pPr>
      <w:r>
        <w:rPr>
          <w:snapToGrid w:val="0"/>
        </w:rPr>
        <w:t>DOC5.7.2.4</w:t>
      </w:r>
      <w:r w:rsidRPr="00C1176B">
        <w:rPr>
          <w:snapToGrid w:val="0"/>
        </w:rPr>
        <w:tab/>
      </w:r>
      <w:r>
        <w:rPr>
          <w:snapToGrid w:val="0"/>
        </w:rPr>
        <w:t xml:space="preserve">When </w:t>
      </w:r>
      <w:del w:id="847" w:author="Shaheeni Vekaria" w:date="2024-04-17T13:31:00Z">
        <w:r w:rsidR="00C004AE" w:rsidDel="0082217A">
          <w:rPr>
            <w:b/>
            <w:color w:val="2B579A"/>
            <w:shd w:val="clear" w:color="auto" w:fill="E6E6E6"/>
          </w:rPr>
          <w:fldChar w:fldCharType="begin"/>
        </w:r>
        <w:r w:rsidR="00C004AE" w:rsidDel="0082217A">
          <w:delInstrText xml:space="preserve"> REF NGESO \h </w:delInstrText>
        </w:r>
        <w:r w:rsidR="00C004AE" w:rsidDel="0082217A">
          <w:rPr>
            <w:b/>
            <w:color w:val="2B579A"/>
            <w:shd w:val="clear" w:color="auto" w:fill="E6E6E6"/>
          </w:rPr>
        </w:r>
        <w:r w:rsidR="00C004AE" w:rsidDel="0082217A">
          <w:rPr>
            <w:b/>
            <w:color w:val="2B579A"/>
            <w:shd w:val="clear" w:color="auto" w:fill="E6E6E6"/>
          </w:rPr>
          <w:fldChar w:fldCharType="separate"/>
        </w:r>
        <w:r w:rsidR="005C572C" w:rsidDel="0082217A">
          <w:rPr>
            <w:b/>
          </w:rPr>
          <w:delText>NGESO</w:delText>
        </w:r>
        <w:r w:rsidR="00C004AE" w:rsidDel="0082217A">
          <w:rPr>
            <w:b/>
            <w:color w:val="2B579A"/>
            <w:shd w:val="clear" w:color="auto" w:fill="E6E6E6"/>
          </w:rPr>
          <w:fldChar w:fldCharType="end"/>
        </w:r>
        <w:r w:rsidDel="0082217A">
          <w:rPr>
            <w:snapToGrid w:val="0"/>
          </w:rPr>
          <w:delText xml:space="preserve"> </w:delText>
        </w:r>
      </w:del>
      <w:ins w:id="848" w:author="Shaheeni Vekaria" w:date="2024-04-17T13:31:00Z">
        <w:r w:rsidR="0082217A" w:rsidRPr="0082217A">
          <w:rPr>
            <w:color w:val="2B579A"/>
            <w:shd w:val="clear" w:color="auto" w:fill="E6E6E6"/>
            <w:rPrChange w:id="849" w:author="Shaheeni Vekaria" w:date="2024-04-17T13:32:00Z">
              <w:rPr>
                <w:b/>
                <w:bCs/>
              </w:rPr>
            </w:rPrChange>
          </w:rPr>
          <w:t>the</w:t>
        </w:r>
        <w:r w:rsidR="0082217A">
          <w:rPr>
            <w:b/>
            <w:bCs/>
          </w:rPr>
          <w:t xml:space="preserve"> ISO</w:t>
        </w:r>
      </w:ins>
      <w:ins w:id="850" w:author="Shaheeni Vekaria" w:date="2024-04-17T13:32:00Z">
        <w:r w:rsidR="0082217A">
          <w:rPr>
            <w:b/>
            <w:bCs/>
          </w:rPr>
          <w:t>P</w:t>
        </w:r>
      </w:ins>
      <w:ins w:id="851" w:author="Shaheeni Vekaria" w:date="2024-04-17T13:31:00Z">
        <w:r w:rsidR="0082217A">
          <w:rPr>
            <w:snapToGrid w:val="0"/>
          </w:rPr>
          <w:t xml:space="preserve"> </w:t>
        </w:r>
      </w:ins>
      <w:r>
        <w:rPr>
          <w:snapToGrid w:val="0"/>
        </w:rPr>
        <w:t>requests</w:t>
      </w:r>
      <w:r w:rsidRPr="00C1176B">
        <w:rPr>
          <w:snapToGrid w:val="0"/>
        </w:rPr>
        <w:t xml:space="preserve"> </w:t>
      </w:r>
      <w:r>
        <w:rPr>
          <w:snapToGrid w:val="0"/>
        </w:rPr>
        <w:t xml:space="preserve">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snapToGrid w:val="0"/>
        </w:rPr>
        <w:t xml:space="preserve"> </w:t>
      </w:r>
      <w:r w:rsidRPr="00C1176B">
        <w:rPr>
          <w:snapToGrid w:val="0"/>
        </w:rPr>
        <w:t xml:space="preserve">to instruct a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C1176B">
        <w:rPr>
          <w:snapToGrid w:val="0"/>
        </w:rPr>
        <w:t xml:space="preserve"> to carry out a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C1176B">
        <w:rPr>
          <w:snapToGrid w:val="0"/>
        </w:rPr>
        <w:t xml:space="preserve">,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snapToGrid w:val="0"/>
        </w:rPr>
        <w:t xml:space="preserve"> </w:t>
      </w:r>
      <w:r w:rsidRPr="00C1176B">
        <w:rPr>
          <w:snapToGrid w:val="0"/>
        </w:rPr>
        <w:t xml:space="preserve">shall notify the details of the proposed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C1176B">
        <w:rPr>
          <w:snapToGrid w:val="0"/>
        </w:rPr>
        <w:t xml:space="preserve"> </w:t>
      </w:r>
      <w:r>
        <w:rPr>
          <w:snapToGrid w:val="0"/>
        </w:rPr>
        <w:t xml:space="preserve">to the </w:t>
      </w:r>
      <w:r w:rsidRPr="00C1176B">
        <w:rPr>
          <w:snapToGrid w:val="0"/>
        </w:rPr>
        <w:t xml:space="preserve">relevant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bCs/>
          <w:snapToGrid w:val="0"/>
        </w:rPr>
        <w:t xml:space="preserve"> </w:t>
      </w:r>
      <w:r w:rsidRPr="00C1176B">
        <w:rPr>
          <w:snapToGrid w:val="0"/>
        </w:rPr>
        <w:t xml:space="preserve">at least 7 days prior to the time of the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C1176B">
        <w:rPr>
          <w:snapToGrid w:val="0"/>
        </w:rPr>
        <w:t>.</w:t>
      </w:r>
    </w:p>
    <w:p w14:paraId="68566238" w14:textId="6F4D21F4" w:rsidR="00874098" w:rsidRPr="00C1176B" w:rsidRDefault="00874098" w:rsidP="00874098">
      <w:pPr>
        <w:spacing w:after="120"/>
        <w:rPr>
          <w:snapToGrid w:val="0"/>
        </w:rPr>
      </w:pPr>
      <w:r>
        <w:rPr>
          <w:snapToGrid w:val="0"/>
        </w:rPr>
        <w:t>DOC5.7.2.5</w:t>
      </w:r>
      <w:r>
        <w:rPr>
          <w:snapToGrid w:val="0"/>
        </w:rPr>
        <w:tab/>
      </w:r>
      <w:del w:id="852" w:author="Shaheeni Vekaria" w:date="2024-04-17T13:32:00Z">
        <w:r w:rsidR="00C004AE" w:rsidDel="0082217A">
          <w:rPr>
            <w:b/>
            <w:color w:val="2B579A"/>
            <w:shd w:val="clear" w:color="auto" w:fill="E6E6E6"/>
          </w:rPr>
          <w:fldChar w:fldCharType="begin"/>
        </w:r>
        <w:r w:rsidR="00C004AE" w:rsidDel="0082217A">
          <w:delInstrText xml:space="preserve"> REF NGESO \h </w:delInstrText>
        </w:r>
        <w:r w:rsidR="00C004AE" w:rsidDel="0082217A">
          <w:rPr>
            <w:b/>
            <w:color w:val="2B579A"/>
            <w:shd w:val="clear" w:color="auto" w:fill="E6E6E6"/>
          </w:rPr>
        </w:r>
        <w:r w:rsidR="00C004AE" w:rsidDel="0082217A">
          <w:rPr>
            <w:b/>
            <w:color w:val="2B579A"/>
            <w:shd w:val="clear" w:color="auto" w:fill="E6E6E6"/>
          </w:rPr>
          <w:fldChar w:fldCharType="separate"/>
        </w:r>
        <w:r w:rsidR="005C572C" w:rsidDel="0082217A">
          <w:rPr>
            <w:b/>
          </w:rPr>
          <w:delText>NGESO</w:delText>
        </w:r>
        <w:r w:rsidR="00C004AE" w:rsidDel="0082217A">
          <w:rPr>
            <w:b/>
            <w:color w:val="2B579A"/>
            <w:shd w:val="clear" w:color="auto" w:fill="E6E6E6"/>
          </w:rPr>
          <w:fldChar w:fldCharType="end"/>
        </w:r>
        <w:r w:rsidDel="0082217A">
          <w:rPr>
            <w:snapToGrid w:val="0"/>
          </w:rPr>
          <w:delText xml:space="preserve"> </w:delText>
        </w:r>
      </w:del>
      <w:ins w:id="853" w:author="Shaheeni Vekaria" w:date="2024-04-17T13:32:00Z">
        <w:r w:rsidR="0082217A" w:rsidRPr="0082217A">
          <w:rPr>
            <w:color w:val="2B579A"/>
            <w:shd w:val="clear" w:color="auto" w:fill="E6E6E6"/>
            <w:rPrChange w:id="854" w:author="Shaheeni Vekaria" w:date="2024-04-17T13:32:00Z">
              <w:rPr>
                <w:b/>
                <w:bCs/>
              </w:rPr>
            </w:rPrChange>
          </w:rPr>
          <w:t>The</w:t>
        </w:r>
        <w:r w:rsidR="0082217A">
          <w:rPr>
            <w:b/>
            <w:bCs/>
          </w:rPr>
          <w:t xml:space="preserve"> ISOP</w:t>
        </w:r>
        <w:r w:rsidR="0082217A">
          <w:rPr>
            <w:snapToGrid w:val="0"/>
          </w:rPr>
          <w:t xml:space="preserve"> </w:t>
        </w:r>
      </w:ins>
      <w:r w:rsidRPr="00C1176B">
        <w:rPr>
          <w:snapToGrid w:val="0"/>
        </w:rPr>
        <w:t xml:space="preserve">may </w:t>
      </w:r>
      <w:r>
        <w:rPr>
          <w:snapToGrid w:val="0"/>
        </w:rPr>
        <w:t>request</w:t>
      </w:r>
      <w:r w:rsidRPr="00C1176B">
        <w:rPr>
          <w:snapToGrid w:val="0"/>
        </w:rPr>
        <w:t xml:space="preserve"> </w:t>
      </w:r>
      <w:r>
        <w:rPr>
          <w:snapToGrid w:val="0"/>
        </w:rPr>
        <w:t xml:space="preserve">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snapToGrid w:val="0"/>
        </w:rPr>
        <w:t xml:space="preserve"> </w:t>
      </w:r>
      <w:r w:rsidRPr="00C1176B">
        <w:rPr>
          <w:snapToGrid w:val="0"/>
        </w:rPr>
        <w:t xml:space="preserve">to instruct a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bCs/>
          <w:snapToGrid w:val="0"/>
        </w:rPr>
        <w:t xml:space="preserve"> </w:t>
      </w:r>
      <w:r w:rsidRPr="00C1176B">
        <w:rPr>
          <w:snapToGrid w:val="0"/>
        </w:rPr>
        <w:t xml:space="preserve">to carry out a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C1176B">
        <w:rPr>
          <w:snapToGrid w:val="0"/>
        </w:rPr>
        <w:t xml:space="preserve"> at any time (but will not require a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C1176B">
        <w:rPr>
          <w:snapToGrid w:val="0"/>
        </w:rPr>
        <w:t xml:space="preserve"> to be carried out more than once </w:t>
      </w:r>
      <w:r>
        <w:rPr>
          <w:snapToGrid w:val="0"/>
        </w:rPr>
        <w:t>every three</w:t>
      </w:r>
      <w:r w:rsidRPr="00C1176B">
        <w:rPr>
          <w:snapToGrid w:val="0"/>
        </w:rPr>
        <w:t xml:space="preserve"> year</w:t>
      </w:r>
      <w:r>
        <w:rPr>
          <w:snapToGrid w:val="0"/>
        </w:rPr>
        <w:t>s</w:t>
      </w:r>
      <w:r w:rsidRPr="00C1176B">
        <w:rPr>
          <w:snapToGrid w:val="0"/>
        </w:rPr>
        <w:t xml:space="preserve"> in respect of any particular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Pr>
          <w:b/>
          <w:bCs/>
          <w:snapToGrid w:val="0"/>
        </w:rPr>
        <w:t xml:space="preserve">’s </w:t>
      </w:r>
      <w:r w:rsidR="00AE4F07">
        <w:rPr>
          <w:b/>
          <w:color w:val="2B579A"/>
          <w:shd w:val="clear" w:color="auto" w:fill="E6E6E6"/>
        </w:rPr>
        <w:fldChar w:fldCharType="begin"/>
      </w:r>
      <w:r w:rsidR="00AE4F07">
        <w:rPr>
          <w:b/>
          <w:bCs/>
          <w:snapToGrid w:val="0"/>
        </w:rPr>
        <w:instrText xml:space="preserve"> REF Equipment \h </w:instrText>
      </w:r>
      <w:r w:rsidR="00AE4F07">
        <w:rPr>
          <w:b/>
          <w:color w:val="2B579A"/>
          <w:shd w:val="clear" w:color="auto" w:fill="E6E6E6"/>
        </w:rPr>
      </w:r>
      <w:r w:rsidR="00AE4F07">
        <w:rPr>
          <w:b/>
          <w:color w:val="2B579A"/>
          <w:shd w:val="clear" w:color="auto" w:fill="E6E6E6"/>
        </w:rPr>
        <w:fldChar w:fldCharType="separate"/>
      </w:r>
      <w:r w:rsidR="005C572C" w:rsidRPr="0076424C">
        <w:rPr>
          <w:b/>
        </w:rPr>
        <w:t>Equipment</w:t>
      </w:r>
      <w:r w:rsidR="00AE4F07">
        <w:rPr>
          <w:b/>
          <w:color w:val="2B579A"/>
          <w:shd w:val="clear" w:color="auto" w:fill="E6E6E6"/>
        </w:rPr>
        <w:fldChar w:fldCharType="end"/>
      </w:r>
      <w:r w:rsidR="00AE4F07">
        <w:rPr>
          <w:b/>
          <w:bCs/>
        </w:rPr>
        <w:t xml:space="preserve"> </w:t>
      </w:r>
      <w:r w:rsidRPr="00C1176B">
        <w:rPr>
          <w:snapToGrid w:val="0"/>
        </w:rPr>
        <w:t xml:space="preserve">unless it can justify on reasonable grounds the necessity for further tests or unless the further test is a re-test). </w:t>
      </w:r>
    </w:p>
    <w:p w14:paraId="5502F302" w14:textId="579FA272" w:rsidR="00874098" w:rsidRDefault="00874098" w:rsidP="00874098">
      <w:pPr>
        <w:rPr>
          <w:snapToGrid w:val="0"/>
        </w:rPr>
      </w:pPr>
      <w:r>
        <w:rPr>
          <w:snapToGrid w:val="0"/>
        </w:rPr>
        <w:t>DOC5.7.2.6</w:t>
      </w:r>
      <w:r>
        <w:rPr>
          <w:snapToGrid w:val="0"/>
        </w:rPr>
        <w:tab/>
        <w:t xml:space="preserve">Where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5F5405">
        <w:rPr>
          <w:b/>
          <w:bCs/>
          <w:snapToGrid w:val="0"/>
        </w:rPr>
        <w:t>s</w:t>
      </w:r>
      <w:r>
        <w:rPr>
          <w:snapToGrid w:val="0"/>
        </w:rPr>
        <w:t xml:space="preserve"> </w:t>
      </w:r>
      <w:proofErr w:type="gramStart"/>
      <w:r>
        <w:rPr>
          <w:snapToGrid w:val="0"/>
        </w:rPr>
        <w:t>are</w:t>
      </w:r>
      <w:proofErr w:type="gramEnd"/>
      <w:r>
        <w:rPr>
          <w:snapToGrid w:val="0"/>
        </w:rPr>
        <w:t xml:space="preserve"> required to undergo</w:t>
      </w:r>
      <w:r w:rsidRPr="00F559AF">
        <w:rPr>
          <w:snapToGrid w:val="0"/>
        </w:rPr>
        <w:t xml:space="preserve">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Pr>
          <w:b/>
          <w:bCs/>
          <w:snapToGrid w:val="0"/>
        </w:rPr>
        <w:t>s</w:t>
      </w:r>
      <w:r w:rsidRPr="00F559AF">
        <w:rPr>
          <w:snapToGrid w:val="0"/>
        </w:rPr>
        <w:t>, the following shall apply</w:t>
      </w:r>
      <w:r>
        <w:rPr>
          <w:snapToGrid w:val="0"/>
        </w:rPr>
        <w:t>:</w:t>
      </w:r>
    </w:p>
    <w:p w14:paraId="6D316672" w14:textId="64CFFB71" w:rsidR="00874098" w:rsidRDefault="00874098" w:rsidP="00A408B6">
      <w:pPr>
        <w:pStyle w:val="ListParagraph"/>
        <w:numPr>
          <w:ilvl w:val="0"/>
          <w:numId w:val="79"/>
        </w:numPr>
        <w:spacing w:after="120"/>
        <w:ind w:left="1985" w:hanging="567"/>
        <w:contextualSpacing w:val="0"/>
        <w:rPr>
          <w:snapToGrid w:val="0"/>
        </w:rPr>
      </w:pPr>
      <w:r w:rsidRPr="008018A3">
        <w:rPr>
          <w:snapToGrid w:val="0"/>
        </w:rPr>
        <w:t xml:space="preserve">Where </w:t>
      </w:r>
      <w:del w:id="855" w:author="Shaheeni Vekaria" w:date="2024-04-17T13:32: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856" w:author="Shaheeni Vekaria" w:date="2024-04-17T13:32:00Z">
        <w:r w:rsidR="00A33747" w:rsidRPr="00A33747">
          <w:rPr>
            <w:color w:val="2B579A"/>
            <w:shd w:val="clear" w:color="auto" w:fill="E6E6E6"/>
            <w:rPrChange w:id="857" w:author="Shaheeni Vekaria" w:date="2024-04-17T13:32:00Z">
              <w:rPr>
                <w:b/>
                <w:bCs/>
              </w:rPr>
            </w:rPrChange>
          </w:rPr>
          <w:t>the</w:t>
        </w:r>
        <w:r w:rsidR="00A33747">
          <w:rPr>
            <w:b/>
            <w:bCs/>
          </w:rPr>
          <w:t xml:space="preserve"> ISOP</w:t>
        </w:r>
        <w:r w:rsidR="00A33747">
          <w:rPr>
            <w:snapToGrid w:val="0"/>
          </w:rPr>
          <w:t xml:space="preserve"> </w:t>
        </w:r>
      </w:ins>
      <w:r w:rsidRPr="008018A3">
        <w:rPr>
          <w:snapToGrid w:val="0"/>
        </w:rPr>
        <w:t>requ</w:t>
      </w:r>
      <w:r>
        <w:rPr>
          <w:snapToGrid w:val="0"/>
        </w:rPr>
        <w:t>ests</w:t>
      </w:r>
      <w:r w:rsidRPr="008018A3">
        <w:rPr>
          <w:snapToGrid w:val="0"/>
        </w:rPr>
        <w:t xml:space="preserve"> </w:t>
      </w:r>
      <w:r>
        <w:rPr>
          <w:snapToGrid w:val="0"/>
        </w:rPr>
        <w:t xml:space="preserve">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snapToGrid w:val="0"/>
        </w:rPr>
        <w:t xml:space="preserve"> </w:t>
      </w:r>
      <w:r w:rsidRPr="008018A3">
        <w:rPr>
          <w:snapToGrid w:val="0"/>
        </w:rPr>
        <w:t xml:space="preserve">to instruct an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Pr="008018A3">
        <w:rPr>
          <w:snapToGrid w:val="0"/>
        </w:rPr>
        <w:t xml:space="preserve"> to carry out an </w:t>
      </w:r>
      <w:r w:rsidR="003E0F7C">
        <w:rPr>
          <w:rFonts w:eastAsia="Calibri"/>
          <w:b/>
          <w:color w:val="2B579A"/>
          <w:shd w:val="clear" w:color="auto" w:fill="E6E6E6"/>
          <w:lang w:val="en-US"/>
        </w:rPr>
        <w:fldChar w:fldCharType="begin"/>
      </w:r>
      <w:r w:rsidR="003E0F7C">
        <w:rPr>
          <w:rFonts w:eastAsia="Calibri"/>
          <w:lang w:val="en-US"/>
        </w:rPr>
        <w:instrText xml:space="preserve"> REF Anchorpowerstation \h </w:instrText>
      </w:r>
      <w:r w:rsidR="003E0F7C">
        <w:rPr>
          <w:rFonts w:eastAsia="Calibri"/>
          <w:b/>
          <w:color w:val="2B579A"/>
          <w:shd w:val="clear" w:color="auto" w:fill="E6E6E6"/>
          <w:lang w:val="en-US"/>
        </w:rPr>
      </w:r>
      <w:r w:rsidR="003E0F7C">
        <w:rPr>
          <w:rFonts w:eastAsia="Calibri"/>
          <w:b/>
          <w:color w:val="2B579A"/>
          <w:shd w:val="clear" w:color="auto" w:fill="E6E6E6"/>
          <w:lang w:val="en-US"/>
        </w:rPr>
        <w:fldChar w:fldCharType="separate"/>
      </w:r>
      <w:r w:rsidR="005C572C">
        <w:rPr>
          <w:b/>
        </w:rPr>
        <w:t>Anchor Power Generating Module Test</w:t>
      </w:r>
      <w:r w:rsidR="003E0F7C">
        <w:rPr>
          <w:rFonts w:eastAsia="Calibri"/>
          <w:b/>
          <w:color w:val="2B579A"/>
          <w:shd w:val="clear" w:color="auto" w:fill="E6E6E6"/>
          <w:lang w:val="en-US"/>
        </w:rPr>
        <w:fldChar w:fldCharType="end"/>
      </w:r>
      <w:r>
        <w:rPr>
          <w:snapToGrid w:val="0"/>
        </w:rPr>
        <w:t xml:space="preserve"> </w:t>
      </w:r>
      <w:r w:rsidRPr="008018A3">
        <w:rPr>
          <w:snapToGrid w:val="0"/>
        </w:rPr>
        <w:t xml:space="preserve">within an </w:t>
      </w:r>
      <w:r w:rsidR="00122D37">
        <w:rPr>
          <w:b/>
          <w:color w:val="2B579A"/>
          <w:shd w:val="clear" w:color="auto" w:fill="E6E6E6"/>
        </w:rPr>
        <w:fldChar w:fldCharType="begin"/>
      </w:r>
      <w:r w:rsidR="00122D37">
        <w:instrText xml:space="preserve"> REF Anchor \h </w:instrText>
      </w:r>
      <w:r w:rsidR="00122D37">
        <w:rPr>
          <w:b/>
          <w:color w:val="2B579A"/>
          <w:shd w:val="clear" w:color="auto" w:fill="E6E6E6"/>
        </w:rPr>
      </w:r>
      <w:r w:rsidR="00122D37">
        <w:rPr>
          <w:b/>
          <w:color w:val="2B579A"/>
          <w:shd w:val="clear" w:color="auto" w:fill="E6E6E6"/>
        </w:rPr>
        <w:fldChar w:fldCharType="separate"/>
      </w:r>
      <w:r w:rsidR="005C572C">
        <w:rPr>
          <w:b/>
        </w:rPr>
        <w:t>Anchor</w:t>
      </w:r>
      <w:r w:rsidR="00122D37">
        <w:rPr>
          <w:b/>
          <w:color w:val="2B579A"/>
          <w:shd w:val="clear" w:color="auto" w:fill="E6E6E6"/>
        </w:rPr>
        <w:fldChar w:fldCharType="end"/>
      </w:r>
      <w:r w:rsidRPr="008018A3">
        <w:rPr>
          <w:snapToGrid w:val="0"/>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8018A3">
        <w:rPr>
          <w:snapToGrid w:val="0"/>
        </w:rPr>
        <w:t xml:space="preserve">, the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Pr="008018A3">
        <w:rPr>
          <w:snapToGrid w:val="0"/>
        </w:rPr>
        <w:t xml:space="preserve"> shall execute such a test at least once every three </w:t>
      </w:r>
      <w:r>
        <w:rPr>
          <w:snapToGrid w:val="0"/>
        </w:rPr>
        <w:t xml:space="preserve">calendar </w:t>
      </w:r>
      <w:r w:rsidRPr="008018A3">
        <w:rPr>
          <w:snapToGrid w:val="0"/>
        </w:rPr>
        <w:t xml:space="preserve">years. </w:t>
      </w:r>
      <w:r>
        <w:rPr>
          <w:snapToGrid w:val="0"/>
        </w:rPr>
        <w:t xml:space="preserve"> </w:t>
      </w:r>
      <w:del w:id="858" w:author="Shaheeni Vekaria" w:date="2024-04-17T13:32: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859" w:author="Shaheeni Vekaria" w:date="2024-04-17T13:32:00Z">
        <w:r w:rsidR="00A33747" w:rsidRPr="00A33747">
          <w:rPr>
            <w:color w:val="2B579A"/>
            <w:shd w:val="clear" w:color="auto" w:fill="E6E6E6"/>
            <w:rPrChange w:id="860" w:author="Shaheeni Vekaria" w:date="2024-04-17T13:32:00Z">
              <w:rPr>
                <w:b/>
                <w:bCs/>
              </w:rPr>
            </w:rPrChange>
          </w:rPr>
          <w:t>The</w:t>
        </w:r>
        <w:r w:rsidR="00A33747">
          <w:rPr>
            <w:b/>
            <w:bCs/>
          </w:rPr>
          <w:t xml:space="preserve"> ISOP</w:t>
        </w:r>
        <w:r w:rsidR="00A33747">
          <w:rPr>
            <w:snapToGrid w:val="0"/>
          </w:rPr>
          <w:t xml:space="preserve"> </w:t>
        </w:r>
      </w:ins>
      <w:r>
        <w:rPr>
          <w:snapToGrid w:val="0"/>
        </w:rPr>
        <w:t xml:space="preserve">will </w:t>
      </w:r>
      <w:r w:rsidRPr="008018A3">
        <w:rPr>
          <w:snapToGrid w:val="0"/>
        </w:rPr>
        <w:t xml:space="preserve">not require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snapToGrid w:val="0"/>
        </w:rPr>
        <w:t xml:space="preserve"> </w:t>
      </w:r>
      <w:r w:rsidRPr="008018A3">
        <w:rPr>
          <w:snapToGrid w:val="0"/>
        </w:rPr>
        <w:t xml:space="preserve">to instruct </w:t>
      </w:r>
      <w:r>
        <w:rPr>
          <w:snapToGrid w:val="0"/>
        </w:rPr>
        <w:t>an</w:t>
      </w:r>
      <w:r w:rsidRPr="008018A3">
        <w:rPr>
          <w:snapToGrid w:val="0"/>
        </w:rPr>
        <w:t xml:space="preserve"> </w:t>
      </w:r>
      <w:r w:rsidR="003E0F7C">
        <w:rPr>
          <w:rFonts w:eastAsia="Calibri"/>
          <w:b/>
          <w:color w:val="2B579A"/>
          <w:shd w:val="clear" w:color="auto" w:fill="E6E6E6"/>
          <w:lang w:val="en-US"/>
        </w:rPr>
        <w:fldChar w:fldCharType="begin"/>
      </w:r>
      <w:r w:rsidR="003E0F7C">
        <w:rPr>
          <w:rFonts w:eastAsia="Calibri"/>
          <w:lang w:val="en-US"/>
        </w:rPr>
        <w:instrText xml:space="preserve"> REF Anchorpowerstation \h </w:instrText>
      </w:r>
      <w:r w:rsidR="003E0F7C">
        <w:rPr>
          <w:rFonts w:eastAsia="Calibri"/>
          <w:b/>
          <w:color w:val="2B579A"/>
          <w:shd w:val="clear" w:color="auto" w:fill="E6E6E6"/>
          <w:lang w:val="en-US"/>
        </w:rPr>
      </w:r>
      <w:r w:rsidR="003E0F7C">
        <w:rPr>
          <w:rFonts w:eastAsia="Calibri"/>
          <w:b/>
          <w:color w:val="2B579A"/>
          <w:shd w:val="clear" w:color="auto" w:fill="E6E6E6"/>
          <w:lang w:val="en-US"/>
        </w:rPr>
        <w:fldChar w:fldCharType="separate"/>
      </w:r>
      <w:r w:rsidR="005C572C">
        <w:rPr>
          <w:b/>
        </w:rPr>
        <w:t>Anchor Power Generating Module Test</w:t>
      </w:r>
      <w:r w:rsidR="003E0F7C">
        <w:rPr>
          <w:rFonts w:eastAsia="Calibri"/>
          <w:b/>
          <w:color w:val="2B579A"/>
          <w:shd w:val="clear" w:color="auto" w:fill="E6E6E6"/>
          <w:lang w:val="en-US"/>
        </w:rPr>
        <w:fldChar w:fldCharType="end"/>
      </w:r>
      <w:r w:rsidRPr="008018A3">
        <w:rPr>
          <w:snapToGrid w:val="0"/>
        </w:rPr>
        <w:t xml:space="preserve"> to be carried out on more than one </w:t>
      </w:r>
      <w:r w:rsidR="00E67ECC">
        <w:rPr>
          <w:b/>
          <w:color w:val="2B579A"/>
          <w:shd w:val="clear" w:color="auto" w:fill="E6E6E6"/>
        </w:rPr>
        <w:fldChar w:fldCharType="begin"/>
      </w:r>
      <w:r w:rsidR="00E67ECC">
        <w:instrText xml:space="preserve"> REF Anchor \h </w:instrText>
      </w:r>
      <w:r w:rsidR="00E67ECC">
        <w:rPr>
          <w:b/>
          <w:color w:val="2B579A"/>
          <w:shd w:val="clear" w:color="auto" w:fill="E6E6E6"/>
        </w:rPr>
      </w:r>
      <w:r w:rsidR="00E67ECC">
        <w:rPr>
          <w:b/>
          <w:color w:val="2B579A"/>
          <w:shd w:val="clear" w:color="auto" w:fill="E6E6E6"/>
        </w:rPr>
        <w:fldChar w:fldCharType="separate"/>
      </w:r>
      <w:r w:rsidR="005C572C">
        <w:rPr>
          <w:b/>
        </w:rPr>
        <w:t>Anchor</w:t>
      </w:r>
      <w:r w:rsidR="00E67ECC">
        <w:rPr>
          <w:b/>
          <w:color w:val="2B579A"/>
          <w:shd w:val="clear" w:color="auto" w:fill="E6E6E6"/>
        </w:rPr>
        <w:fldChar w:fldCharType="end"/>
      </w:r>
      <w:r w:rsidRPr="009E1D03">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8018A3">
        <w:rPr>
          <w:snapToGrid w:val="0"/>
        </w:rPr>
        <w:t xml:space="preserve"> at that </w:t>
      </w:r>
      <w:r w:rsidR="00E67ECC">
        <w:rPr>
          <w:b/>
          <w:color w:val="2B579A"/>
          <w:shd w:val="clear" w:color="auto" w:fill="E6E6E6"/>
        </w:rPr>
        <w:fldChar w:fldCharType="begin"/>
      </w:r>
      <w:r w:rsidR="00E67ECC">
        <w:instrText xml:space="preserve"> REF Anchor \h </w:instrText>
      </w:r>
      <w:r w:rsidR="00E67ECC">
        <w:rPr>
          <w:b/>
          <w:color w:val="2B579A"/>
          <w:shd w:val="clear" w:color="auto" w:fill="E6E6E6"/>
        </w:rPr>
      </w:r>
      <w:r w:rsidR="00E67ECC">
        <w:rPr>
          <w:b/>
          <w:color w:val="2B579A"/>
          <w:shd w:val="clear" w:color="auto" w:fill="E6E6E6"/>
        </w:rPr>
        <w:fldChar w:fldCharType="separate"/>
      </w:r>
      <w:r w:rsidR="005C572C">
        <w:rPr>
          <w:b/>
        </w:rPr>
        <w:t>Anchor</w:t>
      </w:r>
      <w:r w:rsidR="00E67ECC">
        <w:rPr>
          <w:b/>
          <w:color w:val="2B579A"/>
          <w:shd w:val="clear" w:color="auto" w:fill="E6E6E6"/>
        </w:rPr>
        <w:fldChar w:fldCharType="end"/>
      </w:r>
      <w:r w:rsidRPr="009E1D03">
        <w:rPr>
          <w:b/>
          <w:bCs/>
          <w:snapToGrid w:val="0"/>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8018A3">
        <w:rPr>
          <w:snapToGrid w:val="0"/>
        </w:rPr>
        <w:t xml:space="preserve"> at the same time, and would not, in the absence of exceptional circumstances, expect any of the other </w:t>
      </w:r>
      <w:r w:rsidR="00E67ECC">
        <w:rPr>
          <w:b/>
          <w:color w:val="2B579A"/>
          <w:shd w:val="clear" w:color="auto" w:fill="E6E6E6"/>
        </w:rPr>
        <w:fldChar w:fldCharType="begin"/>
      </w:r>
      <w:r w:rsidR="00E67ECC">
        <w:instrText xml:space="preserve"> REF Anchor \h </w:instrText>
      </w:r>
      <w:r w:rsidR="00E67ECC">
        <w:rPr>
          <w:b/>
          <w:color w:val="2B579A"/>
          <w:shd w:val="clear" w:color="auto" w:fill="E6E6E6"/>
        </w:rPr>
      </w:r>
      <w:r w:rsidR="00E67ECC">
        <w:rPr>
          <w:b/>
          <w:color w:val="2B579A"/>
          <w:shd w:val="clear" w:color="auto" w:fill="E6E6E6"/>
        </w:rPr>
        <w:fldChar w:fldCharType="separate"/>
      </w:r>
      <w:r w:rsidR="005C572C">
        <w:rPr>
          <w:b/>
        </w:rPr>
        <w:t>Anchor</w:t>
      </w:r>
      <w:r w:rsidR="00E67ECC">
        <w:rPr>
          <w:b/>
          <w:color w:val="2B579A"/>
          <w:shd w:val="clear" w:color="auto" w:fill="E6E6E6"/>
        </w:rPr>
        <w:fldChar w:fldCharType="end"/>
      </w:r>
      <w:r w:rsidRPr="009E1D03">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9E1D03">
        <w:rPr>
          <w:b/>
          <w:bCs/>
          <w:snapToGrid w:val="0"/>
        </w:rPr>
        <w:t>s</w:t>
      </w:r>
      <w:r>
        <w:rPr>
          <w:snapToGrid w:val="0"/>
        </w:rPr>
        <w:t xml:space="preserve"> </w:t>
      </w:r>
      <w:r w:rsidRPr="008018A3">
        <w:rPr>
          <w:snapToGrid w:val="0"/>
        </w:rPr>
        <w:t xml:space="preserve">at the </w:t>
      </w:r>
      <w:r w:rsidR="00E67ECC">
        <w:rPr>
          <w:b/>
          <w:color w:val="2B579A"/>
          <w:shd w:val="clear" w:color="auto" w:fill="E6E6E6"/>
        </w:rPr>
        <w:fldChar w:fldCharType="begin"/>
      </w:r>
      <w:r w:rsidR="00E67ECC">
        <w:instrText xml:space="preserve"> REF Anchor \h </w:instrText>
      </w:r>
      <w:r w:rsidR="00E67ECC">
        <w:rPr>
          <w:b/>
          <w:color w:val="2B579A"/>
          <w:shd w:val="clear" w:color="auto" w:fill="E6E6E6"/>
        </w:rPr>
      </w:r>
      <w:r w:rsidR="00E67ECC">
        <w:rPr>
          <w:b/>
          <w:color w:val="2B579A"/>
          <w:shd w:val="clear" w:color="auto" w:fill="E6E6E6"/>
        </w:rPr>
        <w:fldChar w:fldCharType="separate"/>
      </w:r>
      <w:r w:rsidR="005C572C">
        <w:rPr>
          <w:b/>
        </w:rPr>
        <w:t>Anchor</w:t>
      </w:r>
      <w:r w:rsidR="00E67ECC">
        <w:rPr>
          <w:b/>
          <w:color w:val="2B579A"/>
          <w:shd w:val="clear" w:color="auto" w:fill="E6E6E6"/>
        </w:rPr>
        <w:fldChar w:fldCharType="end"/>
      </w:r>
      <w:r w:rsidRPr="009E1D03">
        <w:rPr>
          <w:b/>
          <w:bCs/>
          <w:snapToGrid w:val="0"/>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8018A3">
        <w:rPr>
          <w:snapToGrid w:val="0"/>
        </w:rPr>
        <w:t xml:space="preserve"> to be directly affected by the </w:t>
      </w:r>
      <w:r w:rsidR="003E0F7C">
        <w:rPr>
          <w:rFonts w:eastAsia="Calibri"/>
          <w:b/>
          <w:color w:val="2B579A"/>
          <w:shd w:val="clear" w:color="auto" w:fill="E6E6E6"/>
          <w:lang w:val="en-US"/>
        </w:rPr>
        <w:fldChar w:fldCharType="begin"/>
      </w:r>
      <w:r w:rsidR="003E0F7C">
        <w:rPr>
          <w:rFonts w:eastAsia="Calibri"/>
          <w:lang w:val="en-US"/>
        </w:rPr>
        <w:instrText xml:space="preserve"> REF Anchorpowerstation \h </w:instrText>
      </w:r>
      <w:r w:rsidR="003E0F7C">
        <w:rPr>
          <w:rFonts w:eastAsia="Calibri"/>
          <w:b/>
          <w:color w:val="2B579A"/>
          <w:shd w:val="clear" w:color="auto" w:fill="E6E6E6"/>
          <w:lang w:val="en-US"/>
        </w:rPr>
      </w:r>
      <w:r w:rsidR="003E0F7C">
        <w:rPr>
          <w:rFonts w:eastAsia="Calibri"/>
          <w:b/>
          <w:color w:val="2B579A"/>
          <w:shd w:val="clear" w:color="auto" w:fill="E6E6E6"/>
          <w:lang w:val="en-US"/>
        </w:rPr>
        <w:fldChar w:fldCharType="separate"/>
      </w:r>
      <w:r w:rsidR="005C572C">
        <w:rPr>
          <w:b/>
        </w:rPr>
        <w:t>Anchor Power Generating Module Test</w:t>
      </w:r>
      <w:r w:rsidR="003E0F7C">
        <w:rPr>
          <w:rFonts w:eastAsia="Calibri"/>
          <w:b/>
          <w:color w:val="2B579A"/>
          <w:shd w:val="clear" w:color="auto" w:fill="E6E6E6"/>
          <w:lang w:val="en-US"/>
        </w:rPr>
        <w:fldChar w:fldCharType="end"/>
      </w:r>
      <w:r w:rsidRPr="008018A3">
        <w:rPr>
          <w:snapToGrid w:val="0"/>
        </w:rPr>
        <w:t>.</w:t>
      </w:r>
    </w:p>
    <w:p w14:paraId="1B3411A3" w14:textId="55DB9E71" w:rsidR="00874098" w:rsidRDefault="00C004AE" w:rsidP="00A408B6">
      <w:pPr>
        <w:pStyle w:val="ListParagraph"/>
        <w:numPr>
          <w:ilvl w:val="0"/>
          <w:numId w:val="79"/>
        </w:numPr>
        <w:spacing w:after="120"/>
        <w:ind w:left="1985" w:hanging="567"/>
        <w:contextualSpacing w:val="0"/>
        <w:rPr>
          <w:snapToGrid w:val="0"/>
        </w:rPr>
      </w:pPr>
      <w:del w:id="861" w:author="Shaheeni Vekaria" w:date="2024-04-17T13:32:00Z">
        <w:r w:rsidDel="00A33747">
          <w:rPr>
            <w:b/>
            <w:color w:val="2B579A"/>
            <w:shd w:val="clear" w:color="auto" w:fill="E6E6E6"/>
          </w:rPr>
          <w:fldChar w:fldCharType="begin"/>
        </w:r>
        <w:r w:rsidDel="00A33747">
          <w:delInstrText xml:space="preserve"> REF NGESO \h </w:delInstrText>
        </w:r>
        <w:r w:rsidDel="00A33747">
          <w:rPr>
            <w:b/>
            <w:color w:val="2B579A"/>
            <w:shd w:val="clear" w:color="auto" w:fill="E6E6E6"/>
          </w:rPr>
        </w:r>
        <w:r w:rsidDel="00A33747">
          <w:rPr>
            <w:b/>
            <w:color w:val="2B579A"/>
            <w:shd w:val="clear" w:color="auto" w:fill="E6E6E6"/>
          </w:rPr>
          <w:fldChar w:fldCharType="separate"/>
        </w:r>
        <w:r w:rsidR="005C572C" w:rsidDel="00A33747">
          <w:rPr>
            <w:b/>
          </w:rPr>
          <w:delText>NGESO</w:delText>
        </w:r>
        <w:r w:rsidDel="00A33747">
          <w:rPr>
            <w:b/>
            <w:color w:val="2B579A"/>
            <w:shd w:val="clear" w:color="auto" w:fill="E6E6E6"/>
          </w:rPr>
          <w:fldChar w:fldCharType="end"/>
        </w:r>
        <w:r w:rsidR="00874098" w:rsidDel="00A33747">
          <w:rPr>
            <w:snapToGrid w:val="0"/>
          </w:rPr>
          <w:delText xml:space="preserve"> </w:delText>
        </w:r>
      </w:del>
      <w:ins w:id="862" w:author="Shaheeni Vekaria" w:date="2024-04-17T13:32:00Z">
        <w:r w:rsidR="00A33747" w:rsidRPr="00A33747">
          <w:rPr>
            <w:color w:val="2B579A"/>
            <w:shd w:val="clear" w:color="auto" w:fill="E6E6E6"/>
            <w:rPrChange w:id="863" w:author="Shaheeni Vekaria" w:date="2024-04-17T13:32:00Z">
              <w:rPr>
                <w:b/>
                <w:bCs/>
              </w:rPr>
            </w:rPrChange>
          </w:rPr>
          <w:t>The</w:t>
        </w:r>
        <w:r w:rsidR="00A33747">
          <w:rPr>
            <w:b/>
            <w:bCs/>
          </w:rPr>
          <w:t xml:space="preserve"> ISOP</w:t>
        </w:r>
        <w:r w:rsidR="00A33747">
          <w:rPr>
            <w:snapToGrid w:val="0"/>
          </w:rPr>
          <w:t xml:space="preserve"> </w:t>
        </w:r>
      </w:ins>
      <w:r w:rsidR="00874098" w:rsidRPr="00532542">
        <w:rPr>
          <w:snapToGrid w:val="0"/>
        </w:rPr>
        <w:t xml:space="preserve">may occasionally require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00874098">
        <w:rPr>
          <w:snapToGrid w:val="0"/>
        </w:rPr>
        <w:t xml:space="preserve"> </w:t>
      </w:r>
      <w:r w:rsidR="00874098" w:rsidRPr="00532542">
        <w:rPr>
          <w:snapToGrid w:val="0"/>
        </w:rPr>
        <w:t xml:space="preserve">to instruct an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00874098" w:rsidRPr="00532542">
        <w:rPr>
          <w:snapToGrid w:val="0"/>
        </w:rPr>
        <w:t xml:space="preserve"> to carry out an </w:t>
      </w:r>
      <w:r w:rsidR="003D1C0C">
        <w:rPr>
          <w:rFonts w:eastAsia="Calibri"/>
          <w:b/>
          <w:color w:val="2B579A"/>
          <w:shd w:val="clear" w:color="auto" w:fill="E6E6E6"/>
          <w:lang w:val="en-US"/>
        </w:rPr>
        <w:fldChar w:fldCharType="begin"/>
      </w:r>
      <w:r w:rsidR="003D1C0C">
        <w:rPr>
          <w:rFonts w:eastAsia="Calibri"/>
          <w:lang w:val="en-US"/>
        </w:rPr>
        <w:instrText xml:space="preserve"> REF AnchorTest \h </w:instrText>
      </w:r>
      <w:r w:rsidR="003D1C0C">
        <w:rPr>
          <w:rFonts w:eastAsia="Calibri"/>
          <w:b/>
          <w:color w:val="2B579A"/>
          <w:shd w:val="clear" w:color="auto" w:fill="E6E6E6"/>
          <w:lang w:val="en-US"/>
        </w:rPr>
      </w:r>
      <w:r w:rsidR="003D1C0C">
        <w:rPr>
          <w:rFonts w:eastAsia="Calibri"/>
          <w:b/>
          <w:color w:val="2B579A"/>
          <w:shd w:val="clear" w:color="auto" w:fill="E6E6E6"/>
          <w:lang w:val="en-US"/>
        </w:rPr>
        <w:fldChar w:fldCharType="separate"/>
      </w:r>
      <w:r w:rsidR="005C572C">
        <w:rPr>
          <w:b/>
        </w:rPr>
        <w:t>Anchor Power Station Test</w:t>
      </w:r>
      <w:r w:rsidR="003D1C0C">
        <w:rPr>
          <w:rFonts w:eastAsia="Calibri"/>
          <w:b/>
          <w:color w:val="2B579A"/>
          <w:shd w:val="clear" w:color="auto" w:fill="E6E6E6"/>
          <w:lang w:val="en-US"/>
        </w:rPr>
        <w:fldChar w:fldCharType="end"/>
      </w:r>
      <w:r w:rsidR="00874098" w:rsidRPr="00532542">
        <w:rPr>
          <w:snapToGrid w:val="0"/>
        </w:rPr>
        <w:t xml:space="preserve"> at any time (but will not require an </w:t>
      </w:r>
      <w:r w:rsidR="003D1C0C">
        <w:rPr>
          <w:rFonts w:eastAsia="Calibri"/>
          <w:b/>
          <w:color w:val="2B579A"/>
          <w:shd w:val="clear" w:color="auto" w:fill="E6E6E6"/>
          <w:lang w:val="en-US"/>
        </w:rPr>
        <w:fldChar w:fldCharType="begin"/>
      </w:r>
      <w:r w:rsidR="003D1C0C">
        <w:rPr>
          <w:rFonts w:eastAsia="Calibri"/>
          <w:lang w:val="en-US"/>
        </w:rPr>
        <w:instrText xml:space="preserve"> REF AnchorTest \h </w:instrText>
      </w:r>
      <w:r w:rsidR="003D1C0C">
        <w:rPr>
          <w:rFonts w:eastAsia="Calibri"/>
          <w:b/>
          <w:color w:val="2B579A"/>
          <w:shd w:val="clear" w:color="auto" w:fill="E6E6E6"/>
          <w:lang w:val="en-US"/>
        </w:rPr>
      </w:r>
      <w:r w:rsidR="003D1C0C">
        <w:rPr>
          <w:rFonts w:eastAsia="Calibri"/>
          <w:b/>
          <w:color w:val="2B579A"/>
          <w:shd w:val="clear" w:color="auto" w:fill="E6E6E6"/>
          <w:lang w:val="en-US"/>
        </w:rPr>
        <w:fldChar w:fldCharType="separate"/>
      </w:r>
      <w:r w:rsidR="005C572C">
        <w:rPr>
          <w:b/>
        </w:rPr>
        <w:t>Anchor Power Station Test</w:t>
      </w:r>
      <w:r w:rsidR="003D1C0C">
        <w:rPr>
          <w:rFonts w:eastAsia="Calibri"/>
          <w:b/>
          <w:color w:val="2B579A"/>
          <w:shd w:val="clear" w:color="auto" w:fill="E6E6E6"/>
          <w:lang w:val="en-US"/>
        </w:rPr>
        <w:fldChar w:fldCharType="end"/>
      </w:r>
      <w:r w:rsidR="00874098" w:rsidRPr="00532542">
        <w:rPr>
          <w:snapToGrid w:val="0"/>
        </w:rPr>
        <w:t xml:space="preserve"> to be carried out more than once in every three calendar years in respect of any particular </w:t>
      </w:r>
      <w:r w:rsidR="00874098" w:rsidRPr="0027613F">
        <w:rPr>
          <w:b/>
          <w:bCs/>
          <w:snapToGrid w:val="0"/>
        </w:rPr>
        <w:t xml:space="preserve">Anchor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00874098">
        <w:rPr>
          <w:snapToGrid w:val="0"/>
        </w:rPr>
        <w:t xml:space="preserve"> </w:t>
      </w:r>
      <w:r w:rsidR="00874098" w:rsidRPr="00532542">
        <w:rPr>
          <w:snapToGrid w:val="0"/>
        </w:rPr>
        <w:t xml:space="preserve">unless it can </w:t>
      </w:r>
      <w:r w:rsidR="00874098">
        <w:rPr>
          <w:snapToGrid w:val="0"/>
        </w:rPr>
        <w:t xml:space="preserve">reasonably </w:t>
      </w:r>
      <w:r w:rsidR="00874098" w:rsidRPr="00532542">
        <w:rPr>
          <w:snapToGrid w:val="0"/>
        </w:rPr>
        <w:t xml:space="preserve">justify the necessity for further tests or unless the further test is a re-test).  If successful, this </w:t>
      </w:r>
      <w:r w:rsidR="003D1C0C">
        <w:rPr>
          <w:rFonts w:eastAsia="Calibri"/>
          <w:b/>
          <w:color w:val="2B579A"/>
          <w:shd w:val="clear" w:color="auto" w:fill="E6E6E6"/>
          <w:lang w:val="en-US"/>
        </w:rPr>
        <w:fldChar w:fldCharType="begin"/>
      </w:r>
      <w:r w:rsidR="003D1C0C">
        <w:rPr>
          <w:rFonts w:eastAsia="Calibri"/>
          <w:lang w:val="en-US"/>
        </w:rPr>
        <w:instrText xml:space="preserve"> REF AnchorTest \h </w:instrText>
      </w:r>
      <w:r w:rsidR="003D1C0C">
        <w:rPr>
          <w:rFonts w:eastAsia="Calibri"/>
          <w:b/>
          <w:color w:val="2B579A"/>
          <w:shd w:val="clear" w:color="auto" w:fill="E6E6E6"/>
          <w:lang w:val="en-US"/>
        </w:rPr>
      </w:r>
      <w:r w:rsidR="003D1C0C">
        <w:rPr>
          <w:rFonts w:eastAsia="Calibri"/>
          <w:b/>
          <w:color w:val="2B579A"/>
          <w:shd w:val="clear" w:color="auto" w:fill="E6E6E6"/>
          <w:lang w:val="en-US"/>
        </w:rPr>
        <w:fldChar w:fldCharType="separate"/>
      </w:r>
      <w:r w:rsidR="005C572C">
        <w:rPr>
          <w:b/>
        </w:rPr>
        <w:t>Anchor Power Station Test</w:t>
      </w:r>
      <w:r w:rsidR="003D1C0C">
        <w:rPr>
          <w:rFonts w:eastAsia="Calibri"/>
          <w:b/>
          <w:color w:val="2B579A"/>
          <w:shd w:val="clear" w:color="auto" w:fill="E6E6E6"/>
          <w:lang w:val="en-US"/>
        </w:rPr>
        <w:fldChar w:fldCharType="end"/>
      </w:r>
      <w:r w:rsidR="00874098" w:rsidRPr="00532542">
        <w:rPr>
          <w:snapToGrid w:val="0"/>
        </w:rPr>
        <w:t xml:space="preserve"> shall count as a successful </w:t>
      </w:r>
      <w:r w:rsidR="003E0F7C">
        <w:rPr>
          <w:rFonts w:eastAsia="Calibri"/>
          <w:b/>
          <w:color w:val="2B579A"/>
          <w:shd w:val="clear" w:color="auto" w:fill="E6E6E6"/>
          <w:lang w:val="en-US"/>
        </w:rPr>
        <w:fldChar w:fldCharType="begin"/>
      </w:r>
      <w:r w:rsidR="003E0F7C">
        <w:rPr>
          <w:rFonts w:eastAsia="Calibri"/>
          <w:lang w:val="en-US"/>
        </w:rPr>
        <w:instrText xml:space="preserve"> REF Anchorpowerstation \h </w:instrText>
      </w:r>
      <w:r w:rsidR="003E0F7C">
        <w:rPr>
          <w:rFonts w:eastAsia="Calibri"/>
          <w:b/>
          <w:color w:val="2B579A"/>
          <w:shd w:val="clear" w:color="auto" w:fill="E6E6E6"/>
          <w:lang w:val="en-US"/>
        </w:rPr>
      </w:r>
      <w:r w:rsidR="003E0F7C">
        <w:rPr>
          <w:rFonts w:eastAsia="Calibri"/>
          <w:b/>
          <w:color w:val="2B579A"/>
          <w:shd w:val="clear" w:color="auto" w:fill="E6E6E6"/>
          <w:lang w:val="en-US"/>
        </w:rPr>
        <w:fldChar w:fldCharType="separate"/>
      </w:r>
      <w:r w:rsidR="005C572C">
        <w:rPr>
          <w:b/>
        </w:rPr>
        <w:t>Anchor Power Generating Module Test</w:t>
      </w:r>
      <w:r w:rsidR="003E0F7C">
        <w:rPr>
          <w:rFonts w:eastAsia="Calibri"/>
          <w:b/>
          <w:color w:val="2B579A"/>
          <w:shd w:val="clear" w:color="auto" w:fill="E6E6E6"/>
          <w:lang w:val="en-US"/>
        </w:rPr>
        <w:fldChar w:fldCharType="end"/>
      </w:r>
      <w:r w:rsidR="00874098" w:rsidRPr="00EE470D">
        <w:rPr>
          <w:b/>
          <w:bCs/>
          <w:snapToGrid w:val="0"/>
        </w:rPr>
        <w:t xml:space="preserve"> </w:t>
      </w:r>
      <w:r w:rsidR="00874098" w:rsidRPr="00532542">
        <w:rPr>
          <w:snapToGrid w:val="0"/>
        </w:rPr>
        <w:t xml:space="preserve">for the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00874098" w:rsidRPr="00EE470D">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00874098">
        <w:rPr>
          <w:snapToGrid w:val="0"/>
        </w:rPr>
        <w:t xml:space="preserve"> </w:t>
      </w:r>
      <w:r w:rsidR="00874098" w:rsidRPr="00532542">
        <w:rPr>
          <w:snapToGrid w:val="0"/>
        </w:rPr>
        <w:t>used in the test.</w:t>
      </w:r>
    </w:p>
    <w:p w14:paraId="3795552F" w14:textId="7BDF1258" w:rsidR="00874098" w:rsidRDefault="00874098" w:rsidP="00A408B6">
      <w:pPr>
        <w:pStyle w:val="ListParagraph"/>
        <w:numPr>
          <w:ilvl w:val="0"/>
          <w:numId w:val="79"/>
        </w:numPr>
        <w:spacing w:after="120"/>
        <w:ind w:left="1985" w:hanging="567"/>
        <w:contextualSpacing w:val="0"/>
        <w:rPr>
          <w:snapToGrid w:val="0"/>
        </w:rPr>
      </w:pPr>
      <w:r w:rsidRPr="00334DA2">
        <w:rPr>
          <w:snapToGrid w:val="0"/>
        </w:rPr>
        <w:t xml:space="preserve">If a </w:t>
      </w:r>
      <w:r w:rsidR="004670DD">
        <w:rPr>
          <w:b/>
          <w:snapToGrid w:val="0"/>
          <w:color w:val="2B579A"/>
          <w:shd w:val="clear" w:color="auto" w:fill="E6E6E6"/>
        </w:rPr>
        <w:fldChar w:fldCharType="begin"/>
      </w:r>
      <w:r w:rsidR="004670DD">
        <w:rPr>
          <w:snapToGrid w:val="0"/>
        </w:rPr>
        <w:instrText xml:space="preserve"> REF distributionRestorationContract \h </w:instrText>
      </w:r>
      <w:r w:rsidR="004670DD">
        <w:rPr>
          <w:b/>
          <w:snapToGrid w:val="0"/>
          <w:color w:val="2B579A"/>
          <w:shd w:val="clear" w:color="auto" w:fill="E6E6E6"/>
        </w:rPr>
      </w:r>
      <w:r w:rsidR="004670DD">
        <w:rPr>
          <w:b/>
          <w:snapToGrid w:val="0"/>
          <w:color w:val="2B579A"/>
          <w:shd w:val="clear" w:color="auto" w:fill="E6E6E6"/>
        </w:rPr>
        <w:fldChar w:fldCharType="separate"/>
      </w:r>
      <w:r w:rsidR="005C572C">
        <w:rPr>
          <w:b/>
        </w:rPr>
        <w:t>Distribution Restoration Contract</w:t>
      </w:r>
      <w:r w:rsidR="004670DD">
        <w:rPr>
          <w:b/>
          <w:snapToGrid w:val="0"/>
          <w:color w:val="2B579A"/>
          <w:shd w:val="clear" w:color="auto" w:fill="E6E6E6"/>
        </w:rPr>
        <w:fldChar w:fldCharType="end"/>
      </w:r>
      <w:r w:rsidR="004670DD">
        <w:rPr>
          <w:b/>
          <w:bCs/>
          <w:snapToGrid w:val="0"/>
        </w:rPr>
        <w:t xml:space="preserve"> </w:t>
      </w:r>
      <w:r w:rsidRPr="00334DA2">
        <w:rPr>
          <w:snapToGrid w:val="0"/>
        </w:rPr>
        <w:t>includes</w:t>
      </w:r>
      <w:r>
        <w:rPr>
          <w:b/>
          <w:bCs/>
          <w:snapToGrid w:val="0"/>
        </w:rPr>
        <w:t xml:space="preserve"> </w:t>
      </w:r>
      <w:r w:rsidR="004670DD">
        <w:rPr>
          <w:b/>
          <w:snapToGrid w:val="0"/>
          <w:color w:val="2B579A"/>
          <w:shd w:val="clear" w:color="auto" w:fill="E6E6E6"/>
        </w:rPr>
        <w:fldChar w:fldCharType="begin"/>
      </w:r>
      <w:r w:rsidR="004670DD">
        <w:rPr>
          <w:b/>
          <w:bCs/>
          <w:snapToGrid w:val="0"/>
        </w:rPr>
        <w:instrText xml:space="preserve"> REF quickresycnh \h </w:instrText>
      </w:r>
      <w:r w:rsidR="004670DD">
        <w:rPr>
          <w:b/>
          <w:snapToGrid w:val="0"/>
          <w:color w:val="2B579A"/>
          <w:shd w:val="clear" w:color="auto" w:fill="E6E6E6"/>
        </w:rPr>
      </w:r>
      <w:r w:rsidR="004670DD">
        <w:rPr>
          <w:b/>
          <w:snapToGrid w:val="0"/>
          <w:color w:val="2B579A"/>
          <w:shd w:val="clear" w:color="auto" w:fill="E6E6E6"/>
        </w:rPr>
        <w:fldChar w:fldCharType="separate"/>
      </w:r>
      <w:r w:rsidR="005C572C">
        <w:rPr>
          <w:b/>
        </w:rPr>
        <w:t>Quick Re-synchronisation</w:t>
      </w:r>
      <w:r w:rsidR="004670DD">
        <w:rPr>
          <w:b/>
          <w:snapToGrid w:val="0"/>
          <w:color w:val="2B579A"/>
          <w:shd w:val="clear" w:color="auto" w:fill="E6E6E6"/>
        </w:rPr>
        <w:fldChar w:fldCharType="end"/>
      </w:r>
      <w:r w:rsidRPr="00334DA2">
        <w:rPr>
          <w:snapToGrid w:val="0"/>
        </w:rPr>
        <w:t>,</w:t>
      </w:r>
      <w:r>
        <w:rPr>
          <w:b/>
          <w:bCs/>
          <w:snapToGrid w:val="0"/>
        </w:rPr>
        <w:t xml:space="preserve"> </w:t>
      </w:r>
      <w:del w:id="864" w:author="Shaheeni Vekaria" w:date="2024-04-17T13:32: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865" w:author="Shaheeni Vekaria" w:date="2024-04-17T13:32:00Z">
        <w:r w:rsidR="00A33747" w:rsidRPr="00A33747">
          <w:rPr>
            <w:color w:val="2B579A"/>
            <w:shd w:val="clear" w:color="auto" w:fill="E6E6E6"/>
            <w:rPrChange w:id="866" w:author="Shaheeni Vekaria" w:date="2024-04-17T13:32:00Z">
              <w:rPr>
                <w:b/>
                <w:bCs/>
              </w:rPr>
            </w:rPrChange>
          </w:rPr>
          <w:t>the</w:t>
        </w:r>
        <w:r w:rsidR="00A33747">
          <w:rPr>
            <w:b/>
            <w:bCs/>
          </w:rPr>
          <w:t xml:space="preserve"> ISOP</w:t>
        </w:r>
        <w:r w:rsidR="00A33747">
          <w:rPr>
            <w:snapToGrid w:val="0"/>
          </w:rPr>
          <w:t xml:space="preserve"> </w:t>
        </w:r>
      </w:ins>
      <w:r w:rsidRPr="00716AD6">
        <w:rPr>
          <w:snapToGrid w:val="0"/>
        </w:rPr>
        <w:t xml:space="preserve">may occasionally require </w:t>
      </w:r>
      <w:r>
        <w:rPr>
          <w:snapToGrid w:val="0"/>
        </w:rPr>
        <w:t xml:space="preserve">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snapToGrid w:val="0"/>
        </w:rPr>
        <w:t xml:space="preserve"> </w:t>
      </w:r>
      <w:r w:rsidRPr="00716AD6">
        <w:rPr>
          <w:snapToGrid w:val="0"/>
        </w:rPr>
        <w:t xml:space="preserve">to instruct </w:t>
      </w:r>
      <w:r>
        <w:rPr>
          <w:snapToGrid w:val="0"/>
        </w:rPr>
        <w:t xml:space="preserve">the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Pr="00716AD6">
        <w:rPr>
          <w:snapToGrid w:val="0"/>
        </w:rPr>
        <w:t xml:space="preserve"> to carry out a </w:t>
      </w:r>
      <w:r w:rsidR="00022A0D">
        <w:rPr>
          <w:rFonts w:eastAsia="Calibri"/>
          <w:b/>
          <w:color w:val="2B579A"/>
          <w:shd w:val="clear" w:color="auto" w:fill="E6E6E6"/>
          <w:lang w:val="en-US"/>
        </w:rPr>
        <w:fldChar w:fldCharType="begin"/>
      </w:r>
      <w:r w:rsidR="00022A0D">
        <w:rPr>
          <w:rFonts w:eastAsia="Calibri"/>
          <w:lang w:val="en-US"/>
        </w:rPr>
        <w:instrText xml:space="preserve"> REF quickresycnh \h </w:instrText>
      </w:r>
      <w:r w:rsidR="00022A0D">
        <w:rPr>
          <w:rFonts w:eastAsia="Calibri"/>
          <w:b/>
          <w:color w:val="2B579A"/>
          <w:shd w:val="clear" w:color="auto" w:fill="E6E6E6"/>
          <w:lang w:val="en-US"/>
        </w:rPr>
      </w:r>
      <w:r w:rsidR="00022A0D">
        <w:rPr>
          <w:rFonts w:eastAsia="Calibri"/>
          <w:b/>
          <w:color w:val="2B579A"/>
          <w:shd w:val="clear" w:color="auto" w:fill="E6E6E6"/>
          <w:lang w:val="en-US"/>
        </w:rPr>
        <w:fldChar w:fldCharType="separate"/>
      </w:r>
      <w:r w:rsidR="005C572C">
        <w:rPr>
          <w:b/>
        </w:rPr>
        <w:t>Quick Re-synchronisation</w:t>
      </w:r>
      <w:r w:rsidR="00022A0D">
        <w:rPr>
          <w:rFonts w:eastAsia="Calibri"/>
          <w:b/>
          <w:color w:val="2B579A"/>
          <w:shd w:val="clear" w:color="auto" w:fill="E6E6E6"/>
          <w:lang w:val="en-US"/>
        </w:rPr>
        <w:fldChar w:fldCharType="end"/>
      </w:r>
      <w:r w:rsidRPr="003822BA">
        <w:rPr>
          <w:b/>
          <w:bCs/>
          <w:snapToGrid w:val="0"/>
        </w:rPr>
        <w:t xml:space="preserve"> </w:t>
      </w:r>
      <w:r w:rsidR="006D3FBC" w:rsidRPr="006D3FBC">
        <w:rPr>
          <w:snapToGrid w:val="0"/>
        </w:rPr>
        <w:t>u</w:t>
      </w:r>
      <w:r w:rsidRPr="00022A0D">
        <w:rPr>
          <w:snapToGrid w:val="0"/>
        </w:rPr>
        <w:t xml:space="preserve">nit </w:t>
      </w:r>
      <w:r w:rsidR="006D3FBC">
        <w:rPr>
          <w:snapToGrid w:val="0"/>
        </w:rPr>
        <w:t>t</w:t>
      </w:r>
      <w:r w:rsidRPr="00022A0D">
        <w:rPr>
          <w:snapToGrid w:val="0"/>
        </w:rPr>
        <w:t>est</w:t>
      </w:r>
      <w:r w:rsidRPr="00716AD6">
        <w:rPr>
          <w:snapToGrid w:val="0"/>
        </w:rPr>
        <w:t xml:space="preserve"> at any time, but will generally only be required where such an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Pr="00716AD6">
        <w:rPr>
          <w:snapToGrid w:val="0"/>
        </w:rPr>
        <w:t xml:space="preserve"> has made a change to its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Pr>
          <w:b/>
          <w:bCs/>
          <w:snapToGrid w:val="0"/>
        </w:rPr>
        <w:t xml:space="preserve"> </w:t>
      </w:r>
      <w:r w:rsidRPr="00716AD6">
        <w:rPr>
          <w:snapToGrid w:val="0"/>
        </w:rPr>
        <w:t xml:space="preserve">which </w:t>
      </w:r>
      <w:r w:rsidR="00B56F38">
        <w:rPr>
          <w:snapToGrid w:val="0"/>
        </w:rPr>
        <w:t>may have</w:t>
      </w:r>
      <w:r w:rsidRPr="00716AD6">
        <w:rPr>
          <w:snapToGrid w:val="0"/>
        </w:rPr>
        <w:t xml:space="preserve"> an impact on its </w:t>
      </w:r>
      <w:proofErr w:type="spellStart"/>
      <w:r>
        <w:rPr>
          <w:snapToGrid w:val="0"/>
        </w:rPr>
        <w:t>h</w:t>
      </w:r>
      <w:r w:rsidRPr="00716AD6">
        <w:rPr>
          <w:snapToGrid w:val="0"/>
        </w:rPr>
        <w:t>ouseload</w:t>
      </w:r>
      <w:proofErr w:type="spellEnd"/>
      <w:r w:rsidRPr="00716AD6">
        <w:rPr>
          <w:snapToGrid w:val="0"/>
        </w:rPr>
        <w:t xml:space="preserve"> </w:t>
      </w:r>
      <w:r>
        <w:rPr>
          <w:snapToGrid w:val="0"/>
        </w:rPr>
        <w:t>o</w:t>
      </w:r>
      <w:r w:rsidRPr="00716AD6">
        <w:rPr>
          <w:snapToGrid w:val="0"/>
        </w:rPr>
        <w:t xml:space="preserve">peration or after two unsuccessful tripping </w:t>
      </w:r>
      <w:r w:rsidR="004670DD">
        <w:rPr>
          <w:b/>
          <w:snapToGrid w:val="0"/>
          <w:color w:val="2B579A"/>
          <w:shd w:val="clear" w:color="auto" w:fill="E6E6E6"/>
        </w:rPr>
        <w:fldChar w:fldCharType="begin"/>
      </w:r>
      <w:r w:rsidR="004670DD">
        <w:rPr>
          <w:snapToGrid w:val="0"/>
        </w:rPr>
        <w:instrText xml:space="preserve"> REF Event \h </w:instrText>
      </w:r>
      <w:r w:rsidR="004670DD">
        <w:rPr>
          <w:b/>
          <w:snapToGrid w:val="0"/>
          <w:color w:val="2B579A"/>
          <w:shd w:val="clear" w:color="auto" w:fill="E6E6E6"/>
        </w:rPr>
      </w:r>
      <w:r w:rsidR="004670DD">
        <w:rPr>
          <w:b/>
          <w:snapToGrid w:val="0"/>
          <w:color w:val="2B579A"/>
          <w:shd w:val="clear" w:color="auto" w:fill="E6E6E6"/>
        </w:rPr>
        <w:fldChar w:fldCharType="separate"/>
      </w:r>
      <w:r w:rsidR="005C572C" w:rsidRPr="0076424C">
        <w:rPr>
          <w:b/>
        </w:rPr>
        <w:t>Event</w:t>
      </w:r>
      <w:r w:rsidR="004670DD">
        <w:rPr>
          <w:b/>
          <w:snapToGrid w:val="0"/>
          <w:color w:val="2B579A"/>
          <w:shd w:val="clear" w:color="auto" w:fill="E6E6E6"/>
        </w:rPr>
        <w:fldChar w:fldCharType="end"/>
      </w:r>
      <w:r w:rsidRPr="00992946">
        <w:rPr>
          <w:b/>
          <w:bCs/>
          <w:snapToGrid w:val="0"/>
        </w:rPr>
        <w:t>s</w:t>
      </w:r>
      <w:r w:rsidRPr="00716AD6">
        <w:rPr>
          <w:snapToGrid w:val="0"/>
        </w:rPr>
        <w:t xml:space="preserve"> in the operational environment.  </w:t>
      </w:r>
    </w:p>
    <w:p w14:paraId="76F1C409" w14:textId="086B0642" w:rsidR="00874098" w:rsidRPr="0093625F" w:rsidRDefault="00874098" w:rsidP="00A408B6">
      <w:pPr>
        <w:pStyle w:val="ListParagraph"/>
        <w:numPr>
          <w:ilvl w:val="0"/>
          <w:numId w:val="79"/>
        </w:numPr>
        <w:spacing w:after="120"/>
        <w:ind w:left="1985" w:hanging="567"/>
        <w:contextualSpacing w:val="0"/>
        <w:rPr>
          <w:snapToGrid w:val="0"/>
        </w:rPr>
      </w:pPr>
      <w:r w:rsidRPr="0093625F">
        <w:rPr>
          <w:snapToGrid w:val="0"/>
        </w:rPr>
        <w:t xml:space="preserve">Where </w:t>
      </w:r>
      <w:del w:id="867" w:author="Shaheeni Vekaria" w:date="2024-04-17T13:33: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RPr="0093625F" w:rsidDel="00A33747">
          <w:rPr>
            <w:snapToGrid w:val="0"/>
          </w:rPr>
          <w:delText xml:space="preserve"> </w:delText>
        </w:r>
      </w:del>
      <w:ins w:id="868" w:author="Shaheeni Vekaria" w:date="2024-04-17T13:33:00Z">
        <w:r w:rsidR="00A33747" w:rsidRPr="00A33747">
          <w:rPr>
            <w:color w:val="2B579A"/>
            <w:shd w:val="clear" w:color="auto" w:fill="E6E6E6"/>
            <w:rPrChange w:id="869" w:author="Shaheeni Vekaria" w:date="2024-04-17T13:33:00Z">
              <w:rPr>
                <w:b/>
                <w:bCs/>
              </w:rPr>
            </w:rPrChange>
          </w:rPr>
          <w:t>the</w:t>
        </w:r>
        <w:r w:rsidR="00A33747">
          <w:rPr>
            <w:b/>
            <w:bCs/>
          </w:rPr>
          <w:t xml:space="preserve"> ISOP</w:t>
        </w:r>
        <w:r w:rsidR="00A33747" w:rsidRPr="0093625F">
          <w:rPr>
            <w:snapToGrid w:val="0"/>
          </w:rPr>
          <w:t xml:space="preserve"> </w:t>
        </w:r>
      </w:ins>
      <w:r w:rsidRPr="0093625F">
        <w:rPr>
          <w:snapToGrid w:val="0"/>
        </w:rPr>
        <w:t xml:space="preserve">requests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Pr="0093625F">
        <w:rPr>
          <w:snapToGrid w:val="0"/>
        </w:rPr>
        <w:t xml:space="preserve"> to request a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Restoration Contractor</w:t>
      </w:r>
      <w:r w:rsidR="00282A74">
        <w:rPr>
          <w:b/>
          <w:color w:val="2B579A"/>
          <w:shd w:val="clear" w:color="auto" w:fill="E6E6E6"/>
        </w:rPr>
        <w:fldChar w:fldCharType="end"/>
      </w:r>
      <w:r w:rsidRPr="0093625F">
        <w:rPr>
          <w:b/>
          <w:bCs/>
          <w:snapToGrid w:val="0"/>
        </w:rPr>
        <w:t xml:space="preserve"> </w:t>
      </w:r>
      <w:r w:rsidRPr="0093625F">
        <w:rPr>
          <w:snapToGrid w:val="0"/>
        </w:rPr>
        <w:t xml:space="preserve">to carry out a </w:t>
      </w:r>
      <w:r w:rsidR="00841F92">
        <w:rPr>
          <w:b/>
          <w:snapToGrid w:val="0"/>
          <w:color w:val="2B579A"/>
          <w:shd w:val="clear" w:color="auto" w:fill="E6E6E6"/>
        </w:rPr>
        <w:fldChar w:fldCharType="begin"/>
      </w:r>
      <w:r w:rsidR="00841F92">
        <w:rPr>
          <w:snapToGrid w:val="0"/>
        </w:rPr>
        <w:instrText xml:space="preserve"> REF topuptest \h </w:instrText>
      </w:r>
      <w:r w:rsidR="00841F92">
        <w:rPr>
          <w:b/>
          <w:snapToGrid w:val="0"/>
          <w:color w:val="2B579A"/>
          <w:shd w:val="clear" w:color="auto" w:fill="E6E6E6"/>
        </w:rPr>
      </w:r>
      <w:r w:rsidR="00841F92">
        <w:rPr>
          <w:b/>
          <w:snapToGrid w:val="0"/>
          <w:color w:val="2B579A"/>
          <w:shd w:val="clear" w:color="auto" w:fill="E6E6E6"/>
        </w:rPr>
        <w:fldChar w:fldCharType="separate"/>
      </w:r>
      <w:r w:rsidR="005C572C">
        <w:rPr>
          <w:b/>
        </w:rPr>
        <w:t>Top Up Restoration Test</w:t>
      </w:r>
      <w:r w:rsidR="00841F92">
        <w:rPr>
          <w:b/>
          <w:snapToGrid w:val="0"/>
          <w:color w:val="2B579A"/>
          <w:shd w:val="clear" w:color="auto" w:fill="E6E6E6"/>
        </w:rPr>
        <w:fldChar w:fldCharType="end"/>
      </w:r>
      <w:r w:rsidRPr="0093625F">
        <w:rPr>
          <w:snapToGrid w:val="0"/>
        </w:rPr>
        <w:t xml:space="preserve">, the </w:t>
      </w:r>
      <w:r w:rsidR="00282A74">
        <w:rPr>
          <w:b/>
          <w:color w:val="2B579A"/>
          <w:shd w:val="clear" w:color="auto" w:fill="E6E6E6"/>
        </w:rPr>
        <w:fldChar w:fldCharType="begin"/>
      </w:r>
      <w:r w:rsidR="00282A74">
        <w:instrText xml:space="preserve"> REF restorationcontractor \h </w:instrText>
      </w:r>
      <w:r w:rsidR="00282A74">
        <w:rPr>
          <w:b/>
          <w:color w:val="2B579A"/>
          <w:shd w:val="clear" w:color="auto" w:fill="E6E6E6"/>
        </w:rPr>
      </w:r>
      <w:r w:rsidR="00282A74">
        <w:rPr>
          <w:b/>
          <w:color w:val="2B579A"/>
          <w:shd w:val="clear" w:color="auto" w:fill="E6E6E6"/>
        </w:rPr>
        <w:fldChar w:fldCharType="separate"/>
      </w:r>
      <w:r w:rsidR="005C572C">
        <w:rPr>
          <w:b/>
        </w:rPr>
        <w:t xml:space="preserve">Restoration </w:t>
      </w:r>
      <w:r w:rsidR="005C572C">
        <w:rPr>
          <w:b/>
        </w:rPr>
        <w:lastRenderedPageBreak/>
        <w:t>Contractor</w:t>
      </w:r>
      <w:r w:rsidR="00282A74">
        <w:rPr>
          <w:b/>
          <w:color w:val="2B579A"/>
          <w:shd w:val="clear" w:color="auto" w:fill="E6E6E6"/>
        </w:rPr>
        <w:fldChar w:fldCharType="end"/>
      </w:r>
      <w:r w:rsidRPr="0093625F">
        <w:rPr>
          <w:b/>
          <w:bCs/>
          <w:snapToGrid w:val="0"/>
        </w:rPr>
        <w:t xml:space="preserve"> </w:t>
      </w:r>
      <w:r w:rsidRPr="0093625F">
        <w:rPr>
          <w:snapToGrid w:val="0"/>
        </w:rPr>
        <w:t>shall execute such a test at least once every three calendar years</w:t>
      </w:r>
      <w:r>
        <w:rPr>
          <w:snapToGrid w:val="0"/>
        </w:rPr>
        <w:t xml:space="preserve">, </w:t>
      </w:r>
      <w:r w:rsidRPr="003045E4">
        <w:rPr>
          <w:snapToGrid w:val="0"/>
        </w:rPr>
        <w:t xml:space="preserve">which could be at any time (but such a test will not be required to be carried out more than once in every three calendar years unless it can </w:t>
      </w:r>
      <w:r>
        <w:rPr>
          <w:snapToGrid w:val="0"/>
        </w:rPr>
        <w:t xml:space="preserve">be </w:t>
      </w:r>
      <w:r w:rsidRPr="003045E4">
        <w:rPr>
          <w:snapToGrid w:val="0"/>
        </w:rPr>
        <w:t>justif</w:t>
      </w:r>
      <w:r>
        <w:rPr>
          <w:snapToGrid w:val="0"/>
        </w:rPr>
        <w:t>ied</w:t>
      </w:r>
      <w:r w:rsidRPr="003045E4">
        <w:rPr>
          <w:snapToGrid w:val="0"/>
        </w:rPr>
        <w:t xml:space="preserve"> on reasonable grounds</w:t>
      </w:r>
      <w:r>
        <w:rPr>
          <w:snapToGrid w:val="0"/>
        </w:rPr>
        <w:t>,</w:t>
      </w:r>
      <w:r w:rsidRPr="003045E4">
        <w:rPr>
          <w:snapToGrid w:val="0"/>
        </w:rPr>
        <w:t xml:space="preserve"> or unless the further test is a retest)</w:t>
      </w:r>
      <w:r w:rsidRPr="0093625F">
        <w:rPr>
          <w:snapToGrid w:val="0"/>
        </w:rPr>
        <w:t xml:space="preserve">.  </w:t>
      </w:r>
    </w:p>
    <w:p w14:paraId="33FA96EA" w14:textId="694FE75D" w:rsidR="00874098" w:rsidRDefault="00874098" w:rsidP="00874098">
      <w:pPr>
        <w:spacing w:after="120"/>
        <w:ind w:left="1560" w:firstLine="0"/>
        <w:rPr>
          <w:snapToGrid w:val="0"/>
        </w:rPr>
      </w:pPr>
      <w:r>
        <w:rPr>
          <w:snapToGrid w:val="0"/>
        </w:rPr>
        <w:t xml:space="preserve">Tests (a) to (d) will </w:t>
      </w:r>
      <w:r w:rsidRPr="00B64F0C">
        <w:rPr>
          <w:snapToGrid w:val="0"/>
        </w:rPr>
        <w:t xml:space="preserve">be deemed a success where </w:t>
      </w:r>
      <w:r>
        <w:rPr>
          <w:snapToGrid w:val="0"/>
        </w:rPr>
        <w:t xml:space="preserve">stable operation </w:t>
      </w:r>
      <w:r w:rsidRPr="00B64F0C">
        <w:rPr>
          <w:snapToGrid w:val="0"/>
        </w:rPr>
        <w:t xml:space="preserve">is achieved within a time frame agreed in the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rPr>
          <w:snapToGrid w:val="0"/>
        </w:rPr>
        <w:t>.</w:t>
      </w:r>
    </w:p>
    <w:p w14:paraId="2F7C5C69" w14:textId="4384AE55" w:rsidR="00874098" w:rsidRPr="00D76479" w:rsidRDefault="00874098" w:rsidP="00874098">
      <w:pPr>
        <w:rPr>
          <w:b/>
          <w:bCs/>
          <w:snapToGrid w:val="0"/>
        </w:rPr>
      </w:pPr>
      <w:r w:rsidRPr="00D76479">
        <w:rPr>
          <w:b/>
          <w:bCs/>
          <w:snapToGrid w:val="0"/>
        </w:rPr>
        <w:t>DOC5.7.3</w:t>
      </w:r>
      <w:r w:rsidRPr="00D76479">
        <w:rPr>
          <w:b/>
          <w:bCs/>
          <w:snapToGrid w:val="0"/>
        </w:rPr>
        <w:tab/>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D76479">
        <w:rPr>
          <w:b/>
          <w:bCs/>
          <w:snapToGrid w:val="0"/>
        </w:rPr>
        <w:t>s</w:t>
      </w:r>
    </w:p>
    <w:p w14:paraId="50F1F3F9" w14:textId="60BE7241" w:rsidR="00874098" w:rsidRDefault="00874098" w:rsidP="00874098">
      <w:pPr>
        <w:rPr>
          <w:snapToGrid w:val="0"/>
        </w:rPr>
      </w:pPr>
      <w:r>
        <w:rPr>
          <w:snapToGrid w:val="0"/>
        </w:rPr>
        <w:t>DOC5.7.3.1</w:t>
      </w:r>
      <w:r>
        <w:rPr>
          <w:snapToGrid w:val="0"/>
        </w:rPr>
        <w:tab/>
      </w:r>
      <w:r w:rsidR="003E0F7C">
        <w:rPr>
          <w:rFonts w:eastAsia="Calibri"/>
          <w:b/>
          <w:color w:val="2B579A"/>
          <w:szCs w:val="24"/>
          <w:shd w:val="clear" w:color="auto" w:fill="E6E6E6"/>
          <w:lang w:val="en-US"/>
        </w:rPr>
        <w:fldChar w:fldCharType="begin"/>
      </w:r>
      <w:r w:rsidR="003E0F7C">
        <w:rPr>
          <w:rFonts w:eastAsia="Calibri"/>
          <w:szCs w:val="24"/>
          <w:lang w:val="en-US"/>
        </w:rPr>
        <w:instrText xml:space="preserve"> REF Anchorpowerstation \h </w:instrText>
      </w:r>
      <w:r w:rsidR="003E0F7C">
        <w:rPr>
          <w:rFonts w:eastAsia="Calibri"/>
          <w:b/>
          <w:color w:val="2B579A"/>
          <w:szCs w:val="24"/>
          <w:shd w:val="clear" w:color="auto" w:fill="E6E6E6"/>
          <w:lang w:val="en-US"/>
        </w:rPr>
      </w:r>
      <w:r w:rsidR="003E0F7C">
        <w:rPr>
          <w:rFonts w:eastAsia="Calibri"/>
          <w:b/>
          <w:color w:val="2B579A"/>
          <w:szCs w:val="24"/>
          <w:shd w:val="clear" w:color="auto" w:fill="E6E6E6"/>
          <w:lang w:val="en-US"/>
        </w:rPr>
        <w:fldChar w:fldCharType="separate"/>
      </w:r>
      <w:r w:rsidR="005C572C">
        <w:rPr>
          <w:b/>
        </w:rPr>
        <w:t>Anchor Power Generating Module Test</w:t>
      </w:r>
      <w:r w:rsidR="003E0F7C">
        <w:rPr>
          <w:rFonts w:eastAsia="Calibri"/>
          <w:b/>
          <w:color w:val="2B579A"/>
          <w:szCs w:val="24"/>
          <w:shd w:val="clear" w:color="auto" w:fill="E6E6E6"/>
          <w:lang w:val="en-US"/>
        </w:rPr>
        <w:fldChar w:fldCharType="end"/>
      </w:r>
      <w:r w:rsidRPr="000F51DA">
        <w:rPr>
          <w:b/>
          <w:bCs/>
        </w:rPr>
        <w:t>ing General Requirements</w:t>
      </w:r>
    </w:p>
    <w:p w14:paraId="6D296A66" w14:textId="4D748025" w:rsidR="00874098" w:rsidRDefault="00874098" w:rsidP="00874098">
      <w:pPr>
        <w:spacing w:after="120"/>
        <w:ind w:left="1560" w:hanging="1560"/>
        <w:rPr>
          <w:snapToGrid w:val="0"/>
        </w:rPr>
      </w:pPr>
      <w:r>
        <w:rPr>
          <w:snapToGrid w:val="0"/>
        </w:rPr>
        <w:t>DOC5.7.3.1.1</w:t>
      </w:r>
      <w:r>
        <w:rPr>
          <w:snapToGrid w:val="0"/>
        </w:rPr>
        <w:tab/>
      </w:r>
      <w:r w:rsidRPr="003C0B94">
        <w:rPr>
          <w:snapToGrid w:val="0"/>
        </w:rPr>
        <w:t xml:space="preserve">All tests shall be instructed and coordinated by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Pr="003C0B94">
        <w:rPr>
          <w:snapToGrid w:val="0"/>
        </w:rPr>
        <w:t xml:space="preserve">.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Pr="003C0B94">
        <w:rPr>
          <w:snapToGrid w:val="0"/>
        </w:rPr>
        <w:t xml:space="preserve"> shall inform </w:t>
      </w:r>
      <w:del w:id="870" w:author="Shaheeni Vekaria" w:date="2024-04-17T13:33: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871" w:author="Shaheeni Vekaria" w:date="2024-04-17T13:33:00Z">
        <w:r w:rsidR="00A33747" w:rsidRPr="00A33747">
          <w:rPr>
            <w:color w:val="2B579A"/>
            <w:shd w:val="clear" w:color="auto" w:fill="E6E6E6"/>
            <w:rPrChange w:id="872" w:author="Shaheeni Vekaria" w:date="2024-04-17T13:33:00Z">
              <w:rPr>
                <w:b/>
                <w:bCs/>
              </w:rPr>
            </w:rPrChange>
          </w:rPr>
          <w:t xml:space="preserve">the </w:t>
        </w:r>
        <w:r w:rsidR="00A33747">
          <w:rPr>
            <w:b/>
            <w:bCs/>
          </w:rPr>
          <w:t>ISOP</w:t>
        </w:r>
        <w:r w:rsidR="00A33747">
          <w:rPr>
            <w:snapToGrid w:val="0"/>
          </w:rPr>
          <w:t xml:space="preserve"> </w:t>
        </w:r>
      </w:ins>
      <w:r w:rsidRPr="003C0B94">
        <w:rPr>
          <w:snapToGrid w:val="0"/>
        </w:rPr>
        <w:t xml:space="preserve">of the progress and completion of the tests following the relevant requirements of </w:t>
      </w:r>
      <w:r w:rsidR="003D15CF">
        <w:rPr>
          <w:b/>
          <w:color w:val="2B579A"/>
          <w:shd w:val="clear" w:color="auto" w:fill="E6E6E6"/>
        </w:rPr>
        <w:fldChar w:fldCharType="begin"/>
      </w:r>
      <w:r w:rsidR="003D15CF">
        <w:instrText xml:space="preserve"> REF GridCode \h </w:instrText>
      </w:r>
      <w:r w:rsidR="003D15CF">
        <w:rPr>
          <w:b/>
          <w:color w:val="2B579A"/>
          <w:shd w:val="clear" w:color="auto" w:fill="E6E6E6"/>
        </w:rPr>
      </w:r>
      <w:r w:rsidR="003D15CF">
        <w:rPr>
          <w:b/>
          <w:color w:val="2B579A"/>
          <w:shd w:val="clear" w:color="auto" w:fill="E6E6E6"/>
        </w:rPr>
        <w:fldChar w:fldCharType="separate"/>
      </w:r>
      <w:r w:rsidR="005C572C" w:rsidRPr="0076424C">
        <w:rPr>
          <w:b/>
        </w:rPr>
        <w:t>Grid Code</w:t>
      </w:r>
      <w:r w:rsidR="003D15CF">
        <w:rPr>
          <w:b/>
          <w:color w:val="2B579A"/>
          <w:shd w:val="clear" w:color="auto" w:fill="E6E6E6"/>
        </w:rPr>
        <w:fldChar w:fldCharType="end"/>
      </w:r>
      <w:r>
        <w:rPr>
          <w:snapToGrid w:val="0"/>
        </w:rPr>
        <w:t xml:space="preserve"> </w:t>
      </w:r>
      <w:r w:rsidRPr="003C0B94">
        <w:rPr>
          <w:snapToGrid w:val="0"/>
        </w:rPr>
        <w:t>OC</w:t>
      </w:r>
      <w:r>
        <w:rPr>
          <w:snapToGrid w:val="0"/>
        </w:rPr>
        <w:t>5.</w:t>
      </w:r>
      <w:r w:rsidRPr="003C0B94">
        <w:rPr>
          <w:snapToGrid w:val="0"/>
        </w:rPr>
        <w:t>7.</w:t>
      </w:r>
    </w:p>
    <w:p w14:paraId="68E3CE2D" w14:textId="5963E218" w:rsidR="00874098" w:rsidRPr="00702C31" w:rsidRDefault="00874098" w:rsidP="00874098">
      <w:pPr>
        <w:spacing w:after="120"/>
        <w:ind w:left="1560" w:hanging="1560"/>
        <w:rPr>
          <w:snapToGrid w:val="0"/>
        </w:rPr>
      </w:pPr>
      <w:r>
        <w:rPr>
          <w:snapToGrid w:val="0"/>
        </w:rPr>
        <w:t>DOC5.7.3.1.2</w:t>
      </w:r>
      <w:r>
        <w:rPr>
          <w:snapToGrid w:val="0"/>
        </w:rPr>
        <w:tab/>
        <w:t xml:space="preserve">All tests should demonstrate compliance with the technical requirements included in the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rPr>
          <w:snapToGrid w:val="0"/>
        </w:rPr>
        <w:t>.</w:t>
      </w:r>
    </w:p>
    <w:p w14:paraId="06698FC2" w14:textId="68930393" w:rsidR="00874098" w:rsidRPr="00363478" w:rsidRDefault="00874098" w:rsidP="00874098">
      <w:pPr>
        <w:spacing w:after="120"/>
        <w:ind w:left="1560" w:hanging="1560"/>
        <w:rPr>
          <w:snapToGrid w:val="0"/>
          <w:u w:val="single"/>
        </w:rPr>
      </w:pPr>
      <w:r>
        <w:rPr>
          <w:snapToGrid w:val="0"/>
        </w:rPr>
        <w:t>DOC5.7.3.2</w:t>
      </w:r>
      <w:r>
        <w:rPr>
          <w:snapToGrid w:val="0"/>
        </w:rPr>
        <w:tab/>
      </w:r>
      <w:r w:rsidR="003E0F7C">
        <w:rPr>
          <w:rFonts w:eastAsia="Calibri"/>
          <w:b/>
          <w:color w:val="2B579A"/>
          <w:szCs w:val="24"/>
          <w:shd w:val="clear" w:color="auto" w:fill="E6E6E6"/>
          <w:lang w:val="en-US"/>
        </w:rPr>
        <w:fldChar w:fldCharType="begin"/>
      </w:r>
      <w:r w:rsidR="003E0F7C">
        <w:rPr>
          <w:rFonts w:eastAsia="Calibri"/>
          <w:szCs w:val="24"/>
          <w:lang w:val="en-US"/>
        </w:rPr>
        <w:instrText xml:space="preserve"> REF Anchorpowerstation \h </w:instrText>
      </w:r>
      <w:r w:rsidR="003E0F7C">
        <w:rPr>
          <w:rFonts w:eastAsia="Calibri"/>
          <w:b/>
          <w:color w:val="2B579A"/>
          <w:szCs w:val="24"/>
          <w:shd w:val="clear" w:color="auto" w:fill="E6E6E6"/>
          <w:lang w:val="en-US"/>
        </w:rPr>
      </w:r>
      <w:r w:rsidR="003E0F7C">
        <w:rPr>
          <w:rFonts w:eastAsia="Calibri"/>
          <w:b/>
          <w:color w:val="2B579A"/>
          <w:szCs w:val="24"/>
          <w:shd w:val="clear" w:color="auto" w:fill="E6E6E6"/>
          <w:lang w:val="en-US"/>
        </w:rPr>
        <w:fldChar w:fldCharType="separate"/>
      </w:r>
      <w:r w:rsidR="005C572C">
        <w:rPr>
          <w:b/>
        </w:rPr>
        <w:t>Anchor Power Generating Module Test</w:t>
      </w:r>
      <w:r w:rsidR="003E0F7C">
        <w:rPr>
          <w:rFonts w:eastAsia="Calibri"/>
          <w:b/>
          <w:color w:val="2B579A"/>
          <w:szCs w:val="24"/>
          <w:shd w:val="clear" w:color="auto" w:fill="E6E6E6"/>
          <w:lang w:val="en-US"/>
        </w:rPr>
        <w:fldChar w:fldCharType="end"/>
      </w:r>
      <w:r w:rsidRPr="00363478">
        <w:rPr>
          <w:snapToGrid w:val="0"/>
          <w:u w:val="single"/>
        </w:rPr>
        <w:t xml:space="preserve"> </w:t>
      </w:r>
    </w:p>
    <w:p w14:paraId="1ABCBF2D" w14:textId="2576C97B" w:rsidR="00874098" w:rsidRPr="0001187A" w:rsidRDefault="00874098" w:rsidP="00874098">
      <w:pPr>
        <w:spacing w:after="120"/>
        <w:ind w:left="2127" w:hanging="567"/>
        <w:rPr>
          <w:snapToGrid w:val="0"/>
        </w:rPr>
      </w:pPr>
      <w:r w:rsidRPr="0001187A">
        <w:rPr>
          <w:snapToGrid w:val="0"/>
        </w:rPr>
        <w:t>(a)</w:t>
      </w:r>
      <w:r w:rsidRPr="0001187A">
        <w:rPr>
          <w:snapToGrid w:val="0"/>
        </w:rPr>
        <w:tab/>
        <w:t xml:space="preserve">Prior to the test,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Pr="0001187A">
        <w:rPr>
          <w:snapToGrid w:val="0"/>
        </w:rPr>
        <w:t xml:space="preserve"> shall reconfigure </w:t>
      </w:r>
      <w:r>
        <w:rPr>
          <w:snapToGrid w:val="0"/>
        </w:rPr>
        <w:t xml:space="preserve">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Pr="00370FA0">
        <w:rPr>
          <w:b/>
          <w:bCs/>
          <w:snapToGrid w:val="0"/>
        </w:rPr>
        <w:t>’s Distribution System</w:t>
      </w:r>
      <w:r w:rsidRPr="0001187A">
        <w:rPr>
          <w:snapToGrid w:val="0"/>
        </w:rPr>
        <w:t xml:space="preserve"> to enable the </w:t>
      </w:r>
      <w:r w:rsidR="00AA4BE6">
        <w:rPr>
          <w:rFonts w:eastAsia="Calibri"/>
          <w:b/>
          <w:color w:val="2B579A"/>
          <w:szCs w:val="24"/>
          <w:shd w:val="clear" w:color="auto" w:fill="E6E6E6"/>
          <w:lang w:val="en-US"/>
        </w:rPr>
        <w:fldChar w:fldCharType="begin"/>
      </w:r>
      <w:r w:rsidR="00AA4BE6">
        <w:rPr>
          <w:rFonts w:eastAsia="Calibri"/>
          <w:szCs w:val="24"/>
          <w:lang w:val="en-US"/>
        </w:rPr>
        <w:instrText xml:space="preserve"> REF Anchorpowerstation \h </w:instrText>
      </w:r>
      <w:r w:rsidR="00AA4BE6">
        <w:rPr>
          <w:rFonts w:eastAsia="Calibri"/>
          <w:b/>
          <w:color w:val="2B579A"/>
          <w:szCs w:val="24"/>
          <w:shd w:val="clear" w:color="auto" w:fill="E6E6E6"/>
          <w:lang w:val="en-US"/>
        </w:rPr>
      </w:r>
      <w:r w:rsidR="00AA4BE6">
        <w:rPr>
          <w:rFonts w:eastAsia="Calibri"/>
          <w:b/>
          <w:color w:val="2B579A"/>
          <w:szCs w:val="24"/>
          <w:shd w:val="clear" w:color="auto" w:fill="E6E6E6"/>
          <w:lang w:val="en-US"/>
        </w:rPr>
        <w:fldChar w:fldCharType="separate"/>
      </w:r>
      <w:r w:rsidR="005C572C">
        <w:rPr>
          <w:b/>
        </w:rPr>
        <w:t>Anchor Power Generating Module Test</w:t>
      </w:r>
      <w:r w:rsidR="00AA4BE6">
        <w:rPr>
          <w:rFonts w:eastAsia="Calibri"/>
          <w:b/>
          <w:color w:val="2B579A"/>
          <w:szCs w:val="24"/>
          <w:shd w:val="clear" w:color="auto" w:fill="E6E6E6"/>
          <w:lang w:val="en-US"/>
        </w:rPr>
        <w:fldChar w:fldCharType="end"/>
      </w:r>
      <w:r w:rsidRPr="0001187A">
        <w:rPr>
          <w:snapToGrid w:val="0"/>
        </w:rPr>
        <w:t xml:space="preserve"> to be completed whilst having due regard for the safety of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01187A">
        <w:rPr>
          <w:snapToGrid w:val="0"/>
        </w:rPr>
        <w:t xml:space="preserve"> and personnel on its </w:t>
      </w:r>
      <w:r w:rsidRPr="00370FA0">
        <w:rPr>
          <w:b/>
          <w:bCs/>
          <w:snapToGrid w:val="0"/>
        </w:rPr>
        <w:t>Distribution System</w:t>
      </w:r>
      <w:r>
        <w:rPr>
          <w:snapToGrid w:val="0"/>
        </w:rPr>
        <w:t>.</w:t>
      </w:r>
    </w:p>
    <w:p w14:paraId="55FECF94" w14:textId="57302306" w:rsidR="00874098" w:rsidRPr="0001187A" w:rsidRDefault="00874098" w:rsidP="00874098">
      <w:pPr>
        <w:spacing w:after="120"/>
        <w:ind w:left="2127" w:hanging="567"/>
        <w:rPr>
          <w:snapToGrid w:val="0"/>
        </w:rPr>
      </w:pPr>
      <w:r w:rsidRPr="0001187A">
        <w:rPr>
          <w:snapToGrid w:val="0"/>
        </w:rPr>
        <w:t>(b)</w:t>
      </w:r>
      <w:r w:rsidRPr="0001187A">
        <w:rPr>
          <w:snapToGrid w:val="0"/>
        </w:rPr>
        <w:tab/>
        <w:t xml:space="preserve">The relevant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D12AC6">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01187A">
        <w:rPr>
          <w:snapToGrid w:val="0"/>
        </w:rPr>
        <w:t xml:space="preserve"> shall </w:t>
      </w:r>
      <w:r w:rsidRPr="00AE6147">
        <w:rPr>
          <w:snapToGrid w:val="0"/>
        </w:rPr>
        <w:t xml:space="preserve">start the test sequence </w:t>
      </w:r>
      <w:r w:rsidR="00860D1A">
        <w:rPr>
          <w:b/>
          <w:snapToGrid w:val="0"/>
          <w:color w:val="2B579A"/>
          <w:shd w:val="clear" w:color="auto" w:fill="E6E6E6"/>
        </w:rPr>
        <w:fldChar w:fldCharType="begin"/>
      </w:r>
      <w:r w:rsidR="00860D1A">
        <w:rPr>
          <w:snapToGrid w:val="0"/>
        </w:rPr>
        <w:instrText xml:space="preserve"> REF loaded \h </w:instrText>
      </w:r>
      <w:r w:rsidR="00860D1A">
        <w:rPr>
          <w:b/>
          <w:snapToGrid w:val="0"/>
          <w:color w:val="2B579A"/>
          <w:shd w:val="clear" w:color="auto" w:fill="E6E6E6"/>
        </w:rPr>
      </w:r>
      <w:r w:rsidR="00860D1A">
        <w:rPr>
          <w:b/>
          <w:snapToGrid w:val="0"/>
          <w:color w:val="2B579A"/>
          <w:shd w:val="clear" w:color="auto" w:fill="E6E6E6"/>
        </w:rPr>
        <w:fldChar w:fldCharType="separate"/>
      </w:r>
      <w:r w:rsidR="005C572C">
        <w:rPr>
          <w:b/>
        </w:rPr>
        <w:t>Loaded</w:t>
      </w:r>
      <w:r w:rsidR="00860D1A">
        <w:rPr>
          <w:b/>
          <w:snapToGrid w:val="0"/>
          <w:color w:val="2B579A"/>
          <w:shd w:val="clear" w:color="auto" w:fill="E6E6E6"/>
        </w:rPr>
        <w:fldChar w:fldCharType="end"/>
      </w:r>
      <w:r w:rsidRPr="00076AB2">
        <w:rPr>
          <w:b/>
          <w:bCs/>
          <w:snapToGrid w:val="0"/>
        </w:rPr>
        <w:t xml:space="preserve"> </w:t>
      </w:r>
      <w:r w:rsidRPr="00AE6147">
        <w:rPr>
          <w:snapToGrid w:val="0"/>
        </w:rPr>
        <w:t>in normal operation</w:t>
      </w:r>
      <w:r>
        <w:rPr>
          <w:snapToGrid w:val="0"/>
        </w:rPr>
        <w:t>.</w:t>
      </w:r>
    </w:p>
    <w:p w14:paraId="2B6E3D61" w14:textId="2C1AB231" w:rsidR="00874098" w:rsidRPr="0001187A" w:rsidRDefault="00874098" w:rsidP="00874098">
      <w:pPr>
        <w:spacing w:after="120"/>
        <w:ind w:left="2127" w:hanging="567"/>
        <w:rPr>
          <w:snapToGrid w:val="0"/>
        </w:rPr>
      </w:pPr>
      <w:r w:rsidRPr="0001187A">
        <w:rPr>
          <w:snapToGrid w:val="0"/>
        </w:rPr>
        <w:t>(c)</w:t>
      </w:r>
      <w:r w:rsidRPr="0001187A">
        <w:rPr>
          <w:snapToGrid w:val="0"/>
        </w:rPr>
        <w:tab/>
        <w:t xml:space="preserve">All the </w:t>
      </w:r>
      <w:r>
        <w:rPr>
          <w:snapToGrid w:val="0"/>
        </w:rPr>
        <w:t>a</w:t>
      </w:r>
      <w:r w:rsidRPr="0001187A">
        <w:rPr>
          <w:snapToGrid w:val="0"/>
        </w:rPr>
        <w:t xml:space="preserve">uxiliary </w:t>
      </w:r>
      <w:r>
        <w:rPr>
          <w:snapToGrid w:val="0"/>
        </w:rPr>
        <w:t xml:space="preserve">power sources used </w:t>
      </w:r>
      <w:r w:rsidRPr="0001187A">
        <w:rPr>
          <w:snapToGrid w:val="0"/>
        </w:rPr>
        <w:t xml:space="preserve">in the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D12AC6">
        <w:rPr>
          <w:b/>
          <w:bCs/>
          <w:snapToGrid w:val="0"/>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01187A">
        <w:rPr>
          <w:snapToGrid w:val="0"/>
        </w:rPr>
        <w:t xml:space="preserve"> which </w:t>
      </w:r>
      <w:r>
        <w:rPr>
          <w:snapToGrid w:val="0"/>
        </w:rPr>
        <w:t xml:space="preserve">relate to the relevant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D12AC6">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01187A">
        <w:rPr>
          <w:snapToGrid w:val="0"/>
        </w:rPr>
        <w:t xml:space="preserve"> is situated, shall be </w:t>
      </w:r>
      <w:r w:rsidR="00783646">
        <w:rPr>
          <w:color w:val="2B579A"/>
          <w:shd w:val="clear" w:color="auto" w:fill="E6E6E6"/>
        </w:rPr>
        <w:fldChar w:fldCharType="begin"/>
      </w:r>
      <w:r w:rsidR="00783646">
        <w:instrText xml:space="preserve"> REF shutdown \h </w:instrText>
      </w:r>
      <w:r w:rsidR="00783646">
        <w:rPr>
          <w:color w:val="2B579A"/>
          <w:shd w:val="clear" w:color="auto" w:fill="E6E6E6"/>
        </w:rPr>
      </w:r>
      <w:r w:rsidR="00783646">
        <w:rPr>
          <w:color w:val="2B579A"/>
          <w:shd w:val="clear" w:color="auto" w:fill="E6E6E6"/>
        </w:rPr>
        <w:fldChar w:fldCharType="separate"/>
      </w:r>
      <w:r w:rsidR="005C572C">
        <w:rPr>
          <w:b/>
        </w:rPr>
        <w:t>Shutdown</w:t>
      </w:r>
      <w:r w:rsidR="00783646">
        <w:rPr>
          <w:color w:val="2B579A"/>
          <w:shd w:val="clear" w:color="auto" w:fill="E6E6E6"/>
        </w:rPr>
        <w:fldChar w:fldCharType="end"/>
      </w:r>
      <w:r>
        <w:rPr>
          <w:snapToGrid w:val="0"/>
        </w:rPr>
        <w:t>.</w:t>
      </w:r>
    </w:p>
    <w:p w14:paraId="3F357932" w14:textId="1CE9AB17" w:rsidR="00874098" w:rsidRPr="0001187A" w:rsidRDefault="00874098" w:rsidP="00874098">
      <w:pPr>
        <w:spacing w:after="120"/>
        <w:ind w:left="2127" w:hanging="567"/>
        <w:rPr>
          <w:snapToGrid w:val="0"/>
        </w:rPr>
      </w:pPr>
      <w:r w:rsidRPr="0001187A">
        <w:rPr>
          <w:snapToGrid w:val="0"/>
        </w:rPr>
        <w:t>(d)</w:t>
      </w:r>
      <w:r w:rsidRPr="0001187A">
        <w:rPr>
          <w:snapToGrid w:val="0"/>
        </w:rPr>
        <w:tab/>
        <w:t xml:space="preserve">The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D12AC6">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01187A">
        <w:rPr>
          <w:snapToGrid w:val="0"/>
        </w:rPr>
        <w:t xml:space="preserve"> shall be </w:t>
      </w:r>
      <w:r w:rsidRPr="003822BA">
        <w:rPr>
          <w:b/>
          <w:bCs/>
          <w:snapToGrid w:val="0"/>
        </w:rPr>
        <w:t>De</w:t>
      </w:r>
      <w:r w:rsidR="006E5A1A">
        <w:rPr>
          <w:b/>
          <w:bCs/>
          <w:snapToGrid w:val="0"/>
        </w:rPr>
        <w:t>-</w:t>
      </w:r>
      <w:r w:rsidR="006E5A1A">
        <w:rPr>
          <w:b/>
          <w:snapToGrid w:val="0"/>
          <w:color w:val="2B579A"/>
          <w:shd w:val="clear" w:color="auto" w:fill="E6E6E6"/>
        </w:rPr>
        <w:fldChar w:fldCharType="begin"/>
      </w:r>
      <w:r w:rsidR="006E5A1A">
        <w:rPr>
          <w:b/>
          <w:bCs/>
          <w:snapToGrid w:val="0"/>
        </w:rPr>
        <w:instrText xml:space="preserve"> REF loaded \h </w:instrText>
      </w:r>
      <w:r w:rsidR="006E5A1A">
        <w:rPr>
          <w:b/>
          <w:snapToGrid w:val="0"/>
          <w:color w:val="2B579A"/>
          <w:shd w:val="clear" w:color="auto" w:fill="E6E6E6"/>
        </w:rPr>
      </w:r>
      <w:r w:rsidR="006E5A1A">
        <w:rPr>
          <w:b/>
          <w:snapToGrid w:val="0"/>
          <w:color w:val="2B579A"/>
          <w:shd w:val="clear" w:color="auto" w:fill="E6E6E6"/>
        </w:rPr>
        <w:fldChar w:fldCharType="separate"/>
      </w:r>
      <w:r w:rsidR="005C572C">
        <w:rPr>
          <w:b/>
        </w:rPr>
        <w:t>Loaded</w:t>
      </w:r>
      <w:r w:rsidR="006E5A1A">
        <w:rPr>
          <w:b/>
          <w:snapToGrid w:val="0"/>
          <w:color w:val="2B579A"/>
          <w:shd w:val="clear" w:color="auto" w:fill="E6E6E6"/>
        </w:rPr>
        <w:fldChar w:fldCharType="end"/>
      </w:r>
      <w:r>
        <w:rPr>
          <w:snapToGrid w:val="0"/>
        </w:rPr>
        <w:t xml:space="preserve">, </w:t>
      </w:r>
      <w:r w:rsidR="00C21279" w:rsidRPr="002B1F19">
        <w:rPr>
          <w:b/>
          <w:bCs/>
          <w:snapToGrid w:val="0"/>
        </w:rPr>
        <w:t>D</w:t>
      </w:r>
      <w:r w:rsidRPr="002B1F19">
        <w:rPr>
          <w:b/>
          <w:bCs/>
          <w:snapToGrid w:val="0"/>
        </w:rPr>
        <w:t>e</w:t>
      </w:r>
      <w:r w:rsidRPr="00C21279">
        <w:rPr>
          <w:snapToGrid w:val="0"/>
        </w:rPr>
        <w:t>-</w:t>
      </w:r>
      <w:r w:rsidR="002B1F19">
        <w:rPr>
          <w:color w:val="2B579A"/>
          <w:shd w:val="clear" w:color="auto" w:fill="E6E6E6"/>
        </w:rPr>
        <w:fldChar w:fldCharType="begin"/>
      </w:r>
      <w:r w:rsidR="002B1F19">
        <w:instrText xml:space="preserve"> REF synch \h </w:instrText>
      </w:r>
      <w:r w:rsidR="002B1F19">
        <w:rPr>
          <w:color w:val="2B579A"/>
          <w:shd w:val="clear" w:color="auto" w:fill="E6E6E6"/>
        </w:rPr>
      </w:r>
      <w:r w:rsidR="002B1F19">
        <w:rPr>
          <w:color w:val="2B579A"/>
          <w:shd w:val="clear" w:color="auto" w:fill="E6E6E6"/>
        </w:rPr>
        <w:fldChar w:fldCharType="separate"/>
      </w:r>
      <w:r w:rsidR="005C572C">
        <w:rPr>
          <w:b/>
        </w:rPr>
        <w:t>Synchronis</w:t>
      </w:r>
      <w:r w:rsidR="002B1F19">
        <w:rPr>
          <w:color w:val="2B579A"/>
          <w:shd w:val="clear" w:color="auto" w:fill="E6E6E6"/>
        </w:rPr>
        <w:fldChar w:fldCharType="end"/>
      </w:r>
      <w:r w:rsidR="002B1F19" w:rsidRPr="002B1F19">
        <w:rPr>
          <w:b/>
          <w:bCs/>
        </w:rPr>
        <w:t>ed</w:t>
      </w:r>
      <w:r w:rsidRPr="0001187A">
        <w:rPr>
          <w:snapToGrid w:val="0"/>
        </w:rPr>
        <w:t xml:space="preserve"> and </w:t>
      </w:r>
      <w:r w:rsidR="00783646">
        <w:rPr>
          <w:color w:val="2B579A"/>
          <w:shd w:val="clear" w:color="auto" w:fill="E6E6E6"/>
        </w:rPr>
        <w:fldChar w:fldCharType="begin"/>
      </w:r>
      <w:r w:rsidR="00783646">
        <w:instrText xml:space="preserve"> REF shutdown \h </w:instrText>
      </w:r>
      <w:r w:rsidR="00783646">
        <w:rPr>
          <w:color w:val="2B579A"/>
          <w:shd w:val="clear" w:color="auto" w:fill="E6E6E6"/>
        </w:rPr>
      </w:r>
      <w:r w:rsidR="00783646">
        <w:rPr>
          <w:color w:val="2B579A"/>
          <w:shd w:val="clear" w:color="auto" w:fill="E6E6E6"/>
        </w:rPr>
        <w:fldChar w:fldCharType="separate"/>
      </w:r>
      <w:r w:rsidR="005C572C">
        <w:rPr>
          <w:b/>
        </w:rPr>
        <w:t>Shutdown</w:t>
      </w:r>
      <w:r w:rsidR="00783646">
        <w:rPr>
          <w:color w:val="2B579A"/>
          <w:shd w:val="clear" w:color="auto" w:fill="E6E6E6"/>
        </w:rPr>
        <w:fldChar w:fldCharType="end"/>
      </w:r>
      <w:r>
        <w:rPr>
          <w:b/>
          <w:bCs/>
          <w:snapToGrid w:val="0"/>
        </w:rPr>
        <w:t xml:space="preserve"> </w:t>
      </w:r>
      <w:r>
        <w:rPr>
          <w:snapToGrid w:val="0"/>
        </w:rPr>
        <w:t xml:space="preserve">and </w:t>
      </w:r>
      <w:r w:rsidRPr="0001187A">
        <w:rPr>
          <w:snapToGrid w:val="0"/>
        </w:rPr>
        <w:t xml:space="preserve">all alternating current electrical supplies to its </w:t>
      </w:r>
      <w:r>
        <w:rPr>
          <w:snapToGrid w:val="0"/>
        </w:rPr>
        <w:t>a</w:t>
      </w:r>
      <w:r w:rsidRPr="0001187A">
        <w:rPr>
          <w:snapToGrid w:val="0"/>
        </w:rPr>
        <w:t>uxiliaries shall be disconnected.</w:t>
      </w:r>
    </w:p>
    <w:p w14:paraId="01774D88" w14:textId="7829D645" w:rsidR="00874098" w:rsidRPr="0001187A" w:rsidRDefault="00874098" w:rsidP="00874098">
      <w:pPr>
        <w:spacing w:after="120"/>
        <w:ind w:left="2127" w:hanging="567"/>
        <w:rPr>
          <w:snapToGrid w:val="0"/>
        </w:rPr>
      </w:pPr>
      <w:r w:rsidRPr="0001187A">
        <w:rPr>
          <w:snapToGrid w:val="0"/>
        </w:rPr>
        <w:t>(e)</w:t>
      </w:r>
      <w:r w:rsidRPr="0001187A">
        <w:rPr>
          <w:snapToGrid w:val="0"/>
        </w:rPr>
        <w:tab/>
        <w:t xml:space="preserve">The </w:t>
      </w:r>
      <w:r>
        <w:rPr>
          <w:snapToGrid w:val="0"/>
        </w:rPr>
        <w:t>a</w:t>
      </w:r>
      <w:r w:rsidRPr="0001187A">
        <w:rPr>
          <w:snapToGrid w:val="0"/>
        </w:rPr>
        <w:t xml:space="preserve">uxiliary </w:t>
      </w:r>
      <w:r>
        <w:rPr>
          <w:snapToGrid w:val="0"/>
        </w:rPr>
        <w:t>power sources for</w:t>
      </w:r>
      <w:r w:rsidRPr="0001187A">
        <w:rPr>
          <w:snapToGrid w:val="0"/>
        </w:rPr>
        <w:t xml:space="preserve"> the relevant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BA2F2C">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Pr>
          <w:snapToGrid w:val="0"/>
        </w:rPr>
        <w:t xml:space="preserve"> </w:t>
      </w:r>
      <w:r w:rsidRPr="0001187A">
        <w:rPr>
          <w:snapToGrid w:val="0"/>
        </w:rPr>
        <w:t xml:space="preserve">shall be </w:t>
      </w:r>
      <w:r>
        <w:rPr>
          <w:snapToGrid w:val="0"/>
        </w:rPr>
        <w:t>made available</w:t>
      </w:r>
      <w:r w:rsidRPr="0001187A">
        <w:rPr>
          <w:snapToGrid w:val="0"/>
        </w:rPr>
        <w:t xml:space="preserve">, and shall re-energise the </w:t>
      </w:r>
      <w:r>
        <w:rPr>
          <w:snapToGrid w:val="0"/>
        </w:rPr>
        <w:t>electrical systems</w:t>
      </w:r>
      <w:r w:rsidRPr="0001187A">
        <w:rPr>
          <w:snapToGrid w:val="0"/>
        </w:rPr>
        <w:t xml:space="preserve"> of the relevant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BA2F2C">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01187A">
        <w:rPr>
          <w:snapToGrid w:val="0"/>
        </w:rPr>
        <w:t>.</w:t>
      </w:r>
    </w:p>
    <w:p w14:paraId="58E61021" w14:textId="7B3120F7" w:rsidR="00874098" w:rsidRDefault="00874098" w:rsidP="00874098">
      <w:pPr>
        <w:spacing w:after="120"/>
        <w:ind w:left="2127" w:hanging="567"/>
        <w:rPr>
          <w:snapToGrid w:val="0"/>
        </w:rPr>
      </w:pPr>
      <w:r w:rsidRPr="0001187A">
        <w:rPr>
          <w:snapToGrid w:val="0"/>
        </w:rPr>
        <w:t>(f)</w:t>
      </w:r>
      <w:r w:rsidRPr="0001187A">
        <w:rPr>
          <w:snapToGrid w:val="0"/>
        </w:rPr>
        <w:tab/>
        <w:t xml:space="preserve">The </w:t>
      </w:r>
      <w:r>
        <w:rPr>
          <w:snapToGrid w:val="0"/>
        </w:rPr>
        <w:t>a</w:t>
      </w:r>
      <w:r w:rsidRPr="0001187A">
        <w:rPr>
          <w:snapToGrid w:val="0"/>
        </w:rPr>
        <w:t xml:space="preserve">uxiliaries of the relevant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BA2F2C">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01187A">
        <w:rPr>
          <w:snapToGrid w:val="0"/>
        </w:rPr>
        <w:t xml:space="preserve"> shall be fed by the </w:t>
      </w:r>
      <w:r>
        <w:rPr>
          <w:snapToGrid w:val="0"/>
        </w:rPr>
        <w:t>a</w:t>
      </w:r>
      <w:r w:rsidRPr="0001187A">
        <w:rPr>
          <w:snapToGrid w:val="0"/>
        </w:rPr>
        <w:t xml:space="preserve">uxiliary </w:t>
      </w:r>
      <w:r>
        <w:rPr>
          <w:snapToGrid w:val="0"/>
        </w:rPr>
        <w:t>power supplies</w:t>
      </w:r>
      <w:r w:rsidRPr="0001187A">
        <w:rPr>
          <w:snapToGrid w:val="0"/>
        </w:rPr>
        <w:t xml:space="preserve"> to enable the relevant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BA2F2C">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01187A">
        <w:rPr>
          <w:snapToGrid w:val="0"/>
        </w:rPr>
        <w:t xml:space="preserve"> to return to </w:t>
      </w:r>
      <w:r>
        <w:rPr>
          <w:snapToGrid w:val="0"/>
        </w:rPr>
        <w:t xml:space="preserve">a condition where it is ready to </w:t>
      </w:r>
      <w:r w:rsidR="006E5A1A">
        <w:rPr>
          <w:b/>
          <w:snapToGrid w:val="0"/>
          <w:color w:val="2B579A"/>
          <w:shd w:val="clear" w:color="auto" w:fill="E6E6E6"/>
        </w:rPr>
        <w:fldChar w:fldCharType="begin"/>
      </w:r>
      <w:r w:rsidR="006E5A1A">
        <w:rPr>
          <w:snapToGrid w:val="0"/>
        </w:rPr>
        <w:instrText xml:space="preserve"> REF synch \h </w:instrText>
      </w:r>
      <w:r w:rsidR="006E5A1A">
        <w:rPr>
          <w:b/>
          <w:snapToGrid w:val="0"/>
          <w:color w:val="2B579A"/>
          <w:shd w:val="clear" w:color="auto" w:fill="E6E6E6"/>
        </w:rPr>
      </w:r>
      <w:r w:rsidR="006E5A1A">
        <w:rPr>
          <w:b/>
          <w:snapToGrid w:val="0"/>
          <w:color w:val="2B579A"/>
          <w:shd w:val="clear" w:color="auto" w:fill="E6E6E6"/>
        </w:rPr>
        <w:fldChar w:fldCharType="separate"/>
      </w:r>
      <w:r w:rsidR="005C572C">
        <w:rPr>
          <w:b/>
        </w:rPr>
        <w:t>Synchronis</w:t>
      </w:r>
      <w:r w:rsidR="006E5A1A">
        <w:rPr>
          <w:b/>
          <w:snapToGrid w:val="0"/>
          <w:color w:val="2B579A"/>
          <w:shd w:val="clear" w:color="auto" w:fill="E6E6E6"/>
        </w:rPr>
        <w:fldChar w:fldCharType="end"/>
      </w:r>
      <w:r w:rsidRPr="00BA2F2C">
        <w:rPr>
          <w:b/>
          <w:bCs/>
          <w:snapToGrid w:val="0"/>
        </w:rPr>
        <w:t>e</w:t>
      </w:r>
      <w:r w:rsidRPr="0001187A">
        <w:rPr>
          <w:snapToGrid w:val="0"/>
        </w:rPr>
        <w:t>.</w:t>
      </w:r>
    </w:p>
    <w:p w14:paraId="0D05A4E6" w14:textId="6E2152F3" w:rsidR="00874098" w:rsidRDefault="00874098" w:rsidP="00874098">
      <w:pPr>
        <w:spacing w:after="120"/>
        <w:ind w:left="2127" w:hanging="567"/>
      </w:pPr>
      <w:r>
        <w:t>(g)</w:t>
      </w:r>
      <w:r>
        <w:tab/>
        <w:t xml:space="preserve">Where required by the </w:t>
      </w:r>
      <w:r w:rsidRPr="006C5F65">
        <w:rPr>
          <w:b/>
          <w:bCs/>
        </w:rPr>
        <w:t>D</w:t>
      </w:r>
      <w:r>
        <w:rPr>
          <w:b/>
          <w:bCs/>
        </w:rPr>
        <w:t xml:space="preserve">NO </w:t>
      </w:r>
      <w:r w:rsidRPr="00ED6F2D">
        <w:t>and</w:t>
      </w:r>
      <w:r>
        <w:rPr>
          <w:b/>
          <w:bCs/>
        </w:rPr>
        <w:t xml:space="preserve"> </w:t>
      </w:r>
      <w:r>
        <w:t xml:space="preserve">in accordance with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b/>
          <w:bCs/>
        </w:rPr>
        <w:t xml:space="preserve"> </w:t>
      </w:r>
      <w:r>
        <w:t xml:space="preserve">the test shall be arranged such that the relevant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BA2F2C">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01187A">
        <w:rPr>
          <w:snapToGrid w:val="0"/>
        </w:rPr>
        <w:t xml:space="preserve"> </w:t>
      </w:r>
      <w:r>
        <w:t xml:space="preserve">energises the dead section of the </w:t>
      </w:r>
      <w:r w:rsidR="00186A08">
        <w:rPr>
          <w:b/>
          <w:color w:val="2B579A"/>
          <w:shd w:val="clear" w:color="auto" w:fill="E6E6E6"/>
        </w:rPr>
        <w:fldChar w:fldCharType="begin"/>
      </w:r>
      <w:r w:rsidR="00186A08">
        <w:rPr>
          <w:bCs/>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t xml:space="preserve"> as required in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t>.</w:t>
      </w:r>
    </w:p>
    <w:p w14:paraId="2C93C181" w14:textId="142BA588" w:rsidR="00874098" w:rsidRPr="0001187A" w:rsidRDefault="00874098" w:rsidP="00874098">
      <w:pPr>
        <w:spacing w:after="120"/>
        <w:ind w:left="2127" w:hanging="567"/>
        <w:rPr>
          <w:snapToGrid w:val="0"/>
        </w:rPr>
      </w:pPr>
      <w:r>
        <w:t>(h)</w:t>
      </w:r>
      <w:r>
        <w:tab/>
        <w:t xml:space="preserve">Where required by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b/>
          <w:bCs/>
        </w:rPr>
        <w:t xml:space="preserve"> </w:t>
      </w:r>
      <w:r w:rsidRPr="00ED6F2D">
        <w:t>and</w:t>
      </w:r>
      <w:r>
        <w:rPr>
          <w:b/>
          <w:bCs/>
        </w:rPr>
        <w:t xml:space="preserve"> </w:t>
      </w:r>
      <w:r>
        <w:t xml:space="preserve">in accordance with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b/>
          <w:bCs/>
        </w:rPr>
        <w:t xml:space="preserve"> </w:t>
      </w:r>
      <w:r>
        <w:t xml:space="preserve">the test shall be arranged such that a relevant part of the </w:t>
      </w:r>
      <w:r>
        <w:rPr>
          <w:b/>
          <w:bCs/>
        </w:rPr>
        <w:t>DNO’s Distribution System</w:t>
      </w:r>
      <w:r>
        <w:t xml:space="preserve"> energised by the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F01EFE">
        <w:rPr>
          <w:b/>
          <w:bCs/>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t xml:space="preserve"> shall be </w:t>
      </w:r>
      <w:r w:rsidR="002B1F19">
        <w:rPr>
          <w:color w:val="2B579A"/>
          <w:shd w:val="clear" w:color="auto" w:fill="E6E6E6"/>
        </w:rPr>
        <w:fldChar w:fldCharType="begin"/>
      </w:r>
      <w:r w:rsidR="002B1F19">
        <w:instrText xml:space="preserve"> REF synch \h </w:instrText>
      </w:r>
      <w:r w:rsidR="002B1F19">
        <w:rPr>
          <w:color w:val="2B579A"/>
          <w:shd w:val="clear" w:color="auto" w:fill="E6E6E6"/>
        </w:rPr>
      </w:r>
      <w:r w:rsidR="002B1F19">
        <w:rPr>
          <w:color w:val="2B579A"/>
          <w:shd w:val="clear" w:color="auto" w:fill="E6E6E6"/>
        </w:rPr>
        <w:fldChar w:fldCharType="separate"/>
      </w:r>
      <w:r w:rsidR="005C572C">
        <w:rPr>
          <w:b/>
        </w:rPr>
        <w:t>Synchronis</w:t>
      </w:r>
      <w:r w:rsidR="002B1F19">
        <w:rPr>
          <w:color w:val="2B579A"/>
          <w:shd w:val="clear" w:color="auto" w:fill="E6E6E6"/>
        </w:rPr>
        <w:fldChar w:fldCharType="end"/>
      </w:r>
      <w:r w:rsidR="00F3559D" w:rsidRPr="00F3559D">
        <w:rPr>
          <w:b/>
          <w:bCs/>
        </w:rPr>
        <w:t>ed</w:t>
      </w:r>
      <w:r w:rsidR="00F3559D">
        <w:t xml:space="preserve"> </w:t>
      </w:r>
      <w:r>
        <w:t xml:space="preserve">to the rest of the </w:t>
      </w:r>
      <w:r w:rsidR="00186A08">
        <w:rPr>
          <w:b/>
          <w:color w:val="2B579A"/>
          <w:shd w:val="clear" w:color="auto" w:fill="E6E6E6"/>
        </w:rPr>
        <w:fldChar w:fldCharType="begin"/>
      </w:r>
      <w:r w:rsidR="00186A08">
        <w:rPr>
          <w:bCs/>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rsidRPr="00F01EFE">
        <w:t>.</w:t>
      </w:r>
    </w:p>
    <w:p w14:paraId="3B734350" w14:textId="2B7F6ECB" w:rsidR="00874098" w:rsidRDefault="00874098" w:rsidP="00874098">
      <w:pPr>
        <w:spacing w:after="120"/>
        <w:ind w:left="2127" w:hanging="567"/>
        <w:rPr>
          <w:snapToGrid w:val="0"/>
        </w:rPr>
      </w:pPr>
      <w:r w:rsidRPr="0001187A">
        <w:rPr>
          <w:snapToGrid w:val="0"/>
        </w:rPr>
        <w:t>(</w:t>
      </w:r>
      <w:r>
        <w:rPr>
          <w:snapToGrid w:val="0"/>
        </w:rPr>
        <w:t>j</w:t>
      </w:r>
      <w:r w:rsidRPr="0001187A">
        <w:rPr>
          <w:snapToGrid w:val="0"/>
        </w:rPr>
        <w:t>)</w:t>
      </w:r>
      <w:r w:rsidRPr="0001187A">
        <w:rPr>
          <w:snapToGrid w:val="0"/>
        </w:rPr>
        <w:tab/>
        <w:t xml:space="preserve">The relevant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BA2F2C">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01187A">
        <w:rPr>
          <w:snapToGrid w:val="0"/>
        </w:rPr>
        <w:t xml:space="preserve"> shall be </w:t>
      </w:r>
      <w:r w:rsidR="00F3559D">
        <w:rPr>
          <w:color w:val="2B579A"/>
          <w:shd w:val="clear" w:color="auto" w:fill="E6E6E6"/>
        </w:rPr>
        <w:fldChar w:fldCharType="begin"/>
      </w:r>
      <w:r w:rsidR="00F3559D">
        <w:instrText xml:space="preserve"> REF synch \h </w:instrText>
      </w:r>
      <w:r w:rsidR="00F3559D">
        <w:rPr>
          <w:color w:val="2B579A"/>
          <w:shd w:val="clear" w:color="auto" w:fill="E6E6E6"/>
        </w:rPr>
      </w:r>
      <w:r w:rsidR="00F3559D">
        <w:rPr>
          <w:color w:val="2B579A"/>
          <w:shd w:val="clear" w:color="auto" w:fill="E6E6E6"/>
        </w:rPr>
        <w:fldChar w:fldCharType="separate"/>
      </w:r>
      <w:r w:rsidR="005C572C">
        <w:rPr>
          <w:b/>
        </w:rPr>
        <w:t>Synchronis</w:t>
      </w:r>
      <w:r w:rsidR="00F3559D">
        <w:rPr>
          <w:color w:val="2B579A"/>
          <w:shd w:val="clear" w:color="auto" w:fill="E6E6E6"/>
        </w:rPr>
        <w:fldChar w:fldCharType="end"/>
      </w:r>
      <w:r w:rsidR="00F3559D" w:rsidRPr="00F3559D">
        <w:rPr>
          <w:b/>
          <w:bCs/>
        </w:rPr>
        <w:t xml:space="preserve">ed </w:t>
      </w:r>
      <w:r w:rsidRPr="0001187A">
        <w:rPr>
          <w:snapToGrid w:val="0"/>
        </w:rPr>
        <w:t xml:space="preserve">but not </w:t>
      </w:r>
      <w:r w:rsidR="006E5A1A">
        <w:rPr>
          <w:b/>
          <w:color w:val="2B579A"/>
          <w:shd w:val="clear" w:color="auto" w:fill="E6E6E6"/>
        </w:rPr>
        <w:fldChar w:fldCharType="begin"/>
      </w:r>
      <w:r w:rsidR="006E5A1A">
        <w:rPr>
          <w:snapToGrid w:val="0"/>
        </w:rPr>
        <w:instrText xml:space="preserve"> REF loaded \h </w:instrText>
      </w:r>
      <w:r w:rsidR="006E5A1A">
        <w:rPr>
          <w:b/>
          <w:color w:val="2B579A"/>
          <w:shd w:val="clear" w:color="auto" w:fill="E6E6E6"/>
        </w:rPr>
      </w:r>
      <w:r w:rsidR="006E5A1A">
        <w:rPr>
          <w:b/>
          <w:color w:val="2B579A"/>
          <w:shd w:val="clear" w:color="auto" w:fill="E6E6E6"/>
        </w:rPr>
        <w:fldChar w:fldCharType="separate"/>
      </w:r>
      <w:r w:rsidR="005C572C">
        <w:rPr>
          <w:b/>
        </w:rPr>
        <w:t>Loaded</w:t>
      </w:r>
      <w:r w:rsidR="006E5A1A">
        <w:rPr>
          <w:b/>
          <w:color w:val="2B579A"/>
          <w:shd w:val="clear" w:color="auto" w:fill="E6E6E6"/>
        </w:rPr>
        <w:fldChar w:fldCharType="end"/>
      </w:r>
      <w:r w:rsidRPr="0001187A">
        <w:rPr>
          <w:snapToGrid w:val="0"/>
        </w:rPr>
        <w:t xml:space="preserve">, unless the appropriate instruction has been </w:t>
      </w:r>
      <w:r>
        <w:rPr>
          <w:snapToGrid w:val="0"/>
        </w:rPr>
        <w:t xml:space="preserve">specifically </w:t>
      </w:r>
      <w:r w:rsidRPr="0001187A">
        <w:rPr>
          <w:snapToGrid w:val="0"/>
        </w:rPr>
        <w:t xml:space="preserve">given </w:t>
      </w:r>
      <w:r>
        <w:rPr>
          <w:snapToGrid w:val="0"/>
        </w:rPr>
        <w:t xml:space="preserve">to the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Pr>
          <w:snapToGrid w:val="0"/>
        </w:rPr>
        <w:t xml:space="preserve"> </w:t>
      </w:r>
      <w:r w:rsidRPr="0001187A">
        <w:rPr>
          <w:snapToGrid w:val="0"/>
        </w:rPr>
        <w:t xml:space="preserve">by </w:t>
      </w:r>
      <w:r>
        <w:rPr>
          <w:snapToGrid w:val="0"/>
        </w:rPr>
        <w:t xml:space="preserve">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sidRPr="003F4C05">
        <w:rPr>
          <w:snapToGrid w:val="0"/>
        </w:rPr>
        <w:t>, following instruction from</w:t>
      </w:r>
      <w:r>
        <w:rPr>
          <w:b/>
          <w:bCs/>
          <w:snapToGrid w:val="0"/>
        </w:rPr>
        <w:t xml:space="preserve"> </w:t>
      </w:r>
      <w:del w:id="873" w:author="Shaheeni Vekaria" w:date="2024-04-17T13:33: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874" w:author="Shaheeni Vekaria" w:date="2024-04-17T13:33:00Z">
        <w:r w:rsidR="00A33747" w:rsidRPr="00A33747">
          <w:rPr>
            <w:color w:val="2B579A"/>
            <w:shd w:val="clear" w:color="auto" w:fill="E6E6E6"/>
            <w:rPrChange w:id="875" w:author="Shaheeni Vekaria" w:date="2024-04-17T13:33:00Z">
              <w:rPr>
                <w:b/>
                <w:bCs/>
              </w:rPr>
            </w:rPrChange>
          </w:rPr>
          <w:t>the</w:t>
        </w:r>
        <w:r w:rsidR="00A33747">
          <w:rPr>
            <w:b/>
            <w:bCs/>
          </w:rPr>
          <w:t xml:space="preserve"> ISOP</w:t>
        </w:r>
        <w:r w:rsidR="00A33747">
          <w:rPr>
            <w:snapToGrid w:val="0"/>
          </w:rPr>
          <w:t xml:space="preserve"> </w:t>
        </w:r>
      </w:ins>
      <w:r w:rsidRPr="0001187A">
        <w:rPr>
          <w:snapToGrid w:val="0"/>
        </w:rPr>
        <w:t xml:space="preserve">to the </w:t>
      </w:r>
      <w:r w:rsidR="00B263EC">
        <w:rPr>
          <w:b/>
          <w:color w:val="2B579A"/>
          <w:shd w:val="clear" w:color="auto" w:fill="E6E6E6"/>
        </w:rPr>
        <w:fldChar w:fldCharType="begin"/>
      </w:r>
      <w:r w:rsidR="00B263EC">
        <w:instrText xml:space="preserve"> REF DNO \h </w:instrText>
      </w:r>
      <w:r w:rsidR="00B263EC">
        <w:rPr>
          <w:b/>
          <w:color w:val="2B579A"/>
          <w:shd w:val="clear" w:color="auto" w:fill="E6E6E6"/>
        </w:rPr>
      </w:r>
      <w:r w:rsidR="00B263EC">
        <w:rPr>
          <w:b/>
          <w:color w:val="2B579A"/>
          <w:shd w:val="clear" w:color="auto" w:fill="E6E6E6"/>
        </w:rPr>
        <w:fldChar w:fldCharType="separate"/>
      </w:r>
      <w:r w:rsidR="005C572C" w:rsidRPr="0076424C">
        <w:rPr>
          <w:b/>
        </w:rPr>
        <w:t>DNO</w:t>
      </w:r>
      <w:r w:rsidR="00B263EC">
        <w:rPr>
          <w:b/>
          <w:color w:val="2B579A"/>
          <w:shd w:val="clear" w:color="auto" w:fill="E6E6E6"/>
        </w:rPr>
        <w:fldChar w:fldCharType="end"/>
      </w:r>
      <w:r>
        <w:rPr>
          <w:snapToGrid w:val="0"/>
        </w:rPr>
        <w:t xml:space="preserve"> </w:t>
      </w:r>
      <w:r w:rsidRPr="0001187A">
        <w:rPr>
          <w:snapToGrid w:val="0"/>
        </w:rPr>
        <w:t xml:space="preserve">under BC2 </w:t>
      </w:r>
      <w:r>
        <w:rPr>
          <w:snapToGrid w:val="0"/>
        </w:rPr>
        <w:t xml:space="preserve">of the </w:t>
      </w:r>
      <w:r w:rsidR="003D15CF">
        <w:rPr>
          <w:b/>
          <w:color w:val="2B579A"/>
          <w:shd w:val="clear" w:color="auto" w:fill="E6E6E6"/>
        </w:rPr>
        <w:fldChar w:fldCharType="begin"/>
      </w:r>
      <w:r w:rsidR="003D15CF">
        <w:instrText xml:space="preserve"> REF GridCode \h </w:instrText>
      </w:r>
      <w:r w:rsidR="003D15CF">
        <w:rPr>
          <w:b/>
          <w:color w:val="2B579A"/>
          <w:shd w:val="clear" w:color="auto" w:fill="E6E6E6"/>
        </w:rPr>
      </w:r>
      <w:r w:rsidR="003D15CF">
        <w:rPr>
          <w:b/>
          <w:color w:val="2B579A"/>
          <w:shd w:val="clear" w:color="auto" w:fill="E6E6E6"/>
        </w:rPr>
        <w:fldChar w:fldCharType="separate"/>
      </w:r>
      <w:r w:rsidR="005C572C" w:rsidRPr="0076424C">
        <w:rPr>
          <w:b/>
        </w:rPr>
        <w:t>Grid Code</w:t>
      </w:r>
      <w:r w:rsidR="003D15CF">
        <w:rPr>
          <w:b/>
          <w:color w:val="2B579A"/>
          <w:shd w:val="clear" w:color="auto" w:fill="E6E6E6"/>
        </w:rPr>
        <w:fldChar w:fldCharType="end"/>
      </w:r>
      <w:r w:rsidRPr="0001187A">
        <w:rPr>
          <w:snapToGrid w:val="0"/>
        </w:rPr>
        <w:t>.</w:t>
      </w:r>
    </w:p>
    <w:p w14:paraId="4FEA188C" w14:textId="0CBA2793" w:rsidR="00874098" w:rsidRDefault="00874098" w:rsidP="00874098">
      <w:pPr>
        <w:spacing w:after="120"/>
        <w:ind w:left="2127" w:hanging="567"/>
        <w:rPr>
          <w:snapToGrid w:val="0"/>
        </w:rPr>
      </w:pPr>
      <w:r>
        <w:rPr>
          <w:snapToGrid w:val="0"/>
        </w:rPr>
        <w:lastRenderedPageBreak/>
        <w:t>(k)</w:t>
      </w:r>
      <w:r>
        <w:rPr>
          <w:snapToGrid w:val="0"/>
        </w:rPr>
        <w:tab/>
      </w:r>
      <w:r w:rsidRPr="00557F44">
        <w:rPr>
          <w:snapToGrid w:val="0"/>
        </w:rPr>
        <w:t xml:space="preserve">When planning </w:t>
      </w:r>
      <w:r>
        <w:rPr>
          <w:snapToGrid w:val="0"/>
        </w:rPr>
        <w:t xml:space="preserve">and/or executing </w:t>
      </w:r>
      <w:r w:rsidRPr="00557F44">
        <w:rPr>
          <w:snapToGrid w:val="0"/>
        </w:rPr>
        <w:t xml:space="preserve">a dead line charge test, consideration shall be given to the effect the test will have on </w:t>
      </w:r>
      <w:r w:rsidR="00242F0A">
        <w:rPr>
          <w:b/>
          <w:snapToGrid w:val="0"/>
          <w:color w:val="2B579A"/>
          <w:shd w:val="clear" w:color="auto" w:fill="E6E6E6"/>
        </w:rPr>
        <w:fldChar w:fldCharType="begin"/>
      </w:r>
      <w:r w:rsidR="00242F0A">
        <w:rPr>
          <w:snapToGrid w:val="0"/>
        </w:rPr>
        <w:instrText xml:space="preserve"> REF Customer \h </w:instrText>
      </w:r>
      <w:r w:rsidR="00242F0A">
        <w:rPr>
          <w:b/>
          <w:snapToGrid w:val="0"/>
          <w:color w:val="2B579A"/>
          <w:shd w:val="clear" w:color="auto" w:fill="E6E6E6"/>
        </w:rPr>
      </w:r>
      <w:r w:rsidR="00242F0A">
        <w:rPr>
          <w:b/>
          <w:snapToGrid w:val="0"/>
          <w:color w:val="2B579A"/>
          <w:shd w:val="clear" w:color="auto" w:fill="E6E6E6"/>
        </w:rPr>
        <w:fldChar w:fldCharType="separate"/>
      </w:r>
      <w:r w:rsidR="005C572C" w:rsidRPr="0076424C">
        <w:rPr>
          <w:b/>
        </w:rPr>
        <w:t>Customer</w:t>
      </w:r>
      <w:r w:rsidR="00242F0A">
        <w:rPr>
          <w:b/>
          <w:snapToGrid w:val="0"/>
          <w:color w:val="2B579A"/>
          <w:shd w:val="clear" w:color="auto" w:fill="E6E6E6"/>
        </w:rPr>
        <w:fldChar w:fldCharType="end"/>
      </w:r>
      <w:r w:rsidRPr="00557F44">
        <w:rPr>
          <w:b/>
          <w:bCs/>
          <w:snapToGrid w:val="0"/>
        </w:rPr>
        <w:t>s</w:t>
      </w:r>
      <w:r w:rsidRPr="00557F44">
        <w:rPr>
          <w:snapToGrid w:val="0"/>
        </w:rPr>
        <w:t xml:space="preserve"> supplied from the part of the </w:t>
      </w:r>
      <w:r w:rsidR="004670DD">
        <w:rPr>
          <w:b/>
          <w:snapToGrid w:val="0"/>
          <w:color w:val="2B579A"/>
          <w:shd w:val="clear" w:color="auto" w:fill="E6E6E6"/>
        </w:rPr>
        <w:fldChar w:fldCharType="begin"/>
      </w:r>
      <w:r w:rsidR="004670DD">
        <w:rPr>
          <w:snapToGrid w:val="0"/>
        </w:rPr>
        <w:instrText xml:space="preserve"> REF TotalSystem \h </w:instrText>
      </w:r>
      <w:r w:rsidR="004670DD">
        <w:rPr>
          <w:b/>
          <w:snapToGrid w:val="0"/>
          <w:color w:val="2B579A"/>
          <w:shd w:val="clear" w:color="auto" w:fill="E6E6E6"/>
        </w:rPr>
      </w:r>
      <w:r w:rsidR="004670DD">
        <w:rPr>
          <w:b/>
          <w:snapToGrid w:val="0"/>
          <w:color w:val="2B579A"/>
          <w:shd w:val="clear" w:color="auto" w:fill="E6E6E6"/>
        </w:rPr>
        <w:fldChar w:fldCharType="separate"/>
      </w:r>
      <w:r w:rsidR="005C572C" w:rsidRPr="0076424C">
        <w:rPr>
          <w:b/>
        </w:rPr>
        <w:t>Total System</w:t>
      </w:r>
      <w:r w:rsidR="004670DD">
        <w:rPr>
          <w:b/>
          <w:snapToGrid w:val="0"/>
          <w:color w:val="2B579A"/>
          <w:shd w:val="clear" w:color="auto" w:fill="E6E6E6"/>
        </w:rPr>
        <w:fldChar w:fldCharType="end"/>
      </w:r>
      <w:r w:rsidRPr="00557F44">
        <w:rPr>
          <w:snapToGrid w:val="0"/>
        </w:rPr>
        <w:t xml:space="preserve"> that needs to be de-energised</w:t>
      </w:r>
      <w:r>
        <w:rPr>
          <w:snapToGrid w:val="0"/>
        </w:rPr>
        <w:t xml:space="preserve"> for the test.  Consideration should</w:t>
      </w:r>
      <w:r w:rsidRPr="00557F44">
        <w:rPr>
          <w:snapToGrid w:val="0"/>
        </w:rPr>
        <w:t xml:space="preserve"> includ</w:t>
      </w:r>
      <w:r>
        <w:rPr>
          <w:snapToGrid w:val="0"/>
        </w:rPr>
        <w:t>e</w:t>
      </w:r>
      <w:r w:rsidRPr="00557F44">
        <w:rPr>
          <w:snapToGrid w:val="0"/>
        </w:rPr>
        <w:t xml:space="preserve"> whether supplies </w:t>
      </w:r>
      <w:r>
        <w:rPr>
          <w:snapToGrid w:val="0"/>
        </w:rPr>
        <w:t xml:space="preserve">to </w:t>
      </w:r>
      <w:r w:rsidR="00242F0A">
        <w:rPr>
          <w:b/>
          <w:snapToGrid w:val="0"/>
          <w:color w:val="2B579A"/>
          <w:shd w:val="clear" w:color="auto" w:fill="E6E6E6"/>
        </w:rPr>
        <w:fldChar w:fldCharType="begin"/>
      </w:r>
      <w:r w:rsidR="00242F0A">
        <w:rPr>
          <w:snapToGrid w:val="0"/>
        </w:rPr>
        <w:instrText xml:space="preserve"> REF Customer \h </w:instrText>
      </w:r>
      <w:r w:rsidR="00242F0A">
        <w:rPr>
          <w:b/>
          <w:snapToGrid w:val="0"/>
          <w:color w:val="2B579A"/>
          <w:shd w:val="clear" w:color="auto" w:fill="E6E6E6"/>
        </w:rPr>
      </w:r>
      <w:r w:rsidR="00242F0A">
        <w:rPr>
          <w:b/>
          <w:snapToGrid w:val="0"/>
          <w:color w:val="2B579A"/>
          <w:shd w:val="clear" w:color="auto" w:fill="E6E6E6"/>
        </w:rPr>
        <w:fldChar w:fldCharType="separate"/>
      </w:r>
      <w:r w:rsidR="005C572C" w:rsidRPr="0076424C">
        <w:rPr>
          <w:b/>
        </w:rPr>
        <w:t>Customer</w:t>
      </w:r>
      <w:r w:rsidR="00242F0A">
        <w:rPr>
          <w:b/>
          <w:snapToGrid w:val="0"/>
          <w:color w:val="2B579A"/>
          <w:shd w:val="clear" w:color="auto" w:fill="E6E6E6"/>
        </w:rPr>
        <w:fldChar w:fldCharType="end"/>
      </w:r>
      <w:r w:rsidRPr="005A4305">
        <w:rPr>
          <w:b/>
          <w:bCs/>
          <w:snapToGrid w:val="0"/>
        </w:rPr>
        <w:t>s</w:t>
      </w:r>
      <w:r>
        <w:rPr>
          <w:snapToGrid w:val="0"/>
        </w:rPr>
        <w:t xml:space="preserve"> </w:t>
      </w:r>
      <w:r w:rsidRPr="00557F44">
        <w:rPr>
          <w:snapToGrid w:val="0"/>
        </w:rPr>
        <w:t xml:space="preserve">would need to be interrupted to undertake the test.  Where possible, tests should be conducted to avoid interruption to </w:t>
      </w:r>
      <w:r w:rsidR="00242F0A">
        <w:rPr>
          <w:b/>
          <w:snapToGrid w:val="0"/>
          <w:color w:val="2B579A"/>
          <w:shd w:val="clear" w:color="auto" w:fill="E6E6E6"/>
        </w:rPr>
        <w:fldChar w:fldCharType="begin"/>
      </w:r>
      <w:r w:rsidR="00242F0A">
        <w:rPr>
          <w:snapToGrid w:val="0"/>
        </w:rPr>
        <w:instrText xml:space="preserve"> REF Customer \h </w:instrText>
      </w:r>
      <w:r w:rsidR="00242F0A">
        <w:rPr>
          <w:b/>
          <w:snapToGrid w:val="0"/>
          <w:color w:val="2B579A"/>
          <w:shd w:val="clear" w:color="auto" w:fill="E6E6E6"/>
        </w:rPr>
      </w:r>
      <w:r w:rsidR="00242F0A">
        <w:rPr>
          <w:b/>
          <w:snapToGrid w:val="0"/>
          <w:color w:val="2B579A"/>
          <w:shd w:val="clear" w:color="auto" w:fill="E6E6E6"/>
        </w:rPr>
        <w:fldChar w:fldCharType="separate"/>
      </w:r>
      <w:r w:rsidR="005C572C" w:rsidRPr="0076424C">
        <w:rPr>
          <w:b/>
        </w:rPr>
        <w:t>Customer</w:t>
      </w:r>
      <w:r w:rsidR="00242F0A">
        <w:rPr>
          <w:b/>
          <w:snapToGrid w:val="0"/>
          <w:color w:val="2B579A"/>
          <w:shd w:val="clear" w:color="auto" w:fill="E6E6E6"/>
        </w:rPr>
        <w:fldChar w:fldCharType="end"/>
      </w:r>
      <w:r w:rsidRPr="00F72B84">
        <w:rPr>
          <w:b/>
          <w:bCs/>
          <w:snapToGrid w:val="0"/>
        </w:rPr>
        <w:t>s’</w:t>
      </w:r>
      <w:r w:rsidRPr="00557F44">
        <w:rPr>
          <w:snapToGrid w:val="0"/>
        </w:rPr>
        <w:t xml:space="preserve"> supplies</w:t>
      </w:r>
      <w:r>
        <w:rPr>
          <w:snapToGrid w:val="0"/>
        </w:rPr>
        <w:t>.  W</w:t>
      </w:r>
      <w:r w:rsidRPr="00557F44">
        <w:rPr>
          <w:snapToGrid w:val="0"/>
        </w:rPr>
        <w:t xml:space="preserve">here this is not possible, alternative tests or computer simulation exercises can be agreed between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w:t>
      </w:r>
      <w:del w:id="876" w:author="Shaheeni Vekaria" w:date="2024-04-17T13:33:00Z">
        <w:r w:rsidR="00C004AE" w:rsidRPr="00A33747" w:rsidDel="00A33747">
          <w:rPr>
            <w:color w:val="2B579A"/>
            <w:shd w:val="clear" w:color="auto" w:fill="E6E6E6"/>
            <w:rPrChange w:id="877" w:author="Shaheeni Vekaria" w:date="2024-04-17T13:33:00Z">
              <w:rPr>
                <w:b/>
                <w:bCs/>
              </w:rPr>
            </w:rPrChange>
          </w:rPr>
          <w:fldChar w:fldCharType="begin"/>
        </w:r>
        <w:r w:rsidR="00C004AE" w:rsidRPr="00A33747" w:rsidDel="00A33747">
          <w:delInstrText xml:space="preserve"> REF NGESO \h </w:delInstrText>
        </w:r>
      </w:del>
      <w:r w:rsidR="00A33747">
        <w:instrText xml:space="preserve"> \* MERGEFORMAT </w:instrText>
      </w:r>
      <w:del w:id="878" w:author="Shaheeni Vekaria" w:date="2024-04-17T13:33:00Z">
        <w:r w:rsidR="00C004AE" w:rsidRPr="00977559" w:rsidDel="00A33747">
          <w:rPr>
            <w:color w:val="2B579A"/>
            <w:shd w:val="clear" w:color="auto" w:fill="E6E6E6"/>
          </w:rPr>
        </w:r>
        <w:r w:rsidR="00C004AE" w:rsidRPr="00A33747" w:rsidDel="00A33747">
          <w:rPr>
            <w:color w:val="2B579A"/>
            <w:shd w:val="clear" w:color="auto" w:fill="E6E6E6"/>
            <w:rPrChange w:id="879" w:author="Shaheeni Vekaria" w:date="2024-04-17T13:33:00Z">
              <w:rPr>
                <w:b/>
                <w:bCs/>
              </w:rPr>
            </w:rPrChange>
          </w:rPr>
          <w:fldChar w:fldCharType="separate"/>
        </w:r>
        <w:r w:rsidR="005C572C" w:rsidRPr="00A33747" w:rsidDel="00A33747">
          <w:rPr>
            <w:color w:val="2B579A"/>
            <w:shd w:val="clear" w:color="auto" w:fill="E6E6E6"/>
            <w:rPrChange w:id="880" w:author="Shaheeni Vekaria" w:date="2024-04-17T13:33:00Z">
              <w:rPr>
                <w:b/>
              </w:rPr>
            </w:rPrChange>
          </w:rPr>
          <w:delText>NGESO</w:delText>
        </w:r>
        <w:r w:rsidR="00C004AE" w:rsidRPr="00A33747" w:rsidDel="00A33747">
          <w:rPr>
            <w:color w:val="2B579A"/>
            <w:shd w:val="clear" w:color="auto" w:fill="E6E6E6"/>
            <w:rPrChange w:id="881" w:author="Shaheeni Vekaria" w:date="2024-04-17T13:33:00Z">
              <w:rPr>
                <w:b/>
                <w:bCs/>
              </w:rPr>
            </w:rPrChange>
          </w:rPr>
          <w:fldChar w:fldCharType="end"/>
        </w:r>
      </w:del>
      <w:ins w:id="882" w:author="Shaheeni Vekaria" w:date="2024-04-17T13:33:00Z">
        <w:r w:rsidR="00A33747" w:rsidRPr="00A33747">
          <w:rPr>
            <w:color w:val="2B579A"/>
            <w:shd w:val="clear" w:color="auto" w:fill="E6E6E6"/>
            <w:rPrChange w:id="883" w:author="Shaheeni Vekaria" w:date="2024-04-17T13:33:00Z">
              <w:rPr>
                <w:b/>
                <w:bCs/>
              </w:rPr>
            </w:rPrChange>
          </w:rPr>
          <w:t>the</w:t>
        </w:r>
        <w:r w:rsidR="00A33747">
          <w:rPr>
            <w:b/>
            <w:bCs/>
          </w:rPr>
          <w:t xml:space="preserve"> ISOP</w:t>
        </w:r>
      </w:ins>
      <w:r w:rsidRPr="00557F44">
        <w:rPr>
          <w:snapToGrid w:val="0"/>
        </w:rPr>
        <w:t xml:space="preserve">, </w:t>
      </w:r>
      <w:r>
        <w:rPr>
          <w:snapToGrid w:val="0"/>
        </w:rPr>
        <w:t>the r</w:t>
      </w:r>
      <w:r w:rsidRPr="00557F44">
        <w:rPr>
          <w:snapToGrid w:val="0"/>
        </w:rPr>
        <w:t xml:space="preserve">elevant </w:t>
      </w:r>
      <w:r w:rsidR="00242F0A">
        <w:rPr>
          <w:b/>
          <w:snapToGrid w:val="0"/>
          <w:color w:val="2B579A"/>
          <w:shd w:val="clear" w:color="auto" w:fill="E6E6E6"/>
        </w:rPr>
        <w:fldChar w:fldCharType="begin"/>
      </w:r>
      <w:r w:rsidR="00242F0A">
        <w:rPr>
          <w:b/>
          <w:bCs/>
          <w:snapToGrid w:val="0"/>
        </w:rPr>
        <w:instrText xml:space="preserve"> REF TransmissionLicensee \h </w:instrText>
      </w:r>
      <w:r w:rsidR="00242F0A">
        <w:rPr>
          <w:b/>
          <w:snapToGrid w:val="0"/>
          <w:color w:val="2B579A"/>
          <w:shd w:val="clear" w:color="auto" w:fill="E6E6E6"/>
        </w:rPr>
      </w:r>
      <w:r w:rsidR="00242F0A">
        <w:rPr>
          <w:b/>
          <w:snapToGrid w:val="0"/>
          <w:color w:val="2B579A"/>
          <w:shd w:val="clear" w:color="auto" w:fill="E6E6E6"/>
        </w:rPr>
        <w:fldChar w:fldCharType="separate"/>
      </w:r>
      <w:r w:rsidR="005C572C" w:rsidRPr="0076424C">
        <w:rPr>
          <w:b/>
        </w:rPr>
        <w:t>Transmission Licensee</w:t>
      </w:r>
      <w:r w:rsidR="00242F0A">
        <w:rPr>
          <w:b/>
          <w:snapToGrid w:val="0"/>
          <w:color w:val="2B579A"/>
          <w:shd w:val="clear" w:color="auto" w:fill="E6E6E6"/>
        </w:rPr>
        <w:fldChar w:fldCharType="end"/>
      </w:r>
      <w:r w:rsidRPr="00557F44">
        <w:rPr>
          <w:snapToGrid w:val="0"/>
        </w:rPr>
        <w:t xml:space="preserve"> (as applicable) and </w:t>
      </w:r>
      <w:r>
        <w:rPr>
          <w:snapToGrid w:val="0"/>
        </w:rPr>
        <w:t xml:space="preserve">the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Pr="00557F44">
        <w:rPr>
          <w:snapToGrid w:val="0"/>
        </w:rPr>
        <w:t xml:space="preserve">.  Where it is identified that routine testing which is critical to restoration of the </w:t>
      </w:r>
      <w:r w:rsidR="004670DD">
        <w:rPr>
          <w:b/>
          <w:snapToGrid w:val="0"/>
          <w:color w:val="2B579A"/>
          <w:shd w:val="clear" w:color="auto" w:fill="E6E6E6"/>
        </w:rPr>
        <w:fldChar w:fldCharType="begin"/>
      </w:r>
      <w:r w:rsidR="004670DD">
        <w:rPr>
          <w:snapToGrid w:val="0"/>
        </w:rPr>
        <w:instrText xml:space="preserve"> REF TotalSystem \h </w:instrText>
      </w:r>
      <w:r w:rsidR="004670DD">
        <w:rPr>
          <w:b/>
          <w:snapToGrid w:val="0"/>
          <w:color w:val="2B579A"/>
          <w:shd w:val="clear" w:color="auto" w:fill="E6E6E6"/>
        </w:rPr>
      </w:r>
      <w:r w:rsidR="004670DD">
        <w:rPr>
          <w:b/>
          <w:snapToGrid w:val="0"/>
          <w:color w:val="2B579A"/>
          <w:shd w:val="clear" w:color="auto" w:fill="E6E6E6"/>
        </w:rPr>
        <w:fldChar w:fldCharType="separate"/>
      </w:r>
      <w:r w:rsidR="005C572C" w:rsidRPr="0076424C">
        <w:rPr>
          <w:b/>
        </w:rPr>
        <w:t>Total System</w:t>
      </w:r>
      <w:r w:rsidR="004670DD">
        <w:rPr>
          <w:b/>
          <w:snapToGrid w:val="0"/>
          <w:color w:val="2B579A"/>
          <w:shd w:val="clear" w:color="auto" w:fill="E6E6E6"/>
        </w:rPr>
        <w:fldChar w:fldCharType="end"/>
      </w:r>
      <w:r w:rsidRPr="00557F44">
        <w:rPr>
          <w:snapToGrid w:val="0"/>
        </w:rPr>
        <w:t xml:space="preserve"> cannot be undertaken, </w:t>
      </w:r>
      <w:r>
        <w:rPr>
          <w:snapToGrid w:val="0"/>
        </w:rPr>
        <w:t>because of the effect on</w:t>
      </w:r>
      <w:r w:rsidRPr="00557F44">
        <w:rPr>
          <w:snapToGrid w:val="0"/>
        </w:rPr>
        <w:t xml:space="preserve"> </w:t>
      </w:r>
      <w:r w:rsidR="00242F0A">
        <w:rPr>
          <w:b/>
          <w:snapToGrid w:val="0"/>
          <w:color w:val="2B579A"/>
          <w:shd w:val="clear" w:color="auto" w:fill="E6E6E6"/>
        </w:rPr>
        <w:fldChar w:fldCharType="begin"/>
      </w:r>
      <w:r w:rsidR="00242F0A">
        <w:rPr>
          <w:snapToGrid w:val="0"/>
        </w:rPr>
        <w:instrText xml:space="preserve"> REF Customer \h </w:instrText>
      </w:r>
      <w:r w:rsidR="00242F0A">
        <w:rPr>
          <w:b/>
          <w:snapToGrid w:val="0"/>
          <w:color w:val="2B579A"/>
          <w:shd w:val="clear" w:color="auto" w:fill="E6E6E6"/>
        </w:rPr>
      </w:r>
      <w:r w:rsidR="00242F0A">
        <w:rPr>
          <w:b/>
          <w:snapToGrid w:val="0"/>
          <w:color w:val="2B579A"/>
          <w:shd w:val="clear" w:color="auto" w:fill="E6E6E6"/>
        </w:rPr>
        <w:fldChar w:fldCharType="separate"/>
      </w:r>
      <w:r w:rsidR="005C572C" w:rsidRPr="0076424C">
        <w:rPr>
          <w:b/>
        </w:rPr>
        <w:t>Customer</w:t>
      </w:r>
      <w:r w:rsidR="00242F0A">
        <w:rPr>
          <w:b/>
          <w:snapToGrid w:val="0"/>
          <w:color w:val="2B579A"/>
          <w:shd w:val="clear" w:color="auto" w:fill="E6E6E6"/>
        </w:rPr>
        <w:fldChar w:fldCharType="end"/>
      </w:r>
      <w:r w:rsidRPr="004C0D65">
        <w:rPr>
          <w:b/>
          <w:bCs/>
          <w:snapToGrid w:val="0"/>
        </w:rPr>
        <w:t>s’</w:t>
      </w:r>
      <w:r w:rsidRPr="00557F44">
        <w:rPr>
          <w:snapToGrid w:val="0"/>
        </w:rPr>
        <w:t xml:space="preserve"> supplies, consideration should be given to network reconfiguration where such a change is technically and economically viable</w:t>
      </w:r>
      <w:r>
        <w:rPr>
          <w:snapToGrid w:val="0"/>
        </w:rPr>
        <w:t>.</w:t>
      </w:r>
    </w:p>
    <w:p w14:paraId="62BC8D72" w14:textId="40055D68" w:rsidR="00874098" w:rsidRDefault="00874098" w:rsidP="00874098">
      <w:pPr>
        <w:spacing w:after="120"/>
        <w:ind w:left="2127" w:hanging="567"/>
        <w:rPr>
          <w:snapToGrid w:val="0"/>
        </w:rPr>
      </w:pPr>
      <w:r>
        <w:rPr>
          <w:snapToGrid w:val="0"/>
        </w:rPr>
        <w:t>(m)</w:t>
      </w:r>
      <w:r>
        <w:rPr>
          <w:snapToGrid w:val="0"/>
        </w:rPr>
        <w:tab/>
        <w:t xml:space="preserve">If required by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snapToGrid w:val="0"/>
        </w:rPr>
        <w:t xml:space="preserve"> and requested by the </w:t>
      </w:r>
      <w:r w:rsidR="004670DD">
        <w:rPr>
          <w:b/>
          <w:snapToGrid w:val="0"/>
          <w:color w:val="2B579A"/>
          <w:shd w:val="clear" w:color="auto" w:fill="E6E6E6"/>
        </w:rPr>
        <w:fldChar w:fldCharType="begin"/>
      </w:r>
      <w:r w:rsidR="004670DD">
        <w:rPr>
          <w:snapToGrid w:val="0"/>
        </w:rPr>
        <w:instrText xml:space="preserve"> REF DNO \h </w:instrText>
      </w:r>
      <w:r w:rsidR="004670DD">
        <w:rPr>
          <w:b/>
          <w:snapToGrid w:val="0"/>
          <w:color w:val="2B579A"/>
          <w:shd w:val="clear" w:color="auto" w:fill="E6E6E6"/>
        </w:rPr>
      </w:r>
      <w:r w:rsidR="004670DD">
        <w:rPr>
          <w:b/>
          <w:snapToGrid w:val="0"/>
          <w:color w:val="2B579A"/>
          <w:shd w:val="clear" w:color="auto" w:fill="E6E6E6"/>
        </w:rPr>
        <w:fldChar w:fldCharType="separate"/>
      </w:r>
      <w:r w:rsidR="005C572C" w:rsidRPr="0076424C">
        <w:rPr>
          <w:b/>
        </w:rPr>
        <w:t>DNO</w:t>
      </w:r>
      <w:r w:rsidR="004670DD">
        <w:rPr>
          <w:b/>
          <w:snapToGrid w:val="0"/>
          <w:color w:val="2B579A"/>
          <w:shd w:val="clear" w:color="auto" w:fill="E6E6E6"/>
        </w:rPr>
        <w:fldChar w:fldCharType="end"/>
      </w:r>
      <w:r>
        <w:rPr>
          <w:snapToGrid w:val="0"/>
        </w:rPr>
        <w:t xml:space="preserve">, the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Pr>
          <w:b/>
          <w:bCs/>
          <w:snapToGrid w:val="0"/>
        </w:rPr>
        <w:t xml:space="preserve"> </w:t>
      </w:r>
      <w:r>
        <w:rPr>
          <w:snapToGrid w:val="0"/>
        </w:rPr>
        <w:t xml:space="preserve">will, following completion of (k) above, undertake a remote </w:t>
      </w:r>
      <w:r w:rsidR="00186A08">
        <w:rPr>
          <w:b/>
          <w:snapToGrid w:val="0"/>
          <w:color w:val="2B579A"/>
          <w:shd w:val="clear" w:color="auto" w:fill="E6E6E6"/>
        </w:rPr>
        <w:fldChar w:fldCharType="begin"/>
      </w:r>
      <w:r w:rsidR="00186A08">
        <w:rPr>
          <w:snapToGrid w:val="0"/>
        </w:rPr>
        <w:instrText xml:space="preserve"> REF synch \h </w:instrText>
      </w:r>
      <w:r w:rsidR="00186A08">
        <w:rPr>
          <w:b/>
          <w:snapToGrid w:val="0"/>
          <w:color w:val="2B579A"/>
          <w:shd w:val="clear" w:color="auto" w:fill="E6E6E6"/>
        </w:rPr>
      </w:r>
      <w:r w:rsidR="00186A08">
        <w:rPr>
          <w:b/>
          <w:snapToGrid w:val="0"/>
          <w:color w:val="2B579A"/>
          <w:shd w:val="clear" w:color="auto" w:fill="E6E6E6"/>
        </w:rPr>
        <w:fldChar w:fldCharType="separate"/>
      </w:r>
      <w:r w:rsidR="005C572C">
        <w:rPr>
          <w:b/>
        </w:rPr>
        <w:t>Synchronis</w:t>
      </w:r>
      <w:r w:rsidR="00186A08">
        <w:rPr>
          <w:b/>
          <w:snapToGrid w:val="0"/>
          <w:color w:val="2B579A"/>
          <w:shd w:val="clear" w:color="auto" w:fill="E6E6E6"/>
        </w:rPr>
        <w:fldChar w:fldCharType="end"/>
      </w:r>
      <w:r w:rsidRPr="003668CE">
        <w:rPr>
          <w:b/>
          <w:bCs/>
          <w:snapToGrid w:val="0"/>
        </w:rPr>
        <w:t>ation</w:t>
      </w:r>
      <w:r>
        <w:rPr>
          <w:snapToGrid w:val="0"/>
        </w:rPr>
        <w:t xml:space="preserve"> test whereby the </w:t>
      </w:r>
      <w:r w:rsidR="00905B7D">
        <w:rPr>
          <w:b/>
          <w:color w:val="2B579A"/>
          <w:shd w:val="clear" w:color="auto" w:fill="E6E6E6"/>
        </w:rPr>
        <w:fldChar w:fldCharType="begin"/>
      </w:r>
      <w:r w:rsidR="00905B7D">
        <w:instrText xml:space="preserve"> REF Anchor \h </w:instrText>
      </w:r>
      <w:r w:rsidR="00905B7D">
        <w:rPr>
          <w:b/>
          <w:color w:val="2B579A"/>
          <w:shd w:val="clear" w:color="auto" w:fill="E6E6E6"/>
        </w:rPr>
      </w:r>
      <w:r w:rsidR="00905B7D">
        <w:rPr>
          <w:b/>
          <w:color w:val="2B579A"/>
          <w:shd w:val="clear" w:color="auto" w:fill="E6E6E6"/>
        </w:rPr>
        <w:fldChar w:fldCharType="separate"/>
      </w:r>
      <w:r w:rsidR="005C572C">
        <w:rPr>
          <w:b/>
        </w:rPr>
        <w:t>Anchor</w:t>
      </w:r>
      <w:r w:rsidR="00905B7D">
        <w:rPr>
          <w:b/>
          <w:color w:val="2B579A"/>
          <w:shd w:val="clear" w:color="auto" w:fill="E6E6E6"/>
        </w:rPr>
        <w:fldChar w:fldCharType="end"/>
      </w:r>
      <w:r w:rsidRPr="003668CE">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Pr>
          <w:snapToGrid w:val="0"/>
        </w:rPr>
        <w:t xml:space="preserve"> is </w:t>
      </w:r>
      <w:r w:rsidR="00186A08">
        <w:rPr>
          <w:b/>
          <w:snapToGrid w:val="0"/>
          <w:color w:val="2B579A"/>
          <w:shd w:val="clear" w:color="auto" w:fill="E6E6E6"/>
        </w:rPr>
        <w:fldChar w:fldCharType="begin"/>
      </w:r>
      <w:r w:rsidR="00186A08">
        <w:rPr>
          <w:snapToGrid w:val="0"/>
        </w:rPr>
        <w:instrText xml:space="preserve"> REF synch \h </w:instrText>
      </w:r>
      <w:r w:rsidR="00186A08">
        <w:rPr>
          <w:b/>
          <w:snapToGrid w:val="0"/>
          <w:color w:val="2B579A"/>
          <w:shd w:val="clear" w:color="auto" w:fill="E6E6E6"/>
        </w:rPr>
      </w:r>
      <w:r w:rsidR="00186A08">
        <w:rPr>
          <w:b/>
          <w:snapToGrid w:val="0"/>
          <w:color w:val="2B579A"/>
          <w:shd w:val="clear" w:color="auto" w:fill="E6E6E6"/>
        </w:rPr>
        <w:fldChar w:fldCharType="separate"/>
      </w:r>
      <w:r w:rsidR="005C572C">
        <w:rPr>
          <w:b/>
        </w:rPr>
        <w:t>Synchronis</w:t>
      </w:r>
      <w:r w:rsidR="00186A08">
        <w:rPr>
          <w:b/>
          <w:snapToGrid w:val="0"/>
          <w:color w:val="2B579A"/>
          <w:shd w:val="clear" w:color="auto" w:fill="E6E6E6"/>
        </w:rPr>
        <w:fldChar w:fldCharType="end"/>
      </w:r>
      <w:r w:rsidRPr="003668CE">
        <w:rPr>
          <w:b/>
          <w:bCs/>
          <w:snapToGrid w:val="0"/>
        </w:rPr>
        <w:t>ed</w:t>
      </w:r>
      <w:r>
        <w:rPr>
          <w:snapToGrid w:val="0"/>
        </w:rPr>
        <w:t xml:space="preserve"> via a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circuit breaker to the </w:t>
      </w:r>
      <w:r w:rsidR="004670DD">
        <w:rPr>
          <w:b/>
          <w:snapToGrid w:val="0"/>
          <w:color w:val="2B579A"/>
          <w:shd w:val="clear" w:color="auto" w:fill="E6E6E6"/>
        </w:rPr>
        <w:fldChar w:fldCharType="begin"/>
      </w:r>
      <w:r w:rsidR="004670DD">
        <w:rPr>
          <w:snapToGrid w:val="0"/>
        </w:rPr>
        <w:instrText xml:space="preserve"> REF TotalSystem \h </w:instrText>
      </w:r>
      <w:r w:rsidR="004670DD">
        <w:rPr>
          <w:b/>
          <w:snapToGrid w:val="0"/>
          <w:color w:val="2B579A"/>
          <w:shd w:val="clear" w:color="auto" w:fill="E6E6E6"/>
        </w:rPr>
      </w:r>
      <w:r w:rsidR="004670DD">
        <w:rPr>
          <w:b/>
          <w:snapToGrid w:val="0"/>
          <w:color w:val="2B579A"/>
          <w:shd w:val="clear" w:color="auto" w:fill="E6E6E6"/>
        </w:rPr>
        <w:fldChar w:fldCharType="separate"/>
      </w:r>
      <w:r w:rsidR="005C572C" w:rsidRPr="0076424C">
        <w:rPr>
          <w:b/>
        </w:rPr>
        <w:t>Total System</w:t>
      </w:r>
      <w:r w:rsidR="004670DD">
        <w:rPr>
          <w:b/>
          <w:snapToGrid w:val="0"/>
          <w:color w:val="2B579A"/>
          <w:shd w:val="clear" w:color="auto" w:fill="E6E6E6"/>
        </w:rPr>
        <w:fldChar w:fldCharType="end"/>
      </w:r>
      <w:r w:rsidRPr="003668CE">
        <w:rPr>
          <w:snapToGrid w:val="0"/>
        </w:rPr>
        <w:t>.</w:t>
      </w:r>
    </w:p>
    <w:p w14:paraId="768B3F67" w14:textId="31E578D0" w:rsidR="00874098" w:rsidRPr="0001187A" w:rsidRDefault="00874098" w:rsidP="00874098">
      <w:pPr>
        <w:spacing w:after="120"/>
        <w:ind w:left="2127" w:hanging="567"/>
        <w:rPr>
          <w:snapToGrid w:val="0"/>
        </w:rPr>
      </w:pPr>
      <w:r w:rsidRPr="00FB265D">
        <w:rPr>
          <w:snapToGrid w:val="0"/>
        </w:rPr>
        <w:t>(n)</w:t>
      </w:r>
      <w:r>
        <w:rPr>
          <w:b/>
          <w:bCs/>
          <w:snapToGrid w:val="0"/>
        </w:rPr>
        <w:tab/>
      </w:r>
      <w:del w:id="884" w:author="Shaheeni Vekaria" w:date="2024-04-17T13:33: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885" w:author="Shaheeni Vekaria" w:date="2024-04-17T13:33:00Z">
        <w:r w:rsidR="00A33747" w:rsidRPr="00A33747">
          <w:rPr>
            <w:color w:val="2B579A"/>
            <w:shd w:val="clear" w:color="auto" w:fill="E6E6E6"/>
            <w:rPrChange w:id="886" w:author="Shaheeni Vekaria" w:date="2024-04-17T13:33:00Z">
              <w:rPr>
                <w:b/>
                <w:bCs/>
              </w:rPr>
            </w:rPrChange>
          </w:rPr>
          <w:t>The</w:t>
        </w:r>
        <w:r w:rsidR="00A33747">
          <w:rPr>
            <w:b/>
            <w:bCs/>
          </w:rPr>
          <w:t xml:space="preserve"> ISOP</w:t>
        </w:r>
        <w:r w:rsidR="00A33747">
          <w:rPr>
            <w:snapToGrid w:val="0"/>
          </w:rPr>
          <w:t xml:space="preserve"> </w:t>
        </w:r>
      </w:ins>
      <w:r>
        <w:rPr>
          <w:snapToGrid w:val="0"/>
        </w:rPr>
        <w:t xml:space="preserve">and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shall agree with the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Pr>
          <w:snapToGrid w:val="0"/>
        </w:rPr>
        <w:t xml:space="preserve"> when the test has been completed </w:t>
      </w:r>
      <w:r>
        <w:rPr>
          <w:bCs/>
        </w:rPr>
        <w:t xml:space="preserve">in accordance with the test requirements of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snapToGrid w:val="0"/>
        </w:rPr>
        <w:t>.</w:t>
      </w:r>
    </w:p>
    <w:p w14:paraId="570C4F53" w14:textId="33E3000A" w:rsidR="00874098" w:rsidRDefault="00874098" w:rsidP="00874098">
      <w:pPr>
        <w:spacing w:after="120"/>
        <w:ind w:left="1560" w:hanging="1560"/>
        <w:rPr>
          <w:snapToGrid w:val="0"/>
        </w:rPr>
      </w:pPr>
      <w:r>
        <w:rPr>
          <w:snapToGrid w:val="0"/>
        </w:rPr>
        <w:t>DOC5.7.3.3</w:t>
      </w:r>
      <w:r>
        <w:rPr>
          <w:snapToGrid w:val="0"/>
        </w:rPr>
        <w:tab/>
      </w:r>
      <w:r w:rsidR="003D1C0C">
        <w:rPr>
          <w:rFonts w:eastAsia="Calibri"/>
          <w:b/>
          <w:color w:val="2B579A"/>
          <w:szCs w:val="24"/>
          <w:shd w:val="clear" w:color="auto" w:fill="E6E6E6"/>
          <w:lang w:val="en-US"/>
        </w:rPr>
        <w:fldChar w:fldCharType="begin"/>
      </w:r>
      <w:r w:rsidR="003D1C0C">
        <w:rPr>
          <w:rFonts w:eastAsia="Calibri"/>
          <w:szCs w:val="24"/>
          <w:lang w:val="en-US"/>
        </w:rPr>
        <w:instrText xml:space="preserve"> REF AnchorTest \h </w:instrText>
      </w:r>
      <w:r w:rsidR="003D1C0C">
        <w:rPr>
          <w:rFonts w:eastAsia="Calibri"/>
          <w:b/>
          <w:color w:val="2B579A"/>
          <w:szCs w:val="24"/>
          <w:shd w:val="clear" w:color="auto" w:fill="E6E6E6"/>
          <w:lang w:val="en-US"/>
        </w:rPr>
      </w:r>
      <w:r w:rsidR="003D1C0C">
        <w:rPr>
          <w:rFonts w:eastAsia="Calibri"/>
          <w:b/>
          <w:color w:val="2B579A"/>
          <w:szCs w:val="24"/>
          <w:shd w:val="clear" w:color="auto" w:fill="E6E6E6"/>
          <w:lang w:val="en-US"/>
        </w:rPr>
        <w:fldChar w:fldCharType="separate"/>
      </w:r>
      <w:r w:rsidR="005C572C">
        <w:rPr>
          <w:b/>
        </w:rPr>
        <w:t>Anchor Power Station Test</w:t>
      </w:r>
      <w:r w:rsidR="003D1C0C">
        <w:rPr>
          <w:rFonts w:eastAsia="Calibri"/>
          <w:b/>
          <w:color w:val="2B579A"/>
          <w:szCs w:val="24"/>
          <w:shd w:val="clear" w:color="auto" w:fill="E6E6E6"/>
          <w:lang w:val="en-US"/>
        </w:rPr>
        <w:fldChar w:fldCharType="end"/>
      </w:r>
    </w:p>
    <w:p w14:paraId="0E4BF534" w14:textId="30569109" w:rsidR="00874098" w:rsidRPr="00FB6CA6" w:rsidRDefault="00874098" w:rsidP="00A408B6">
      <w:pPr>
        <w:pStyle w:val="ListParagraph"/>
        <w:numPr>
          <w:ilvl w:val="0"/>
          <w:numId w:val="80"/>
        </w:numPr>
        <w:spacing w:after="120"/>
        <w:ind w:left="2133" w:hanging="573"/>
        <w:contextualSpacing w:val="0"/>
        <w:rPr>
          <w:snapToGrid w:val="0"/>
        </w:rPr>
      </w:pPr>
      <w:r w:rsidRPr="00FB6CA6">
        <w:rPr>
          <w:snapToGrid w:val="0"/>
        </w:rPr>
        <w:t xml:space="preserve">Prior to the test,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Pr="00FB6CA6">
        <w:rPr>
          <w:snapToGrid w:val="0"/>
        </w:rPr>
        <w:t xml:space="preserve"> shall reconfigure the </w:t>
      </w:r>
      <w:r w:rsidR="00186A08">
        <w:rPr>
          <w:b/>
          <w:color w:val="2B579A"/>
          <w:shd w:val="clear" w:color="auto" w:fill="E6E6E6"/>
        </w:rPr>
        <w:fldChar w:fldCharType="begin"/>
      </w:r>
      <w:r w:rsidR="00186A08">
        <w:rPr>
          <w:snapToGrid w:val="0"/>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rsidRPr="008C74F1">
        <w:rPr>
          <w:snapToGrid w:val="0"/>
        </w:rPr>
        <w:t xml:space="preserve"> </w:t>
      </w:r>
      <w:r>
        <w:rPr>
          <w:snapToGrid w:val="0"/>
        </w:rPr>
        <w:t xml:space="preserve">as necessary </w:t>
      </w:r>
      <w:r w:rsidRPr="008C74F1">
        <w:rPr>
          <w:snapToGrid w:val="0"/>
        </w:rPr>
        <w:t xml:space="preserve">to enable the </w:t>
      </w:r>
      <w:r w:rsidR="003D1C0C">
        <w:rPr>
          <w:rFonts w:eastAsia="Calibri"/>
          <w:b/>
          <w:color w:val="2B579A"/>
          <w:shd w:val="clear" w:color="auto" w:fill="E6E6E6"/>
          <w:lang w:val="en-US"/>
        </w:rPr>
        <w:fldChar w:fldCharType="begin"/>
      </w:r>
      <w:r w:rsidR="003D1C0C">
        <w:rPr>
          <w:rFonts w:eastAsia="Calibri"/>
          <w:lang w:val="en-US"/>
        </w:rPr>
        <w:instrText xml:space="preserve"> REF AnchorTest \h </w:instrText>
      </w:r>
      <w:r w:rsidR="003D1C0C">
        <w:rPr>
          <w:rFonts w:eastAsia="Calibri"/>
          <w:b/>
          <w:color w:val="2B579A"/>
          <w:shd w:val="clear" w:color="auto" w:fill="E6E6E6"/>
          <w:lang w:val="en-US"/>
        </w:rPr>
      </w:r>
      <w:r w:rsidR="003D1C0C">
        <w:rPr>
          <w:rFonts w:eastAsia="Calibri"/>
          <w:b/>
          <w:color w:val="2B579A"/>
          <w:shd w:val="clear" w:color="auto" w:fill="E6E6E6"/>
          <w:lang w:val="en-US"/>
        </w:rPr>
        <w:fldChar w:fldCharType="separate"/>
      </w:r>
      <w:r w:rsidR="005C572C">
        <w:rPr>
          <w:b/>
        </w:rPr>
        <w:t>Anchor Power Station Test</w:t>
      </w:r>
      <w:r w:rsidR="003D1C0C">
        <w:rPr>
          <w:rFonts w:eastAsia="Calibri"/>
          <w:b/>
          <w:color w:val="2B579A"/>
          <w:shd w:val="clear" w:color="auto" w:fill="E6E6E6"/>
          <w:lang w:val="en-US"/>
        </w:rPr>
        <w:fldChar w:fldCharType="end"/>
      </w:r>
      <w:r w:rsidRPr="008C74F1">
        <w:rPr>
          <w:snapToGrid w:val="0"/>
        </w:rPr>
        <w:t xml:space="preserve"> to be completed whilst having due regard for the safety of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8C74F1">
        <w:rPr>
          <w:snapToGrid w:val="0"/>
        </w:rPr>
        <w:t xml:space="preserve"> and personnel on </w:t>
      </w:r>
      <w:r w:rsidR="00186A08">
        <w:rPr>
          <w:snapToGrid w:val="0"/>
        </w:rPr>
        <w:t xml:space="preserve">the </w:t>
      </w:r>
      <w:r w:rsidR="00186A08">
        <w:rPr>
          <w:snapToGrid w:val="0"/>
          <w:color w:val="2B579A"/>
          <w:shd w:val="clear" w:color="auto" w:fill="E6E6E6"/>
        </w:rPr>
        <w:fldChar w:fldCharType="begin"/>
      </w:r>
      <w:r w:rsidR="00186A08">
        <w:rPr>
          <w:snapToGrid w:val="0"/>
        </w:rPr>
        <w:instrText xml:space="preserve"> REF DNOsSystem \h </w:instrText>
      </w:r>
      <w:r w:rsidR="00186A08">
        <w:rPr>
          <w:snapToGrid w:val="0"/>
          <w:color w:val="2B579A"/>
          <w:shd w:val="clear" w:color="auto" w:fill="E6E6E6"/>
        </w:rPr>
      </w:r>
      <w:r w:rsidR="00186A08">
        <w:rPr>
          <w:snapToGrid w:val="0"/>
          <w:color w:val="2B579A"/>
          <w:shd w:val="clear" w:color="auto" w:fill="E6E6E6"/>
        </w:rPr>
        <w:fldChar w:fldCharType="separate"/>
      </w:r>
      <w:r w:rsidR="005C572C" w:rsidRPr="0076424C">
        <w:rPr>
          <w:b/>
        </w:rPr>
        <w:t>DNO’s Distribution System</w:t>
      </w:r>
      <w:r w:rsidR="00186A08">
        <w:rPr>
          <w:snapToGrid w:val="0"/>
          <w:color w:val="2B579A"/>
          <w:shd w:val="clear" w:color="auto" w:fill="E6E6E6"/>
        </w:rPr>
        <w:fldChar w:fldCharType="end"/>
      </w:r>
      <w:r w:rsidRPr="00FB6CA6">
        <w:rPr>
          <w:snapToGrid w:val="0"/>
        </w:rPr>
        <w:t>.</w:t>
      </w:r>
    </w:p>
    <w:p w14:paraId="130A7B66" w14:textId="04B0E2B8" w:rsidR="00874098" w:rsidRPr="00FB6CA6" w:rsidRDefault="00874098" w:rsidP="00A408B6">
      <w:pPr>
        <w:pStyle w:val="ListParagraph"/>
        <w:numPr>
          <w:ilvl w:val="0"/>
          <w:numId w:val="80"/>
        </w:numPr>
        <w:spacing w:after="120"/>
        <w:ind w:left="2132" w:hanging="573"/>
        <w:contextualSpacing w:val="0"/>
        <w:rPr>
          <w:snapToGrid w:val="0"/>
        </w:rPr>
      </w:pPr>
      <w:r w:rsidRPr="00FB6CA6">
        <w:rPr>
          <w:snapToGrid w:val="0"/>
        </w:rPr>
        <w:t xml:space="preserve">All </w:t>
      </w:r>
      <w:r w:rsidR="00D9592A">
        <w:rPr>
          <w:b/>
          <w:color w:val="2B579A"/>
          <w:shd w:val="clear" w:color="auto" w:fill="E6E6E6"/>
        </w:rPr>
        <w:fldChar w:fldCharType="begin"/>
      </w:r>
      <w:r w:rsidR="00D9592A">
        <w:instrText xml:space="preserve"> REF Anchor \h </w:instrText>
      </w:r>
      <w:r w:rsidR="00D9592A">
        <w:rPr>
          <w:b/>
          <w:color w:val="2B579A"/>
          <w:shd w:val="clear" w:color="auto" w:fill="E6E6E6"/>
        </w:rPr>
      </w:r>
      <w:r w:rsidR="00D9592A">
        <w:rPr>
          <w:b/>
          <w:color w:val="2B579A"/>
          <w:shd w:val="clear" w:color="auto" w:fill="E6E6E6"/>
        </w:rPr>
        <w:fldChar w:fldCharType="separate"/>
      </w:r>
      <w:r w:rsidR="005C572C">
        <w:rPr>
          <w:b/>
        </w:rPr>
        <w:t>Anchor</w:t>
      </w:r>
      <w:r w:rsidR="00D9592A">
        <w:rPr>
          <w:b/>
          <w:color w:val="2B579A"/>
          <w:shd w:val="clear" w:color="auto" w:fill="E6E6E6"/>
        </w:rPr>
        <w:fldChar w:fldCharType="end"/>
      </w:r>
      <w:r w:rsidRPr="00D26F58">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D26F58">
        <w:rPr>
          <w:b/>
          <w:bCs/>
          <w:snapToGrid w:val="0"/>
        </w:rPr>
        <w:t>s</w:t>
      </w:r>
      <w:r w:rsidRPr="00FB6CA6">
        <w:rPr>
          <w:snapToGrid w:val="0"/>
        </w:rPr>
        <w:t xml:space="preserve"> at the </w:t>
      </w:r>
      <w:r w:rsidR="00D9592A">
        <w:rPr>
          <w:b/>
          <w:color w:val="2B579A"/>
          <w:shd w:val="clear" w:color="auto" w:fill="E6E6E6"/>
        </w:rPr>
        <w:fldChar w:fldCharType="begin"/>
      </w:r>
      <w:r w:rsidR="00D9592A">
        <w:instrText xml:space="preserve"> REF Anchor \h </w:instrText>
      </w:r>
      <w:r w:rsidR="00D9592A">
        <w:rPr>
          <w:b/>
          <w:color w:val="2B579A"/>
          <w:shd w:val="clear" w:color="auto" w:fill="E6E6E6"/>
        </w:rPr>
      </w:r>
      <w:r w:rsidR="00D9592A">
        <w:rPr>
          <w:b/>
          <w:color w:val="2B579A"/>
          <w:shd w:val="clear" w:color="auto" w:fill="E6E6E6"/>
        </w:rPr>
        <w:fldChar w:fldCharType="separate"/>
      </w:r>
      <w:r w:rsidR="005C572C">
        <w:rPr>
          <w:b/>
        </w:rPr>
        <w:t>Anchor</w:t>
      </w:r>
      <w:r w:rsidR="00D9592A">
        <w:rPr>
          <w:b/>
          <w:color w:val="2B579A"/>
          <w:shd w:val="clear" w:color="auto" w:fill="E6E6E6"/>
        </w:rPr>
        <w:fldChar w:fldCharType="end"/>
      </w:r>
      <w:r w:rsidRPr="00D26F58">
        <w:rPr>
          <w:b/>
          <w:bCs/>
          <w:snapToGrid w:val="0"/>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FB6CA6">
        <w:rPr>
          <w:snapToGrid w:val="0"/>
        </w:rPr>
        <w:t xml:space="preserve">, other than the </w:t>
      </w:r>
      <w:r w:rsidR="00D9592A">
        <w:rPr>
          <w:b/>
          <w:color w:val="2B579A"/>
          <w:shd w:val="clear" w:color="auto" w:fill="E6E6E6"/>
        </w:rPr>
        <w:fldChar w:fldCharType="begin"/>
      </w:r>
      <w:r w:rsidR="00D9592A">
        <w:instrText xml:space="preserve"> REF Anchor \h </w:instrText>
      </w:r>
      <w:r w:rsidR="00D9592A">
        <w:rPr>
          <w:b/>
          <w:color w:val="2B579A"/>
          <w:shd w:val="clear" w:color="auto" w:fill="E6E6E6"/>
        </w:rPr>
      </w:r>
      <w:r w:rsidR="00D9592A">
        <w:rPr>
          <w:b/>
          <w:color w:val="2B579A"/>
          <w:shd w:val="clear" w:color="auto" w:fill="E6E6E6"/>
        </w:rPr>
        <w:fldChar w:fldCharType="separate"/>
      </w:r>
      <w:r w:rsidR="005C572C">
        <w:rPr>
          <w:b/>
        </w:rPr>
        <w:t>Anchor</w:t>
      </w:r>
      <w:r w:rsidR="00D9592A">
        <w:rPr>
          <w:b/>
          <w:color w:val="2B579A"/>
          <w:shd w:val="clear" w:color="auto" w:fill="E6E6E6"/>
        </w:rPr>
        <w:fldChar w:fldCharType="end"/>
      </w:r>
      <w:r w:rsidRPr="00D26F58">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FB6CA6">
        <w:rPr>
          <w:snapToGrid w:val="0"/>
        </w:rPr>
        <w:t xml:space="preserve"> on which the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FB6CA6">
        <w:rPr>
          <w:snapToGrid w:val="0"/>
        </w:rPr>
        <w:t xml:space="preserve"> is to be carried out, and all the auxiliary power supplies at the </w:t>
      </w:r>
      <w:r w:rsidR="00D9592A">
        <w:rPr>
          <w:b/>
          <w:color w:val="2B579A"/>
          <w:shd w:val="clear" w:color="auto" w:fill="E6E6E6"/>
        </w:rPr>
        <w:fldChar w:fldCharType="begin"/>
      </w:r>
      <w:r w:rsidR="00D9592A">
        <w:instrText xml:space="preserve"> REF Anchor \h </w:instrText>
      </w:r>
      <w:r w:rsidR="00D9592A">
        <w:rPr>
          <w:b/>
          <w:color w:val="2B579A"/>
          <w:shd w:val="clear" w:color="auto" w:fill="E6E6E6"/>
        </w:rPr>
      </w:r>
      <w:r w:rsidR="00D9592A">
        <w:rPr>
          <w:b/>
          <w:color w:val="2B579A"/>
          <w:shd w:val="clear" w:color="auto" w:fill="E6E6E6"/>
        </w:rPr>
        <w:fldChar w:fldCharType="separate"/>
      </w:r>
      <w:r w:rsidR="005C572C">
        <w:rPr>
          <w:b/>
        </w:rPr>
        <w:t>Anchor</w:t>
      </w:r>
      <w:r w:rsidR="00D9592A">
        <w:rPr>
          <w:b/>
          <w:color w:val="2B579A"/>
          <w:shd w:val="clear" w:color="auto" w:fill="E6E6E6"/>
        </w:rPr>
        <w:fldChar w:fldCharType="end"/>
      </w:r>
      <w:r w:rsidRPr="00D26F58">
        <w:rPr>
          <w:b/>
          <w:bCs/>
          <w:snapToGrid w:val="0"/>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FB6CA6">
        <w:rPr>
          <w:snapToGrid w:val="0"/>
        </w:rPr>
        <w:t xml:space="preserve">, shall be </w:t>
      </w:r>
      <w:r w:rsidR="00783646">
        <w:rPr>
          <w:color w:val="2B579A"/>
          <w:shd w:val="clear" w:color="auto" w:fill="E6E6E6"/>
        </w:rPr>
        <w:fldChar w:fldCharType="begin"/>
      </w:r>
      <w:r w:rsidR="00783646">
        <w:instrText xml:space="preserve"> REF shutdown \h </w:instrText>
      </w:r>
      <w:r w:rsidR="00783646">
        <w:rPr>
          <w:color w:val="2B579A"/>
          <w:shd w:val="clear" w:color="auto" w:fill="E6E6E6"/>
        </w:rPr>
      </w:r>
      <w:r w:rsidR="00783646">
        <w:rPr>
          <w:color w:val="2B579A"/>
          <w:shd w:val="clear" w:color="auto" w:fill="E6E6E6"/>
        </w:rPr>
        <w:fldChar w:fldCharType="separate"/>
      </w:r>
      <w:r w:rsidR="005C572C">
        <w:rPr>
          <w:b/>
        </w:rPr>
        <w:t>Shutdown</w:t>
      </w:r>
      <w:r w:rsidR="00783646">
        <w:rPr>
          <w:color w:val="2B579A"/>
          <w:shd w:val="clear" w:color="auto" w:fill="E6E6E6"/>
        </w:rPr>
        <w:fldChar w:fldCharType="end"/>
      </w:r>
      <w:r w:rsidRPr="00FB6CA6">
        <w:rPr>
          <w:snapToGrid w:val="0"/>
        </w:rPr>
        <w:t>.</w:t>
      </w:r>
    </w:p>
    <w:p w14:paraId="142CB1AD" w14:textId="495CB0A4" w:rsidR="00874098" w:rsidRPr="00431578" w:rsidRDefault="00874098" w:rsidP="00874098">
      <w:pPr>
        <w:spacing w:after="120"/>
        <w:ind w:left="2127" w:hanging="567"/>
        <w:rPr>
          <w:snapToGrid w:val="0"/>
        </w:rPr>
      </w:pPr>
      <w:r w:rsidRPr="00431578">
        <w:rPr>
          <w:snapToGrid w:val="0"/>
        </w:rPr>
        <w:t>(</w:t>
      </w:r>
      <w:r>
        <w:rPr>
          <w:snapToGrid w:val="0"/>
        </w:rPr>
        <w:t>c</w:t>
      </w:r>
      <w:r w:rsidRPr="00431578">
        <w:rPr>
          <w:snapToGrid w:val="0"/>
        </w:rPr>
        <w:t>)</w:t>
      </w:r>
      <w:r w:rsidRPr="00431578">
        <w:rPr>
          <w:snapToGrid w:val="0"/>
        </w:rPr>
        <w:tab/>
        <w:t xml:space="preserve">The relevant </w:t>
      </w:r>
      <w:r w:rsidR="00D9592A">
        <w:rPr>
          <w:b/>
          <w:color w:val="2B579A"/>
          <w:shd w:val="clear" w:color="auto" w:fill="E6E6E6"/>
        </w:rPr>
        <w:fldChar w:fldCharType="begin"/>
      </w:r>
      <w:r w:rsidR="00D9592A">
        <w:instrText xml:space="preserve"> REF Anchor \h </w:instrText>
      </w:r>
      <w:r w:rsidR="00D9592A">
        <w:rPr>
          <w:b/>
          <w:color w:val="2B579A"/>
          <w:shd w:val="clear" w:color="auto" w:fill="E6E6E6"/>
        </w:rPr>
      </w:r>
      <w:r w:rsidR="00D9592A">
        <w:rPr>
          <w:b/>
          <w:color w:val="2B579A"/>
          <w:shd w:val="clear" w:color="auto" w:fill="E6E6E6"/>
        </w:rPr>
        <w:fldChar w:fldCharType="separate"/>
      </w:r>
      <w:r w:rsidR="005C572C">
        <w:rPr>
          <w:b/>
        </w:rPr>
        <w:t>Anchor</w:t>
      </w:r>
      <w:r w:rsidR="00D9592A">
        <w:rPr>
          <w:b/>
          <w:color w:val="2B579A"/>
          <w:shd w:val="clear" w:color="auto" w:fill="E6E6E6"/>
        </w:rPr>
        <w:fldChar w:fldCharType="end"/>
      </w:r>
      <w:r w:rsidRPr="00D26F58">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431578">
        <w:rPr>
          <w:snapToGrid w:val="0"/>
        </w:rPr>
        <w:t xml:space="preserve"> shall </w:t>
      </w:r>
      <w:r w:rsidRPr="00AE6147">
        <w:rPr>
          <w:snapToGrid w:val="0"/>
        </w:rPr>
        <w:t xml:space="preserve">start the test sequence </w:t>
      </w:r>
      <w:r w:rsidR="00186A08">
        <w:rPr>
          <w:b/>
          <w:color w:val="2B579A"/>
          <w:shd w:val="clear" w:color="auto" w:fill="E6E6E6"/>
        </w:rPr>
        <w:fldChar w:fldCharType="begin"/>
      </w:r>
      <w:r w:rsidR="00186A08">
        <w:rPr>
          <w:snapToGrid w:val="0"/>
        </w:rPr>
        <w:instrText xml:space="preserve"> REF loaded \h </w:instrText>
      </w:r>
      <w:r w:rsidR="00186A08">
        <w:rPr>
          <w:b/>
          <w:color w:val="2B579A"/>
          <w:shd w:val="clear" w:color="auto" w:fill="E6E6E6"/>
        </w:rPr>
      </w:r>
      <w:r w:rsidR="00186A08">
        <w:rPr>
          <w:b/>
          <w:color w:val="2B579A"/>
          <w:shd w:val="clear" w:color="auto" w:fill="E6E6E6"/>
        </w:rPr>
        <w:fldChar w:fldCharType="separate"/>
      </w:r>
      <w:r w:rsidR="005C572C">
        <w:rPr>
          <w:b/>
        </w:rPr>
        <w:t>Loaded</w:t>
      </w:r>
      <w:r w:rsidR="00186A08">
        <w:rPr>
          <w:b/>
          <w:color w:val="2B579A"/>
          <w:shd w:val="clear" w:color="auto" w:fill="E6E6E6"/>
        </w:rPr>
        <w:fldChar w:fldCharType="end"/>
      </w:r>
      <w:r w:rsidR="00186A08">
        <w:rPr>
          <w:b/>
        </w:rPr>
        <w:t xml:space="preserve"> </w:t>
      </w:r>
      <w:r w:rsidRPr="00AE6147">
        <w:rPr>
          <w:snapToGrid w:val="0"/>
        </w:rPr>
        <w:t>in normal operation</w:t>
      </w:r>
      <w:r>
        <w:rPr>
          <w:snapToGrid w:val="0"/>
        </w:rPr>
        <w:t>.</w:t>
      </w:r>
    </w:p>
    <w:p w14:paraId="11A9077A" w14:textId="77B56269" w:rsidR="00874098" w:rsidRPr="00431578" w:rsidRDefault="00874098" w:rsidP="00874098">
      <w:pPr>
        <w:spacing w:after="120"/>
        <w:ind w:left="2127" w:hanging="567"/>
        <w:rPr>
          <w:snapToGrid w:val="0"/>
        </w:rPr>
      </w:pPr>
      <w:r w:rsidRPr="00431578">
        <w:rPr>
          <w:snapToGrid w:val="0"/>
        </w:rPr>
        <w:t>(</w:t>
      </w:r>
      <w:r>
        <w:rPr>
          <w:snapToGrid w:val="0"/>
        </w:rPr>
        <w:t>d</w:t>
      </w:r>
      <w:r w:rsidRPr="00431578">
        <w:rPr>
          <w:snapToGrid w:val="0"/>
        </w:rPr>
        <w:t>)</w:t>
      </w:r>
      <w:r w:rsidRPr="00431578">
        <w:rPr>
          <w:snapToGrid w:val="0"/>
        </w:rPr>
        <w:tab/>
        <w:t xml:space="preserve">The relevant </w:t>
      </w:r>
      <w:r w:rsidR="00D9592A">
        <w:rPr>
          <w:b/>
          <w:color w:val="2B579A"/>
          <w:shd w:val="clear" w:color="auto" w:fill="E6E6E6"/>
        </w:rPr>
        <w:fldChar w:fldCharType="begin"/>
      </w:r>
      <w:r w:rsidR="00D9592A">
        <w:instrText xml:space="preserve"> REF Anchor \h </w:instrText>
      </w:r>
      <w:r w:rsidR="00D9592A">
        <w:rPr>
          <w:b/>
          <w:color w:val="2B579A"/>
          <w:shd w:val="clear" w:color="auto" w:fill="E6E6E6"/>
        </w:rPr>
      </w:r>
      <w:r w:rsidR="00D9592A">
        <w:rPr>
          <w:b/>
          <w:color w:val="2B579A"/>
          <w:shd w:val="clear" w:color="auto" w:fill="E6E6E6"/>
        </w:rPr>
        <w:fldChar w:fldCharType="separate"/>
      </w:r>
      <w:r w:rsidR="005C572C">
        <w:rPr>
          <w:b/>
        </w:rPr>
        <w:t>Anchor</w:t>
      </w:r>
      <w:r w:rsidR="00D9592A">
        <w:rPr>
          <w:b/>
          <w:color w:val="2B579A"/>
          <w:shd w:val="clear" w:color="auto" w:fill="E6E6E6"/>
        </w:rPr>
        <w:fldChar w:fldCharType="end"/>
      </w:r>
      <w:r w:rsidRPr="00D26F58">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431578">
        <w:rPr>
          <w:snapToGrid w:val="0"/>
        </w:rPr>
        <w:t xml:space="preserve"> shall be </w:t>
      </w:r>
      <w:proofErr w:type="spellStart"/>
      <w:r w:rsidRPr="00B6526F">
        <w:rPr>
          <w:b/>
          <w:bCs/>
          <w:snapToGrid w:val="0"/>
        </w:rPr>
        <w:t>Deloaded</w:t>
      </w:r>
      <w:proofErr w:type="spellEnd"/>
      <w:r w:rsidRPr="00B6526F">
        <w:rPr>
          <w:b/>
          <w:bCs/>
          <w:snapToGrid w:val="0"/>
        </w:rPr>
        <w:t xml:space="preserve"> </w:t>
      </w:r>
      <w:r w:rsidRPr="00431578">
        <w:rPr>
          <w:snapToGrid w:val="0"/>
        </w:rPr>
        <w:t xml:space="preserve">and </w:t>
      </w:r>
      <w:r w:rsidRPr="003822BA">
        <w:rPr>
          <w:b/>
          <w:bCs/>
          <w:snapToGrid w:val="0"/>
        </w:rPr>
        <w:t>De-</w:t>
      </w:r>
      <w:r w:rsidR="00F3559D">
        <w:rPr>
          <w:color w:val="2B579A"/>
          <w:shd w:val="clear" w:color="auto" w:fill="E6E6E6"/>
        </w:rPr>
        <w:fldChar w:fldCharType="begin"/>
      </w:r>
      <w:r w:rsidR="00F3559D">
        <w:instrText xml:space="preserve"> REF synch \h </w:instrText>
      </w:r>
      <w:r w:rsidR="00F3559D">
        <w:rPr>
          <w:color w:val="2B579A"/>
          <w:shd w:val="clear" w:color="auto" w:fill="E6E6E6"/>
        </w:rPr>
      </w:r>
      <w:r w:rsidR="00F3559D">
        <w:rPr>
          <w:color w:val="2B579A"/>
          <w:shd w:val="clear" w:color="auto" w:fill="E6E6E6"/>
        </w:rPr>
        <w:fldChar w:fldCharType="separate"/>
      </w:r>
      <w:r w:rsidR="005C572C">
        <w:rPr>
          <w:b/>
        </w:rPr>
        <w:t>Synchronis</w:t>
      </w:r>
      <w:r w:rsidR="00F3559D">
        <w:rPr>
          <w:color w:val="2B579A"/>
          <w:shd w:val="clear" w:color="auto" w:fill="E6E6E6"/>
        </w:rPr>
        <w:fldChar w:fldCharType="end"/>
      </w:r>
      <w:r w:rsidR="00F3559D" w:rsidRPr="00F3559D">
        <w:rPr>
          <w:b/>
          <w:bCs/>
        </w:rPr>
        <w:t>ed</w:t>
      </w:r>
      <w:r w:rsidRPr="00431578">
        <w:rPr>
          <w:snapToGrid w:val="0"/>
        </w:rPr>
        <w:t>.</w:t>
      </w:r>
    </w:p>
    <w:p w14:paraId="1C908DB1" w14:textId="04AD2E31" w:rsidR="00874098" w:rsidRPr="00431578" w:rsidRDefault="00874098" w:rsidP="00874098">
      <w:pPr>
        <w:spacing w:after="120"/>
        <w:ind w:left="2127" w:hanging="567"/>
        <w:rPr>
          <w:snapToGrid w:val="0"/>
        </w:rPr>
      </w:pPr>
      <w:r w:rsidRPr="00431578">
        <w:rPr>
          <w:snapToGrid w:val="0"/>
        </w:rPr>
        <w:t>(</w:t>
      </w:r>
      <w:r>
        <w:rPr>
          <w:snapToGrid w:val="0"/>
        </w:rPr>
        <w:t>e</w:t>
      </w:r>
      <w:r w:rsidRPr="00431578">
        <w:rPr>
          <w:snapToGrid w:val="0"/>
        </w:rPr>
        <w:t>)</w:t>
      </w:r>
      <w:r w:rsidRPr="00431578">
        <w:rPr>
          <w:snapToGrid w:val="0"/>
        </w:rPr>
        <w:tab/>
        <w:t xml:space="preserve">All external alternating current electrical supplies to the </w:t>
      </w:r>
      <w:r>
        <w:rPr>
          <w:snapToGrid w:val="0"/>
        </w:rPr>
        <w:t>electrical systems</w:t>
      </w:r>
      <w:r w:rsidRPr="00431578">
        <w:rPr>
          <w:snapToGrid w:val="0"/>
        </w:rPr>
        <w:t xml:space="preserve"> of the relevant </w:t>
      </w:r>
      <w:r w:rsidR="00D9592A">
        <w:rPr>
          <w:b/>
          <w:color w:val="2B579A"/>
          <w:shd w:val="clear" w:color="auto" w:fill="E6E6E6"/>
        </w:rPr>
        <w:fldChar w:fldCharType="begin"/>
      </w:r>
      <w:r w:rsidR="00D9592A">
        <w:instrText xml:space="preserve"> REF Anchor \h </w:instrText>
      </w:r>
      <w:r w:rsidR="00D9592A">
        <w:rPr>
          <w:b/>
          <w:color w:val="2B579A"/>
          <w:shd w:val="clear" w:color="auto" w:fill="E6E6E6"/>
        </w:rPr>
      </w:r>
      <w:r w:rsidR="00D9592A">
        <w:rPr>
          <w:b/>
          <w:color w:val="2B579A"/>
          <w:shd w:val="clear" w:color="auto" w:fill="E6E6E6"/>
        </w:rPr>
        <w:fldChar w:fldCharType="separate"/>
      </w:r>
      <w:r w:rsidR="005C572C">
        <w:rPr>
          <w:b/>
        </w:rPr>
        <w:t>Anchor</w:t>
      </w:r>
      <w:r w:rsidR="00D9592A">
        <w:rPr>
          <w:b/>
          <w:color w:val="2B579A"/>
          <w:shd w:val="clear" w:color="auto" w:fill="E6E6E6"/>
        </w:rPr>
        <w:fldChar w:fldCharType="end"/>
      </w:r>
      <w:r w:rsidRPr="00D26F58">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431578">
        <w:rPr>
          <w:snapToGrid w:val="0"/>
        </w:rPr>
        <w:t xml:space="preserve">, and to the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431578">
        <w:rPr>
          <w:snapToGrid w:val="0"/>
        </w:rPr>
        <w:t xml:space="preserve"> </w:t>
      </w:r>
      <w:r>
        <w:rPr>
          <w:snapToGrid w:val="0"/>
        </w:rPr>
        <w:t xml:space="preserve">electrical installation </w:t>
      </w:r>
      <w:r w:rsidRPr="00431578">
        <w:rPr>
          <w:snapToGrid w:val="0"/>
        </w:rPr>
        <w:t xml:space="preserve">of the relevant </w:t>
      </w:r>
      <w:r w:rsidR="00D9592A">
        <w:rPr>
          <w:b/>
          <w:color w:val="2B579A"/>
          <w:shd w:val="clear" w:color="auto" w:fill="E6E6E6"/>
        </w:rPr>
        <w:fldChar w:fldCharType="begin"/>
      </w:r>
      <w:r w:rsidR="00D9592A">
        <w:instrText xml:space="preserve"> REF Anchor \h </w:instrText>
      </w:r>
      <w:r w:rsidR="00D9592A">
        <w:rPr>
          <w:b/>
          <w:color w:val="2B579A"/>
          <w:shd w:val="clear" w:color="auto" w:fill="E6E6E6"/>
        </w:rPr>
      </w:r>
      <w:r w:rsidR="00D9592A">
        <w:rPr>
          <w:b/>
          <w:color w:val="2B579A"/>
          <w:shd w:val="clear" w:color="auto" w:fill="E6E6E6"/>
        </w:rPr>
        <w:fldChar w:fldCharType="separate"/>
      </w:r>
      <w:r w:rsidR="005C572C">
        <w:rPr>
          <w:b/>
        </w:rPr>
        <w:t>Anchor</w:t>
      </w:r>
      <w:r w:rsidR="00D9592A">
        <w:rPr>
          <w:b/>
          <w:color w:val="2B579A"/>
          <w:shd w:val="clear" w:color="auto" w:fill="E6E6E6"/>
        </w:rPr>
        <w:fldChar w:fldCharType="end"/>
      </w:r>
      <w:r w:rsidRPr="002201F8">
        <w:rPr>
          <w:b/>
          <w:bCs/>
          <w:snapToGrid w:val="0"/>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431578">
        <w:rPr>
          <w:snapToGrid w:val="0"/>
        </w:rPr>
        <w:t xml:space="preserve">, shall be disconnected. </w:t>
      </w:r>
    </w:p>
    <w:p w14:paraId="709885E1" w14:textId="0E2EE0DC" w:rsidR="00874098" w:rsidRPr="00431578" w:rsidRDefault="00874098" w:rsidP="00874098">
      <w:pPr>
        <w:spacing w:after="120"/>
        <w:ind w:left="2127" w:hanging="567"/>
        <w:rPr>
          <w:snapToGrid w:val="0"/>
        </w:rPr>
      </w:pPr>
      <w:r w:rsidRPr="00431578">
        <w:rPr>
          <w:snapToGrid w:val="0"/>
        </w:rPr>
        <w:t>(</w:t>
      </w:r>
      <w:r>
        <w:rPr>
          <w:snapToGrid w:val="0"/>
        </w:rPr>
        <w:t>f</w:t>
      </w:r>
      <w:r w:rsidRPr="00431578">
        <w:rPr>
          <w:snapToGrid w:val="0"/>
        </w:rPr>
        <w:t>)</w:t>
      </w:r>
      <w:r w:rsidRPr="00431578">
        <w:rPr>
          <w:snapToGrid w:val="0"/>
        </w:rPr>
        <w:tab/>
        <w:t xml:space="preserve">An </w:t>
      </w:r>
      <w:r>
        <w:rPr>
          <w:snapToGrid w:val="0"/>
        </w:rPr>
        <w:t>independent a</w:t>
      </w:r>
      <w:r w:rsidRPr="00431578">
        <w:rPr>
          <w:snapToGrid w:val="0"/>
        </w:rPr>
        <w:t xml:space="preserve">uxiliary </w:t>
      </w:r>
      <w:r>
        <w:rPr>
          <w:snapToGrid w:val="0"/>
        </w:rPr>
        <w:t xml:space="preserve">power supply </w:t>
      </w:r>
      <w:r w:rsidRPr="00431578">
        <w:rPr>
          <w:snapToGrid w:val="0"/>
        </w:rPr>
        <w:t xml:space="preserve">at the </w:t>
      </w:r>
      <w:r w:rsidR="00D9592A">
        <w:rPr>
          <w:b/>
          <w:color w:val="2B579A"/>
          <w:shd w:val="clear" w:color="auto" w:fill="E6E6E6"/>
        </w:rPr>
        <w:fldChar w:fldCharType="begin"/>
      </w:r>
      <w:r w:rsidR="00D9592A">
        <w:instrText xml:space="preserve"> REF Anchor \h </w:instrText>
      </w:r>
      <w:r w:rsidR="00D9592A">
        <w:rPr>
          <w:b/>
          <w:color w:val="2B579A"/>
          <w:shd w:val="clear" w:color="auto" w:fill="E6E6E6"/>
        </w:rPr>
      </w:r>
      <w:r w:rsidR="00D9592A">
        <w:rPr>
          <w:b/>
          <w:color w:val="2B579A"/>
          <w:shd w:val="clear" w:color="auto" w:fill="E6E6E6"/>
        </w:rPr>
        <w:fldChar w:fldCharType="separate"/>
      </w:r>
      <w:r w:rsidR="005C572C">
        <w:rPr>
          <w:b/>
        </w:rPr>
        <w:t>Anchor</w:t>
      </w:r>
      <w:r w:rsidR="00D9592A">
        <w:rPr>
          <w:b/>
          <w:color w:val="2B579A"/>
          <w:shd w:val="clear" w:color="auto" w:fill="E6E6E6"/>
        </w:rPr>
        <w:fldChar w:fldCharType="end"/>
      </w:r>
      <w:r w:rsidRPr="002201F8">
        <w:rPr>
          <w:b/>
          <w:bCs/>
          <w:snapToGrid w:val="0"/>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431578">
        <w:rPr>
          <w:snapToGrid w:val="0"/>
        </w:rPr>
        <w:t xml:space="preserve"> shall </w:t>
      </w:r>
      <w:r>
        <w:rPr>
          <w:snapToGrid w:val="0"/>
        </w:rPr>
        <w:t>be used to</w:t>
      </w:r>
      <w:r w:rsidRPr="00431578">
        <w:rPr>
          <w:snapToGrid w:val="0"/>
        </w:rPr>
        <w:t xml:space="preserve"> re-energise either directly, or via the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431578">
        <w:rPr>
          <w:snapToGrid w:val="0"/>
        </w:rPr>
        <w:t xml:space="preserve"> </w:t>
      </w:r>
      <w:r>
        <w:rPr>
          <w:snapToGrid w:val="0"/>
        </w:rPr>
        <w:t>electrical installation</w:t>
      </w:r>
      <w:r w:rsidRPr="00431578">
        <w:rPr>
          <w:snapToGrid w:val="0"/>
        </w:rPr>
        <w:t xml:space="preserve">, the </w:t>
      </w:r>
      <w:r>
        <w:rPr>
          <w:snapToGrid w:val="0"/>
        </w:rPr>
        <w:t xml:space="preserve">electrical supplies to </w:t>
      </w:r>
      <w:r w:rsidRPr="00431578">
        <w:rPr>
          <w:snapToGrid w:val="0"/>
        </w:rPr>
        <w:t xml:space="preserve">the relevant </w:t>
      </w:r>
      <w:r w:rsidR="00512AD1">
        <w:rPr>
          <w:b/>
          <w:color w:val="2B579A"/>
          <w:shd w:val="clear" w:color="auto" w:fill="E6E6E6"/>
        </w:rPr>
        <w:fldChar w:fldCharType="begin"/>
      </w:r>
      <w:r w:rsidR="00512AD1">
        <w:instrText xml:space="preserve"> REF Anchor \h </w:instrText>
      </w:r>
      <w:r w:rsidR="00512AD1">
        <w:rPr>
          <w:b/>
          <w:color w:val="2B579A"/>
          <w:shd w:val="clear" w:color="auto" w:fill="E6E6E6"/>
        </w:rPr>
      </w:r>
      <w:r w:rsidR="00512AD1">
        <w:rPr>
          <w:b/>
          <w:color w:val="2B579A"/>
          <w:shd w:val="clear" w:color="auto" w:fill="E6E6E6"/>
        </w:rPr>
        <w:fldChar w:fldCharType="separate"/>
      </w:r>
      <w:r w:rsidR="005C572C">
        <w:rPr>
          <w:b/>
        </w:rPr>
        <w:t>Anchor</w:t>
      </w:r>
      <w:r w:rsidR="00512AD1">
        <w:rPr>
          <w:b/>
          <w:color w:val="2B579A"/>
          <w:shd w:val="clear" w:color="auto" w:fill="E6E6E6"/>
        </w:rPr>
        <w:fldChar w:fldCharType="end"/>
      </w:r>
      <w:r w:rsidRPr="002201F8">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431578">
        <w:rPr>
          <w:snapToGrid w:val="0"/>
        </w:rPr>
        <w:t>.</w:t>
      </w:r>
    </w:p>
    <w:p w14:paraId="26550CFD" w14:textId="77777777" w:rsidR="00874098" w:rsidRDefault="00874098" w:rsidP="00874098">
      <w:pPr>
        <w:spacing w:after="120"/>
        <w:ind w:left="2127" w:hanging="567"/>
        <w:rPr>
          <w:snapToGrid w:val="0"/>
        </w:rPr>
      </w:pPr>
      <w:r w:rsidRPr="00431578">
        <w:rPr>
          <w:snapToGrid w:val="0"/>
        </w:rPr>
        <w:t>(</w:t>
      </w:r>
      <w:r>
        <w:rPr>
          <w:snapToGrid w:val="0"/>
        </w:rPr>
        <w:t>g</w:t>
      </w:r>
      <w:r w:rsidRPr="00431578">
        <w:rPr>
          <w:snapToGrid w:val="0"/>
        </w:rPr>
        <w:t>)</w:t>
      </w:r>
      <w:r w:rsidRPr="00431578">
        <w:rPr>
          <w:snapToGrid w:val="0"/>
        </w:rPr>
        <w:tab/>
        <w:t xml:space="preserve">The provisions of </w:t>
      </w:r>
      <w:r>
        <w:rPr>
          <w:snapToGrid w:val="0"/>
        </w:rPr>
        <w:t>D</w:t>
      </w:r>
      <w:r w:rsidRPr="00431578">
        <w:rPr>
          <w:snapToGrid w:val="0"/>
        </w:rPr>
        <w:t>OC5.7.</w:t>
      </w:r>
      <w:r>
        <w:rPr>
          <w:snapToGrid w:val="0"/>
        </w:rPr>
        <w:t>3.2</w:t>
      </w:r>
      <w:r w:rsidRPr="00431578">
        <w:rPr>
          <w:snapToGrid w:val="0"/>
        </w:rPr>
        <w:t xml:space="preserve"> (</w:t>
      </w:r>
      <w:r>
        <w:rPr>
          <w:snapToGrid w:val="0"/>
        </w:rPr>
        <w:t>f</w:t>
      </w:r>
      <w:r w:rsidRPr="00431578">
        <w:rPr>
          <w:snapToGrid w:val="0"/>
        </w:rPr>
        <w:t xml:space="preserve">) </w:t>
      </w:r>
      <w:r>
        <w:rPr>
          <w:snapToGrid w:val="0"/>
        </w:rPr>
        <w:t>through to</w:t>
      </w:r>
      <w:r w:rsidRPr="00431578">
        <w:rPr>
          <w:snapToGrid w:val="0"/>
        </w:rPr>
        <w:t xml:space="preserve"> (</w:t>
      </w:r>
      <w:r>
        <w:rPr>
          <w:snapToGrid w:val="0"/>
        </w:rPr>
        <w:t>m</w:t>
      </w:r>
      <w:r w:rsidRPr="00431578">
        <w:rPr>
          <w:snapToGrid w:val="0"/>
        </w:rPr>
        <w:t xml:space="preserve">) shall thereafter be followed. </w:t>
      </w:r>
    </w:p>
    <w:p w14:paraId="27E01051" w14:textId="3B7AF102" w:rsidR="00874098" w:rsidRPr="0001187A" w:rsidRDefault="00874098" w:rsidP="00874098">
      <w:pPr>
        <w:spacing w:after="120"/>
        <w:ind w:left="2127" w:hanging="567"/>
        <w:rPr>
          <w:snapToGrid w:val="0"/>
        </w:rPr>
      </w:pPr>
      <w:r>
        <w:rPr>
          <w:snapToGrid w:val="0"/>
        </w:rPr>
        <w:t>(h)</w:t>
      </w:r>
      <w:r>
        <w:rPr>
          <w:snapToGrid w:val="0"/>
        </w:rPr>
        <w:tab/>
      </w:r>
      <w:del w:id="887" w:author="Shaheeni Vekaria" w:date="2024-04-17T13:34: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888" w:author="Shaheeni Vekaria" w:date="2024-04-17T13:34:00Z">
        <w:r w:rsidR="00A33747" w:rsidRPr="00A33747">
          <w:rPr>
            <w:color w:val="2B579A"/>
            <w:shd w:val="clear" w:color="auto" w:fill="E6E6E6"/>
            <w:rPrChange w:id="889" w:author="Shaheeni Vekaria" w:date="2024-04-17T13:34:00Z">
              <w:rPr>
                <w:b/>
                <w:bCs/>
              </w:rPr>
            </w:rPrChange>
          </w:rPr>
          <w:t>The</w:t>
        </w:r>
        <w:r w:rsidR="00A33747">
          <w:rPr>
            <w:b/>
            <w:bCs/>
          </w:rPr>
          <w:t xml:space="preserve"> ISOP</w:t>
        </w:r>
        <w:r w:rsidR="00A33747">
          <w:rPr>
            <w:snapToGrid w:val="0"/>
          </w:rPr>
          <w:t xml:space="preserve"> </w:t>
        </w:r>
      </w:ins>
      <w:r>
        <w:rPr>
          <w:snapToGrid w:val="0"/>
        </w:rPr>
        <w:t xml:space="preserve">and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shall agree with the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Pr>
          <w:snapToGrid w:val="0"/>
        </w:rPr>
        <w:t xml:space="preserve"> when the test has been completed </w:t>
      </w:r>
      <w:r>
        <w:rPr>
          <w:bCs/>
        </w:rPr>
        <w:t xml:space="preserve">in accordance with the test requirements of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snapToGrid w:val="0"/>
        </w:rPr>
        <w:t>.</w:t>
      </w:r>
    </w:p>
    <w:p w14:paraId="59DEB510" w14:textId="77777777" w:rsidR="00874098" w:rsidRPr="002F30EA" w:rsidRDefault="00874098" w:rsidP="00874098">
      <w:pPr>
        <w:keepNext/>
        <w:spacing w:after="120"/>
        <w:ind w:left="1559" w:hanging="1559"/>
        <w:rPr>
          <w:snapToGrid w:val="0"/>
          <w:u w:val="single"/>
        </w:rPr>
      </w:pPr>
      <w:r>
        <w:rPr>
          <w:snapToGrid w:val="0"/>
        </w:rPr>
        <w:lastRenderedPageBreak/>
        <w:t>D</w:t>
      </w:r>
      <w:r w:rsidRPr="00774832">
        <w:rPr>
          <w:snapToGrid w:val="0"/>
        </w:rPr>
        <w:t>OC5.7</w:t>
      </w:r>
      <w:r>
        <w:rPr>
          <w:snapToGrid w:val="0"/>
        </w:rPr>
        <w:t>.3</w:t>
      </w:r>
      <w:r w:rsidRPr="00774832">
        <w:rPr>
          <w:snapToGrid w:val="0"/>
        </w:rPr>
        <w:t>.</w:t>
      </w:r>
      <w:r>
        <w:rPr>
          <w:snapToGrid w:val="0"/>
        </w:rPr>
        <w:t>4</w:t>
      </w:r>
      <w:r w:rsidRPr="00774832">
        <w:rPr>
          <w:snapToGrid w:val="0"/>
        </w:rPr>
        <w:t xml:space="preserve"> </w:t>
      </w:r>
      <w:r w:rsidRPr="00774832">
        <w:rPr>
          <w:snapToGrid w:val="0"/>
        </w:rPr>
        <w:tab/>
      </w:r>
      <w:r w:rsidRPr="002F30EA">
        <w:rPr>
          <w:snapToGrid w:val="0"/>
          <w:u w:val="single"/>
        </w:rPr>
        <w:t>Quick</w:t>
      </w:r>
      <w:r>
        <w:rPr>
          <w:snapToGrid w:val="0"/>
          <w:u w:val="single"/>
        </w:rPr>
        <w:t xml:space="preserve"> </w:t>
      </w:r>
      <w:r w:rsidRPr="002F30EA">
        <w:rPr>
          <w:snapToGrid w:val="0"/>
          <w:u w:val="single"/>
        </w:rPr>
        <w:t>Resynchronisation Unit Test</w:t>
      </w:r>
    </w:p>
    <w:p w14:paraId="4FD50526" w14:textId="146DB96E" w:rsidR="00874098" w:rsidRDefault="00874098" w:rsidP="00A408B6">
      <w:pPr>
        <w:pStyle w:val="ListParagraph"/>
        <w:numPr>
          <w:ilvl w:val="0"/>
          <w:numId w:val="81"/>
        </w:numPr>
        <w:spacing w:after="120"/>
        <w:ind w:left="2127" w:hanging="567"/>
        <w:contextualSpacing w:val="0"/>
        <w:rPr>
          <w:snapToGrid w:val="0"/>
        </w:rPr>
      </w:pPr>
      <w:r w:rsidRPr="00A0770A">
        <w:rPr>
          <w:snapToGrid w:val="0"/>
        </w:rPr>
        <w:t xml:space="preserve">If required by the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rsidRPr="00A0770A">
        <w:rPr>
          <w:snapToGrid w:val="0"/>
        </w:rPr>
        <w:t xml:space="preserve">, the </w:t>
      </w:r>
      <w:r w:rsidR="00DD7734">
        <w:rPr>
          <w:rFonts w:eastAsia="Calibri"/>
          <w:b/>
          <w:color w:val="2B579A"/>
          <w:shd w:val="clear" w:color="auto" w:fill="E6E6E6"/>
          <w:lang w:val="en-US"/>
        </w:rPr>
        <w:fldChar w:fldCharType="begin"/>
      </w:r>
      <w:r w:rsidR="00DD7734">
        <w:rPr>
          <w:rFonts w:eastAsia="Calibri"/>
          <w:lang w:val="en-US"/>
        </w:rPr>
        <w:instrText xml:space="preserve"> REF quickresycnh \h </w:instrText>
      </w:r>
      <w:r w:rsidR="00DD7734">
        <w:rPr>
          <w:rFonts w:eastAsia="Calibri"/>
          <w:b/>
          <w:color w:val="2B579A"/>
          <w:shd w:val="clear" w:color="auto" w:fill="E6E6E6"/>
          <w:lang w:val="en-US"/>
        </w:rPr>
      </w:r>
      <w:r w:rsidR="00DD7734">
        <w:rPr>
          <w:rFonts w:eastAsia="Calibri"/>
          <w:b/>
          <w:color w:val="2B579A"/>
          <w:shd w:val="clear" w:color="auto" w:fill="E6E6E6"/>
          <w:lang w:val="en-US"/>
        </w:rPr>
        <w:fldChar w:fldCharType="separate"/>
      </w:r>
      <w:r w:rsidR="005C572C">
        <w:rPr>
          <w:b/>
        </w:rPr>
        <w:t>Quick Re-synchronisation</w:t>
      </w:r>
      <w:r w:rsidR="00DD7734">
        <w:rPr>
          <w:rFonts w:eastAsia="Calibri"/>
          <w:b/>
          <w:color w:val="2B579A"/>
          <w:shd w:val="clear" w:color="auto" w:fill="E6E6E6"/>
          <w:lang w:val="en-US"/>
        </w:rPr>
        <w:fldChar w:fldCharType="end"/>
      </w:r>
      <w:r w:rsidRPr="00DD7734">
        <w:rPr>
          <w:snapToGrid w:val="0"/>
        </w:rPr>
        <w:t xml:space="preserve"> </w:t>
      </w:r>
      <w:r w:rsidR="00DD7734" w:rsidRPr="00DD7734">
        <w:rPr>
          <w:snapToGrid w:val="0"/>
        </w:rPr>
        <w:t>u</w:t>
      </w:r>
      <w:r w:rsidRPr="00DD7734">
        <w:rPr>
          <w:snapToGrid w:val="0"/>
        </w:rPr>
        <w:t xml:space="preserve">nit </w:t>
      </w:r>
      <w:r w:rsidR="00DD7734">
        <w:rPr>
          <w:snapToGrid w:val="0"/>
        </w:rPr>
        <w:t>t</w:t>
      </w:r>
      <w:r w:rsidRPr="00DD7734">
        <w:rPr>
          <w:snapToGrid w:val="0"/>
        </w:rPr>
        <w:t>est</w:t>
      </w:r>
      <w:r w:rsidRPr="00A0770A">
        <w:rPr>
          <w:snapToGrid w:val="0"/>
        </w:rPr>
        <w:t xml:space="preserve"> will be included as part of the </w:t>
      </w:r>
      <w:r w:rsidR="00AA4BE6">
        <w:rPr>
          <w:rFonts w:eastAsia="Calibri"/>
          <w:b/>
          <w:color w:val="2B579A"/>
          <w:shd w:val="clear" w:color="auto" w:fill="E6E6E6"/>
          <w:lang w:val="en-US"/>
        </w:rPr>
        <w:fldChar w:fldCharType="begin"/>
      </w:r>
      <w:r w:rsidR="00AA4BE6">
        <w:rPr>
          <w:rFonts w:eastAsia="Calibri"/>
          <w:lang w:val="en-US"/>
        </w:rPr>
        <w:instrText xml:space="preserve"> REF Anchorpowerstation \h </w:instrText>
      </w:r>
      <w:r w:rsidR="00AA4BE6">
        <w:rPr>
          <w:rFonts w:eastAsia="Calibri"/>
          <w:b/>
          <w:color w:val="2B579A"/>
          <w:shd w:val="clear" w:color="auto" w:fill="E6E6E6"/>
          <w:lang w:val="en-US"/>
        </w:rPr>
      </w:r>
      <w:r w:rsidR="00AA4BE6">
        <w:rPr>
          <w:rFonts w:eastAsia="Calibri"/>
          <w:b/>
          <w:color w:val="2B579A"/>
          <w:shd w:val="clear" w:color="auto" w:fill="E6E6E6"/>
          <w:lang w:val="en-US"/>
        </w:rPr>
        <w:fldChar w:fldCharType="separate"/>
      </w:r>
      <w:r w:rsidR="005C572C">
        <w:rPr>
          <w:b/>
        </w:rPr>
        <w:t>Anchor Power Generating Module Test</w:t>
      </w:r>
      <w:r w:rsidR="00AA4BE6">
        <w:rPr>
          <w:rFonts w:eastAsia="Calibri"/>
          <w:b/>
          <w:color w:val="2B579A"/>
          <w:shd w:val="clear" w:color="auto" w:fill="E6E6E6"/>
          <w:lang w:val="en-US"/>
        </w:rPr>
        <w:fldChar w:fldCharType="end"/>
      </w:r>
      <w:r w:rsidRPr="00D064D4">
        <w:rPr>
          <w:snapToGrid w:val="0"/>
        </w:rPr>
        <w:t>.</w:t>
      </w:r>
      <w:r w:rsidRPr="00326714">
        <w:rPr>
          <w:b/>
          <w:bCs/>
          <w:snapToGrid w:val="0"/>
        </w:rPr>
        <w:t xml:space="preserve">  </w:t>
      </w:r>
      <w:r w:rsidRPr="00A0770A">
        <w:rPr>
          <w:snapToGrid w:val="0"/>
        </w:rPr>
        <w:t>The following requirements apply:</w:t>
      </w:r>
    </w:p>
    <w:p w14:paraId="3A335095" w14:textId="11FF9A71" w:rsidR="00874098" w:rsidRDefault="00874098" w:rsidP="00A408B6">
      <w:pPr>
        <w:pStyle w:val="ListParagraph"/>
        <w:numPr>
          <w:ilvl w:val="1"/>
          <w:numId w:val="81"/>
        </w:numPr>
        <w:spacing w:after="120"/>
        <w:ind w:left="2694" w:hanging="420"/>
        <w:contextualSpacing w:val="0"/>
        <w:rPr>
          <w:snapToGrid w:val="0"/>
        </w:rPr>
      </w:pPr>
      <w:r w:rsidRPr="00A45E29">
        <w:rPr>
          <w:snapToGrid w:val="0"/>
        </w:rPr>
        <w:t xml:space="preserve">In case of disconnection of the </w:t>
      </w:r>
      <w:r w:rsidR="00DB6368">
        <w:rPr>
          <w:b/>
          <w:color w:val="2B579A"/>
          <w:shd w:val="clear" w:color="auto" w:fill="E6E6E6"/>
        </w:rPr>
        <w:fldChar w:fldCharType="begin"/>
      </w:r>
      <w:r w:rsidR="00DB6368">
        <w:instrText xml:space="preserve"> REF Anchor \h </w:instrText>
      </w:r>
      <w:r w:rsidR="00DB6368">
        <w:rPr>
          <w:b/>
          <w:color w:val="2B579A"/>
          <w:shd w:val="clear" w:color="auto" w:fill="E6E6E6"/>
        </w:rPr>
      </w:r>
      <w:r w:rsidR="00DB6368">
        <w:rPr>
          <w:b/>
          <w:color w:val="2B579A"/>
          <w:shd w:val="clear" w:color="auto" w:fill="E6E6E6"/>
        </w:rPr>
        <w:fldChar w:fldCharType="separate"/>
      </w:r>
      <w:r w:rsidR="005C572C">
        <w:rPr>
          <w:b/>
        </w:rPr>
        <w:t>Anchor</w:t>
      </w:r>
      <w:r w:rsidR="00DB6368">
        <w:rPr>
          <w:b/>
          <w:color w:val="2B579A"/>
          <w:shd w:val="clear" w:color="auto" w:fill="E6E6E6"/>
        </w:rPr>
        <w:fldChar w:fldCharType="end"/>
      </w:r>
      <w:r w:rsidRPr="00C95A95">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A45E29">
        <w:rPr>
          <w:snapToGrid w:val="0"/>
        </w:rPr>
        <w:t xml:space="preserve"> from the </w:t>
      </w:r>
      <w:r w:rsidRPr="00247321">
        <w:rPr>
          <w:b/>
          <w:bCs/>
          <w:snapToGrid w:val="0"/>
        </w:rPr>
        <w:t>System</w:t>
      </w:r>
      <w:r w:rsidRPr="00A45E29">
        <w:rPr>
          <w:snapToGrid w:val="0"/>
        </w:rPr>
        <w:t xml:space="preserve">, the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A45E29">
        <w:rPr>
          <w:snapToGrid w:val="0"/>
        </w:rPr>
        <w:t xml:space="preserve"> shall be capable of </w:t>
      </w:r>
      <w:r w:rsidR="00B91D2A">
        <w:rPr>
          <w:rFonts w:eastAsia="Calibri"/>
          <w:b/>
          <w:color w:val="2B579A"/>
          <w:shd w:val="clear" w:color="auto" w:fill="E6E6E6"/>
          <w:lang w:val="en-US"/>
        </w:rPr>
        <w:fldChar w:fldCharType="begin"/>
      </w:r>
      <w:r w:rsidR="00B91D2A">
        <w:rPr>
          <w:rFonts w:eastAsia="Calibri"/>
          <w:lang w:val="en-US"/>
        </w:rPr>
        <w:instrText xml:space="preserve"> REF quickresycnh \h </w:instrText>
      </w:r>
      <w:r w:rsidR="00B91D2A">
        <w:rPr>
          <w:rFonts w:eastAsia="Calibri"/>
          <w:b/>
          <w:color w:val="2B579A"/>
          <w:shd w:val="clear" w:color="auto" w:fill="E6E6E6"/>
          <w:lang w:val="en-US"/>
        </w:rPr>
      </w:r>
      <w:r w:rsidR="00B91D2A">
        <w:rPr>
          <w:rFonts w:eastAsia="Calibri"/>
          <w:b/>
          <w:color w:val="2B579A"/>
          <w:shd w:val="clear" w:color="auto" w:fill="E6E6E6"/>
          <w:lang w:val="en-US"/>
        </w:rPr>
        <w:fldChar w:fldCharType="separate"/>
      </w:r>
      <w:r w:rsidR="005C572C">
        <w:rPr>
          <w:b/>
        </w:rPr>
        <w:t>Quick Re-synchronisation</w:t>
      </w:r>
      <w:r w:rsidR="00B91D2A">
        <w:rPr>
          <w:rFonts w:eastAsia="Calibri"/>
          <w:b/>
          <w:color w:val="2B579A"/>
          <w:shd w:val="clear" w:color="auto" w:fill="E6E6E6"/>
          <w:lang w:val="en-US"/>
        </w:rPr>
        <w:fldChar w:fldCharType="end"/>
      </w:r>
      <w:r w:rsidRPr="00A45E29">
        <w:rPr>
          <w:snapToGrid w:val="0"/>
        </w:rPr>
        <w:t xml:space="preserve"> in line with the </w:t>
      </w:r>
      <w:r w:rsidR="00C004AE">
        <w:rPr>
          <w:b/>
          <w:snapToGrid w:val="0"/>
          <w:color w:val="2B579A"/>
          <w:shd w:val="clear" w:color="auto" w:fill="E6E6E6"/>
        </w:rPr>
        <w:fldChar w:fldCharType="begin"/>
      </w:r>
      <w:r w:rsidR="00C004AE">
        <w:rPr>
          <w:snapToGrid w:val="0"/>
        </w:rPr>
        <w:instrText xml:space="preserve"> REF Protection \h </w:instrText>
      </w:r>
      <w:r w:rsidR="00C004AE">
        <w:rPr>
          <w:b/>
          <w:snapToGrid w:val="0"/>
          <w:color w:val="2B579A"/>
          <w:shd w:val="clear" w:color="auto" w:fill="E6E6E6"/>
        </w:rPr>
      </w:r>
      <w:r w:rsidR="00C004AE">
        <w:rPr>
          <w:b/>
          <w:snapToGrid w:val="0"/>
          <w:color w:val="2B579A"/>
          <w:shd w:val="clear" w:color="auto" w:fill="E6E6E6"/>
        </w:rPr>
        <w:fldChar w:fldCharType="separate"/>
      </w:r>
      <w:r w:rsidR="005C572C" w:rsidRPr="0076424C">
        <w:rPr>
          <w:b/>
        </w:rPr>
        <w:t>Protection</w:t>
      </w:r>
      <w:r w:rsidR="00C004AE">
        <w:rPr>
          <w:b/>
          <w:snapToGrid w:val="0"/>
          <w:color w:val="2B579A"/>
          <w:shd w:val="clear" w:color="auto" w:fill="E6E6E6"/>
        </w:rPr>
        <w:fldChar w:fldCharType="end"/>
      </w:r>
      <w:r w:rsidRPr="00A45E29">
        <w:rPr>
          <w:snapToGrid w:val="0"/>
        </w:rPr>
        <w:t xml:space="preserve"> strategy agreed between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b/>
          <w:bCs/>
          <w:snapToGrid w:val="0"/>
        </w:rPr>
        <w:t xml:space="preserve"> </w:t>
      </w:r>
      <w:r>
        <w:rPr>
          <w:snapToGrid w:val="0"/>
        </w:rPr>
        <w:t xml:space="preserve">and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Pr>
          <w:b/>
          <w:bCs/>
          <w:snapToGrid w:val="0"/>
        </w:rPr>
        <w:t xml:space="preserve"> </w:t>
      </w:r>
      <w:r w:rsidRPr="00A45E29">
        <w:rPr>
          <w:snapToGrid w:val="0"/>
        </w:rPr>
        <w:t xml:space="preserve">in co-ordination with </w:t>
      </w:r>
      <w:del w:id="890" w:author="Shaheeni Vekaria" w:date="2024-04-17T13:34:00Z">
        <w:r w:rsidR="00C004AE" w:rsidRPr="00A33747" w:rsidDel="00A33747">
          <w:rPr>
            <w:color w:val="2B579A"/>
            <w:shd w:val="clear" w:color="auto" w:fill="E6E6E6"/>
            <w:rPrChange w:id="891" w:author="Shaheeni Vekaria" w:date="2024-04-17T13:34:00Z">
              <w:rPr>
                <w:b/>
                <w:bCs/>
              </w:rPr>
            </w:rPrChange>
          </w:rPr>
          <w:fldChar w:fldCharType="begin"/>
        </w:r>
        <w:r w:rsidR="00C004AE" w:rsidRPr="00A33747" w:rsidDel="00A33747">
          <w:delInstrText xml:space="preserve"> REF NGESO \h </w:delInstrText>
        </w:r>
      </w:del>
      <w:r w:rsidR="00A33747">
        <w:instrText xml:space="preserve"> \* MERGEFORMAT </w:instrText>
      </w:r>
      <w:del w:id="892" w:author="Shaheeni Vekaria" w:date="2024-04-17T13:34:00Z">
        <w:r w:rsidR="00C004AE" w:rsidRPr="00977559" w:rsidDel="00A33747">
          <w:rPr>
            <w:color w:val="2B579A"/>
            <w:shd w:val="clear" w:color="auto" w:fill="E6E6E6"/>
          </w:rPr>
        </w:r>
        <w:r w:rsidR="00C004AE" w:rsidRPr="00A33747" w:rsidDel="00A33747">
          <w:rPr>
            <w:color w:val="2B579A"/>
            <w:shd w:val="clear" w:color="auto" w:fill="E6E6E6"/>
            <w:rPrChange w:id="893" w:author="Shaheeni Vekaria" w:date="2024-04-17T13:34:00Z">
              <w:rPr>
                <w:b/>
                <w:bCs/>
              </w:rPr>
            </w:rPrChange>
          </w:rPr>
          <w:fldChar w:fldCharType="separate"/>
        </w:r>
        <w:r w:rsidR="005C572C" w:rsidRPr="00A33747" w:rsidDel="00A33747">
          <w:rPr>
            <w:color w:val="2B579A"/>
            <w:shd w:val="clear" w:color="auto" w:fill="E6E6E6"/>
            <w:rPrChange w:id="894" w:author="Shaheeni Vekaria" w:date="2024-04-17T13:34:00Z">
              <w:rPr>
                <w:b/>
              </w:rPr>
            </w:rPrChange>
          </w:rPr>
          <w:delText>NGESO</w:delText>
        </w:r>
        <w:r w:rsidR="00C004AE" w:rsidRPr="00A33747" w:rsidDel="00A33747">
          <w:rPr>
            <w:color w:val="2B579A"/>
            <w:shd w:val="clear" w:color="auto" w:fill="E6E6E6"/>
            <w:rPrChange w:id="895" w:author="Shaheeni Vekaria" w:date="2024-04-17T13:34:00Z">
              <w:rPr>
                <w:b/>
                <w:bCs/>
              </w:rPr>
            </w:rPrChange>
          </w:rPr>
          <w:fldChar w:fldCharType="end"/>
        </w:r>
      </w:del>
      <w:ins w:id="896" w:author="Shaheeni Vekaria" w:date="2024-04-17T13:34:00Z">
        <w:r w:rsidR="00A33747" w:rsidRPr="00A33747">
          <w:rPr>
            <w:color w:val="2B579A"/>
            <w:shd w:val="clear" w:color="auto" w:fill="E6E6E6"/>
            <w:rPrChange w:id="897" w:author="Shaheeni Vekaria" w:date="2024-04-17T13:34:00Z">
              <w:rPr>
                <w:b/>
                <w:bCs/>
              </w:rPr>
            </w:rPrChange>
          </w:rPr>
          <w:t>the</w:t>
        </w:r>
        <w:r w:rsidR="00A33747">
          <w:rPr>
            <w:b/>
            <w:bCs/>
          </w:rPr>
          <w:t xml:space="preserve"> ISOP</w:t>
        </w:r>
      </w:ins>
      <w:r w:rsidRPr="00A45E29">
        <w:rPr>
          <w:snapToGrid w:val="0"/>
        </w:rPr>
        <w:t>;</w:t>
      </w:r>
    </w:p>
    <w:p w14:paraId="5DA72C6F" w14:textId="7FD1186E" w:rsidR="00874098" w:rsidRDefault="00874098" w:rsidP="00A408B6">
      <w:pPr>
        <w:pStyle w:val="ListParagraph"/>
        <w:numPr>
          <w:ilvl w:val="1"/>
          <w:numId w:val="81"/>
        </w:numPr>
        <w:spacing w:after="120"/>
        <w:ind w:left="2694" w:hanging="420"/>
        <w:contextualSpacing w:val="0"/>
        <w:rPr>
          <w:snapToGrid w:val="0"/>
        </w:rPr>
      </w:pPr>
      <w:r w:rsidRPr="00CC3693">
        <w:rPr>
          <w:snapToGrid w:val="0"/>
        </w:rPr>
        <w:t>A</w:t>
      </w:r>
      <w:r>
        <w:rPr>
          <w:snapToGrid w:val="0"/>
        </w:rPr>
        <w:t>n</w:t>
      </w:r>
      <w:r w:rsidRPr="00CC3693">
        <w:rPr>
          <w:snapToGrid w:val="0"/>
        </w:rPr>
        <w:t xml:space="preserve"> </w:t>
      </w:r>
      <w:r w:rsidR="00DB6368">
        <w:rPr>
          <w:b/>
          <w:color w:val="2B579A"/>
          <w:shd w:val="clear" w:color="auto" w:fill="E6E6E6"/>
        </w:rPr>
        <w:fldChar w:fldCharType="begin"/>
      </w:r>
      <w:r w:rsidR="00DB6368">
        <w:instrText xml:space="preserve"> REF Anchor \h </w:instrText>
      </w:r>
      <w:r w:rsidR="00DB6368">
        <w:rPr>
          <w:b/>
          <w:color w:val="2B579A"/>
          <w:shd w:val="clear" w:color="auto" w:fill="E6E6E6"/>
        </w:rPr>
      </w:r>
      <w:r w:rsidR="00DB6368">
        <w:rPr>
          <w:b/>
          <w:color w:val="2B579A"/>
          <w:shd w:val="clear" w:color="auto" w:fill="E6E6E6"/>
        </w:rPr>
        <w:fldChar w:fldCharType="separate"/>
      </w:r>
      <w:r w:rsidR="005C572C">
        <w:rPr>
          <w:b/>
        </w:rPr>
        <w:t>Anchor</w:t>
      </w:r>
      <w:r w:rsidR="00DB6368">
        <w:rPr>
          <w:b/>
          <w:color w:val="2B579A"/>
          <w:shd w:val="clear" w:color="auto" w:fill="E6E6E6"/>
        </w:rPr>
        <w:fldChar w:fldCharType="end"/>
      </w:r>
      <w:r>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CC3693">
        <w:rPr>
          <w:snapToGrid w:val="0"/>
        </w:rPr>
        <w:t xml:space="preserve"> with a minimum </w:t>
      </w:r>
      <w:r w:rsidR="0027196C" w:rsidRPr="0027196C">
        <w:rPr>
          <w:b/>
          <w:bCs/>
          <w:snapToGrid w:val="0"/>
        </w:rPr>
        <w:t>R</w:t>
      </w:r>
      <w:r w:rsidRPr="0027196C">
        <w:rPr>
          <w:b/>
          <w:bCs/>
          <w:snapToGrid w:val="0"/>
        </w:rPr>
        <w:t>e-</w:t>
      </w:r>
      <w:r w:rsidR="0027196C">
        <w:rPr>
          <w:color w:val="2B579A"/>
          <w:shd w:val="clear" w:color="auto" w:fill="E6E6E6"/>
        </w:rPr>
        <w:fldChar w:fldCharType="begin"/>
      </w:r>
      <w:r w:rsidR="0027196C">
        <w:instrText xml:space="preserve"> REF synch \h </w:instrText>
      </w:r>
      <w:r w:rsidR="0027196C">
        <w:rPr>
          <w:color w:val="2B579A"/>
          <w:shd w:val="clear" w:color="auto" w:fill="E6E6E6"/>
        </w:rPr>
      </w:r>
      <w:r w:rsidR="0027196C">
        <w:rPr>
          <w:color w:val="2B579A"/>
          <w:shd w:val="clear" w:color="auto" w:fill="E6E6E6"/>
        </w:rPr>
        <w:fldChar w:fldCharType="separate"/>
      </w:r>
      <w:r w:rsidR="005C572C">
        <w:rPr>
          <w:b/>
        </w:rPr>
        <w:t>Synchronis</w:t>
      </w:r>
      <w:r w:rsidR="0027196C">
        <w:rPr>
          <w:color w:val="2B579A"/>
          <w:shd w:val="clear" w:color="auto" w:fill="E6E6E6"/>
        </w:rPr>
        <w:fldChar w:fldCharType="end"/>
      </w:r>
      <w:r w:rsidRPr="0027196C">
        <w:rPr>
          <w:b/>
          <w:bCs/>
          <w:snapToGrid w:val="0"/>
        </w:rPr>
        <w:t>ation</w:t>
      </w:r>
      <w:r w:rsidRPr="00CC3693">
        <w:rPr>
          <w:snapToGrid w:val="0"/>
        </w:rPr>
        <w:t xml:space="preserve"> time greater than 15 minutes after its disconnection from any external power supply must be capable of </w:t>
      </w:r>
      <w:proofErr w:type="spellStart"/>
      <w:r>
        <w:rPr>
          <w:snapToGrid w:val="0"/>
        </w:rPr>
        <w:t>h</w:t>
      </w:r>
      <w:r w:rsidRPr="00CC3693">
        <w:rPr>
          <w:snapToGrid w:val="0"/>
        </w:rPr>
        <w:t>ouseload</w:t>
      </w:r>
      <w:proofErr w:type="spellEnd"/>
      <w:r w:rsidRPr="00CC3693">
        <w:rPr>
          <w:snapToGrid w:val="0"/>
        </w:rPr>
        <w:t xml:space="preserve"> </w:t>
      </w:r>
      <w:r>
        <w:rPr>
          <w:snapToGrid w:val="0"/>
        </w:rPr>
        <w:t>o</w:t>
      </w:r>
      <w:r w:rsidRPr="00CC3693">
        <w:rPr>
          <w:snapToGrid w:val="0"/>
        </w:rPr>
        <w:t xml:space="preserve">peration from any operating point on its </w:t>
      </w:r>
      <w:r w:rsidR="00DB6368">
        <w:rPr>
          <w:b/>
          <w:color w:val="2B579A"/>
          <w:shd w:val="clear" w:color="auto" w:fill="E6E6E6"/>
        </w:rPr>
        <w:fldChar w:fldCharType="begin"/>
      </w:r>
      <w:r w:rsidR="00DB6368">
        <w:instrText xml:space="preserve"> REF Anchor \h </w:instrText>
      </w:r>
      <w:r w:rsidR="00DB6368">
        <w:rPr>
          <w:b/>
          <w:color w:val="2B579A"/>
          <w:shd w:val="clear" w:color="auto" w:fill="E6E6E6"/>
        </w:rPr>
      </w:r>
      <w:r w:rsidR="00DB6368">
        <w:rPr>
          <w:b/>
          <w:color w:val="2B579A"/>
          <w:shd w:val="clear" w:color="auto" w:fill="E6E6E6"/>
        </w:rPr>
        <w:fldChar w:fldCharType="separate"/>
      </w:r>
      <w:r w:rsidR="005C572C">
        <w:rPr>
          <w:b/>
        </w:rPr>
        <w:t>Anchor</w:t>
      </w:r>
      <w:r w:rsidR="00DB6368">
        <w:rPr>
          <w:b/>
          <w:color w:val="2B579A"/>
          <w:shd w:val="clear" w:color="auto" w:fill="E6E6E6"/>
        </w:rPr>
        <w:fldChar w:fldCharType="end"/>
      </w:r>
      <w:r>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CC3693">
        <w:rPr>
          <w:snapToGrid w:val="0"/>
        </w:rPr>
        <w:t xml:space="preserve"> </w:t>
      </w:r>
      <w:r>
        <w:rPr>
          <w:snapToGrid w:val="0"/>
        </w:rPr>
        <w:t>p</w:t>
      </w:r>
      <w:r w:rsidRPr="00CC3693">
        <w:rPr>
          <w:snapToGrid w:val="0"/>
        </w:rPr>
        <w:t xml:space="preserve">erformance </w:t>
      </w:r>
      <w:r>
        <w:rPr>
          <w:snapToGrid w:val="0"/>
        </w:rPr>
        <w:t>c</w:t>
      </w:r>
      <w:r w:rsidRPr="00CC3693">
        <w:rPr>
          <w:snapToGrid w:val="0"/>
        </w:rPr>
        <w:t xml:space="preserve">hart. </w:t>
      </w:r>
      <w:r>
        <w:rPr>
          <w:snapToGrid w:val="0"/>
        </w:rPr>
        <w:t xml:space="preserve"> </w:t>
      </w:r>
      <w:r w:rsidRPr="00CC3693">
        <w:rPr>
          <w:snapToGrid w:val="0"/>
        </w:rPr>
        <w:t xml:space="preserve">In this case, the identification of </w:t>
      </w:r>
      <w:proofErr w:type="spellStart"/>
      <w:r>
        <w:rPr>
          <w:snapToGrid w:val="0"/>
        </w:rPr>
        <w:t>h</w:t>
      </w:r>
      <w:r w:rsidRPr="00CC3693">
        <w:rPr>
          <w:snapToGrid w:val="0"/>
        </w:rPr>
        <w:t>ouseload</w:t>
      </w:r>
      <w:proofErr w:type="spellEnd"/>
      <w:r w:rsidRPr="00CC3693">
        <w:rPr>
          <w:snapToGrid w:val="0"/>
        </w:rPr>
        <w:t xml:space="preserve"> </w:t>
      </w:r>
      <w:r>
        <w:rPr>
          <w:snapToGrid w:val="0"/>
        </w:rPr>
        <w:t>o</w:t>
      </w:r>
      <w:r w:rsidRPr="00CC3693">
        <w:rPr>
          <w:snapToGrid w:val="0"/>
        </w:rPr>
        <w:t>peration must not be based solely on switchgear position signals;</w:t>
      </w:r>
    </w:p>
    <w:p w14:paraId="71608306" w14:textId="2E84959E" w:rsidR="00874098" w:rsidRDefault="00DB6368" w:rsidP="00A408B6">
      <w:pPr>
        <w:pStyle w:val="ListParagraph"/>
        <w:numPr>
          <w:ilvl w:val="1"/>
          <w:numId w:val="81"/>
        </w:numPr>
        <w:spacing w:after="120"/>
        <w:ind w:left="2694" w:hanging="420"/>
        <w:contextualSpacing w:val="0"/>
        <w:rPr>
          <w:snapToGrid w:val="0"/>
        </w:rPr>
      </w:pPr>
      <w:r>
        <w:rPr>
          <w:b/>
          <w:color w:val="2B579A"/>
          <w:shd w:val="clear" w:color="auto" w:fill="E6E6E6"/>
        </w:rPr>
        <w:fldChar w:fldCharType="begin"/>
      </w:r>
      <w:r>
        <w:instrText xml:space="preserve"> REF Anchor \h </w:instrText>
      </w:r>
      <w:r>
        <w:rPr>
          <w:b/>
          <w:color w:val="2B579A"/>
          <w:shd w:val="clear" w:color="auto" w:fill="E6E6E6"/>
        </w:rPr>
      </w:r>
      <w:r>
        <w:rPr>
          <w:b/>
          <w:color w:val="2B579A"/>
          <w:shd w:val="clear" w:color="auto" w:fill="E6E6E6"/>
        </w:rPr>
        <w:fldChar w:fldCharType="separate"/>
      </w:r>
      <w:r w:rsidR="005C572C">
        <w:rPr>
          <w:b/>
        </w:rPr>
        <w:t>Anchor</w:t>
      </w:r>
      <w:r>
        <w:rPr>
          <w:b/>
          <w:color w:val="2B579A"/>
          <w:shd w:val="clear" w:color="auto" w:fill="E6E6E6"/>
        </w:rPr>
        <w:fldChar w:fldCharType="end"/>
      </w:r>
      <w:r w:rsidR="00874098">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00874098" w:rsidRPr="008315D7">
        <w:rPr>
          <w:b/>
          <w:bCs/>
          <w:snapToGrid w:val="0"/>
        </w:rPr>
        <w:t>s</w:t>
      </w:r>
      <w:r w:rsidR="00874098" w:rsidRPr="008315D7">
        <w:rPr>
          <w:snapToGrid w:val="0"/>
        </w:rPr>
        <w:t xml:space="preserve"> shall be capable of </w:t>
      </w:r>
      <w:proofErr w:type="spellStart"/>
      <w:r w:rsidR="00874098">
        <w:rPr>
          <w:snapToGrid w:val="0"/>
        </w:rPr>
        <w:t>h</w:t>
      </w:r>
      <w:r w:rsidR="00874098" w:rsidRPr="008315D7">
        <w:rPr>
          <w:snapToGrid w:val="0"/>
        </w:rPr>
        <w:t>ouseload</w:t>
      </w:r>
      <w:proofErr w:type="spellEnd"/>
      <w:r w:rsidR="00874098" w:rsidRPr="008315D7">
        <w:rPr>
          <w:snapToGrid w:val="0"/>
        </w:rPr>
        <w:t xml:space="preserve"> </w:t>
      </w:r>
      <w:r w:rsidR="00874098">
        <w:rPr>
          <w:snapToGrid w:val="0"/>
        </w:rPr>
        <w:t>o</w:t>
      </w:r>
      <w:r w:rsidR="00874098" w:rsidRPr="008315D7">
        <w:rPr>
          <w:snapToGrid w:val="0"/>
        </w:rPr>
        <w:t xml:space="preserve">peration, irrespective of any auxiliary connection to the </w:t>
      </w:r>
      <w:r w:rsidR="004670DD">
        <w:rPr>
          <w:b/>
          <w:snapToGrid w:val="0"/>
          <w:color w:val="2B579A"/>
          <w:shd w:val="clear" w:color="auto" w:fill="E6E6E6"/>
        </w:rPr>
        <w:fldChar w:fldCharType="begin"/>
      </w:r>
      <w:r w:rsidR="004670DD">
        <w:rPr>
          <w:snapToGrid w:val="0"/>
        </w:rPr>
        <w:instrText xml:space="preserve"> REF TotalSystem \h </w:instrText>
      </w:r>
      <w:r w:rsidR="004670DD">
        <w:rPr>
          <w:b/>
          <w:snapToGrid w:val="0"/>
          <w:color w:val="2B579A"/>
          <w:shd w:val="clear" w:color="auto" w:fill="E6E6E6"/>
        </w:rPr>
      </w:r>
      <w:r w:rsidR="004670DD">
        <w:rPr>
          <w:b/>
          <w:snapToGrid w:val="0"/>
          <w:color w:val="2B579A"/>
          <w:shd w:val="clear" w:color="auto" w:fill="E6E6E6"/>
        </w:rPr>
        <w:fldChar w:fldCharType="separate"/>
      </w:r>
      <w:r w:rsidR="005C572C" w:rsidRPr="0076424C">
        <w:rPr>
          <w:b/>
        </w:rPr>
        <w:t>Total System</w:t>
      </w:r>
      <w:r w:rsidR="004670DD">
        <w:rPr>
          <w:b/>
          <w:snapToGrid w:val="0"/>
          <w:color w:val="2B579A"/>
          <w:shd w:val="clear" w:color="auto" w:fill="E6E6E6"/>
        </w:rPr>
        <w:fldChar w:fldCharType="end"/>
      </w:r>
      <w:r w:rsidR="00874098" w:rsidRPr="008315D7">
        <w:rPr>
          <w:snapToGrid w:val="0"/>
        </w:rPr>
        <w:t>. The minimum operation time shall be specified by</w:t>
      </w:r>
      <w:r w:rsidR="00874098">
        <w:rPr>
          <w:snapToGrid w:val="0"/>
        </w:rPr>
        <w:t xml:space="preserve"> the</w:t>
      </w:r>
      <w:r w:rsidR="00874098" w:rsidRPr="008315D7">
        <w:rPr>
          <w:snapToGrid w:val="0"/>
        </w:rPr>
        <w:t xml:space="preserv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00874098" w:rsidRPr="008315D7">
        <w:rPr>
          <w:snapToGrid w:val="0"/>
        </w:rPr>
        <w:t>,</w:t>
      </w:r>
      <w:r w:rsidR="00874098">
        <w:rPr>
          <w:snapToGrid w:val="0"/>
        </w:rPr>
        <w:t xml:space="preserve"> in liaison with </w:t>
      </w:r>
      <w:del w:id="898" w:author="Shaheeni Vekaria" w:date="2024-04-17T13:34:00Z">
        <w:r w:rsidR="00C004AE" w:rsidRPr="00A33747" w:rsidDel="00A33747">
          <w:rPr>
            <w:color w:val="2B579A"/>
            <w:shd w:val="clear" w:color="auto" w:fill="E6E6E6"/>
            <w:rPrChange w:id="899" w:author="Shaheeni Vekaria" w:date="2024-04-17T13:34:00Z">
              <w:rPr>
                <w:b/>
                <w:bCs/>
              </w:rPr>
            </w:rPrChange>
          </w:rPr>
          <w:fldChar w:fldCharType="begin"/>
        </w:r>
        <w:r w:rsidR="00C004AE" w:rsidRPr="00A33747" w:rsidDel="00A33747">
          <w:delInstrText xml:space="preserve"> REF NGESO \h </w:delInstrText>
        </w:r>
      </w:del>
      <w:r w:rsidR="00A33747">
        <w:instrText xml:space="preserve"> \* MERGEFORMAT </w:instrText>
      </w:r>
      <w:del w:id="900" w:author="Shaheeni Vekaria" w:date="2024-04-17T13:34:00Z">
        <w:r w:rsidR="00C004AE" w:rsidRPr="00977559" w:rsidDel="00A33747">
          <w:rPr>
            <w:color w:val="2B579A"/>
            <w:shd w:val="clear" w:color="auto" w:fill="E6E6E6"/>
          </w:rPr>
        </w:r>
        <w:r w:rsidR="00C004AE" w:rsidRPr="00A33747" w:rsidDel="00A33747">
          <w:rPr>
            <w:color w:val="2B579A"/>
            <w:shd w:val="clear" w:color="auto" w:fill="E6E6E6"/>
            <w:rPrChange w:id="901" w:author="Shaheeni Vekaria" w:date="2024-04-17T13:34:00Z">
              <w:rPr>
                <w:b/>
                <w:bCs/>
              </w:rPr>
            </w:rPrChange>
          </w:rPr>
          <w:fldChar w:fldCharType="separate"/>
        </w:r>
        <w:r w:rsidR="005C572C" w:rsidRPr="00A33747" w:rsidDel="00A33747">
          <w:rPr>
            <w:color w:val="2B579A"/>
            <w:shd w:val="clear" w:color="auto" w:fill="E6E6E6"/>
            <w:rPrChange w:id="902" w:author="Shaheeni Vekaria" w:date="2024-04-17T13:34:00Z">
              <w:rPr>
                <w:b/>
              </w:rPr>
            </w:rPrChange>
          </w:rPr>
          <w:delText>NGESO</w:delText>
        </w:r>
        <w:r w:rsidR="00C004AE" w:rsidRPr="00A33747" w:rsidDel="00A33747">
          <w:rPr>
            <w:color w:val="2B579A"/>
            <w:shd w:val="clear" w:color="auto" w:fill="E6E6E6"/>
            <w:rPrChange w:id="903" w:author="Shaheeni Vekaria" w:date="2024-04-17T13:34:00Z">
              <w:rPr>
                <w:b/>
                <w:bCs/>
              </w:rPr>
            </w:rPrChange>
          </w:rPr>
          <w:fldChar w:fldCharType="end"/>
        </w:r>
      </w:del>
      <w:ins w:id="904" w:author="Shaheeni Vekaria" w:date="2024-04-17T13:34:00Z">
        <w:r w:rsidR="00A33747" w:rsidRPr="00A33747">
          <w:rPr>
            <w:color w:val="2B579A"/>
            <w:shd w:val="clear" w:color="auto" w:fill="E6E6E6"/>
            <w:rPrChange w:id="905" w:author="Shaheeni Vekaria" w:date="2024-04-17T13:34:00Z">
              <w:rPr>
                <w:b/>
                <w:bCs/>
              </w:rPr>
            </w:rPrChange>
          </w:rPr>
          <w:t>the</w:t>
        </w:r>
        <w:r w:rsidR="00A33747">
          <w:rPr>
            <w:b/>
            <w:bCs/>
          </w:rPr>
          <w:t xml:space="preserve"> ISOP</w:t>
        </w:r>
      </w:ins>
      <w:r w:rsidR="00874098" w:rsidRPr="00185450">
        <w:rPr>
          <w:snapToGrid w:val="0"/>
        </w:rPr>
        <w:t>,</w:t>
      </w:r>
      <w:r w:rsidR="00874098" w:rsidRPr="008315D7">
        <w:rPr>
          <w:snapToGrid w:val="0"/>
        </w:rPr>
        <w:t xml:space="preserve"> taking into consideration the specific characteristics of prime mover technology.</w:t>
      </w:r>
    </w:p>
    <w:p w14:paraId="1E8F822E" w14:textId="77777777" w:rsidR="00874098" w:rsidRPr="00A0770A" w:rsidRDefault="00874098" w:rsidP="00A408B6">
      <w:pPr>
        <w:pStyle w:val="ListParagraph"/>
        <w:numPr>
          <w:ilvl w:val="0"/>
          <w:numId w:val="81"/>
        </w:numPr>
        <w:spacing w:after="120"/>
        <w:ind w:left="2127" w:hanging="567"/>
        <w:contextualSpacing w:val="0"/>
        <w:rPr>
          <w:snapToGrid w:val="0"/>
        </w:rPr>
      </w:pPr>
      <w:r>
        <w:rPr>
          <w:snapToGrid w:val="0"/>
        </w:rPr>
        <w:t>The tests shall be performed as follows:</w:t>
      </w:r>
    </w:p>
    <w:p w14:paraId="0281E213" w14:textId="5A3D7A09" w:rsidR="00874098" w:rsidRPr="00D507BC" w:rsidRDefault="00874098" w:rsidP="00A408B6">
      <w:pPr>
        <w:pStyle w:val="ListParagraph"/>
        <w:numPr>
          <w:ilvl w:val="0"/>
          <w:numId w:val="82"/>
        </w:numPr>
        <w:spacing w:after="120"/>
        <w:ind w:left="2563" w:hanging="420"/>
        <w:contextualSpacing w:val="0"/>
        <w:rPr>
          <w:snapToGrid w:val="0"/>
        </w:rPr>
      </w:pPr>
      <w:r w:rsidRPr="001579B1">
        <w:rPr>
          <w:snapToGrid w:val="0"/>
        </w:rPr>
        <w:t xml:space="preserve">The relevant </w:t>
      </w:r>
      <w:r w:rsidR="00DB6368">
        <w:rPr>
          <w:b/>
          <w:color w:val="2B579A"/>
          <w:shd w:val="clear" w:color="auto" w:fill="E6E6E6"/>
        </w:rPr>
        <w:fldChar w:fldCharType="begin"/>
      </w:r>
      <w:r w:rsidR="00DB6368">
        <w:instrText xml:space="preserve"> REF Anchor \h </w:instrText>
      </w:r>
      <w:r w:rsidR="00DB6368">
        <w:rPr>
          <w:b/>
          <w:color w:val="2B579A"/>
          <w:shd w:val="clear" w:color="auto" w:fill="E6E6E6"/>
        </w:rPr>
      </w:r>
      <w:r w:rsidR="00DB6368">
        <w:rPr>
          <w:b/>
          <w:color w:val="2B579A"/>
          <w:shd w:val="clear" w:color="auto" w:fill="E6E6E6"/>
        </w:rPr>
        <w:fldChar w:fldCharType="separate"/>
      </w:r>
      <w:r w:rsidR="005C572C">
        <w:rPr>
          <w:b/>
        </w:rPr>
        <w:t>Anchor</w:t>
      </w:r>
      <w:r w:rsidR="00DB6368">
        <w:rPr>
          <w:b/>
          <w:color w:val="2B579A"/>
          <w:shd w:val="clear" w:color="auto" w:fill="E6E6E6"/>
        </w:rPr>
        <w:fldChar w:fldCharType="end"/>
      </w:r>
      <w:r w:rsidRPr="00432AFE">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1579B1">
        <w:rPr>
          <w:snapToGrid w:val="0"/>
        </w:rPr>
        <w:t xml:space="preserve"> shall be </w:t>
      </w:r>
      <w:r w:rsidR="007D0156">
        <w:rPr>
          <w:b/>
          <w:snapToGrid w:val="0"/>
          <w:color w:val="2B579A"/>
          <w:shd w:val="clear" w:color="auto" w:fill="E6E6E6"/>
        </w:rPr>
        <w:fldChar w:fldCharType="begin"/>
      </w:r>
      <w:r w:rsidR="007D0156">
        <w:rPr>
          <w:snapToGrid w:val="0"/>
        </w:rPr>
        <w:instrText xml:space="preserve"> REF synch \h </w:instrText>
      </w:r>
      <w:r w:rsidR="007D0156">
        <w:rPr>
          <w:b/>
          <w:snapToGrid w:val="0"/>
          <w:color w:val="2B579A"/>
          <w:shd w:val="clear" w:color="auto" w:fill="E6E6E6"/>
        </w:rPr>
      </w:r>
      <w:r w:rsidR="007D0156">
        <w:rPr>
          <w:b/>
          <w:snapToGrid w:val="0"/>
          <w:color w:val="2B579A"/>
          <w:shd w:val="clear" w:color="auto" w:fill="E6E6E6"/>
        </w:rPr>
        <w:fldChar w:fldCharType="separate"/>
      </w:r>
      <w:r w:rsidR="005C572C">
        <w:rPr>
          <w:b/>
        </w:rPr>
        <w:t>Synchronis</w:t>
      </w:r>
      <w:r w:rsidR="007D0156">
        <w:rPr>
          <w:b/>
          <w:snapToGrid w:val="0"/>
          <w:color w:val="2B579A"/>
          <w:shd w:val="clear" w:color="auto" w:fill="E6E6E6"/>
        </w:rPr>
        <w:fldChar w:fldCharType="end"/>
      </w:r>
      <w:r w:rsidRPr="00432AFE">
        <w:rPr>
          <w:b/>
          <w:bCs/>
          <w:snapToGrid w:val="0"/>
        </w:rPr>
        <w:t>ed</w:t>
      </w:r>
      <w:r w:rsidRPr="001579B1">
        <w:rPr>
          <w:snapToGrid w:val="0"/>
        </w:rPr>
        <w:t xml:space="preserve"> and </w:t>
      </w:r>
      <w:proofErr w:type="gramStart"/>
      <w:r w:rsidR="00E202E5">
        <w:rPr>
          <w:b/>
        </w:rPr>
        <w:t>Loaded</w:t>
      </w:r>
      <w:r w:rsidRPr="001579B1">
        <w:rPr>
          <w:snapToGrid w:val="0"/>
        </w:rPr>
        <w:t>;</w:t>
      </w:r>
      <w:proofErr w:type="gramEnd"/>
    </w:p>
    <w:p w14:paraId="4BCAB1B1" w14:textId="3A286E96" w:rsidR="00874098" w:rsidRPr="001579B1" w:rsidRDefault="00874098" w:rsidP="00A408B6">
      <w:pPr>
        <w:pStyle w:val="ListParagraph"/>
        <w:numPr>
          <w:ilvl w:val="0"/>
          <w:numId w:val="82"/>
        </w:numPr>
        <w:spacing w:after="120"/>
        <w:ind w:left="2563" w:hanging="420"/>
        <w:contextualSpacing w:val="0"/>
        <w:rPr>
          <w:snapToGrid w:val="0"/>
        </w:rPr>
      </w:pPr>
      <w:r w:rsidRPr="001579B1">
        <w:rPr>
          <w:snapToGrid w:val="0"/>
        </w:rPr>
        <w:t xml:space="preserve">All the </w:t>
      </w:r>
      <w:r>
        <w:rPr>
          <w:snapToGrid w:val="0"/>
        </w:rPr>
        <w:t>a</w:t>
      </w:r>
      <w:r w:rsidRPr="0001187A">
        <w:rPr>
          <w:snapToGrid w:val="0"/>
        </w:rPr>
        <w:t xml:space="preserve">uxiliary </w:t>
      </w:r>
      <w:r>
        <w:rPr>
          <w:snapToGrid w:val="0"/>
        </w:rPr>
        <w:t xml:space="preserve">power sources used at the </w:t>
      </w:r>
      <w:r w:rsidR="00DB6368">
        <w:rPr>
          <w:b/>
          <w:color w:val="2B579A"/>
          <w:shd w:val="clear" w:color="auto" w:fill="E6E6E6"/>
        </w:rPr>
        <w:fldChar w:fldCharType="begin"/>
      </w:r>
      <w:r w:rsidR="00DB6368">
        <w:instrText xml:space="preserve"> REF Anchor \h </w:instrText>
      </w:r>
      <w:r w:rsidR="00DB6368">
        <w:rPr>
          <w:b/>
          <w:color w:val="2B579A"/>
          <w:shd w:val="clear" w:color="auto" w:fill="E6E6E6"/>
        </w:rPr>
      </w:r>
      <w:r w:rsidR="00DB6368">
        <w:rPr>
          <w:b/>
          <w:color w:val="2B579A"/>
          <w:shd w:val="clear" w:color="auto" w:fill="E6E6E6"/>
        </w:rPr>
        <w:fldChar w:fldCharType="separate"/>
      </w:r>
      <w:r w:rsidR="005C572C">
        <w:rPr>
          <w:b/>
        </w:rPr>
        <w:t>Anchor</w:t>
      </w:r>
      <w:r w:rsidR="00DB6368">
        <w:rPr>
          <w:b/>
          <w:color w:val="2B579A"/>
          <w:shd w:val="clear" w:color="auto" w:fill="E6E6E6"/>
        </w:rPr>
        <w:fldChar w:fldCharType="end"/>
      </w:r>
      <w:r w:rsidRPr="002E2261">
        <w:rPr>
          <w:b/>
          <w:bCs/>
          <w:snapToGrid w:val="0"/>
        </w:rPr>
        <w:t xml:space="preserve"> Power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proofErr w:type="spellStart"/>
      <w:r w:rsidR="005C572C" w:rsidRPr="0076424C">
        <w:rPr>
          <w:b/>
        </w:rPr>
        <w:t>Power</w:t>
      </w:r>
      <w:proofErr w:type="spellEnd"/>
      <w:r w:rsidR="005C572C" w:rsidRPr="0076424C">
        <w:rPr>
          <w:b/>
        </w:rPr>
        <w:t xml:space="preserve"> Station</w:t>
      </w:r>
      <w:r w:rsidR="00244885">
        <w:rPr>
          <w:b/>
          <w:color w:val="2B579A"/>
          <w:shd w:val="clear" w:color="auto" w:fill="E6E6E6"/>
        </w:rPr>
        <w:fldChar w:fldCharType="end"/>
      </w:r>
      <w:r w:rsidRPr="001579B1">
        <w:rPr>
          <w:snapToGrid w:val="0"/>
        </w:rPr>
        <w:t xml:space="preserve"> in which that </w:t>
      </w:r>
      <w:r w:rsidR="00DB6368">
        <w:rPr>
          <w:b/>
          <w:color w:val="2B579A"/>
          <w:shd w:val="clear" w:color="auto" w:fill="E6E6E6"/>
        </w:rPr>
        <w:fldChar w:fldCharType="begin"/>
      </w:r>
      <w:r w:rsidR="00DB6368">
        <w:instrText xml:space="preserve"> REF Anchor \h </w:instrText>
      </w:r>
      <w:r w:rsidR="00DB6368">
        <w:rPr>
          <w:b/>
          <w:color w:val="2B579A"/>
          <w:shd w:val="clear" w:color="auto" w:fill="E6E6E6"/>
        </w:rPr>
      </w:r>
      <w:r w:rsidR="00DB6368">
        <w:rPr>
          <w:b/>
          <w:color w:val="2B579A"/>
          <w:shd w:val="clear" w:color="auto" w:fill="E6E6E6"/>
        </w:rPr>
        <w:fldChar w:fldCharType="separate"/>
      </w:r>
      <w:r w:rsidR="005C572C">
        <w:rPr>
          <w:b/>
        </w:rPr>
        <w:t>Anchor</w:t>
      </w:r>
      <w:r w:rsidR="00DB6368">
        <w:rPr>
          <w:b/>
          <w:color w:val="2B579A"/>
          <w:shd w:val="clear" w:color="auto" w:fill="E6E6E6"/>
        </w:rPr>
        <w:fldChar w:fldCharType="end"/>
      </w:r>
      <w:r w:rsidRPr="002E2261">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1579B1">
        <w:rPr>
          <w:snapToGrid w:val="0"/>
        </w:rPr>
        <w:t xml:space="preserve"> is situated shall be </w:t>
      </w:r>
      <w:r w:rsidR="00783646">
        <w:rPr>
          <w:color w:val="2B579A"/>
          <w:shd w:val="clear" w:color="auto" w:fill="E6E6E6"/>
        </w:rPr>
        <w:fldChar w:fldCharType="begin"/>
      </w:r>
      <w:r w:rsidR="00783646">
        <w:instrText xml:space="preserve"> REF shutdown \h </w:instrText>
      </w:r>
      <w:r w:rsidR="00783646">
        <w:rPr>
          <w:color w:val="2B579A"/>
          <w:shd w:val="clear" w:color="auto" w:fill="E6E6E6"/>
        </w:rPr>
      </w:r>
      <w:r w:rsidR="00783646">
        <w:rPr>
          <w:color w:val="2B579A"/>
          <w:shd w:val="clear" w:color="auto" w:fill="E6E6E6"/>
        </w:rPr>
        <w:fldChar w:fldCharType="separate"/>
      </w:r>
      <w:r w:rsidR="005C572C">
        <w:rPr>
          <w:b/>
        </w:rPr>
        <w:t>Shutdown</w:t>
      </w:r>
      <w:r w:rsidR="00783646">
        <w:rPr>
          <w:color w:val="2B579A"/>
          <w:shd w:val="clear" w:color="auto" w:fill="E6E6E6"/>
        </w:rPr>
        <w:fldChar w:fldCharType="end"/>
      </w:r>
      <w:r w:rsidRPr="001579B1">
        <w:rPr>
          <w:snapToGrid w:val="0"/>
        </w:rPr>
        <w:t>.</w:t>
      </w:r>
    </w:p>
    <w:p w14:paraId="3A0FB563" w14:textId="42D7E960" w:rsidR="00874098" w:rsidRPr="001F591F" w:rsidRDefault="00874098" w:rsidP="00A408B6">
      <w:pPr>
        <w:pStyle w:val="ListParagraph"/>
        <w:numPr>
          <w:ilvl w:val="0"/>
          <w:numId w:val="82"/>
        </w:numPr>
        <w:spacing w:after="120"/>
        <w:ind w:left="2563" w:hanging="420"/>
        <w:contextualSpacing w:val="0"/>
        <w:rPr>
          <w:snapToGrid w:val="0"/>
        </w:rPr>
      </w:pPr>
      <w:r w:rsidRPr="001F591F">
        <w:rPr>
          <w:snapToGrid w:val="0"/>
        </w:rPr>
        <w:t xml:space="preserve">The </w:t>
      </w:r>
      <w:r w:rsidR="00DB6368">
        <w:rPr>
          <w:b/>
          <w:color w:val="2B579A"/>
          <w:shd w:val="clear" w:color="auto" w:fill="E6E6E6"/>
        </w:rPr>
        <w:fldChar w:fldCharType="begin"/>
      </w:r>
      <w:r w:rsidR="00DB6368">
        <w:instrText xml:space="preserve"> REF Anchor \h </w:instrText>
      </w:r>
      <w:r w:rsidR="00DB6368">
        <w:rPr>
          <w:b/>
          <w:color w:val="2B579A"/>
          <w:shd w:val="clear" w:color="auto" w:fill="E6E6E6"/>
        </w:rPr>
      </w:r>
      <w:r w:rsidR="00DB6368">
        <w:rPr>
          <w:b/>
          <w:color w:val="2B579A"/>
          <w:shd w:val="clear" w:color="auto" w:fill="E6E6E6"/>
        </w:rPr>
        <w:fldChar w:fldCharType="separate"/>
      </w:r>
      <w:r w:rsidR="005C572C">
        <w:rPr>
          <w:b/>
        </w:rPr>
        <w:t>Anchor</w:t>
      </w:r>
      <w:r w:rsidR="00DB6368">
        <w:rPr>
          <w:b/>
          <w:color w:val="2B579A"/>
          <w:shd w:val="clear" w:color="auto" w:fill="E6E6E6"/>
        </w:rPr>
        <w:fldChar w:fldCharType="end"/>
      </w:r>
      <w:r w:rsidRPr="002E2261">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1F591F">
        <w:rPr>
          <w:snapToGrid w:val="0"/>
        </w:rPr>
        <w:t xml:space="preserve"> shall be tripped to house load.</w:t>
      </w:r>
    </w:p>
    <w:p w14:paraId="07AE5888" w14:textId="4D621D55" w:rsidR="00874098" w:rsidRDefault="00874098" w:rsidP="00A408B6">
      <w:pPr>
        <w:pStyle w:val="ListParagraph"/>
        <w:numPr>
          <w:ilvl w:val="0"/>
          <w:numId w:val="82"/>
        </w:numPr>
        <w:spacing w:after="120"/>
        <w:ind w:left="2563" w:hanging="420"/>
        <w:contextualSpacing w:val="0"/>
        <w:rPr>
          <w:snapToGrid w:val="0"/>
        </w:rPr>
      </w:pPr>
      <w:r w:rsidRPr="001F591F">
        <w:rPr>
          <w:snapToGrid w:val="0"/>
        </w:rPr>
        <w:t xml:space="preserve">The relevant </w:t>
      </w:r>
      <w:r w:rsidR="00DB6368">
        <w:rPr>
          <w:b/>
          <w:color w:val="2B579A"/>
          <w:shd w:val="clear" w:color="auto" w:fill="E6E6E6"/>
        </w:rPr>
        <w:fldChar w:fldCharType="begin"/>
      </w:r>
      <w:r w:rsidR="00DB6368">
        <w:instrText xml:space="preserve"> REF Anchor \h </w:instrText>
      </w:r>
      <w:r w:rsidR="00DB6368">
        <w:rPr>
          <w:b/>
          <w:color w:val="2B579A"/>
          <w:shd w:val="clear" w:color="auto" w:fill="E6E6E6"/>
        </w:rPr>
      </w:r>
      <w:r w:rsidR="00DB6368">
        <w:rPr>
          <w:b/>
          <w:color w:val="2B579A"/>
          <w:shd w:val="clear" w:color="auto" w:fill="E6E6E6"/>
        </w:rPr>
        <w:fldChar w:fldCharType="separate"/>
      </w:r>
      <w:r w:rsidR="005C572C">
        <w:rPr>
          <w:b/>
        </w:rPr>
        <w:t>Anchor</w:t>
      </w:r>
      <w:r w:rsidR="00DB6368">
        <w:rPr>
          <w:b/>
          <w:color w:val="2B579A"/>
          <w:shd w:val="clear" w:color="auto" w:fill="E6E6E6"/>
        </w:rPr>
        <w:fldChar w:fldCharType="end"/>
      </w:r>
      <w:r w:rsidRPr="002E2261">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sidRPr="001F591F">
        <w:rPr>
          <w:snapToGrid w:val="0"/>
        </w:rPr>
        <w:t xml:space="preserve"> shall be </w:t>
      </w:r>
      <w:r w:rsidR="0027196C">
        <w:rPr>
          <w:color w:val="2B579A"/>
          <w:shd w:val="clear" w:color="auto" w:fill="E6E6E6"/>
        </w:rPr>
        <w:fldChar w:fldCharType="begin"/>
      </w:r>
      <w:r w:rsidR="0027196C">
        <w:instrText xml:space="preserve"> REF synch \h </w:instrText>
      </w:r>
      <w:r w:rsidR="0027196C">
        <w:rPr>
          <w:color w:val="2B579A"/>
          <w:shd w:val="clear" w:color="auto" w:fill="E6E6E6"/>
        </w:rPr>
      </w:r>
      <w:r w:rsidR="0027196C">
        <w:rPr>
          <w:color w:val="2B579A"/>
          <w:shd w:val="clear" w:color="auto" w:fill="E6E6E6"/>
        </w:rPr>
        <w:fldChar w:fldCharType="separate"/>
      </w:r>
      <w:r w:rsidR="005C572C">
        <w:rPr>
          <w:b/>
        </w:rPr>
        <w:t>Synchronis</w:t>
      </w:r>
      <w:r w:rsidR="0027196C">
        <w:rPr>
          <w:color w:val="2B579A"/>
          <w:shd w:val="clear" w:color="auto" w:fill="E6E6E6"/>
        </w:rPr>
        <w:fldChar w:fldCharType="end"/>
      </w:r>
      <w:r w:rsidR="0027196C" w:rsidRPr="0027196C">
        <w:rPr>
          <w:b/>
          <w:bCs/>
        </w:rPr>
        <w:t>ed</w:t>
      </w:r>
      <w:r w:rsidR="0027196C">
        <w:t xml:space="preserve"> </w:t>
      </w:r>
      <w:r w:rsidRPr="001F591F">
        <w:rPr>
          <w:snapToGrid w:val="0"/>
        </w:rPr>
        <w:t xml:space="preserve">but not </w:t>
      </w:r>
      <w:r w:rsidR="007D0156">
        <w:rPr>
          <w:b/>
          <w:color w:val="2B579A"/>
          <w:shd w:val="clear" w:color="auto" w:fill="E6E6E6"/>
        </w:rPr>
        <w:fldChar w:fldCharType="begin"/>
      </w:r>
      <w:r w:rsidR="007D0156">
        <w:rPr>
          <w:snapToGrid w:val="0"/>
        </w:rPr>
        <w:instrText xml:space="preserve"> REF loaded \h </w:instrText>
      </w:r>
      <w:r w:rsidR="007D0156">
        <w:rPr>
          <w:b/>
          <w:color w:val="2B579A"/>
          <w:shd w:val="clear" w:color="auto" w:fill="E6E6E6"/>
        </w:rPr>
      </w:r>
      <w:r w:rsidR="007D0156">
        <w:rPr>
          <w:b/>
          <w:color w:val="2B579A"/>
          <w:shd w:val="clear" w:color="auto" w:fill="E6E6E6"/>
        </w:rPr>
        <w:fldChar w:fldCharType="separate"/>
      </w:r>
      <w:r w:rsidR="005C572C">
        <w:rPr>
          <w:b/>
        </w:rPr>
        <w:t>Loaded</w:t>
      </w:r>
      <w:r w:rsidR="007D0156">
        <w:rPr>
          <w:b/>
          <w:color w:val="2B579A"/>
          <w:shd w:val="clear" w:color="auto" w:fill="E6E6E6"/>
        </w:rPr>
        <w:fldChar w:fldCharType="end"/>
      </w:r>
      <w:r w:rsidRPr="001F591F">
        <w:rPr>
          <w:snapToGrid w:val="0"/>
        </w:rPr>
        <w:t xml:space="preserve">, unless </w:t>
      </w:r>
      <w:r>
        <w:rPr>
          <w:snapToGrid w:val="0"/>
        </w:rPr>
        <w:t>so instructed by</w:t>
      </w:r>
      <w:r w:rsidRPr="001579B1">
        <w:rPr>
          <w:snapToGrid w:val="0"/>
        </w:rPr>
        <w:t xml:space="preserve">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Pr="001579B1">
        <w:rPr>
          <w:snapToGrid w:val="0"/>
        </w:rPr>
        <w:t>.</w:t>
      </w:r>
    </w:p>
    <w:p w14:paraId="46870A69" w14:textId="60E6A6CA" w:rsidR="00874098" w:rsidRPr="00A0770A" w:rsidRDefault="00C004AE" w:rsidP="00A408B6">
      <w:pPr>
        <w:pStyle w:val="ListParagraph"/>
        <w:numPr>
          <w:ilvl w:val="0"/>
          <w:numId w:val="81"/>
        </w:numPr>
        <w:spacing w:after="120"/>
        <w:contextualSpacing w:val="0"/>
        <w:rPr>
          <w:snapToGrid w:val="0"/>
        </w:rPr>
      </w:pPr>
      <w:del w:id="906" w:author="Shaheeni Vekaria" w:date="2024-04-17T13:34:00Z">
        <w:r w:rsidDel="00A33747">
          <w:rPr>
            <w:b/>
            <w:color w:val="2B579A"/>
            <w:shd w:val="clear" w:color="auto" w:fill="E6E6E6"/>
          </w:rPr>
          <w:fldChar w:fldCharType="begin"/>
        </w:r>
        <w:r w:rsidDel="00A33747">
          <w:delInstrText xml:space="preserve"> REF NGESO \h </w:delInstrText>
        </w:r>
        <w:r w:rsidDel="00A33747">
          <w:rPr>
            <w:b/>
            <w:color w:val="2B579A"/>
            <w:shd w:val="clear" w:color="auto" w:fill="E6E6E6"/>
          </w:rPr>
        </w:r>
        <w:r w:rsidDel="00A33747">
          <w:rPr>
            <w:b/>
            <w:color w:val="2B579A"/>
            <w:shd w:val="clear" w:color="auto" w:fill="E6E6E6"/>
          </w:rPr>
          <w:fldChar w:fldCharType="separate"/>
        </w:r>
        <w:r w:rsidR="005C572C" w:rsidDel="00A33747">
          <w:rPr>
            <w:b/>
          </w:rPr>
          <w:delText>NGESO</w:delText>
        </w:r>
        <w:r w:rsidDel="00A33747">
          <w:rPr>
            <w:b/>
            <w:color w:val="2B579A"/>
            <w:shd w:val="clear" w:color="auto" w:fill="E6E6E6"/>
          </w:rPr>
          <w:fldChar w:fldCharType="end"/>
        </w:r>
        <w:r w:rsidR="00874098" w:rsidRPr="00500E48" w:rsidDel="00A33747">
          <w:rPr>
            <w:snapToGrid w:val="0"/>
          </w:rPr>
          <w:delText xml:space="preserve"> </w:delText>
        </w:r>
      </w:del>
      <w:ins w:id="907" w:author="Shaheeni Vekaria" w:date="2024-04-17T13:34:00Z">
        <w:r w:rsidR="00A33747" w:rsidRPr="00A33747">
          <w:rPr>
            <w:color w:val="2B579A"/>
            <w:shd w:val="clear" w:color="auto" w:fill="E6E6E6"/>
            <w:rPrChange w:id="908" w:author="Shaheeni Vekaria" w:date="2024-04-17T13:34:00Z">
              <w:rPr>
                <w:b/>
                <w:bCs/>
              </w:rPr>
            </w:rPrChange>
          </w:rPr>
          <w:t>The</w:t>
        </w:r>
        <w:r w:rsidR="00A33747">
          <w:rPr>
            <w:b/>
            <w:bCs/>
          </w:rPr>
          <w:t xml:space="preserve"> ISOP</w:t>
        </w:r>
        <w:r w:rsidR="00A33747" w:rsidRPr="00500E48">
          <w:rPr>
            <w:snapToGrid w:val="0"/>
          </w:rPr>
          <w:t xml:space="preserve"> </w:t>
        </w:r>
      </w:ins>
      <w:r w:rsidR="00874098" w:rsidRPr="00500E48">
        <w:rPr>
          <w:snapToGrid w:val="0"/>
        </w:rPr>
        <w:t xml:space="preserve">and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00874098" w:rsidRPr="00500E48">
        <w:rPr>
          <w:snapToGrid w:val="0"/>
        </w:rPr>
        <w:t xml:space="preserve"> shall agree with the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sidR="00874098" w:rsidRPr="00500E48">
        <w:rPr>
          <w:snapToGrid w:val="0"/>
        </w:rPr>
        <w:t xml:space="preserve"> when the test has been completed </w:t>
      </w:r>
      <w:r w:rsidR="00874098" w:rsidRPr="00500E48">
        <w:rPr>
          <w:bCs/>
        </w:rPr>
        <w:t xml:space="preserve">in accordance with the test requirements of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00874098" w:rsidRPr="00500E48">
        <w:rPr>
          <w:bCs/>
        </w:rPr>
        <w:t>.</w:t>
      </w:r>
    </w:p>
    <w:p w14:paraId="45A7300B" w14:textId="77777777" w:rsidR="00874098" w:rsidRPr="005F372C" w:rsidRDefault="00874098" w:rsidP="00874098">
      <w:pPr>
        <w:keepNext/>
        <w:spacing w:after="120"/>
        <w:ind w:left="0" w:firstLine="0"/>
        <w:rPr>
          <w:snapToGrid w:val="0"/>
          <w:szCs w:val="24"/>
        </w:rPr>
      </w:pPr>
      <w:r w:rsidRPr="000C681E">
        <w:rPr>
          <w:snapToGrid w:val="0"/>
        </w:rPr>
        <w:t>DOC5.7.3.5</w:t>
      </w:r>
      <w:r w:rsidRPr="000C681E">
        <w:rPr>
          <w:snapToGrid w:val="0"/>
        </w:rPr>
        <w:tab/>
      </w:r>
      <w:r w:rsidRPr="005F372C">
        <w:rPr>
          <w:snapToGrid w:val="0"/>
          <w:szCs w:val="24"/>
          <w:u w:val="single"/>
        </w:rPr>
        <w:t>Tests for other Restoration Services</w:t>
      </w:r>
    </w:p>
    <w:p w14:paraId="39EADDEE" w14:textId="6C9ADA30" w:rsidR="00874098" w:rsidRPr="005F372C" w:rsidRDefault="00874098" w:rsidP="00874098">
      <w:pPr>
        <w:pStyle w:val="Level2Text"/>
        <w:tabs>
          <w:tab w:val="clear" w:pos="1843"/>
        </w:tabs>
        <w:ind w:left="1985"/>
        <w:rPr>
          <w:rFonts w:ascii="Times New Roman" w:hAnsi="Times New Roman"/>
          <w:b/>
          <w:sz w:val="24"/>
          <w:szCs w:val="24"/>
        </w:rPr>
      </w:pPr>
      <w:r w:rsidRPr="005F372C">
        <w:rPr>
          <w:rFonts w:ascii="Times New Roman" w:hAnsi="Times New Roman"/>
          <w:sz w:val="24"/>
          <w:szCs w:val="24"/>
        </w:rPr>
        <w:t>(a)</w:t>
      </w:r>
      <w:r w:rsidRPr="005F372C">
        <w:rPr>
          <w:rFonts w:ascii="Times New Roman" w:hAnsi="Times New Roman"/>
          <w:sz w:val="24"/>
          <w:szCs w:val="24"/>
        </w:rPr>
        <w:tab/>
        <w:t xml:space="preserve">Prior to the test, the </w:t>
      </w:r>
      <w:r w:rsidR="0015587E" w:rsidRPr="005F372C">
        <w:rPr>
          <w:rFonts w:ascii="Times New Roman" w:hAnsi="Times New Roman"/>
          <w:b/>
          <w:color w:val="2B579A"/>
          <w:sz w:val="24"/>
          <w:szCs w:val="24"/>
          <w:shd w:val="clear" w:color="auto" w:fill="E6E6E6"/>
        </w:rPr>
        <w:fldChar w:fldCharType="begin"/>
      </w:r>
      <w:r w:rsidR="0015587E" w:rsidRPr="005F372C">
        <w:rPr>
          <w:rFonts w:ascii="Times New Roman" w:hAnsi="Times New Roman"/>
          <w:sz w:val="24"/>
          <w:szCs w:val="24"/>
        </w:rPr>
        <w:instrText xml:space="preserve"> REF DNO \h </w:instrText>
      </w:r>
      <w:r w:rsidR="005F372C" w:rsidRPr="005F372C">
        <w:rPr>
          <w:rFonts w:ascii="Times New Roman" w:hAnsi="Times New Roman"/>
          <w:b/>
          <w:bCs/>
          <w:sz w:val="24"/>
          <w:szCs w:val="24"/>
        </w:rPr>
        <w:instrText xml:space="preserve"> \* MERGEFORMAT </w:instrText>
      </w:r>
      <w:r w:rsidR="0015587E" w:rsidRPr="005F372C">
        <w:rPr>
          <w:rFonts w:ascii="Times New Roman" w:hAnsi="Times New Roman"/>
          <w:b/>
          <w:color w:val="2B579A"/>
          <w:sz w:val="24"/>
          <w:szCs w:val="24"/>
          <w:shd w:val="clear" w:color="auto" w:fill="E6E6E6"/>
        </w:rPr>
      </w:r>
      <w:r w:rsidR="0015587E"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DNO</w:t>
      </w:r>
      <w:r w:rsidR="0015587E"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 xml:space="preserve"> will reconfigure its </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sz w:val="24"/>
          <w:szCs w:val="24"/>
        </w:rPr>
        <w:instrText xml:space="preserve"> REF System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System</w:t>
      </w:r>
      <w:r w:rsidR="007D0156"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 xml:space="preserve"> as necessary to enable the </w:t>
      </w:r>
      <w:r w:rsidRPr="005F372C">
        <w:rPr>
          <w:rFonts w:ascii="Times New Roman" w:hAnsi="Times New Roman"/>
          <w:bCs/>
          <w:sz w:val="24"/>
          <w:szCs w:val="24"/>
        </w:rPr>
        <w:t>test of the relevant</w:t>
      </w:r>
      <w:r w:rsidRPr="005F372C">
        <w:rPr>
          <w:rFonts w:ascii="Times New Roman" w:hAnsi="Times New Roman"/>
          <w:b/>
          <w:sz w:val="24"/>
          <w:szCs w:val="24"/>
        </w:rPr>
        <w:t xml:space="preserve"> </w:t>
      </w:r>
      <w:r w:rsidR="002F2DC3" w:rsidRPr="005F372C">
        <w:rPr>
          <w:rFonts w:ascii="Times New Roman" w:hAnsi="Times New Roman"/>
          <w:b/>
          <w:color w:val="2B579A"/>
          <w:sz w:val="24"/>
          <w:szCs w:val="24"/>
          <w:shd w:val="clear" w:color="auto" w:fill="E6E6E6"/>
        </w:rPr>
        <w:fldChar w:fldCharType="begin"/>
      </w:r>
      <w:r w:rsidR="002F2DC3" w:rsidRPr="005F372C">
        <w:rPr>
          <w:rFonts w:ascii="Times New Roman" w:hAnsi="Times New Roman"/>
          <w:bCs/>
          <w:sz w:val="24"/>
          <w:szCs w:val="24"/>
        </w:rPr>
        <w:instrText xml:space="preserve"> REF Equipment \h </w:instrText>
      </w:r>
      <w:r w:rsidR="005F372C" w:rsidRPr="005F372C">
        <w:rPr>
          <w:rFonts w:ascii="Times New Roman" w:hAnsi="Times New Roman"/>
          <w:b/>
          <w:sz w:val="24"/>
          <w:szCs w:val="24"/>
        </w:rPr>
        <w:instrText xml:space="preserve"> \* MERGEFORMAT </w:instrText>
      </w:r>
      <w:r w:rsidR="002F2DC3" w:rsidRPr="005F372C">
        <w:rPr>
          <w:rFonts w:ascii="Times New Roman" w:hAnsi="Times New Roman"/>
          <w:b/>
          <w:color w:val="2B579A"/>
          <w:sz w:val="24"/>
          <w:szCs w:val="24"/>
          <w:shd w:val="clear" w:color="auto" w:fill="E6E6E6"/>
        </w:rPr>
      </w:r>
      <w:r w:rsidR="002F2DC3"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Equipment</w:t>
      </w:r>
      <w:r w:rsidR="002F2DC3"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 xml:space="preserve"> </w:t>
      </w:r>
      <w:r w:rsidRPr="005F372C">
        <w:rPr>
          <w:rFonts w:ascii="Times New Roman" w:hAnsi="Times New Roman"/>
          <w:sz w:val="24"/>
          <w:szCs w:val="24"/>
        </w:rPr>
        <w:t xml:space="preserve">to be completed whilst having due regard for the safety of </w:t>
      </w:r>
      <w:r w:rsidR="00202DC7" w:rsidRPr="005F372C">
        <w:rPr>
          <w:rFonts w:ascii="Times New Roman" w:hAnsi="Times New Roman"/>
          <w:b/>
          <w:color w:val="2B579A"/>
          <w:sz w:val="24"/>
          <w:szCs w:val="24"/>
          <w:shd w:val="clear" w:color="auto" w:fill="E6E6E6"/>
        </w:rPr>
        <w:fldChar w:fldCharType="begin"/>
      </w:r>
      <w:r w:rsidR="00202DC7" w:rsidRPr="005F372C">
        <w:rPr>
          <w:rFonts w:ascii="Times New Roman" w:hAnsi="Times New Roman"/>
          <w:sz w:val="24"/>
          <w:szCs w:val="24"/>
        </w:rPr>
        <w:instrText xml:space="preserve"> REF Plant \h </w:instrText>
      </w:r>
      <w:r w:rsidR="005F372C" w:rsidRPr="005F372C">
        <w:rPr>
          <w:rFonts w:ascii="Times New Roman" w:hAnsi="Times New Roman"/>
          <w:b/>
          <w:bCs/>
          <w:sz w:val="24"/>
          <w:szCs w:val="24"/>
        </w:rPr>
        <w:instrText xml:space="preserve"> \* MERGEFORMAT </w:instrText>
      </w:r>
      <w:r w:rsidR="00202DC7" w:rsidRPr="005F372C">
        <w:rPr>
          <w:rFonts w:ascii="Times New Roman" w:hAnsi="Times New Roman"/>
          <w:b/>
          <w:color w:val="2B579A"/>
          <w:sz w:val="24"/>
          <w:szCs w:val="24"/>
          <w:shd w:val="clear" w:color="auto" w:fill="E6E6E6"/>
        </w:rPr>
      </w:r>
      <w:r w:rsidR="00202DC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bCs/>
          <w:sz w:val="24"/>
          <w:szCs w:val="24"/>
        </w:rPr>
        <w:t>Plant</w:t>
      </w:r>
      <w:r w:rsidR="00202DC7"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 xml:space="preserve"> and personnel on its </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sz w:val="24"/>
          <w:szCs w:val="24"/>
        </w:rPr>
        <w:instrText xml:space="preserve"> REF System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System</w:t>
      </w:r>
      <w:r w:rsidR="007D0156"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w:t>
      </w:r>
    </w:p>
    <w:p w14:paraId="0250B554" w14:textId="5372CD9D" w:rsidR="00874098" w:rsidRPr="005F372C" w:rsidRDefault="00874098" w:rsidP="00874098">
      <w:pPr>
        <w:pStyle w:val="Level2Text"/>
        <w:tabs>
          <w:tab w:val="clear" w:pos="1843"/>
        </w:tabs>
        <w:ind w:left="1985"/>
        <w:rPr>
          <w:rFonts w:ascii="Times New Roman" w:hAnsi="Times New Roman"/>
          <w:b/>
          <w:sz w:val="24"/>
          <w:szCs w:val="24"/>
        </w:rPr>
      </w:pPr>
      <w:r w:rsidRPr="005F372C">
        <w:rPr>
          <w:rFonts w:ascii="Times New Roman" w:hAnsi="Times New Roman"/>
          <w:sz w:val="24"/>
          <w:szCs w:val="24"/>
        </w:rPr>
        <w:t>(b)</w:t>
      </w:r>
      <w:r w:rsidRPr="005F372C">
        <w:rPr>
          <w:rFonts w:ascii="Times New Roman" w:hAnsi="Times New Roman"/>
          <w:sz w:val="24"/>
          <w:szCs w:val="24"/>
        </w:rPr>
        <w:tab/>
        <w:t xml:space="preserve">The relevant </w:t>
      </w:r>
      <w:r w:rsidR="00202DC7" w:rsidRPr="005F372C">
        <w:rPr>
          <w:rFonts w:ascii="Times New Roman" w:hAnsi="Times New Roman"/>
          <w:b/>
          <w:color w:val="2B579A"/>
          <w:sz w:val="24"/>
          <w:szCs w:val="24"/>
          <w:shd w:val="clear" w:color="auto" w:fill="E6E6E6"/>
        </w:rPr>
        <w:fldChar w:fldCharType="begin"/>
      </w:r>
      <w:r w:rsidR="00202DC7" w:rsidRPr="005F372C">
        <w:rPr>
          <w:rFonts w:ascii="Times New Roman" w:hAnsi="Times New Roman"/>
          <w:sz w:val="24"/>
          <w:szCs w:val="24"/>
        </w:rPr>
        <w:instrText xml:space="preserve"> REF Plant \h </w:instrText>
      </w:r>
      <w:r w:rsidR="005F372C" w:rsidRPr="005F372C">
        <w:rPr>
          <w:rFonts w:ascii="Times New Roman" w:hAnsi="Times New Roman"/>
          <w:b/>
          <w:bCs/>
          <w:sz w:val="24"/>
          <w:szCs w:val="24"/>
        </w:rPr>
        <w:instrText xml:space="preserve"> \* MERGEFORMAT </w:instrText>
      </w:r>
      <w:r w:rsidR="00202DC7" w:rsidRPr="005F372C">
        <w:rPr>
          <w:rFonts w:ascii="Times New Roman" w:hAnsi="Times New Roman"/>
          <w:b/>
          <w:color w:val="2B579A"/>
          <w:sz w:val="24"/>
          <w:szCs w:val="24"/>
          <w:shd w:val="clear" w:color="auto" w:fill="E6E6E6"/>
        </w:rPr>
      </w:r>
      <w:r w:rsidR="00202DC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bCs/>
          <w:sz w:val="24"/>
          <w:szCs w:val="24"/>
        </w:rPr>
        <w:t>Plant</w:t>
      </w:r>
      <w:r w:rsidR="00202DC7"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 xml:space="preserve"> </w:t>
      </w:r>
      <w:r w:rsidRPr="005F372C">
        <w:rPr>
          <w:rFonts w:ascii="Times New Roman" w:hAnsi="Times New Roman"/>
          <w:bCs/>
          <w:sz w:val="24"/>
          <w:szCs w:val="24"/>
        </w:rPr>
        <w:t>and/or</w:t>
      </w:r>
      <w:r w:rsidRPr="005F372C">
        <w:rPr>
          <w:rFonts w:ascii="Times New Roman" w:hAnsi="Times New Roman"/>
          <w:b/>
          <w:sz w:val="24"/>
          <w:szCs w:val="24"/>
        </w:rPr>
        <w:t xml:space="preserve"> </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b/>
          <w:sz w:val="24"/>
          <w:szCs w:val="24"/>
        </w:rPr>
        <w:instrText xml:space="preserve"> REF Apparatus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Apparatus</w:t>
      </w:r>
      <w:r w:rsidR="007D0156"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 xml:space="preserve"> shall be </w:t>
      </w:r>
      <w:r w:rsidRPr="005F372C">
        <w:rPr>
          <w:rFonts w:ascii="Times New Roman" w:hAnsi="Times New Roman"/>
          <w:bCs/>
          <w:sz w:val="24"/>
          <w:szCs w:val="24"/>
        </w:rPr>
        <w:t xml:space="preserve">operating normally, </w:t>
      </w:r>
      <w:proofErr w:type="spellStart"/>
      <w:r w:rsidRPr="005F372C">
        <w:rPr>
          <w:rFonts w:ascii="Times New Roman" w:hAnsi="Times New Roman"/>
          <w:bCs/>
          <w:sz w:val="24"/>
          <w:szCs w:val="24"/>
        </w:rPr>
        <w:t>ie</w:t>
      </w:r>
      <w:proofErr w:type="spellEnd"/>
      <w:r w:rsidRPr="005F372C">
        <w:rPr>
          <w:rFonts w:ascii="Times New Roman" w:hAnsi="Times New Roman"/>
          <w:bCs/>
          <w:sz w:val="24"/>
          <w:szCs w:val="24"/>
        </w:rPr>
        <w:t xml:space="preserve"> in the operational state it is anticipated</w:t>
      </w:r>
      <w:r w:rsidRPr="005F372C">
        <w:rPr>
          <w:rFonts w:ascii="Times New Roman" w:hAnsi="Times New Roman"/>
          <w:b/>
          <w:sz w:val="24"/>
          <w:szCs w:val="24"/>
        </w:rPr>
        <w:t xml:space="preserve"> </w:t>
      </w:r>
      <w:r w:rsidRPr="005F372C">
        <w:rPr>
          <w:rFonts w:ascii="Times New Roman" w:hAnsi="Times New Roman"/>
          <w:bCs/>
          <w:sz w:val="24"/>
          <w:szCs w:val="24"/>
        </w:rPr>
        <w:t>to be in before the occurrence of a</w:t>
      </w:r>
      <w:r w:rsidRPr="005F372C">
        <w:rPr>
          <w:rFonts w:ascii="Times New Roman" w:hAnsi="Times New Roman"/>
          <w:b/>
          <w:sz w:val="24"/>
          <w:szCs w:val="24"/>
        </w:rPr>
        <w:t xml:space="preserve"> </w:t>
      </w:r>
      <w:r w:rsidR="00783646" w:rsidRPr="005F372C">
        <w:rPr>
          <w:rFonts w:ascii="Times New Roman" w:hAnsi="Times New Roman"/>
          <w:color w:val="2B579A"/>
          <w:sz w:val="24"/>
          <w:szCs w:val="24"/>
          <w:shd w:val="clear" w:color="auto" w:fill="E6E6E6"/>
        </w:rPr>
        <w:fldChar w:fldCharType="begin"/>
      </w:r>
      <w:r w:rsidR="00783646" w:rsidRPr="005F372C">
        <w:rPr>
          <w:rFonts w:ascii="Times New Roman" w:hAnsi="Times New Roman"/>
          <w:sz w:val="24"/>
          <w:szCs w:val="24"/>
        </w:rPr>
        <w:instrText xml:space="preserve"> REF shutdown \h </w:instrText>
      </w:r>
      <w:r w:rsidR="00C90B98" w:rsidRPr="005F372C">
        <w:rPr>
          <w:rFonts w:ascii="Times New Roman" w:hAnsi="Times New Roman"/>
          <w:sz w:val="24"/>
          <w:szCs w:val="24"/>
        </w:rPr>
        <w:instrText xml:space="preserve"> \* MERGEFORMAT </w:instrText>
      </w:r>
      <w:r w:rsidR="00783646" w:rsidRPr="005F372C">
        <w:rPr>
          <w:rFonts w:ascii="Times New Roman" w:hAnsi="Times New Roman"/>
          <w:color w:val="2B579A"/>
          <w:sz w:val="24"/>
          <w:szCs w:val="24"/>
          <w:shd w:val="clear" w:color="auto" w:fill="E6E6E6"/>
        </w:rPr>
      </w:r>
      <w:r w:rsidR="00783646" w:rsidRPr="005F372C">
        <w:rPr>
          <w:rFonts w:ascii="Times New Roman" w:hAnsi="Times New Roman"/>
          <w:color w:val="2B579A"/>
          <w:sz w:val="24"/>
          <w:szCs w:val="24"/>
          <w:shd w:val="clear" w:color="auto" w:fill="E6E6E6"/>
        </w:rPr>
        <w:fldChar w:fldCharType="separate"/>
      </w:r>
      <w:r w:rsidR="005C572C" w:rsidRPr="005C572C">
        <w:rPr>
          <w:rFonts w:ascii="Times New Roman" w:hAnsi="Times New Roman"/>
          <w:b/>
          <w:sz w:val="24"/>
          <w:szCs w:val="24"/>
        </w:rPr>
        <w:t>Shutdown</w:t>
      </w:r>
      <w:r w:rsidR="00783646" w:rsidRPr="005F372C">
        <w:rPr>
          <w:rFonts w:ascii="Times New Roman" w:hAnsi="Times New Roman"/>
          <w:color w:val="2B579A"/>
          <w:sz w:val="24"/>
          <w:szCs w:val="24"/>
          <w:shd w:val="clear" w:color="auto" w:fill="E6E6E6"/>
        </w:rPr>
        <w:fldChar w:fldCharType="end"/>
      </w:r>
      <w:r w:rsidRPr="005F372C">
        <w:rPr>
          <w:rFonts w:ascii="Times New Roman" w:hAnsi="Times New Roman"/>
          <w:sz w:val="24"/>
          <w:szCs w:val="24"/>
        </w:rPr>
        <w:t>;</w:t>
      </w:r>
    </w:p>
    <w:p w14:paraId="6D48FE07" w14:textId="7D64558B" w:rsidR="00874098" w:rsidRPr="005F372C" w:rsidRDefault="00874098" w:rsidP="00874098">
      <w:pPr>
        <w:pStyle w:val="Level2Text"/>
        <w:tabs>
          <w:tab w:val="clear" w:pos="1843"/>
        </w:tabs>
        <w:ind w:left="1985"/>
        <w:rPr>
          <w:rFonts w:ascii="Times New Roman" w:hAnsi="Times New Roman"/>
          <w:sz w:val="24"/>
          <w:szCs w:val="24"/>
        </w:rPr>
      </w:pPr>
      <w:r w:rsidRPr="005F372C">
        <w:rPr>
          <w:rFonts w:ascii="Times New Roman" w:hAnsi="Times New Roman"/>
          <w:sz w:val="24"/>
          <w:szCs w:val="24"/>
        </w:rPr>
        <w:t>(c)</w:t>
      </w:r>
      <w:r w:rsidRPr="005F372C">
        <w:rPr>
          <w:rFonts w:ascii="Times New Roman" w:hAnsi="Times New Roman"/>
          <w:sz w:val="24"/>
          <w:szCs w:val="24"/>
        </w:rPr>
        <w:tab/>
        <w:t xml:space="preserve">All the auxiliary power supplies which relate to the relevant </w:t>
      </w:r>
      <w:r w:rsidR="00202DC7" w:rsidRPr="005F372C">
        <w:rPr>
          <w:rFonts w:ascii="Times New Roman" w:hAnsi="Times New Roman"/>
          <w:b/>
          <w:color w:val="2B579A"/>
          <w:sz w:val="24"/>
          <w:szCs w:val="24"/>
          <w:shd w:val="clear" w:color="auto" w:fill="E6E6E6"/>
        </w:rPr>
        <w:fldChar w:fldCharType="begin"/>
      </w:r>
      <w:r w:rsidR="00202DC7" w:rsidRPr="005F372C">
        <w:rPr>
          <w:rFonts w:ascii="Times New Roman" w:hAnsi="Times New Roman"/>
          <w:sz w:val="24"/>
          <w:szCs w:val="24"/>
        </w:rPr>
        <w:instrText xml:space="preserve"> REF Plant \h </w:instrText>
      </w:r>
      <w:r w:rsidR="005F372C" w:rsidRPr="005F372C">
        <w:rPr>
          <w:rFonts w:ascii="Times New Roman" w:hAnsi="Times New Roman"/>
          <w:b/>
          <w:bCs/>
          <w:sz w:val="24"/>
          <w:szCs w:val="24"/>
        </w:rPr>
        <w:instrText xml:space="preserve"> \* MERGEFORMAT </w:instrText>
      </w:r>
      <w:r w:rsidR="00202DC7" w:rsidRPr="005F372C">
        <w:rPr>
          <w:rFonts w:ascii="Times New Roman" w:hAnsi="Times New Roman"/>
          <w:b/>
          <w:color w:val="2B579A"/>
          <w:sz w:val="24"/>
          <w:szCs w:val="24"/>
          <w:shd w:val="clear" w:color="auto" w:fill="E6E6E6"/>
        </w:rPr>
      </w:r>
      <w:r w:rsidR="00202DC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Plant</w:t>
      </w:r>
      <w:r w:rsidR="00202DC7"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 xml:space="preserve"> </w:t>
      </w:r>
      <w:r w:rsidRPr="005F372C">
        <w:rPr>
          <w:rFonts w:ascii="Times New Roman" w:hAnsi="Times New Roman"/>
          <w:bCs/>
          <w:sz w:val="24"/>
          <w:szCs w:val="24"/>
        </w:rPr>
        <w:t>and/or</w:t>
      </w:r>
      <w:r w:rsidRPr="005F372C">
        <w:rPr>
          <w:rFonts w:ascii="Times New Roman" w:hAnsi="Times New Roman"/>
          <w:b/>
          <w:sz w:val="24"/>
          <w:szCs w:val="24"/>
        </w:rPr>
        <w:t xml:space="preserve"> </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b/>
          <w:sz w:val="24"/>
          <w:szCs w:val="24"/>
        </w:rPr>
        <w:instrText xml:space="preserve"> REF Apparatus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Apparatus</w:t>
      </w:r>
      <w:r w:rsidR="007D0156" w:rsidRPr="005F372C">
        <w:rPr>
          <w:rFonts w:ascii="Times New Roman" w:hAnsi="Times New Roman"/>
          <w:b/>
          <w:color w:val="2B579A"/>
          <w:sz w:val="24"/>
          <w:szCs w:val="24"/>
          <w:shd w:val="clear" w:color="auto" w:fill="E6E6E6"/>
        </w:rPr>
        <w:fldChar w:fldCharType="end"/>
      </w:r>
      <w:r w:rsidR="00D628B2">
        <w:rPr>
          <w:rFonts w:ascii="Times New Roman" w:hAnsi="Times New Roman"/>
          <w:b/>
          <w:sz w:val="24"/>
          <w:szCs w:val="24"/>
        </w:rPr>
        <w:t xml:space="preserve"> </w:t>
      </w:r>
      <w:r w:rsidRPr="005F372C">
        <w:rPr>
          <w:rFonts w:ascii="Times New Roman" w:hAnsi="Times New Roman"/>
          <w:sz w:val="24"/>
          <w:szCs w:val="24"/>
        </w:rPr>
        <w:t xml:space="preserve">shall be </w:t>
      </w:r>
      <w:r w:rsidR="00783646" w:rsidRPr="005F372C">
        <w:rPr>
          <w:rFonts w:ascii="Times New Roman" w:hAnsi="Times New Roman"/>
          <w:color w:val="2B579A"/>
          <w:sz w:val="24"/>
          <w:szCs w:val="24"/>
          <w:shd w:val="clear" w:color="auto" w:fill="E6E6E6"/>
        </w:rPr>
        <w:fldChar w:fldCharType="begin"/>
      </w:r>
      <w:r w:rsidR="00783646" w:rsidRPr="005F372C">
        <w:rPr>
          <w:rFonts w:ascii="Times New Roman" w:hAnsi="Times New Roman"/>
          <w:sz w:val="24"/>
          <w:szCs w:val="24"/>
        </w:rPr>
        <w:instrText xml:space="preserve"> REF shutdown \h </w:instrText>
      </w:r>
      <w:r w:rsidR="00C90B98" w:rsidRPr="005F372C">
        <w:rPr>
          <w:rFonts w:ascii="Times New Roman" w:hAnsi="Times New Roman"/>
          <w:sz w:val="24"/>
          <w:szCs w:val="24"/>
        </w:rPr>
        <w:instrText xml:space="preserve"> \* MERGEFORMAT </w:instrText>
      </w:r>
      <w:r w:rsidR="00783646" w:rsidRPr="005F372C">
        <w:rPr>
          <w:rFonts w:ascii="Times New Roman" w:hAnsi="Times New Roman"/>
          <w:color w:val="2B579A"/>
          <w:sz w:val="24"/>
          <w:szCs w:val="24"/>
          <w:shd w:val="clear" w:color="auto" w:fill="E6E6E6"/>
        </w:rPr>
      </w:r>
      <w:r w:rsidR="00783646" w:rsidRPr="005F372C">
        <w:rPr>
          <w:rFonts w:ascii="Times New Roman" w:hAnsi="Times New Roman"/>
          <w:color w:val="2B579A"/>
          <w:sz w:val="24"/>
          <w:szCs w:val="24"/>
          <w:shd w:val="clear" w:color="auto" w:fill="E6E6E6"/>
        </w:rPr>
        <w:fldChar w:fldCharType="separate"/>
      </w:r>
      <w:r w:rsidR="005C572C" w:rsidRPr="005C572C">
        <w:rPr>
          <w:rFonts w:ascii="Times New Roman" w:hAnsi="Times New Roman"/>
          <w:b/>
          <w:sz w:val="24"/>
          <w:szCs w:val="24"/>
        </w:rPr>
        <w:t>Shutdown</w:t>
      </w:r>
      <w:r w:rsidR="00783646" w:rsidRPr="005F372C">
        <w:rPr>
          <w:rFonts w:ascii="Times New Roman" w:hAnsi="Times New Roman"/>
          <w:color w:val="2B579A"/>
          <w:sz w:val="24"/>
          <w:szCs w:val="24"/>
          <w:shd w:val="clear" w:color="auto" w:fill="E6E6E6"/>
        </w:rPr>
        <w:fldChar w:fldCharType="end"/>
      </w:r>
      <w:r w:rsidRPr="005F372C">
        <w:rPr>
          <w:rFonts w:ascii="Times New Roman" w:hAnsi="Times New Roman"/>
          <w:sz w:val="24"/>
          <w:szCs w:val="24"/>
        </w:rPr>
        <w:t>.</w:t>
      </w:r>
    </w:p>
    <w:p w14:paraId="24463A53" w14:textId="5F17B672" w:rsidR="00874098" w:rsidRPr="005F372C" w:rsidRDefault="00874098" w:rsidP="00874098">
      <w:pPr>
        <w:pStyle w:val="Level2Text"/>
        <w:tabs>
          <w:tab w:val="clear" w:pos="1843"/>
        </w:tabs>
        <w:ind w:left="1985"/>
        <w:rPr>
          <w:rFonts w:ascii="Times New Roman" w:hAnsi="Times New Roman"/>
          <w:sz w:val="24"/>
          <w:szCs w:val="24"/>
        </w:rPr>
      </w:pPr>
      <w:r w:rsidRPr="005F372C">
        <w:rPr>
          <w:rFonts w:ascii="Times New Roman" w:hAnsi="Times New Roman"/>
          <w:sz w:val="24"/>
          <w:szCs w:val="24"/>
        </w:rPr>
        <w:t>(d)</w:t>
      </w:r>
      <w:r w:rsidRPr="005F372C">
        <w:rPr>
          <w:rFonts w:ascii="Times New Roman" w:hAnsi="Times New Roman"/>
          <w:sz w:val="24"/>
          <w:szCs w:val="24"/>
        </w:rPr>
        <w:tab/>
        <w:t xml:space="preserve">The </w:t>
      </w:r>
      <w:r w:rsidR="00202DC7" w:rsidRPr="005F372C">
        <w:rPr>
          <w:rFonts w:ascii="Times New Roman" w:hAnsi="Times New Roman"/>
          <w:b/>
          <w:color w:val="2B579A"/>
          <w:sz w:val="24"/>
          <w:szCs w:val="24"/>
          <w:shd w:val="clear" w:color="auto" w:fill="E6E6E6"/>
        </w:rPr>
        <w:fldChar w:fldCharType="begin"/>
      </w:r>
      <w:r w:rsidR="00202DC7" w:rsidRPr="005F372C">
        <w:rPr>
          <w:rFonts w:ascii="Times New Roman" w:hAnsi="Times New Roman"/>
          <w:sz w:val="24"/>
          <w:szCs w:val="24"/>
        </w:rPr>
        <w:instrText xml:space="preserve"> REF Plant \h </w:instrText>
      </w:r>
      <w:r w:rsidR="005F372C" w:rsidRPr="005F372C">
        <w:rPr>
          <w:rFonts w:ascii="Times New Roman" w:hAnsi="Times New Roman"/>
          <w:b/>
          <w:bCs/>
          <w:sz w:val="24"/>
          <w:szCs w:val="24"/>
        </w:rPr>
        <w:instrText xml:space="preserve"> \* MERGEFORMAT </w:instrText>
      </w:r>
      <w:r w:rsidR="00202DC7" w:rsidRPr="005F372C">
        <w:rPr>
          <w:rFonts w:ascii="Times New Roman" w:hAnsi="Times New Roman"/>
          <w:b/>
          <w:color w:val="2B579A"/>
          <w:sz w:val="24"/>
          <w:szCs w:val="24"/>
          <w:shd w:val="clear" w:color="auto" w:fill="E6E6E6"/>
        </w:rPr>
      </w:r>
      <w:r w:rsidR="00202DC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Plant</w:t>
      </w:r>
      <w:r w:rsidR="00202DC7" w:rsidRPr="005F372C">
        <w:rPr>
          <w:rFonts w:ascii="Times New Roman" w:hAnsi="Times New Roman"/>
          <w:b/>
          <w:color w:val="2B579A"/>
          <w:sz w:val="24"/>
          <w:szCs w:val="24"/>
          <w:shd w:val="clear" w:color="auto" w:fill="E6E6E6"/>
        </w:rPr>
        <w:fldChar w:fldCharType="end"/>
      </w:r>
      <w:r w:rsidRPr="005F372C">
        <w:rPr>
          <w:rFonts w:ascii="Times New Roman" w:hAnsi="Times New Roman"/>
          <w:bCs/>
          <w:sz w:val="24"/>
          <w:szCs w:val="24"/>
        </w:rPr>
        <w:t xml:space="preserve"> and/or </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bCs/>
          <w:sz w:val="24"/>
          <w:szCs w:val="24"/>
        </w:rPr>
        <w:instrText xml:space="preserve"> REF Apparatus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Apparatus</w:t>
      </w:r>
      <w:r w:rsidR="007D0156" w:rsidRPr="005F372C">
        <w:rPr>
          <w:rFonts w:ascii="Times New Roman" w:hAnsi="Times New Roman"/>
          <w:b/>
          <w:color w:val="2B579A"/>
          <w:sz w:val="24"/>
          <w:szCs w:val="24"/>
          <w:shd w:val="clear" w:color="auto" w:fill="E6E6E6"/>
        </w:rPr>
        <w:fldChar w:fldCharType="end"/>
      </w:r>
      <w:r w:rsidR="00A71EDB">
        <w:rPr>
          <w:rFonts w:ascii="Times New Roman" w:hAnsi="Times New Roman"/>
          <w:b/>
          <w:sz w:val="24"/>
          <w:szCs w:val="24"/>
        </w:rPr>
        <w:t xml:space="preserve"> </w:t>
      </w:r>
      <w:r w:rsidRPr="005F372C">
        <w:rPr>
          <w:rFonts w:ascii="Times New Roman" w:hAnsi="Times New Roman"/>
          <w:sz w:val="24"/>
          <w:szCs w:val="24"/>
        </w:rPr>
        <w:t xml:space="preserve">shall be </w:t>
      </w:r>
      <w:r w:rsidRPr="005F372C">
        <w:rPr>
          <w:rFonts w:ascii="Times New Roman" w:hAnsi="Times New Roman"/>
          <w:b/>
          <w:sz w:val="24"/>
          <w:szCs w:val="24"/>
        </w:rPr>
        <w:t>De-</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b/>
          <w:sz w:val="24"/>
          <w:szCs w:val="24"/>
        </w:rPr>
        <w:instrText xml:space="preserve"> REF loaded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Loaded</w:t>
      </w:r>
      <w:r w:rsidR="007D0156"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w:t>
      </w:r>
      <w:r w:rsidRPr="005F372C">
        <w:rPr>
          <w:rFonts w:ascii="Times New Roman" w:hAnsi="Times New Roman"/>
          <w:sz w:val="24"/>
          <w:szCs w:val="24"/>
        </w:rPr>
        <w:t xml:space="preserve"> </w:t>
      </w:r>
      <w:r w:rsidRPr="005F372C">
        <w:rPr>
          <w:rFonts w:ascii="Times New Roman" w:hAnsi="Times New Roman"/>
          <w:b/>
          <w:sz w:val="24"/>
          <w:szCs w:val="24"/>
        </w:rPr>
        <w:t>De-</w:t>
      </w:r>
      <w:r w:rsidR="0027196C" w:rsidRPr="005F372C">
        <w:rPr>
          <w:rFonts w:ascii="Times New Roman" w:hAnsi="Times New Roman"/>
          <w:color w:val="2B579A"/>
          <w:sz w:val="24"/>
          <w:szCs w:val="24"/>
          <w:shd w:val="clear" w:color="auto" w:fill="E6E6E6"/>
        </w:rPr>
        <w:fldChar w:fldCharType="begin"/>
      </w:r>
      <w:r w:rsidR="0027196C" w:rsidRPr="005F372C">
        <w:rPr>
          <w:rFonts w:ascii="Times New Roman" w:hAnsi="Times New Roman"/>
          <w:sz w:val="24"/>
          <w:szCs w:val="24"/>
        </w:rPr>
        <w:instrText xml:space="preserve"> REF synch \h </w:instrText>
      </w:r>
      <w:r w:rsidR="005F372C" w:rsidRPr="005F372C">
        <w:rPr>
          <w:rFonts w:ascii="Times New Roman" w:hAnsi="Times New Roman"/>
          <w:sz w:val="24"/>
          <w:szCs w:val="24"/>
        </w:rPr>
        <w:instrText xml:space="preserve"> \* MERGEFORMAT </w:instrText>
      </w:r>
      <w:r w:rsidR="0027196C" w:rsidRPr="005F372C">
        <w:rPr>
          <w:rFonts w:ascii="Times New Roman" w:hAnsi="Times New Roman"/>
          <w:color w:val="2B579A"/>
          <w:sz w:val="24"/>
          <w:szCs w:val="24"/>
          <w:shd w:val="clear" w:color="auto" w:fill="E6E6E6"/>
        </w:rPr>
      </w:r>
      <w:r w:rsidR="0027196C" w:rsidRPr="005F372C">
        <w:rPr>
          <w:rFonts w:ascii="Times New Roman" w:hAnsi="Times New Roman"/>
          <w:color w:val="2B579A"/>
          <w:sz w:val="24"/>
          <w:szCs w:val="24"/>
          <w:shd w:val="clear" w:color="auto" w:fill="E6E6E6"/>
        </w:rPr>
        <w:fldChar w:fldCharType="separate"/>
      </w:r>
      <w:r w:rsidR="005C572C" w:rsidRPr="005C572C">
        <w:rPr>
          <w:rFonts w:ascii="Times New Roman" w:hAnsi="Times New Roman"/>
          <w:b/>
          <w:sz w:val="24"/>
          <w:szCs w:val="24"/>
        </w:rPr>
        <w:t>Synchronis</w:t>
      </w:r>
      <w:r w:rsidR="0027196C" w:rsidRPr="005F372C">
        <w:rPr>
          <w:rFonts w:ascii="Times New Roman" w:hAnsi="Times New Roman"/>
          <w:color w:val="2B579A"/>
          <w:sz w:val="24"/>
          <w:szCs w:val="24"/>
          <w:shd w:val="clear" w:color="auto" w:fill="E6E6E6"/>
        </w:rPr>
        <w:fldChar w:fldCharType="end"/>
      </w:r>
      <w:r w:rsidR="0027196C" w:rsidRPr="005F372C">
        <w:rPr>
          <w:rFonts w:ascii="Times New Roman" w:hAnsi="Times New Roman"/>
          <w:b/>
          <w:bCs/>
          <w:sz w:val="24"/>
          <w:szCs w:val="24"/>
        </w:rPr>
        <w:t>ed</w:t>
      </w:r>
      <w:r w:rsidR="005C38CA" w:rsidRPr="005F372C">
        <w:rPr>
          <w:rFonts w:ascii="Times New Roman" w:hAnsi="Times New Roman"/>
          <w:b/>
          <w:bCs/>
          <w:sz w:val="24"/>
          <w:szCs w:val="24"/>
        </w:rPr>
        <w:t xml:space="preserve"> </w:t>
      </w:r>
      <w:r w:rsidRPr="005F372C">
        <w:rPr>
          <w:rFonts w:ascii="Times New Roman" w:hAnsi="Times New Roman"/>
          <w:sz w:val="24"/>
          <w:szCs w:val="24"/>
        </w:rPr>
        <w:t xml:space="preserve">and </w:t>
      </w:r>
      <w:r w:rsidR="00783646" w:rsidRPr="005F372C">
        <w:rPr>
          <w:rFonts w:ascii="Times New Roman" w:hAnsi="Times New Roman"/>
          <w:color w:val="2B579A"/>
          <w:sz w:val="24"/>
          <w:szCs w:val="24"/>
          <w:shd w:val="clear" w:color="auto" w:fill="E6E6E6"/>
        </w:rPr>
        <w:fldChar w:fldCharType="begin"/>
      </w:r>
      <w:r w:rsidR="00783646" w:rsidRPr="005F372C">
        <w:rPr>
          <w:rFonts w:ascii="Times New Roman" w:hAnsi="Times New Roman"/>
          <w:sz w:val="24"/>
          <w:szCs w:val="24"/>
        </w:rPr>
        <w:instrText xml:space="preserve"> REF shutdown \h </w:instrText>
      </w:r>
      <w:r w:rsidR="00C90B98" w:rsidRPr="005F372C">
        <w:rPr>
          <w:rFonts w:ascii="Times New Roman" w:hAnsi="Times New Roman"/>
          <w:sz w:val="24"/>
          <w:szCs w:val="24"/>
        </w:rPr>
        <w:instrText xml:space="preserve"> \* MERGEFORMAT </w:instrText>
      </w:r>
      <w:r w:rsidR="00783646" w:rsidRPr="005F372C">
        <w:rPr>
          <w:rFonts w:ascii="Times New Roman" w:hAnsi="Times New Roman"/>
          <w:color w:val="2B579A"/>
          <w:sz w:val="24"/>
          <w:szCs w:val="24"/>
          <w:shd w:val="clear" w:color="auto" w:fill="E6E6E6"/>
        </w:rPr>
      </w:r>
      <w:r w:rsidR="00783646" w:rsidRPr="005F372C">
        <w:rPr>
          <w:rFonts w:ascii="Times New Roman" w:hAnsi="Times New Roman"/>
          <w:color w:val="2B579A"/>
          <w:sz w:val="24"/>
          <w:szCs w:val="24"/>
          <w:shd w:val="clear" w:color="auto" w:fill="E6E6E6"/>
        </w:rPr>
        <w:fldChar w:fldCharType="separate"/>
      </w:r>
      <w:r w:rsidR="005C572C" w:rsidRPr="005C572C">
        <w:rPr>
          <w:rFonts w:ascii="Times New Roman" w:hAnsi="Times New Roman"/>
          <w:b/>
          <w:sz w:val="24"/>
          <w:szCs w:val="24"/>
        </w:rPr>
        <w:t>Shutdown</w:t>
      </w:r>
      <w:r w:rsidR="00783646" w:rsidRPr="005F372C">
        <w:rPr>
          <w:rFonts w:ascii="Times New Roman" w:hAnsi="Times New Roman"/>
          <w:color w:val="2B579A"/>
          <w:sz w:val="24"/>
          <w:szCs w:val="24"/>
          <w:shd w:val="clear" w:color="auto" w:fill="E6E6E6"/>
        </w:rPr>
        <w:fldChar w:fldCharType="end"/>
      </w:r>
      <w:r w:rsidRPr="005F372C">
        <w:rPr>
          <w:rFonts w:ascii="Times New Roman" w:hAnsi="Times New Roman"/>
          <w:b/>
          <w:bCs/>
          <w:sz w:val="24"/>
          <w:szCs w:val="24"/>
        </w:rPr>
        <w:t xml:space="preserve"> </w:t>
      </w:r>
      <w:r w:rsidRPr="005F372C">
        <w:rPr>
          <w:rFonts w:ascii="Times New Roman" w:hAnsi="Times New Roman"/>
          <w:sz w:val="24"/>
          <w:szCs w:val="24"/>
        </w:rPr>
        <w:t xml:space="preserve">as appropriate and all alternating current electrical supplies to its </w:t>
      </w:r>
      <w:r w:rsidRPr="005F372C">
        <w:rPr>
          <w:rFonts w:ascii="Times New Roman" w:hAnsi="Times New Roman"/>
          <w:bCs/>
          <w:sz w:val="24"/>
          <w:szCs w:val="24"/>
        </w:rPr>
        <w:lastRenderedPageBreak/>
        <w:t>auxiliaries</w:t>
      </w:r>
      <w:r w:rsidRPr="005F372C">
        <w:rPr>
          <w:rFonts w:ascii="Times New Roman" w:hAnsi="Times New Roman"/>
          <w:sz w:val="24"/>
          <w:szCs w:val="24"/>
        </w:rPr>
        <w:t xml:space="preserve"> shall be disconnected.</w:t>
      </w:r>
    </w:p>
    <w:p w14:paraId="35383C39" w14:textId="5E782EA0" w:rsidR="00874098" w:rsidRPr="005F372C" w:rsidRDefault="00874098" w:rsidP="00874098">
      <w:pPr>
        <w:pStyle w:val="Level2Text"/>
        <w:tabs>
          <w:tab w:val="clear" w:pos="1843"/>
        </w:tabs>
        <w:ind w:left="1985"/>
        <w:rPr>
          <w:rFonts w:ascii="Times New Roman" w:hAnsi="Times New Roman"/>
          <w:sz w:val="24"/>
          <w:szCs w:val="24"/>
        </w:rPr>
      </w:pPr>
      <w:r w:rsidRPr="005F372C">
        <w:rPr>
          <w:rFonts w:ascii="Times New Roman" w:hAnsi="Times New Roman"/>
          <w:sz w:val="24"/>
          <w:szCs w:val="24"/>
        </w:rPr>
        <w:t>(e)</w:t>
      </w:r>
      <w:r w:rsidRPr="005F372C">
        <w:rPr>
          <w:rFonts w:ascii="Times New Roman" w:hAnsi="Times New Roman"/>
          <w:sz w:val="24"/>
          <w:szCs w:val="24"/>
        </w:rPr>
        <w:tab/>
        <w:t>The</w:t>
      </w:r>
      <w:r w:rsidRPr="005F372C">
        <w:rPr>
          <w:rFonts w:ascii="Times New Roman" w:hAnsi="Times New Roman"/>
          <w:b/>
          <w:sz w:val="24"/>
          <w:szCs w:val="24"/>
        </w:rPr>
        <w:t xml:space="preserve"> </w:t>
      </w:r>
      <w:r w:rsidRPr="005F372C">
        <w:rPr>
          <w:rFonts w:ascii="Times New Roman" w:hAnsi="Times New Roman"/>
          <w:sz w:val="24"/>
          <w:szCs w:val="24"/>
        </w:rPr>
        <w:t>auxiliary power supplies at the to the relevant</w:t>
      </w:r>
      <w:r w:rsidRPr="005F372C">
        <w:rPr>
          <w:rFonts w:ascii="Times New Roman" w:hAnsi="Times New Roman"/>
          <w:b/>
          <w:sz w:val="24"/>
          <w:szCs w:val="24"/>
        </w:rPr>
        <w:t xml:space="preserve"> </w:t>
      </w:r>
      <w:r w:rsidR="00202DC7" w:rsidRPr="005F372C">
        <w:rPr>
          <w:rFonts w:ascii="Times New Roman" w:hAnsi="Times New Roman"/>
          <w:b/>
          <w:color w:val="2B579A"/>
          <w:sz w:val="24"/>
          <w:szCs w:val="24"/>
          <w:shd w:val="clear" w:color="auto" w:fill="E6E6E6"/>
        </w:rPr>
        <w:fldChar w:fldCharType="begin"/>
      </w:r>
      <w:r w:rsidR="00202DC7" w:rsidRPr="005F372C">
        <w:rPr>
          <w:rFonts w:ascii="Times New Roman" w:hAnsi="Times New Roman"/>
          <w:sz w:val="24"/>
          <w:szCs w:val="24"/>
        </w:rPr>
        <w:instrText xml:space="preserve"> REF Plant \h </w:instrText>
      </w:r>
      <w:r w:rsidR="005F372C" w:rsidRPr="005F372C">
        <w:rPr>
          <w:rFonts w:ascii="Times New Roman" w:hAnsi="Times New Roman"/>
          <w:b/>
          <w:bCs/>
          <w:sz w:val="24"/>
          <w:szCs w:val="24"/>
        </w:rPr>
        <w:instrText xml:space="preserve"> \* MERGEFORMAT </w:instrText>
      </w:r>
      <w:r w:rsidR="00202DC7" w:rsidRPr="005F372C">
        <w:rPr>
          <w:rFonts w:ascii="Times New Roman" w:hAnsi="Times New Roman"/>
          <w:b/>
          <w:color w:val="2B579A"/>
          <w:sz w:val="24"/>
          <w:szCs w:val="24"/>
          <w:shd w:val="clear" w:color="auto" w:fill="E6E6E6"/>
        </w:rPr>
      </w:r>
      <w:r w:rsidR="00202DC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Plant</w:t>
      </w:r>
      <w:r w:rsidR="00202DC7"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 xml:space="preserve"> </w:t>
      </w:r>
      <w:r w:rsidRPr="005F372C">
        <w:rPr>
          <w:rFonts w:ascii="Times New Roman" w:hAnsi="Times New Roman"/>
          <w:bCs/>
          <w:sz w:val="24"/>
          <w:szCs w:val="24"/>
        </w:rPr>
        <w:t>and/or</w:t>
      </w:r>
      <w:r w:rsidRPr="005F372C">
        <w:rPr>
          <w:rFonts w:ascii="Times New Roman" w:hAnsi="Times New Roman"/>
          <w:b/>
          <w:sz w:val="24"/>
          <w:szCs w:val="24"/>
        </w:rPr>
        <w:t xml:space="preserve"> </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b/>
          <w:sz w:val="24"/>
          <w:szCs w:val="24"/>
        </w:rPr>
        <w:instrText xml:space="preserve"> REF Apparatus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Apparatus</w:t>
      </w:r>
      <w:r w:rsidR="007D0156" w:rsidRPr="005F372C">
        <w:rPr>
          <w:rFonts w:ascii="Times New Roman" w:hAnsi="Times New Roman"/>
          <w:b/>
          <w:color w:val="2B579A"/>
          <w:sz w:val="24"/>
          <w:szCs w:val="24"/>
          <w:shd w:val="clear" w:color="auto" w:fill="E6E6E6"/>
        </w:rPr>
        <w:fldChar w:fldCharType="end"/>
      </w:r>
      <w:r w:rsidR="00524898">
        <w:rPr>
          <w:rFonts w:ascii="Times New Roman" w:hAnsi="Times New Roman"/>
          <w:b/>
          <w:sz w:val="24"/>
          <w:szCs w:val="24"/>
        </w:rPr>
        <w:t xml:space="preserve"> </w:t>
      </w:r>
      <w:r w:rsidRPr="005F372C">
        <w:rPr>
          <w:rFonts w:ascii="Times New Roman" w:hAnsi="Times New Roman"/>
          <w:sz w:val="24"/>
          <w:szCs w:val="24"/>
        </w:rPr>
        <w:t xml:space="preserve">shall be made available and shall re-energise the </w:t>
      </w:r>
      <w:r w:rsidR="007D0156" w:rsidRPr="005F372C">
        <w:rPr>
          <w:rFonts w:ascii="Times New Roman" w:hAnsi="Times New Roman"/>
          <w:bCs/>
          <w:sz w:val="24"/>
          <w:szCs w:val="24"/>
        </w:rPr>
        <w:t>u</w:t>
      </w:r>
      <w:r w:rsidRPr="005F372C">
        <w:rPr>
          <w:rFonts w:ascii="Times New Roman" w:hAnsi="Times New Roman"/>
          <w:bCs/>
          <w:sz w:val="24"/>
          <w:szCs w:val="24"/>
        </w:rPr>
        <w:t xml:space="preserve">nit </w:t>
      </w:r>
      <w:r w:rsidR="007D0156" w:rsidRPr="005F372C">
        <w:rPr>
          <w:rFonts w:ascii="Times New Roman" w:hAnsi="Times New Roman"/>
          <w:bCs/>
          <w:sz w:val="24"/>
          <w:szCs w:val="24"/>
        </w:rPr>
        <w:t>b</w:t>
      </w:r>
      <w:r w:rsidRPr="005F372C">
        <w:rPr>
          <w:rFonts w:ascii="Times New Roman" w:hAnsi="Times New Roman"/>
          <w:bCs/>
          <w:sz w:val="24"/>
          <w:szCs w:val="24"/>
        </w:rPr>
        <w:t>oard</w:t>
      </w:r>
      <w:r w:rsidRPr="005F372C">
        <w:rPr>
          <w:rFonts w:ascii="Times New Roman" w:hAnsi="Times New Roman"/>
          <w:sz w:val="24"/>
          <w:szCs w:val="24"/>
        </w:rPr>
        <w:t xml:space="preserve"> (or equivalent) of the relevant </w:t>
      </w:r>
      <w:r w:rsidR="00202DC7" w:rsidRPr="005F372C">
        <w:rPr>
          <w:rFonts w:ascii="Times New Roman" w:hAnsi="Times New Roman"/>
          <w:b/>
          <w:color w:val="2B579A"/>
          <w:sz w:val="24"/>
          <w:szCs w:val="24"/>
          <w:shd w:val="clear" w:color="auto" w:fill="E6E6E6"/>
        </w:rPr>
        <w:fldChar w:fldCharType="begin"/>
      </w:r>
      <w:r w:rsidR="00202DC7" w:rsidRPr="005F372C">
        <w:rPr>
          <w:rFonts w:ascii="Times New Roman" w:hAnsi="Times New Roman"/>
          <w:sz w:val="24"/>
          <w:szCs w:val="24"/>
        </w:rPr>
        <w:instrText xml:space="preserve"> REF Plant \h </w:instrText>
      </w:r>
      <w:r w:rsidR="005F372C" w:rsidRPr="005F372C">
        <w:rPr>
          <w:rFonts w:ascii="Times New Roman" w:hAnsi="Times New Roman"/>
          <w:b/>
          <w:bCs/>
          <w:sz w:val="24"/>
          <w:szCs w:val="24"/>
        </w:rPr>
        <w:instrText xml:space="preserve"> \* MERGEFORMAT </w:instrText>
      </w:r>
      <w:r w:rsidR="00202DC7" w:rsidRPr="005F372C">
        <w:rPr>
          <w:rFonts w:ascii="Times New Roman" w:hAnsi="Times New Roman"/>
          <w:b/>
          <w:color w:val="2B579A"/>
          <w:sz w:val="24"/>
          <w:szCs w:val="24"/>
          <w:shd w:val="clear" w:color="auto" w:fill="E6E6E6"/>
        </w:rPr>
      </w:r>
      <w:r w:rsidR="00202DC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Plant</w:t>
      </w:r>
      <w:r w:rsidR="00202DC7"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 xml:space="preserve"> </w:t>
      </w:r>
      <w:r w:rsidRPr="005F372C">
        <w:rPr>
          <w:rFonts w:ascii="Times New Roman" w:hAnsi="Times New Roman"/>
          <w:bCs/>
          <w:sz w:val="24"/>
          <w:szCs w:val="24"/>
        </w:rPr>
        <w:t>and/or</w:t>
      </w:r>
      <w:r w:rsidRPr="005F372C">
        <w:rPr>
          <w:rFonts w:ascii="Times New Roman" w:hAnsi="Times New Roman"/>
          <w:b/>
          <w:sz w:val="24"/>
          <w:szCs w:val="24"/>
        </w:rPr>
        <w:t xml:space="preserve"> </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b/>
          <w:sz w:val="24"/>
          <w:szCs w:val="24"/>
        </w:rPr>
        <w:instrText xml:space="preserve"> REF Apparatus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Apparatus</w:t>
      </w:r>
      <w:r w:rsidR="007D0156"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w:t>
      </w:r>
    </w:p>
    <w:p w14:paraId="496B27C7" w14:textId="0E2FB43F" w:rsidR="00874098" w:rsidRPr="005F372C" w:rsidRDefault="00874098" w:rsidP="00874098">
      <w:pPr>
        <w:pStyle w:val="Level2Text"/>
        <w:tabs>
          <w:tab w:val="clear" w:pos="1843"/>
        </w:tabs>
        <w:ind w:left="1985"/>
        <w:rPr>
          <w:rFonts w:ascii="Times New Roman" w:hAnsi="Times New Roman"/>
          <w:sz w:val="24"/>
          <w:szCs w:val="24"/>
        </w:rPr>
      </w:pPr>
      <w:r w:rsidRPr="005F372C">
        <w:rPr>
          <w:rFonts w:ascii="Times New Roman" w:hAnsi="Times New Roman"/>
          <w:sz w:val="24"/>
          <w:szCs w:val="24"/>
        </w:rPr>
        <w:t>(f)</w:t>
      </w:r>
      <w:r w:rsidRPr="005F372C">
        <w:rPr>
          <w:rFonts w:ascii="Times New Roman" w:hAnsi="Times New Roman"/>
          <w:sz w:val="24"/>
          <w:szCs w:val="24"/>
        </w:rPr>
        <w:tab/>
        <w:t xml:space="preserve">The auxiliaries of the relevant </w:t>
      </w:r>
      <w:r w:rsidR="00202DC7" w:rsidRPr="005F372C">
        <w:rPr>
          <w:rFonts w:ascii="Times New Roman" w:hAnsi="Times New Roman"/>
          <w:b/>
          <w:color w:val="2B579A"/>
          <w:sz w:val="24"/>
          <w:szCs w:val="24"/>
          <w:shd w:val="clear" w:color="auto" w:fill="E6E6E6"/>
        </w:rPr>
        <w:fldChar w:fldCharType="begin"/>
      </w:r>
      <w:r w:rsidR="00202DC7" w:rsidRPr="005F372C">
        <w:rPr>
          <w:rFonts w:ascii="Times New Roman" w:hAnsi="Times New Roman"/>
          <w:sz w:val="24"/>
          <w:szCs w:val="24"/>
        </w:rPr>
        <w:instrText xml:space="preserve"> REF Plant \h </w:instrText>
      </w:r>
      <w:r w:rsidR="005F372C" w:rsidRPr="005F372C">
        <w:rPr>
          <w:rFonts w:ascii="Times New Roman" w:hAnsi="Times New Roman"/>
          <w:b/>
          <w:bCs/>
          <w:sz w:val="24"/>
          <w:szCs w:val="24"/>
        </w:rPr>
        <w:instrText xml:space="preserve"> \* MERGEFORMAT </w:instrText>
      </w:r>
      <w:r w:rsidR="00202DC7" w:rsidRPr="005F372C">
        <w:rPr>
          <w:rFonts w:ascii="Times New Roman" w:hAnsi="Times New Roman"/>
          <w:b/>
          <w:color w:val="2B579A"/>
          <w:sz w:val="24"/>
          <w:szCs w:val="24"/>
          <w:shd w:val="clear" w:color="auto" w:fill="E6E6E6"/>
        </w:rPr>
      </w:r>
      <w:r w:rsidR="00202DC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Plant</w:t>
      </w:r>
      <w:r w:rsidR="00202DC7"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 xml:space="preserve"> </w:t>
      </w:r>
      <w:r w:rsidRPr="005F372C">
        <w:rPr>
          <w:rFonts w:ascii="Times New Roman" w:hAnsi="Times New Roman"/>
          <w:bCs/>
          <w:sz w:val="24"/>
          <w:szCs w:val="24"/>
        </w:rPr>
        <w:t>and/or</w:t>
      </w:r>
      <w:r w:rsidRPr="005F372C">
        <w:rPr>
          <w:rFonts w:ascii="Times New Roman" w:hAnsi="Times New Roman"/>
          <w:b/>
          <w:sz w:val="24"/>
          <w:szCs w:val="24"/>
        </w:rPr>
        <w:t xml:space="preserve"> </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b/>
          <w:sz w:val="24"/>
          <w:szCs w:val="24"/>
        </w:rPr>
        <w:instrText xml:space="preserve"> REF Apparatus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Apparatus</w:t>
      </w:r>
      <w:r w:rsidR="007D0156" w:rsidRPr="005F372C">
        <w:rPr>
          <w:rFonts w:ascii="Times New Roman" w:hAnsi="Times New Roman"/>
          <w:b/>
          <w:color w:val="2B579A"/>
          <w:sz w:val="24"/>
          <w:szCs w:val="24"/>
          <w:shd w:val="clear" w:color="auto" w:fill="E6E6E6"/>
        </w:rPr>
        <w:fldChar w:fldCharType="end"/>
      </w:r>
      <w:r w:rsidR="007D0156" w:rsidRPr="005F372C">
        <w:rPr>
          <w:rFonts w:ascii="Times New Roman" w:hAnsi="Times New Roman"/>
          <w:b/>
          <w:sz w:val="24"/>
          <w:szCs w:val="24"/>
        </w:rPr>
        <w:t xml:space="preserve"> </w:t>
      </w:r>
      <w:r w:rsidRPr="005F372C">
        <w:rPr>
          <w:rFonts w:ascii="Times New Roman" w:hAnsi="Times New Roman"/>
          <w:sz w:val="24"/>
          <w:szCs w:val="24"/>
        </w:rPr>
        <w:t>shall be fed by the</w:t>
      </w:r>
      <w:r w:rsidRPr="005F372C">
        <w:rPr>
          <w:rFonts w:ascii="Times New Roman" w:hAnsi="Times New Roman"/>
          <w:b/>
          <w:sz w:val="24"/>
          <w:szCs w:val="24"/>
        </w:rPr>
        <w:t xml:space="preserve"> </w:t>
      </w:r>
      <w:r w:rsidRPr="005F372C">
        <w:rPr>
          <w:rFonts w:ascii="Times New Roman" w:hAnsi="Times New Roman"/>
          <w:sz w:val="24"/>
          <w:szCs w:val="24"/>
        </w:rPr>
        <w:t xml:space="preserve">auxiliary power supplies, via the </w:t>
      </w:r>
      <w:r w:rsidR="007D0156" w:rsidRPr="005F372C">
        <w:rPr>
          <w:rFonts w:ascii="Times New Roman" w:hAnsi="Times New Roman"/>
          <w:bCs/>
          <w:sz w:val="24"/>
          <w:szCs w:val="24"/>
        </w:rPr>
        <w:t>unit board</w:t>
      </w:r>
      <w:r w:rsidR="007D0156" w:rsidRPr="005F372C">
        <w:rPr>
          <w:rFonts w:ascii="Times New Roman" w:hAnsi="Times New Roman"/>
          <w:sz w:val="24"/>
          <w:szCs w:val="24"/>
        </w:rPr>
        <w:t xml:space="preserve"> </w:t>
      </w:r>
      <w:r w:rsidRPr="005F372C">
        <w:rPr>
          <w:rFonts w:ascii="Times New Roman" w:hAnsi="Times New Roman"/>
          <w:bCs/>
          <w:sz w:val="24"/>
          <w:szCs w:val="24"/>
        </w:rPr>
        <w:t>(</w:t>
      </w:r>
      <w:r w:rsidRPr="005F372C">
        <w:rPr>
          <w:rFonts w:ascii="Times New Roman" w:hAnsi="Times New Roman"/>
          <w:sz w:val="24"/>
          <w:szCs w:val="24"/>
        </w:rPr>
        <w:t xml:space="preserve">or equivalent), to enable the relevant </w:t>
      </w:r>
      <w:r w:rsidR="00202DC7" w:rsidRPr="005F372C">
        <w:rPr>
          <w:rFonts w:ascii="Times New Roman" w:hAnsi="Times New Roman"/>
          <w:b/>
          <w:color w:val="2B579A"/>
          <w:sz w:val="24"/>
          <w:szCs w:val="24"/>
          <w:shd w:val="clear" w:color="auto" w:fill="E6E6E6"/>
        </w:rPr>
        <w:fldChar w:fldCharType="begin"/>
      </w:r>
      <w:r w:rsidR="00202DC7" w:rsidRPr="005F372C">
        <w:rPr>
          <w:rFonts w:ascii="Times New Roman" w:hAnsi="Times New Roman"/>
          <w:sz w:val="24"/>
          <w:szCs w:val="24"/>
        </w:rPr>
        <w:instrText xml:space="preserve"> REF Plant \h </w:instrText>
      </w:r>
      <w:r w:rsidR="005F372C" w:rsidRPr="005F372C">
        <w:rPr>
          <w:rFonts w:ascii="Times New Roman" w:hAnsi="Times New Roman"/>
          <w:b/>
          <w:bCs/>
          <w:sz w:val="24"/>
          <w:szCs w:val="24"/>
        </w:rPr>
        <w:instrText xml:space="preserve"> \* MERGEFORMAT </w:instrText>
      </w:r>
      <w:r w:rsidR="00202DC7" w:rsidRPr="005F372C">
        <w:rPr>
          <w:rFonts w:ascii="Times New Roman" w:hAnsi="Times New Roman"/>
          <w:b/>
          <w:color w:val="2B579A"/>
          <w:sz w:val="24"/>
          <w:szCs w:val="24"/>
          <w:shd w:val="clear" w:color="auto" w:fill="E6E6E6"/>
        </w:rPr>
      </w:r>
      <w:r w:rsidR="00202DC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Plant</w:t>
      </w:r>
      <w:r w:rsidR="00202DC7"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 xml:space="preserve"> </w:t>
      </w:r>
      <w:r w:rsidRPr="005F372C">
        <w:rPr>
          <w:rFonts w:ascii="Times New Roman" w:hAnsi="Times New Roman"/>
          <w:bCs/>
          <w:sz w:val="24"/>
          <w:szCs w:val="24"/>
        </w:rPr>
        <w:t>and/or</w:t>
      </w:r>
      <w:r w:rsidRPr="005F372C">
        <w:rPr>
          <w:rFonts w:ascii="Times New Roman" w:hAnsi="Times New Roman"/>
          <w:b/>
          <w:sz w:val="24"/>
          <w:szCs w:val="24"/>
        </w:rPr>
        <w:t xml:space="preserve"> </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b/>
          <w:sz w:val="24"/>
          <w:szCs w:val="24"/>
        </w:rPr>
        <w:instrText xml:space="preserve"> REF Apparatus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Apparatus</w:t>
      </w:r>
      <w:r w:rsidR="007D0156" w:rsidRPr="005F372C">
        <w:rPr>
          <w:rFonts w:ascii="Times New Roman" w:hAnsi="Times New Roman"/>
          <w:b/>
          <w:color w:val="2B579A"/>
          <w:sz w:val="24"/>
          <w:szCs w:val="24"/>
          <w:shd w:val="clear" w:color="auto" w:fill="E6E6E6"/>
        </w:rPr>
        <w:fldChar w:fldCharType="end"/>
      </w:r>
      <w:r w:rsidR="007D0156" w:rsidRPr="005F372C">
        <w:rPr>
          <w:rFonts w:ascii="Times New Roman" w:hAnsi="Times New Roman"/>
          <w:b/>
          <w:sz w:val="24"/>
          <w:szCs w:val="24"/>
        </w:rPr>
        <w:t xml:space="preserve"> </w:t>
      </w:r>
      <w:r w:rsidRPr="005F372C">
        <w:rPr>
          <w:rFonts w:ascii="Times New Roman" w:hAnsi="Times New Roman"/>
          <w:sz w:val="24"/>
          <w:szCs w:val="24"/>
        </w:rPr>
        <w:t>to return to</w:t>
      </w:r>
      <w:r w:rsidRPr="005F372C">
        <w:rPr>
          <w:rFonts w:ascii="Times New Roman" w:hAnsi="Times New Roman"/>
          <w:b/>
          <w:sz w:val="24"/>
          <w:szCs w:val="24"/>
        </w:rPr>
        <w:t xml:space="preserve"> </w:t>
      </w:r>
      <w:r w:rsidRPr="005F372C">
        <w:rPr>
          <w:rFonts w:ascii="Times New Roman" w:hAnsi="Times New Roman"/>
          <w:sz w:val="24"/>
          <w:szCs w:val="24"/>
        </w:rPr>
        <w:t xml:space="preserve">a condition when it is ready to be reconnected and/or </w:t>
      </w:r>
      <w:r w:rsidR="0027196C" w:rsidRPr="005F372C">
        <w:rPr>
          <w:rFonts w:ascii="Times New Roman" w:hAnsi="Times New Roman"/>
          <w:color w:val="2B579A"/>
          <w:sz w:val="24"/>
          <w:szCs w:val="24"/>
          <w:shd w:val="clear" w:color="auto" w:fill="E6E6E6"/>
        </w:rPr>
        <w:fldChar w:fldCharType="begin"/>
      </w:r>
      <w:r w:rsidR="0027196C" w:rsidRPr="005F372C">
        <w:rPr>
          <w:rFonts w:ascii="Times New Roman" w:hAnsi="Times New Roman"/>
          <w:sz w:val="24"/>
          <w:szCs w:val="24"/>
        </w:rPr>
        <w:instrText xml:space="preserve"> REF synch \h </w:instrText>
      </w:r>
      <w:r w:rsidR="005F372C" w:rsidRPr="005F372C">
        <w:rPr>
          <w:rFonts w:ascii="Times New Roman" w:hAnsi="Times New Roman"/>
          <w:sz w:val="24"/>
          <w:szCs w:val="24"/>
        </w:rPr>
        <w:instrText xml:space="preserve"> \* MERGEFORMAT </w:instrText>
      </w:r>
      <w:r w:rsidR="0027196C" w:rsidRPr="005F372C">
        <w:rPr>
          <w:rFonts w:ascii="Times New Roman" w:hAnsi="Times New Roman"/>
          <w:color w:val="2B579A"/>
          <w:sz w:val="24"/>
          <w:szCs w:val="24"/>
          <w:shd w:val="clear" w:color="auto" w:fill="E6E6E6"/>
        </w:rPr>
      </w:r>
      <w:r w:rsidR="0027196C" w:rsidRPr="005F372C">
        <w:rPr>
          <w:rFonts w:ascii="Times New Roman" w:hAnsi="Times New Roman"/>
          <w:color w:val="2B579A"/>
          <w:sz w:val="24"/>
          <w:szCs w:val="24"/>
          <w:shd w:val="clear" w:color="auto" w:fill="E6E6E6"/>
        </w:rPr>
        <w:fldChar w:fldCharType="separate"/>
      </w:r>
      <w:r w:rsidR="005C572C" w:rsidRPr="005C572C">
        <w:rPr>
          <w:rFonts w:ascii="Times New Roman" w:hAnsi="Times New Roman"/>
          <w:b/>
          <w:sz w:val="24"/>
          <w:szCs w:val="24"/>
        </w:rPr>
        <w:t>Synchronis</w:t>
      </w:r>
      <w:r w:rsidR="0027196C" w:rsidRPr="005F372C">
        <w:rPr>
          <w:rFonts w:ascii="Times New Roman" w:hAnsi="Times New Roman"/>
          <w:color w:val="2B579A"/>
          <w:sz w:val="24"/>
          <w:szCs w:val="24"/>
          <w:shd w:val="clear" w:color="auto" w:fill="E6E6E6"/>
        </w:rPr>
        <w:fldChar w:fldCharType="end"/>
      </w:r>
      <w:r w:rsidR="0027196C" w:rsidRPr="005F372C">
        <w:rPr>
          <w:rFonts w:ascii="Times New Roman" w:hAnsi="Times New Roman"/>
          <w:b/>
          <w:bCs/>
          <w:sz w:val="24"/>
          <w:szCs w:val="24"/>
        </w:rPr>
        <w:t>ed</w:t>
      </w:r>
      <w:r w:rsidR="0027196C" w:rsidRPr="005F372C">
        <w:rPr>
          <w:rFonts w:ascii="Times New Roman" w:hAnsi="Times New Roman"/>
          <w:sz w:val="24"/>
          <w:szCs w:val="24"/>
        </w:rPr>
        <w:t xml:space="preserve"> </w:t>
      </w:r>
      <w:r w:rsidRPr="005F372C">
        <w:rPr>
          <w:rFonts w:ascii="Times New Roman" w:hAnsi="Times New Roman"/>
          <w:sz w:val="24"/>
          <w:szCs w:val="24"/>
        </w:rPr>
        <w:t xml:space="preserve">to the </w:t>
      </w:r>
      <w:r w:rsidR="0015587E" w:rsidRPr="005F372C">
        <w:rPr>
          <w:rFonts w:ascii="Times New Roman" w:hAnsi="Times New Roman"/>
          <w:b/>
          <w:color w:val="2B579A"/>
          <w:sz w:val="24"/>
          <w:szCs w:val="24"/>
          <w:shd w:val="clear" w:color="auto" w:fill="E6E6E6"/>
        </w:rPr>
        <w:fldChar w:fldCharType="begin"/>
      </w:r>
      <w:r w:rsidR="0015587E" w:rsidRPr="005F372C">
        <w:rPr>
          <w:rFonts w:ascii="Times New Roman" w:hAnsi="Times New Roman"/>
          <w:sz w:val="24"/>
          <w:szCs w:val="24"/>
        </w:rPr>
        <w:instrText xml:space="preserve"> REF DNO \h </w:instrText>
      </w:r>
      <w:r w:rsidR="005F372C" w:rsidRPr="005F372C">
        <w:rPr>
          <w:rFonts w:ascii="Times New Roman" w:hAnsi="Times New Roman"/>
          <w:b/>
          <w:bCs/>
          <w:sz w:val="24"/>
          <w:szCs w:val="24"/>
        </w:rPr>
        <w:instrText xml:space="preserve"> \* MERGEFORMAT </w:instrText>
      </w:r>
      <w:r w:rsidR="0015587E" w:rsidRPr="005F372C">
        <w:rPr>
          <w:rFonts w:ascii="Times New Roman" w:hAnsi="Times New Roman"/>
          <w:b/>
          <w:color w:val="2B579A"/>
          <w:sz w:val="24"/>
          <w:szCs w:val="24"/>
          <w:shd w:val="clear" w:color="auto" w:fill="E6E6E6"/>
        </w:rPr>
      </w:r>
      <w:r w:rsidR="0015587E"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DNO</w:t>
      </w:r>
      <w:r w:rsidR="0015587E"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’s System</w:t>
      </w:r>
      <w:r w:rsidRPr="005F372C">
        <w:rPr>
          <w:rFonts w:ascii="Times New Roman" w:hAnsi="Times New Roman"/>
          <w:sz w:val="24"/>
          <w:szCs w:val="24"/>
        </w:rPr>
        <w:t>.</w:t>
      </w:r>
    </w:p>
    <w:p w14:paraId="2EE1EBAA" w14:textId="1AD9D67E" w:rsidR="00874098" w:rsidRPr="005F372C" w:rsidRDefault="00874098" w:rsidP="00874098">
      <w:pPr>
        <w:pStyle w:val="Level2Text"/>
        <w:tabs>
          <w:tab w:val="clear" w:pos="1843"/>
        </w:tabs>
        <w:ind w:left="1985"/>
        <w:rPr>
          <w:rFonts w:ascii="Times New Roman" w:hAnsi="Times New Roman"/>
          <w:sz w:val="24"/>
          <w:szCs w:val="24"/>
        </w:rPr>
      </w:pPr>
      <w:r w:rsidRPr="005F372C">
        <w:rPr>
          <w:rFonts w:ascii="Times New Roman" w:hAnsi="Times New Roman"/>
          <w:sz w:val="24"/>
          <w:szCs w:val="24"/>
        </w:rPr>
        <w:t>(g)</w:t>
      </w:r>
      <w:r w:rsidRPr="005F372C">
        <w:rPr>
          <w:rFonts w:ascii="Times New Roman" w:hAnsi="Times New Roman"/>
          <w:sz w:val="24"/>
          <w:szCs w:val="24"/>
        </w:rPr>
        <w:tab/>
        <w:t xml:space="preserve">Relevant </w:t>
      </w:r>
      <w:r w:rsidR="00202DC7" w:rsidRPr="005F372C">
        <w:rPr>
          <w:rFonts w:ascii="Times New Roman" w:hAnsi="Times New Roman"/>
          <w:b/>
          <w:color w:val="2B579A"/>
          <w:sz w:val="24"/>
          <w:szCs w:val="24"/>
          <w:shd w:val="clear" w:color="auto" w:fill="E6E6E6"/>
        </w:rPr>
        <w:fldChar w:fldCharType="begin"/>
      </w:r>
      <w:r w:rsidR="00202DC7" w:rsidRPr="005F372C">
        <w:rPr>
          <w:rFonts w:ascii="Times New Roman" w:hAnsi="Times New Roman"/>
          <w:sz w:val="24"/>
          <w:szCs w:val="24"/>
        </w:rPr>
        <w:instrText xml:space="preserve"> REF Plant \h </w:instrText>
      </w:r>
      <w:r w:rsidR="005F372C" w:rsidRPr="005F372C">
        <w:rPr>
          <w:rFonts w:ascii="Times New Roman" w:hAnsi="Times New Roman"/>
          <w:b/>
          <w:bCs/>
          <w:sz w:val="24"/>
          <w:szCs w:val="24"/>
        </w:rPr>
        <w:instrText xml:space="preserve"> \* MERGEFORMAT </w:instrText>
      </w:r>
      <w:r w:rsidR="00202DC7" w:rsidRPr="005F372C">
        <w:rPr>
          <w:rFonts w:ascii="Times New Roman" w:hAnsi="Times New Roman"/>
          <w:b/>
          <w:color w:val="2B579A"/>
          <w:sz w:val="24"/>
          <w:szCs w:val="24"/>
          <w:shd w:val="clear" w:color="auto" w:fill="E6E6E6"/>
        </w:rPr>
      </w:r>
      <w:r w:rsidR="00202DC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Plant</w:t>
      </w:r>
      <w:r w:rsidR="00202DC7"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 xml:space="preserve"> and</w:t>
      </w:r>
      <w:r w:rsidR="002208D4">
        <w:rPr>
          <w:rFonts w:ascii="Times New Roman" w:hAnsi="Times New Roman"/>
          <w:sz w:val="24"/>
          <w:szCs w:val="24"/>
        </w:rPr>
        <w:t>/</w:t>
      </w:r>
      <w:r w:rsidRPr="005F372C">
        <w:rPr>
          <w:rFonts w:ascii="Times New Roman" w:hAnsi="Times New Roman"/>
          <w:sz w:val="24"/>
          <w:szCs w:val="24"/>
        </w:rPr>
        <w:t xml:space="preserve">or </w:t>
      </w:r>
      <w:r w:rsidR="007D0156" w:rsidRPr="005F372C">
        <w:rPr>
          <w:rFonts w:ascii="Times New Roman" w:hAnsi="Times New Roman"/>
          <w:b/>
          <w:color w:val="2B579A"/>
          <w:sz w:val="24"/>
          <w:szCs w:val="24"/>
          <w:shd w:val="clear" w:color="auto" w:fill="E6E6E6"/>
        </w:rPr>
        <w:fldChar w:fldCharType="begin"/>
      </w:r>
      <w:r w:rsidR="007D0156" w:rsidRPr="005F372C">
        <w:rPr>
          <w:rFonts w:ascii="Times New Roman" w:hAnsi="Times New Roman"/>
          <w:b/>
          <w:sz w:val="24"/>
          <w:szCs w:val="24"/>
        </w:rPr>
        <w:instrText xml:space="preserve"> REF Apparatus \h </w:instrText>
      </w:r>
      <w:r w:rsidR="005F372C" w:rsidRPr="005F372C">
        <w:rPr>
          <w:rFonts w:ascii="Times New Roman" w:hAnsi="Times New Roman"/>
          <w:b/>
          <w:sz w:val="24"/>
          <w:szCs w:val="24"/>
        </w:rPr>
        <w:instrText xml:space="preserve"> \* MERGEFORMAT </w:instrText>
      </w:r>
      <w:r w:rsidR="007D0156" w:rsidRPr="005F372C">
        <w:rPr>
          <w:rFonts w:ascii="Times New Roman" w:hAnsi="Times New Roman"/>
          <w:b/>
          <w:color w:val="2B579A"/>
          <w:sz w:val="24"/>
          <w:szCs w:val="24"/>
          <w:shd w:val="clear" w:color="auto" w:fill="E6E6E6"/>
        </w:rPr>
      </w:r>
      <w:r w:rsidR="007D0156"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Apparatus</w:t>
      </w:r>
      <w:r w:rsidR="007D0156" w:rsidRPr="005F372C">
        <w:rPr>
          <w:rFonts w:ascii="Times New Roman" w:hAnsi="Times New Roman"/>
          <w:b/>
          <w:color w:val="2B579A"/>
          <w:sz w:val="24"/>
          <w:szCs w:val="24"/>
          <w:shd w:val="clear" w:color="auto" w:fill="E6E6E6"/>
        </w:rPr>
        <w:fldChar w:fldCharType="end"/>
      </w:r>
      <w:r w:rsidR="00A71EDB">
        <w:rPr>
          <w:rFonts w:ascii="Times New Roman" w:hAnsi="Times New Roman"/>
          <w:b/>
          <w:sz w:val="24"/>
          <w:szCs w:val="24"/>
        </w:rPr>
        <w:t xml:space="preserve"> </w:t>
      </w:r>
      <w:r w:rsidRPr="005F372C">
        <w:rPr>
          <w:rFonts w:ascii="Times New Roman" w:hAnsi="Times New Roman"/>
          <w:sz w:val="24"/>
          <w:szCs w:val="24"/>
        </w:rPr>
        <w:t xml:space="preserve">shall be </w:t>
      </w:r>
      <w:r w:rsidR="0027196C" w:rsidRPr="005F372C">
        <w:rPr>
          <w:rFonts w:ascii="Times New Roman" w:hAnsi="Times New Roman"/>
          <w:color w:val="2B579A"/>
          <w:sz w:val="24"/>
          <w:szCs w:val="24"/>
          <w:shd w:val="clear" w:color="auto" w:fill="E6E6E6"/>
        </w:rPr>
        <w:fldChar w:fldCharType="begin"/>
      </w:r>
      <w:r w:rsidR="0027196C" w:rsidRPr="005F372C">
        <w:rPr>
          <w:rFonts w:ascii="Times New Roman" w:hAnsi="Times New Roman"/>
          <w:sz w:val="24"/>
          <w:szCs w:val="24"/>
        </w:rPr>
        <w:instrText xml:space="preserve"> REF synch \h </w:instrText>
      </w:r>
      <w:r w:rsidR="005F372C" w:rsidRPr="005F372C">
        <w:rPr>
          <w:rFonts w:ascii="Times New Roman" w:hAnsi="Times New Roman"/>
          <w:sz w:val="24"/>
          <w:szCs w:val="24"/>
        </w:rPr>
        <w:instrText xml:space="preserve"> \* MERGEFORMAT </w:instrText>
      </w:r>
      <w:r w:rsidR="0027196C" w:rsidRPr="005F372C">
        <w:rPr>
          <w:rFonts w:ascii="Times New Roman" w:hAnsi="Times New Roman"/>
          <w:color w:val="2B579A"/>
          <w:sz w:val="24"/>
          <w:szCs w:val="24"/>
          <w:shd w:val="clear" w:color="auto" w:fill="E6E6E6"/>
        </w:rPr>
      </w:r>
      <w:r w:rsidR="0027196C" w:rsidRPr="005F372C">
        <w:rPr>
          <w:rFonts w:ascii="Times New Roman" w:hAnsi="Times New Roman"/>
          <w:color w:val="2B579A"/>
          <w:sz w:val="24"/>
          <w:szCs w:val="24"/>
          <w:shd w:val="clear" w:color="auto" w:fill="E6E6E6"/>
        </w:rPr>
        <w:fldChar w:fldCharType="separate"/>
      </w:r>
      <w:r w:rsidR="005C572C" w:rsidRPr="005C572C">
        <w:rPr>
          <w:rFonts w:ascii="Times New Roman" w:hAnsi="Times New Roman"/>
          <w:b/>
          <w:sz w:val="24"/>
          <w:szCs w:val="24"/>
        </w:rPr>
        <w:t>Synchronis</w:t>
      </w:r>
      <w:r w:rsidR="0027196C" w:rsidRPr="005F372C">
        <w:rPr>
          <w:rFonts w:ascii="Times New Roman" w:hAnsi="Times New Roman"/>
          <w:color w:val="2B579A"/>
          <w:sz w:val="24"/>
          <w:szCs w:val="24"/>
          <w:shd w:val="clear" w:color="auto" w:fill="E6E6E6"/>
        </w:rPr>
        <w:fldChar w:fldCharType="end"/>
      </w:r>
      <w:r w:rsidR="0027196C" w:rsidRPr="005F372C">
        <w:rPr>
          <w:rFonts w:ascii="Times New Roman" w:hAnsi="Times New Roman"/>
          <w:b/>
          <w:bCs/>
          <w:sz w:val="24"/>
          <w:szCs w:val="24"/>
        </w:rPr>
        <w:t>ed</w:t>
      </w:r>
      <w:r w:rsidR="0027196C" w:rsidRPr="005F372C">
        <w:rPr>
          <w:rFonts w:ascii="Times New Roman" w:hAnsi="Times New Roman"/>
          <w:sz w:val="24"/>
          <w:szCs w:val="24"/>
        </w:rPr>
        <w:t xml:space="preserve"> </w:t>
      </w:r>
      <w:r w:rsidRPr="005F372C">
        <w:rPr>
          <w:rFonts w:ascii="Times New Roman" w:hAnsi="Times New Roman"/>
          <w:sz w:val="24"/>
          <w:szCs w:val="24"/>
        </w:rPr>
        <w:t xml:space="preserve">but not </w:t>
      </w:r>
      <w:r w:rsidR="00E202E5" w:rsidRPr="005F372C">
        <w:rPr>
          <w:rFonts w:ascii="Times New Roman" w:hAnsi="Times New Roman"/>
          <w:b/>
          <w:sz w:val="24"/>
          <w:szCs w:val="24"/>
        </w:rPr>
        <w:t>Loaded</w:t>
      </w:r>
      <w:r w:rsidRPr="005F372C">
        <w:rPr>
          <w:rFonts w:ascii="Times New Roman" w:hAnsi="Times New Roman"/>
          <w:sz w:val="24"/>
          <w:szCs w:val="24"/>
        </w:rPr>
        <w:t xml:space="preserve">, unless appropriate instruction has been specifically given to the </w:t>
      </w:r>
      <w:r w:rsidR="00282A74" w:rsidRPr="005F372C">
        <w:rPr>
          <w:rFonts w:ascii="Times New Roman" w:hAnsi="Times New Roman"/>
          <w:b/>
          <w:color w:val="2B579A"/>
          <w:sz w:val="24"/>
          <w:szCs w:val="24"/>
          <w:shd w:val="clear" w:color="auto" w:fill="E6E6E6"/>
        </w:rPr>
        <w:fldChar w:fldCharType="begin"/>
      </w:r>
      <w:r w:rsidR="00282A74" w:rsidRPr="005F372C">
        <w:rPr>
          <w:rFonts w:ascii="Times New Roman" w:hAnsi="Times New Roman"/>
          <w:sz w:val="24"/>
          <w:szCs w:val="24"/>
        </w:rPr>
        <w:instrText xml:space="preserve"> REF restorationcontractor \h </w:instrText>
      </w:r>
      <w:r w:rsidR="00C90B98" w:rsidRPr="005F372C">
        <w:rPr>
          <w:rFonts w:ascii="Times New Roman" w:hAnsi="Times New Roman"/>
          <w:b/>
          <w:bCs/>
          <w:sz w:val="24"/>
          <w:szCs w:val="24"/>
        </w:rPr>
        <w:instrText xml:space="preserve"> \* MERGEFORMAT </w:instrText>
      </w:r>
      <w:r w:rsidR="00282A74" w:rsidRPr="005F372C">
        <w:rPr>
          <w:rFonts w:ascii="Times New Roman" w:hAnsi="Times New Roman"/>
          <w:b/>
          <w:color w:val="2B579A"/>
          <w:sz w:val="24"/>
          <w:szCs w:val="24"/>
          <w:shd w:val="clear" w:color="auto" w:fill="E6E6E6"/>
        </w:rPr>
      </w:r>
      <w:r w:rsidR="00282A74"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Restoration Contractor</w:t>
      </w:r>
      <w:r w:rsidR="00282A74" w:rsidRPr="005F372C">
        <w:rPr>
          <w:rFonts w:ascii="Times New Roman" w:hAnsi="Times New Roman"/>
          <w:b/>
          <w:color w:val="2B579A"/>
          <w:sz w:val="24"/>
          <w:szCs w:val="24"/>
          <w:shd w:val="clear" w:color="auto" w:fill="E6E6E6"/>
        </w:rPr>
        <w:fldChar w:fldCharType="end"/>
      </w:r>
      <w:r w:rsidRPr="005F372C">
        <w:rPr>
          <w:rFonts w:ascii="Times New Roman" w:hAnsi="Times New Roman"/>
          <w:b/>
          <w:bCs/>
          <w:sz w:val="24"/>
          <w:szCs w:val="24"/>
        </w:rPr>
        <w:t xml:space="preserve"> </w:t>
      </w:r>
      <w:r w:rsidRPr="005F372C">
        <w:rPr>
          <w:rFonts w:ascii="Times New Roman" w:hAnsi="Times New Roman"/>
          <w:sz w:val="24"/>
          <w:szCs w:val="24"/>
        </w:rPr>
        <w:t xml:space="preserve">by the </w:t>
      </w:r>
      <w:r w:rsidR="0015587E" w:rsidRPr="005F372C">
        <w:rPr>
          <w:rFonts w:ascii="Times New Roman" w:hAnsi="Times New Roman"/>
          <w:b/>
          <w:color w:val="2B579A"/>
          <w:sz w:val="24"/>
          <w:szCs w:val="24"/>
          <w:shd w:val="clear" w:color="auto" w:fill="E6E6E6"/>
        </w:rPr>
        <w:fldChar w:fldCharType="begin"/>
      </w:r>
      <w:r w:rsidR="0015587E" w:rsidRPr="005F372C">
        <w:rPr>
          <w:rFonts w:ascii="Times New Roman" w:hAnsi="Times New Roman"/>
          <w:sz w:val="24"/>
          <w:szCs w:val="24"/>
        </w:rPr>
        <w:instrText xml:space="preserve"> REF DNO \h </w:instrText>
      </w:r>
      <w:r w:rsidR="005F372C" w:rsidRPr="005F372C">
        <w:rPr>
          <w:rFonts w:ascii="Times New Roman" w:hAnsi="Times New Roman"/>
          <w:b/>
          <w:bCs/>
          <w:sz w:val="24"/>
          <w:szCs w:val="24"/>
        </w:rPr>
        <w:instrText xml:space="preserve"> \* MERGEFORMAT </w:instrText>
      </w:r>
      <w:r w:rsidR="0015587E" w:rsidRPr="005F372C">
        <w:rPr>
          <w:rFonts w:ascii="Times New Roman" w:hAnsi="Times New Roman"/>
          <w:b/>
          <w:color w:val="2B579A"/>
          <w:sz w:val="24"/>
          <w:szCs w:val="24"/>
          <w:shd w:val="clear" w:color="auto" w:fill="E6E6E6"/>
        </w:rPr>
      </w:r>
      <w:r w:rsidR="0015587E"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DNO</w:t>
      </w:r>
      <w:r w:rsidR="0015587E"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 following instruction from</w:t>
      </w:r>
      <w:r w:rsidRPr="005F372C">
        <w:rPr>
          <w:rFonts w:ascii="Times New Roman" w:hAnsi="Times New Roman"/>
          <w:b/>
          <w:bCs/>
          <w:sz w:val="24"/>
          <w:szCs w:val="24"/>
        </w:rPr>
        <w:t xml:space="preserve"> </w:t>
      </w:r>
      <w:del w:id="909" w:author="Shaheeni Vekaria" w:date="2024-04-17T13:34:00Z">
        <w:r w:rsidR="00C004AE" w:rsidRPr="005F372C" w:rsidDel="00A33747">
          <w:rPr>
            <w:rFonts w:ascii="Times New Roman" w:hAnsi="Times New Roman"/>
            <w:b/>
            <w:color w:val="2B579A"/>
            <w:sz w:val="24"/>
            <w:szCs w:val="24"/>
            <w:shd w:val="clear" w:color="auto" w:fill="E6E6E6"/>
          </w:rPr>
          <w:fldChar w:fldCharType="begin"/>
        </w:r>
        <w:r w:rsidR="00C004AE" w:rsidRPr="005F372C" w:rsidDel="00A33747">
          <w:rPr>
            <w:rFonts w:ascii="Times New Roman" w:hAnsi="Times New Roman"/>
            <w:sz w:val="24"/>
            <w:szCs w:val="24"/>
          </w:rPr>
          <w:delInstrText xml:space="preserve"> REF NGESO \h </w:delInstrText>
        </w:r>
        <w:r w:rsidR="005F372C" w:rsidRPr="005F372C" w:rsidDel="00A33747">
          <w:rPr>
            <w:rFonts w:ascii="Times New Roman" w:hAnsi="Times New Roman"/>
            <w:b/>
            <w:bCs/>
            <w:sz w:val="24"/>
            <w:szCs w:val="24"/>
          </w:rPr>
          <w:delInstrText xml:space="preserve"> \* MERGEFORMAT </w:delInstrText>
        </w:r>
        <w:r w:rsidR="00C004AE" w:rsidRPr="005F372C" w:rsidDel="00A33747">
          <w:rPr>
            <w:rFonts w:ascii="Times New Roman" w:hAnsi="Times New Roman"/>
            <w:b/>
            <w:color w:val="2B579A"/>
            <w:sz w:val="24"/>
            <w:szCs w:val="24"/>
            <w:shd w:val="clear" w:color="auto" w:fill="E6E6E6"/>
          </w:rPr>
        </w:r>
        <w:r w:rsidR="00C004AE" w:rsidRPr="005F372C" w:rsidDel="00A33747">
          <w:rPr>
            <w:rFonts w:ascii="Times New Roman" w:hAnsi="Times New Roman"/>
            <w:b/>
            <w:color w:val="2B579A"/>
            <w:sz w:val="24"/>
            <w:szCs w:val="24"/>
            <w:shd w:val="clear" w:color="auto" w:fill="E6E6E6"/>
          </w:rPr>
          <w:fldChar w:fldCharType="separate"/>
        </w:r>
        <w:r w:rsidR="005C572C" w:rsidRPr="005C572C" w:rsidDel="00A33747">
          <w:rPr>
            <w:rFonts w:ascii="Times New Roman" w:hAnsi="Times New Roman"/>
            <w:b/>
            <w:sz w:val="24"/>
            <w:szCs w:val="24"/>
          </w:rPr>
          <w:delText>NGESO</w:delText>
        </w:r>
        <w:r w:rsidR="00C004AE" w:rsidRPr="005F372C" w:rsidDel="00A33747">
          <w:rPr>
            <w:rFonts w:ascii="Times New Roman" w:hAnsi="Times New Roman"/>
            <w:b/>
            <w:color w:val="2B579A"/>
            <w:sz w:val="24"/>
            <w:szCs w:val="24"/>
            <w:shd w:val="clear" w:color="auto" w:fill="E6E6E6"/>
          </w:rPr>
          <w:fldChar w:fldCharType="end"/>
        </w:r>
        <w:r w:rsidRPr="005F372C" w:rsidDel="00A33747">
          <w:rPr>
            <w:rFonts w:ascii="Times New Roman" w:hAnsi="Times New Roman"/>
            <w:sz w:val="24"/>
            <w:szCs w:val="24"/>
          </w:rPr>
          <w:delText xml:space="preserve"> </w:delText>
        </w:r>
      </w:del>
      <w:ins w:id="910" w:author="Shaheeni Vekaria" w:date="2024-04-17T13:34:00Z">
        <w:r w:rsidR="00A33747" w:rsidRPr="00A33747">
          <w:rPr>
            <w:rFonts w:ascii="Times New Roman" w:hAnsi="Times New Roman"/>
            <w:color w:val="2B579A"/>
            <w:sz w:val="24"/>
            <w:szCs w:val="24"/>
            <w:shd w:val="clear" w:color="auto" w:fill="E6E6E6"/>
            <w:rPrChange w:id="911" w:author="Shaheeni Vekaria" w:date="2024-04-17T13:34:00Z">
              <w:rPr>
                <w:rFonts w:ascii="Times New Roman" w:hAnsi="Times New Roman"/>
                <w:b/>
                <w:bCs/>
                <w:sz w:val="24"/>
                <w:szCs w:val="24"/>
              </w:rPr>
            </w:rPrChange>
          </w:rPr>
          <w:t>the</w:t>
        </w:r>
        <w:r w:rsidR="00A33747">
          <w:rPr>
            <w:rFonts w:ascii="Times New Roman" w:hAnsi="Times New Roman"/>
            <w:b/>
            <w:bCs/>
            <w:sz w:val="24"/>
            <w:szCs w:val="24"/>
          </w:rPr>
          <w:t xml:space="preserve"> ISOP</w:t>
        </w:r>
        <w:r w:rsidR="00A33747" w:rsidRPr="005F372C">
          <w:rPr>
            <w:rFonts w:ascii="Times New Roman" w:hAnsi="Times New Roman"/>
            <w:sz w:val="24"/>
            <w:szCs w:val="24"/>
          </w:rPr>
          <w:t xml:space="preserve"> </w:t>
        </w:r>
      </w:ins>
      <w:r w:rsidRPr="005F372C">
        <w:rPr>
          <w:rFonts w:ascii="Times New Roman" w:hAnsi="Times New Roman"/>
          <w:sz w:val="24"/>
          <w:szCs w:val="24"/>
        </w:rPr>
        <w:t xml:space="preserve">to the </w:t>
      </w:r>
      <w:r w:rsidR="0015587E" w:rsidRPr="005F372C">
        <w:rPr>
          <w:rFonts w:ascii="Times New Roman" w:hAnsi="Times New Roman"/>
          <w:b/>
          <w:color w:val="2B579A"/>
          <w:sz w:val="24"/>
          <w:szCs w:val="24"/>
          <w:shd w:val="clear" w:color="auto" w:fill="E6E6E6"/>
        </w:rPr>
        <w:fldChar w:fldCharType="begin"/>
      </w:r>
      <w:r w:rsidR="0015587E" w:rsidRPr="005F372C">
        <w:rPr>
          <w:rFonts w:ascii="Times New Roman" w:hAnsi="Times New Roman"/>
          <w:sz w:val="24"/>
          <w:szCs w:val="24"/>
        </w:rPr>
        <w:instrText xml:space="preserve"> REF DNO \h </w:instrText>
      </w:r>
      <w:r w:rsidR="005F372C" w:rsidRPr="005F372C">
        <w:rPr>
          <w:rFonts w:ascii="Times New Roman" w:hAnsi="Times New Roman"/>
          <w:b/>
          <w:bCs/>
          <w:sz w:val="24"/>
          <w:szCs w:val="24"/>
        </w:rPr>
        <w:instrText xml:space="preserve"> \* MERGEFORMAT </w:instrText>
      </w:r>
      <w:r w:rsidR="0015587E" w:rsidRPr="005F372C">
        <w:rPr>
          <w:rFonts w:ascii="Times New Roman" w:hAnsi="Times New Roman"/>
          <w:b/>
          <w:color w:val="2B579A"/>
          <w:sz w:val="24"/>
          <w:szCs w:val="24"/>
          <w:shd w:val="clear" w:color="auto" w:fill="E6E6E6"/>
        </w:rPr>
      </w:r>
      <w:r w:rsidR="0015587E"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DNO</w:t>
      </w:r>
      <w:r w:rsidR="0015587E"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 xml:space="preserve"> under BC2 of the </w:t>
      </w:r>
      <w:r w:rsidR="003D15CF" w:rsidRPr="005F372C">
        <w:rPr>
          <w:rFonts w:ascii="Times New Roman" w:hAnsi="Times New Roman"/>
          <w:b/>
          <w:color w:val="2B579A"/>
          <w:sz w:val="24"/>
          <w:szCs w:val="24"/>
          <w:shd w:val="clear" w:color="auto" w:fill="E6E6E6"/>
        </w:rPr>
        <w:fldChar w:fldCharType="begin"/>
      </w:r>
      <w:r w:rsidR="003D15CF" w:rsidRPr="005F372C">
        <w:rPr>
          <w:rFonts w:ascii="Times New Roman" w:hAnsi="Times New Roman"/>
          <w:sz w:val="24"/>
          <w:szCs w:val="24"/>
        </w:rPr>
        <w:instrText xml:space="preserve"> REF GridCode \h </w:instrText>
      </w:r>
      <w:r w:rsidR="005F372C" w:rsidRPr="005F372C">
        <w:rPr>
          <w:rFonts w:ascii="Times New Roman" w:hAnsi="Times New Roman"/>
          <w:b/>
          <w:bCs/>
          <w:sz w:val="24"/>
          <w:szCs w:val="24"/>
        </w:rPr>
        <w:instrText xml:space="preserve"> \* MERGEFORMAT </w:instrText>
      </w:r>
      <w:r w:rsidR="003D15CF" w:rsidRPr="005F372C">
        <w:rPr>
          <w:rFonts w:ascii="Times New Roman" w:hAnsi="Times New Roman"/>
          <w:b/>
          <w:color w:val="2B579A"/>
          <w:sz w:val="24"/>
          <w:szCs w:val="24"/>
          <w:shd w:val="clear" w:color="auto" w:fill="E6E6E6"/>
        </w:rPr>
      </w:r>
      <w:r w:rsidR="003D15CF"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Grid Code</w:t>
      </w:r>
      <w:r w:rsidR="003D15CF"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 xml:space="preserve"> which would also be in accordance with the requirements of the </w:t>
      </w:r>
      <w:r w:rsidR="004F3D77" w:rsidRPr="005F372C">
        <w:rPr>
          <w:rFonts w:ascii="Times New Roman" w:hAnsi="Times New Roman"/>
          <w:b/>
          <w:color w:val="2B579A"/>
          <w:sz w:val="24"/>
          <w:szCs w:val="24"/>
          <w:shd w:val="clear" w:color="auto" w:fill="E6E6E6"/>
        </w:rPr>
        <w:fldChar w:fldCharType="begin"/>
      </w:r>
      <w:r w:rsidR="004F3D77" w:rsidRPr="005F372C">
        <w:rPr>
          <w:rFonts w:ascii="Times New Roman" w:hAnsi="Times New Roman"/>
          <w:sz w:val="24"/>
          <w:szCs w:val="24"/>
        </w:rPr>
        <w:instrText xml:space="preserve"> REF DRZP \h </w:instrText>
      </w:r>
      <w:r w:rsidR="00860D1A" w:rsidRPr="005F372C">
        <w:rPr>
          <w:rFonts w:ascii="Times New Roman" w:hAnsi="Times New Roman"/>
          <w:b/>
          <w:sz w:val="24"/>
          <w:szCs w:val="24"/>
        </w:rPr>
        <w:instrText xml:space="preserve"> \* MERGEFORMAT </w:instrText>
      </w:r>
      <w:r w:rsidR="004F3D77" w:rsidRPr="005F372C">
        <w:rPr>
          <w:rFonts w:ascii="Times New Roman" w:hAnsi="Times New Roman"/>
          <w:b/>
          <w:color w:val="2B579A"/>
          <w:sz w:val="24"/>
          <w:szCs w:val="24"/>
          <w:shd w:val="clear" w:color="auto" w:fill="E6E6E6"/>
        </w:rPr>
      </w:r>
      <w:r w:rsidR="004F3D7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DRZP</w:t>
      </w:r>
      <w:r w:rsidR="004F3D77" w:rsidRPr="005F372C">
        <w:rPr>
          <w:rFonts w:ascii="Times New Roman" w:hAnsi="Times New Roman"/>
          <w:b/>
          <w:color w:val="2B579A"/>
          <w:sz w:val="24"/>
          <w:szCs w:val="24"/>
          <w:shd w:val="clear" w:color="auto" w:fill="E6E6E6"/>
        </w:rPr>
        <w:fldChar w:fldCharType="end"/>
      </w:r>
      <w:r w:rsidRPr="005F372C">
        <w:rPr>
          <w:rFonts w:ascii="Times New Roman" w:hAnsi="Times New Roman"/>
          <w:b/>
          <w:bCs/>
          <w:sz w:val="24"/>
          <w:szCs w:val="24"/>
        </w:rPr>
        <w:t xml:space="preserve"> </w:t>
      </w:r>
      <w:r w:rsidRPr="005F372C">
        <w:rPr>
          <w:rFonts w:ascii="Times New Roman" w:hAnsi="Times New Roman"/>
          <w:sz w:val="24"/>
          <w:szCs w:val="24"/>
        </w:rPr>
        <w:t>and</w:t>
      </w:r>
      <w:r w:rsidRPr="005F372C">
        <w:rPr>
          <w:rFonts w:ascii="Times New Roman" w:hAnsi="Times New Roman"/>
          <w:b/>
          <w:bCs/>
          <w:sz w:val="24"/>
          <w:szCs w:val="24"/>
        </w:rPr>
        <w:t xml:space="preserve"> </w:t>
      </w:r>
      <w:r w:rsidR="0066353C" w:rsidRPr="005F372C">
        <w:rPr>
          <w:rFonts w:ascii="Times New Roman" w:hAnsi="Times New Roman"/>
          <w:b/>
          <w:color w:val="2B579A"/>
          <w:sz w:val="24"/>
          <w:szCs w:val="24"/>
          <w:shd w:val="clear" w:color="auto" w:fill="E6E6E6"/>
        </w:rPr>
        <w:fldChar w:fldCharType="begin"/>
      </w:r>
      <w:r w:rsidR="0066353C" w:rsidRPr="005F372C">
        <w:rPr>
          <w:rFonts w:ascii="Times New Roman" w:hAnsi="Times New Roman"/>
          <w:bCs/>
          <w:sz w:val="24"/>
          <w:szCs w:val="24"/>
        </w:rPr>
        <w:instrText xml:space="preserve"> REF distributionRestorationContract \h </w:instrText>
      </w:r>
      <w:r w:rsidR="00860D1A" w:rsidRPr="005F372C">
        <w:rPr>
          <w:rFonts w:ascii="Times New Roman" w:hAnsi="Times New Roman"/>
          <w:b/>
          <w:sz w:val="24"/>
          <w:szCs w:val="24"/>
        </w:rPr>
        <w:instrText xml:space="preserve"> \* MERGEFORMAT </w:instrText>
      </w:r>
      <w:r w:rsidR="0066353C" w:rsidRPr="005F372C">
        <w:rPr>
          <w:rFonts w:ascii="Times New Roman" w:hAnsi="Times New Roman"/>
          <w:b/>
          <w:color w:val="2B579A"/>
          <w:sz w:val="24"/>
          <w:szCs w:val="24"/>
          <w:shd w:val="clear" w:color="auto" w:fill="E6E6E6"/>
        </w:rPr>
      </w:r>
      <w:r w:rsidR="0066353C"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Distribution Restoration Contract</w:t>
      </w:r>
      <w:r w:rsidR="0066353C"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w:t>
      </w:r>
    </w:p>
    <w:p w14:paraId="2C1AA197" w14:textId="7D12C964" w:rsidR="00874098" w:rsidRPr="005F372C" w:rsidRDefault="00874098" w:rsidP="00874098">
      <w:pPr>
        <w:pStyle w:val="Level2Text"/>
        <w:tabs>
          <w:tab w:val="clear" w:pos="1843"/>
        </w:tabs>
        <w:ind w:left="1985"/>
        <w:rPr>
          <w:rFonts w:ascii="Times New Roman" w:hAnsi="Times New Roman"/>
          <w:sz w:val="24"/>
          <w:szCs w:val="24"/>
        </w:rPr>
      </w:pPr>
      <w:r w:rsidRPr="005F372C">
        <w:rPr>
          <w:rFonts w:ascii="Times New Roman" w:hAnsi="Times New Roman"/>
          <w:sz w:val="24"/>
          <w:szCs w:val="24"/>
        </w:rPr>
        <w:t>(h)</w:t>
      </w:r>
      <w:r w:rsidRPr="005F372C">
        <w:rPr>
          <w:rFonts w:ascii="Times New Roman" w:hAnsi="Times New Roman"/>
          <w:sz w:val="24"/>
          <w:szCs w:val="24"/>
        </w:rPr>
        <w:tab/>
      </w:r>
      <w:bookmarkStart w:id="912" w:name="_Hlk97785444"/>
      <w:r w:rsidRPr="005F372C">
        <w:rPr>
          <w:rFonts w:ascii="Times New Roman" w:hAnsi="Times New Roman"/>
          <w:bCs/>
          <w:sz w:val="24"/>
          <w:szCs w:val="24"/>
        </w:rPr>
        <w:t>The</w:t>
      </w:r>
      <w:r w:rsidRPr="005F372C">
        <w:rPr>
          <w:rFonts w:ascii="Times New Roman" w:hAnsi="Times New Roman"/>
          <w:b/>
          <w:sz w:val="24"/>
          <w:szCs w:val="24"/>
        </w:rPr>
        <w:t xml:space="preserve"> </w:t>
      </w:r>
      <w:r w:rsidR="0015587E" w:rsidRPr="005F372C">
        <w:rPr>
          <w:rFonts w:ascii="Times New Roman" w:hAnsi="Times New Roman"/>
          <w:b/>
          <w:color w:val="2B579A"/>
          <w:sz w:val="24"/>
          <w:szCs w:val="24"/>
          <w:shd w:val="clear" w:color="auto" w:fill="E6E6E6"/>
        </w:rPr>
        <w:fldChar w:fldCharType="begin"/>
      </w:r>
      <w:r w:rsidR="0015587E" w:rsidRPr="005F372C">
        <w:rPr>
          <w:rFonts w:ascii="Times New Roman" w:hAnsi="Times New Roman"/>
          <w:sz w:val="24"/>
          <w:szCs w:val="24"/>
        </w:rPr>
        <w:instrText xml:space="preserve"> REF DNO \h </w:instrText>
      </w:r>
      <w:r w:rsidR="005F372C" w:rsidRPr="005F372C">
        <w:rPr>
          <w:rFonts w:ascii="Times New Roman" w:hAnsi="Times New Roman"/>
          <w:b/>
          <w:bCs/>
          <w:sz w:val="24"/>
          <w:szCs w:val="24"/>
        </w:rPr>
        <w:instrText xml:space="preserve"> \* MERGEFORMAT </w:instrText>
      </w:r>
      <w:r w:rsidR="0015587E" w:rsidRPr="005F372C">
        <w:rPr>
          <w:rFonts w:ascii="Times New Roman" w:hAnsi="Times New Roman"/>
          <w:b/>
          <w:color w:val="2B579A"/>
          <w:sz w:val="24"/>
          <w:szCs w:val="24"/>
          <w:shd w:val="clear" w:color="auto" w:fill="E6E6E6"/>
        </w:rPr>
      </w:r>
      <w:r w:rsidR="0015587E"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DNO</w:t>
      </w:r>
      <w:r w:rsidR="0015587E"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 xml:space="preserve"> </w:t>
      </w:r>
      <w:r w:rsidRPr="005F372C">
        <w:rPr>
          <w:rFonts w:ascii="Times New Roman" w:hAnsi="Times New Roman"/>
          <w:sz w:val="24"/>
          <w:szCs w:val="24"/>
        </w:rPr>
        <w:t xml:space="preserve">and </w:t>
      </w:r>
      <w:del w:id="913" w:author="Shaheeni Vekaria" w:date="2024-04-17T13:34:00Z">
        <w:r w:rsidR="00C004AE" w:rsidRPr="005F372C" w:rsidDel="00A33747">
          <w:rPr>
            <w:rFonts w:ascii="Times New Roman" w:hAnsi="Times New Roman"/>
            <w:b/>
            <w:color w:val="2B579A"/>
            <w:sz w:val="24"/>
            <w:szCs w:val="24"/>
            <w:shd w:val="clear" w:color="auto" w:fill="E6E6E6"/>
          </w:rPr>
          <w:fldChar w:fldCharType="begin"/>
        </w:r>
        <w:r w:rsidR="00C004AE" w:rsidRPr="005F372C" w:rsidDel="00A33747">
          <w:rPr>
            <w:rFonts w:ascii="Times New Roman" w:hAnsi="Times New Roman"/>
            <w:sz w:val="24"/>
            <w:szCs w:val="24"/>
          </w:rPr>
          <w:delInstrText xml:space="preserve"> REF NGESO \h </w:delInstrText>
        </w:r>
        <w:r w:rsidR="005F372C" w:rsidRPr="005F372C" w:rsidDel="00A33747">
          <w:rPr>
            <w:rFonts w:ascii="Times New Roman" w:hAnsi="Times New Roman"/>
            <w:b/>
            <w:bCs/>
            <w:sz w:val="24"/>
            <w:szCs w:val="24"/>
          </w:rPr>
          <w:delInstrText xml:space="preserve"> \* MERGEFORMAT </w:delInstrText>
        </w:r>
        <w:r w:rsidR="00C004AE" w:rsidRPr="005F372C" w:rsidDel="00A33747">
          <w:rPr>
            <w:rFonts w:ascii="Times New Roman" w:hAnsi="Times New Roman"/>
            <w:b/>
            <w:color w:val="2B579A"/>
            <w:sz w:val="24"/>
            <w:szCs w:val="24"/>
            <w:shd w:val="clear" w:color="auto" w:fill="E6E6E6"/>
          </w:rPr>
        </w:r>
        <w:r w:rsidR="00C004AE" w:rsidRPr="005F372C" w:rsidDel="00A33747">
          <w:rPr>
            <w:rFonts w:ascii="Times New Roman" w:hAnsi="Times New Roman"/>
            <w:b/>
            <w:color w:val="2B579A"/>
            <w:sz w:val="24"/>
            <w:szCs w:val="24"/>
            <w:shd w:val="clear" w:color="auto" w:fill="E6E6E6"/>
          </w:rPr>
          <w:fldChar w:fldCharType="separate"/>
        </w:r>
        <w:r w:rsidR="005C572C" w:rsidRPr="005C572C" w:rsidDel="00A33747">
          <w:rPr>
            <w:rFonts w:ascii="Times New Roman" w:hAnsi="Times New Roman"/>
            <w:b/>
            <w:sz w:val="24"/>
            <w:szCs w:val="24"/>
          </w:rPr>
          <w:delText>NGESO</w:delText>
        </w:r>
        <w:r w:rsidR="00C004AE" w:rsidRPr="005F372C" w:rsidDel="00A33747">
          <w:rPr>
            <w:rFonts w:ascii="Times New Roman" w:hAnsi="Times New Roman"/>
            <w:b/>
            <w:color w:val="2B579A"/>
            <w:sz w:val="24"/>
            <w:szCs w:val="24"/>
            <w:shd w:val="clear" w:color="auto" w:fill="E6E6E6"/>
          </w:rPr>
          <w:fldChar w:fldCharType="end"/>
        </w:r>
        <w:r w:rsidRPr="005F372C" w:rsidDel="00A33747">
          <w:rPr>
            <w:rFonts w:ascii="Times New Roman" w:hAnsi="Times New Roman"/>
            <w:b/>
            <w:sz w:val="24"/>
            <w:szCs w:val="24"/>
          </w:rPr>
          <w:delText xml:space="preserve"> </w:delText>
        </w:r>
      </w:del>
      <w:ins w:id="914" w:author="Shaheeni Vekaria" w:date="2024-04-17T13:34:00Z">
        <w:r w:rsidR="00A33747" w:rsidRPr="00A33747">
          <w:rPr>
            <w:rFonts w:ascii="Times New Roman" w:hAnsi="Times New Roman"/>
            <w:color w:val="2B579A"/>
            <w:sz w:val="24"/>
            <w:szCs w:val="24"/>
            <w:shd w:val="clear" w:color="auto" w:fill="E6E6E6"/>
            <w:rPrChange w:id="915" w:author="Shaheeni Vekaria" w:date="2024-04-17T13:35:00Z">
              <w:rPr>
                <w:rFonts w:ascii="Times New Roman" w:hAnsi="Times New Roman"/>
                <w:b/>
                <w:bCs/>
                <w:sz w:val="24"/>
                <w:szCs w:val="24"/>
              </w:rPr>
            </w:rPrChange>
          </w:rPr>
          <w:t>the</w:t>
        </w:r>
        <w:r w:rsidR="00A33747">
          <w:rPr>
            <w:rFonts w:ascii="Times New Roman" w:hAnsi="Times New Roman"/>
            <w:b/>
            <w:bCs/>
            <w:sz w:val="24"/>
            <w:szCs w:val="24"/>
          </w:rPr>
          <w:t xml:space="preserve"> ISOP</w:t>
        </w:r>
        <w:r w:rsidR="00A33747" w:rsidRPr="005F372C">
          <w:rPr>
            <w:rFonts w:ascii="Times New Roman" w:hAnsi="Times New Roman"/>
            <w:b/>
            <w:sz w:val="24"/>
            <w:szCs w:val="24"/>
          </w:rPr>
          <w:t xml:space="preserve"> </w:t>
        </w:r>
      </w:ins>
      <w:r w:rsidRPr="005F372C">
        <w:rPr>
          <w:rFonts w:ascii="Times New Roman" w:hAnsi="Times New Roman"/>
          <w:sz w:val="24"/>
          <w:szCs w:val="24"/>
        </w:rPr>
        <w:t xml:space="preserve">shall agree with the </w:t>
      </w:r>
      <w:r w:rsidR="001717C7" w:rsidRPr="005F372C">
        <w:rPr>
          <w:rFonts w:ascii="Times New Roman" w:hAnsi="Times New Roman"/>
          <w:b/>
          <w:color w:val="2B579A"/>
          <w:sz w:val="24"/>
          <w:szCs w:val="24"/>
          <w:shd w:val="clear" w:color="auto" w:fill="E6E6E6"/>
        </w:rPr>
        <w:fldChar w:fldCharType="begin"/>
      </w:r>
      <w:r w:rsidR="001717C7" w:rsidRPr="005F372C">
        <w:rPr>
          <w:rFonts w:ascii="Times New Roman" w:hAnsi="Times New Roman"/>
          <w:sz w:val="24"/>
          <w:szCs w:val="24"/>
        </w:rPr>
        <w:instrText xml:space="preserve"> REF restorationcontractor \h </w:instrText>
      </w:r>
      <w:r w:rsidR="00C90B98" w:rsidRPr="005F372C">
        <w:rPr>
          <w:rFonts w:ascii="Times New Roman" w:hAnsi="Times New Roman"/>
          <w:b/>
          <w:bCs/>
          <w:sz w:val="24"/>
          <w:szCs w:val="24"/>
        </w:rPr>
        <w:instrText xml:space="preserve"> \* MERGEFORMAT </w:instrText>
      </w:r>
      <w:r w:rsidR="001717C7" w:rsidRPr="005F372C">
        <w:rPr>
          <w:rFonts w:ascii="Times New Roman" w:hAnsi="Times New Roman"/>
          <w:b/>
          <w:color w:val="2B579A"/>
          <w:sz w:val="24"/>
          <w:szCs w:val="24"/>
          <w:shd w:val="clear" w:color="auto" w:fill="E6E6E6"/>
        </w:rPr>
      </w:r>
      <w:r w:rsidR="001717C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Restoration Contractor</w:t>
      </w:r>
      <w:r w:rsidR="001717C7" w:rsidRPr="005F372C">
        <w:rPr>
          <w:rFonts w:ascii="Times New Roman" w:hAnsi="Times New Roman"/>
          <w:b/>
          <w:color w:val="2B579A"/>
          <w:sz w:val="24"/>
          <w:szCs w:val="24"/>
          <w:shd w:val="clear" w:color="auto" w:fill="E6E6E6"/>
        </w:rPr>
        <w:fldChar w:fldCharType="end"/>
      </w:r>
      <w:r w:rsidRPr="005F372C">
        <w:rPr>
          <w:rFonts w:ascii="Times New Roman" w:hAnsi="Times New Roman"/>
          <w:b/>
          <w:sz w:val="24"/>
          <w:szCs w:val="24"/>
        </w:rPr>
        <w:t xml:space="preserve"> </w:t>
      </w:r>
      <w:r w:rsidRPr="005F372C">
        <w:rPr>
          <w:rFonts w:ascii="Times New Roman" w:hAnsi="Times New Roman"/>
          <w:sz w:val="24"/>
          <w:szCs w:val="24"/>
        </w:rPr>
        <w:t>when the test has been completed</w:t>
      </w:r>
      <w:r w:rsidRPr="005F372C">
        <w:rPr>
          <w:rFonts w:ascii="Times New Roman" w:hAnsi="Times New Roman"/>
          <w:bCs/>
          <w:sz w:val="24"/>
          <w:szCs w:val="24"/>
        </w:rPr>
        <w:t xml:space="preserve"> in accordance with the test requirements of the </w:t>
      </w:r>
      <w:r w:rsidR="004F3D77" w:rsidRPr="005F372C">
        <w:rPr>
          <w:rFonts w:ascii="Times New Roman" w:hAnsi="Times New Roman"/>
          <w:b/>
          <w:color w:val="2B579A"/>
          <w:sz w:val="24"/>
          <w:szCs w:val="24"/>
          <w:shd w:val="clear" w:color="auto" w:fill="E6E6E6"/>
        </w:rPr>
        <w:fldChar w:fldCharType="begin"/>
      </w:r>
      <w:r w:rsidR="004F3D77" w:rsidRPr="005F372C">
        <w:rPr>
          <w:rFonts w:ascii="Times New Roman" w:hAnsi="Times New Roman"/>
          <w:sz w:val="24"/>
          <w:szCs w:val="24"/>
        </w:rPr>
        <w:instrText xml:space="preserve"> REF DRZP \h </w:instrText>
      </w:r>
      <w:r w:rsidR="00860D1A" w:rsidRPr="005F372C">
        <w:rPr>
          <w:rFonts w:ascii="Times New Roman" w:hAnsi="Times New Roman"/>
          <w:b/>
          <w:sz w:val="24"/>
          <w:szCs w:val="24"/>
        </w:rPr>
        <w:instrText xml:space="preserve"> \* MERGEFORMAT </w:instrText>
      </w:r>
      <w:r w:rsidR="004F3D77" w:rsidRPr="005F372C">
        <w:rPr>
          <w:rFonts w:ascii="Times New Roman" w:hAnsi="Times New Roman"/>
          <w:b/>
          <w:color w:val="2B579A"/>
          <w:sz w:val="24"/>
          <w:szCs w:val="24"/>
          <w:shd w:val="clear" w:color="auto" w:fill="E6E6E6"/>
        </w:rPr>
      </w:r>
      <w:r w:rsidR="004F3D77" w:rsidRPr="005F372C">
        <w:rPr>
          <w:rFonts w:ascii="Times New Roman" w:hAnsi="Times New Roman"/>
          <w:b/>
          <w:color w:val="2B579A"/>
          <w:sz w:val="24"/>
          <w:szCs w:val="24"/>
          <w:shd w:val="clear" w:color="auto" w:fill="E6E6E6"/>
        </w:rPr>
        <w:fldChar w:fldCharType="separate"/>
      </w:r>
      <w:r w:rsidR="005C572C" w:rsidRPr="005C572C">
        <w:rPr>
          <w:rFonts w:ascii="Times New Roman" w:hAnsi="Times New Roman"/>
          <w:b/>
          <w:sz w:val="24"/>
          <w:szCs w:val="24"/>
        </w:rPr>
        <w:t>DRZP</w:t>
      </w:r>
      <w:r w:rsidR="004F3D77" w:rsidRPr="005F372C">
        <w:rPr>
          <w:rFonts w:ascii="Times New Roman" w:hAnsi="Times New Roman"/>
          <w:b/>
          <w:color w:val="2B579A"/>
          <w:sz w:val="24"/>
          <w:szCs w:val="24"/>
          <w:shd w:val="clear" w:color="auto" w:fill="E6E6E6"/>
        </w:rPr>
        <w:fldChar w:fldCharType="end"/>
      </w:r>
      <w:r w:rsidRPr="005F372C">
        <w:rPr>
          <w:rFonts w:ascii="Times New Roman" w:hAnsi="Times New Roman"/>
          <w:sz w:val="24"/>
          <w:szCs w:val="24"/>
        </w:rPr>
        <w:t>.</w:t>
      </w:r>
      <w:bookmarkEnd w:id="912"/>
    </w:p>
    <w:p w14:paraId="14B5E69D" w14:textId="74615A9F" w:rsidR="00874098" w:rsidRDefault="00874098" w:rsidP="00874098">
      <w:pPr>
        <w:keepNext/>
        <w:spacing w:after="120"/>
        <w:ind w:left="1559" w:hanging="1559"/>
        <w:rPr>
          <w:snapToGrid w:val="0"/>
          <w:u w:val="single"/>
        </w:rPr>
      </w:pPr>
      <w:r>
        <w:rPr>
          <w:snapToGrid w:val="0"/>
        </w:rPr>
        <w:t>DOC5.7.3.6</w:t>
      </w:r>
      <w:r w:rsidRPr="006D4DED">
        <w:rPr>
          <w:snapToGrid w:val="0"/>
        </w:rPr>
        <w:tab/>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4E5BF9">
        <w:rPr>
          <w:b/>
          <w:bCs/>
          <w:snapToGrid w:val="0"/>
        </w:rPr>
        <w:t>s Power Resilience</w:t>
      </w:r>
    </w:p>
    <w:p w14:paraId="215CD6D3" w14:textId="13F88449" w:rsidR="00874098" w:rsidRDefault="00874098" w:rsidP="00A408B6">
      <w:pPr>
        <w:pStyle w:val="ListParagraph"/>
        <w:keepNext/>
        <w:numPr>
          <w:ilvl w:val="0"/>
          <w:numId w:val="84"/>
        </w:numPr>
        <w:spacing w:after="120"/>
        <w:ind w:left="1919"/>
        <w:contextualSpacing w:val="0"/>
        <w:rPr>
          <w:snapToGrid w:val="0"/>
        </w:rPr>
      </w:pPr>
      <w:r w:rsidRPr="00D164C5">
        <w:rPr>
          <w:snapToGrid w:val="0"/>
        </w:rPr>
        <w:t xml:space="preserve">At least every three years all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681C8A">
        <w:rPr>
          <w:b/>
          <w:bCs/>
          <w:snapToGrid w:val="0"/>
        </w:rPr>
        <w:t>s</w:t>
      </w:r>
      <w:r w:rsidRPr="00D164C5">
        <w:rPr>
          <w:snapToGrid w:val="0"/>
        </w:rPr>
        <w:t xml:space="preserve"> shall undertake tests to provide assurance that the resilient back up power supplies necessary for the operation of the</w:t>
      </w:r>
      <w:r w:rsidR="00806339">
        <w:rPr>
          <w:snapToGrid w:val="0"/>
        </w:rPr>
        <w:t xml:space="preserve"> relevant</w:t>
      </w:r>
      <w:r w:rsidRPr="00D164C5">
        <w:rPr>
          <w:snapToGrid w:val="0"/>
        </w:rPr>
        <w:t xml:space="preserve">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sidRPr="00D164C5">
        <w:rPr>
          <w:snapToGrid w:val="0"/>
        </w:rPr>
        <w:t xml:space="preserve"> comply with the requirements of DPC</w:t>
      </w:r>
      <w:r>
        <w:rPr>
          <w:snapToGrid w:val="0"/>
        </w:rPr>
        <w:t>6</w:t>
      </w:r>
      <w:r w:rsidRPr="00D164C5">
        <w:rPr>
          <w:snapToGrid w:val="0"/>
        </w:rPr>
        <w:t>.8.3.</w:t>
      </w:r>
    </w:p>
    <w:p w14:paraId="01AA2291" w14:textId="471F40C8" w:rsidR="00874098" w:rsidRPr="00D164C5" w:rsidRDefault="00874098" w:rsidP="00A408B6">
      <w:pPr>
        <w:pStyle w:val="ListParagraph"/>
        <w:keepNext/>
        <w:numPr>
          <w:ilvl w:val="0"/>
          <w:numId w:val="84"/>
        </w:numPr>
        <w:spacing w:after="120"/>
        <w:ind w:left="1919"/>
        <w:rPr>
          <w:snapToGrid w:val="0"/>
        </w:rPr>
      </w:pPr>
      <w:r>
        <w:rPr>
          <w:snapToGrid w:val="0"/>
        </w:rPr>
        <w:t xml:space="preserve">At least every three years all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Pr>
          <w:b/>
          <w:bCs/>
          <w:snapToGrid w:val="0"/>
        </w:rPr>
        <w:t>s</w:t>
      </w:r>
      <w:r>
        <w:rPr>
          <w:snapToGrid w:val="0"/>
        </w:rPr>
        <w:t xml:space="preserve"> shall provide assurance that </w:t>
      </w:r>
      <w:proofErr w:type="gramStart"/>
      <w:r>
        <w:rPr>
          <w:snapToGrid w:val="0"/>
        </w:rPr>
        <w:t>all of</w:t>
      </w:r>
      <w:proofErr w:type="gramEnd"/>
      <w:r>
        <w:rPr>
          <w:snapToGrid w:val="0"/>
        </w:rPr>
        <w:t xml:space="preserve"> their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Pr>
          <w:b/>
          <w:bCs/>
          <w:snapToGrid w:val="0"/>
        </w:rPr>
        <w:t xml:space="preserve"> </w:t>
      </w:r>
      <w:r>
        <w:rPr>
          <w:snapToGrid w:val="0"/>
        </w:rPr>
        <w:t>is cyber secure as required by DPC6.8.4.</w:t>
      </w:r>
    </w:p>
    <w:p w14:paraId="76FCB3D8" w14:textId="77777777" w:rsidR="00874098" w:rsidRDefault="00874098" w:rsidP="00874098">
      <w:pPr>
        <w:keepNext/>
        <w:spacing w:after="120"/>
        <w:ind w:left="1559" w:hanging="1559"/>
        <w:rPr>
          <w:snapToGrid w:val="0"/>
        </w:rPr>
      </w:pPr>
      <w:r>
        <w:rPr>
          <w:snapToGrid w:val="0"/>
        </w:rPr>
        <w:t>DOC5.7.3.7</w:t>
      </w:r>
      <w:r w:rsidRPr="006D4DED">
        <w:rPr>
          <w:snapToGrid w:val="0"/>
        </w:rPr>
        <w:tab/>
      </w:r>
      <w:r w:rsidRPr="004E5BF9">
        <w:rPr>
          <w:b/>
          <w:bCs/>
          <w:snapToGrid w:val="0"/>
        </w:rPr>
        <w:t>Telephony Tests</w:t>
      </w:r>
    </w:p>
    <w:p w14:paraId="578C54E3" w14:textId="3D7E322E" w:rsidR="00874098" w:rsidRDefault="00874098" w:rsidP="00874098">
      <w:pPr>
        <w:keepNext/>
        <w:spacing w:after="120"/>
        <w:ind w:left="1559" w:hanging="1559"/>
        <w:rPr>
          <w:snapToGrid w:val="0"/>
        </w:rPr>
      </w:pPr>
      <w:r>
        <w:rPr>
          <w:snapToGrid w:val="0"/>
        </w:rPr>
        <w:tab/>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B43F28">
        <w:rPr>
          <w:b/>
          <w:bCs/>
          <w:snapToGrid w:val="0"/>
        </w:rPr>
        <w:t xml:space="preserve">s </w:t>
      </w:r>
      <w:r>
        <w:rPr>
          <w:snapToGrid w:val="0"/>
        </w:rPr>
        <w:t xml:space="preserve">shall initiate a system capability validation of the mains independent telephony system between them and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at least once in every </w:t>
      </w:r>
      <w:proofErr w:type="gramStart"/>
      <w:r>
        <w:rPr>
          <w:snapToGrid w:val="0"/>
        </w:rPr>
        <w:t>12 month</w:t>
      </w:r>
      <w:proofErr w:type="gramEnd"/>
      <w:r>
        <w:rPr>
          <w:snapToGrid w:val="0"/>
        </w:rPr>
        <w:t xml:space="preserve"> period.</w:t>
      </w:r>
    </w:p>
    <w:p w14:paraId="3DA171BD" w14:textId="49CCA7E2" w:rsidR="00874098" w:rsidRPr="005226DF" w:rsidRDefault="00874098" w:rsidP="00874098">
      <w:pPr>
        <w:keepNext/>
        <w:spacing w:after="120"/>
        <w:ind w:left="1559" w:hanging="1559"/>
        <w:rPr>
          <w:snapToGrid w:val="0"/>
          <w:u w:val="single"/>
        </w:rPr>
      </w:pPr>
      <w:r>
        <w:rPr>
          <w:snapToGrid w:val="0"/>
        </w:rPr>
        <w:t>DOC5.7.3.8</w:t>
      </w:r>
      <w:r>
        <w:rPr>
          <w:snapToGrid w:val="0"/>
        </w:rPr>
        <w:tab/>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4E5BF9">
        <w:rPr>
          <w:b/>
          <w:bCs/>
          <w:snapToGrid w:val="0"/>
        </w:rPr>
        <w:t xml:space="preserve"> Tests</w:t>
      </w:r>
      <w:r w:rsidRPr="005226DF">
        <w:rPr>
          <w:snapToGrid w:val="0"/>
          <w:u w:val="single"/>
        </w:rPr>
        <w:t xml:space="preserve">  </w:t>
      </w:r>
    </w:p>
    <w:p w14:paraId="7595415D" w14:textId="01A829C4" w:rsidR="00874098" w:rsidRPr="006D4DED" w:rsidRDefault="00874098" w:rsidP="00874098">
      <w:pPr>
        <w:keepNext/>
        <w:spacing w:after="120" w:line="264" w:lineRule="auto"/>
        <w:ind w:left="1559" w:firstLine="0"/>
        <w:rPr>
          <w:snapToGrid w:val="0"/>
        </w:rPr>
      </w:pPr>
      <w:r w:rsidRPr="006D4DED">
        <w:rPr>
          <w:snapToGrid w:val="0"/>
        </w:rPr>
        <w:t xml:space="preserve">Where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Pr="006D4DED">
        <w:rPr>
          <w:snapToGrid w:val="0"/>
        </w:rPr>
        <w:t xml:space="preserve"> uses a </w:t>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6D4DED">
        <w:rPr>
          <w:snapToGrid w:val="0"/>
        </w:rPr>
        <w:t xml:space="preserve"> as part of the implementation of a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6D4DED">
        <w:rPr>
          <w:snapToGrid w:val="0"/>
        </w:rPr>
        <w:t xml:space="preserve">,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w:t>
      </w:r>
      <w:r w:rsidRPr="006D4DED">
        <w:rPr>
          <w:snapToGrid w:val="0"/>
        </w:rPr>
        <w:t xml:space="preserve">shall undertake tests to </w:t>
      </w:r>
      <w:r>
        <w:rPr>
          <w:snapToGrid w:val="0"/>
        </w:rPr>
        <w:t>ensure, or otherwise demonstrate,</w:t>
      </w:r>
      <w:r w:rsidRPr="006D4DED">
        <w:rPr>
          <w:snapToGrid w:val="0"/>
        </w:rPr>
        <w:t xml:space="preserve"> the correct functioning of the </w:t>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6D4DED">
        <w:rPr>
          <w:snapToGrid w:val="0"/>
        </w:rPr>
        <w:t xml:space="preserve">.  These shall </w:t>
      </w:r>
      <w:r>
        <w:rPr>
          <w:snapToGrid w:val="0"/>
        </w:rPr>
        <w:t xml:space="preserve">be in accordance </w:t>
      </w:r>
      <w:r w:rsidRPr="0002443B">
        <w:rPr>
          <w:snapToGrid w:val="0"/>
        </w:rPr>
        <w:t xml:space="preserve">with the requirements of the </w:t>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02443B">
        <w:rPr>
          <w:snapToGrid w:val="0"/>
        </w:rPr>
        <w:t xml:space="preserve"> standard as specified in the </w:t>
      </w:r>
      <w:r>
        <w:rPr>
          <w:snapToGrid w:val="0"/>
        </w:rPr>
        <w:t>relevant e</w:t>
      </w:r>
      <w:r w:rsidRPr="0002443B">
        <w:rPr>
          <w:snapToGrid w:val="0"/>
        </w:rPr>
        <w:t xml:space="preserve">lectrical </w:t>
      </w:r>
      <w:r>
        <w:rPr>
          <w:snapToGrid w:val="0"/>
        </w:rPr>
        <w:t>s</w:t>
      </w:r>
      <w:r w:rsidRPr="0002443B">
        <w:rPr>
          <w:snapToGrid w:val="0"/>
        </w:rPr>
        <w:t>tandards listed in the annex to the General Conditions</w:t>
      </w:r>
      <w:r>
        <w:rPr>
          <w:snapToGrid w:val="0"/>
        </w:rPr>
        <w:t xml:space="preserve"> in the </w:t>
      </w:r>
      <w:r w:rsidR="003D15CF">
        <w:rPr>
          <w:b/>
          <w:color w:val="2B579A"/>
          <w:shd w:val="clear" w:color="auto" w:fill="E6E6E6"/>
        </w:rPr>
        <w:fldChar w:fldCharType="begin"/>
      </w:r>
      <w:r w:rsidR="003D15CF">
        <w:instrText xml:space="preserve"> REF GridCode \h </w:instrText>
      </w:r>
      <w:r w:rsidR="003D15CF">
        <w:rPr>
          <w:b/>
          <w:color w:val="2B579A"/>
          <w:shd w:val="clear" w:color="auto" w:fill="E6E6E6"/>
        </w:rPr>
      </w:r>
      <w:r w:rsidR="003D15CF">
        <w:rPr>
          <w:b/>
          <w:color w:val="2B579A"/>
          <w:shd w:val="clear" w:color="auto" w:fill="E6E6E6"/>
        </w:rPr>
        <w:fldChar w:fldCharType="separate"/>
      </w:r>
      <w:r w:rsidR="005C572C" w:rsidRPr="0076424C">
        <w:rPr>
          <w:b/>
        </w:rPr>
        <w:t>Grid Code</w:t>
      </w:r>
      <w:r w:rsidR="003D15CF">
        <w:rPr>
          <w:b/>
          <w:color w:val="2B579A"/>
          <w:shd w:val="clear" w:color="auto" w:fill="E6E6E6"/>
        </w:rPr>
        <w:fldChar w:fldCharType="end"/>
      </w:r>
      <w:r>
        <w:rPr>
          <w:snapToGrid w:val="0"/>
        </w:rPr>
        <w:t>.</w:t>
      </w:r>
    </w:p>
    <w:p w14:paraId="79F98797" w14:textId="639F2CC5" w:rsidR="00874098" w:rsidRDefault="00874098" w:rsidP="00874098">
      <w:pPr>
        <w:keepNext/>
        <w:spacing w:after="120"/>
        <w:ind w:left="1559" w:firstLine="0"/>
        <w:rPr>
          <w:snapToGrid w:val="0"/>
        </w:rPr>
      </w:pPr>
      <w:r w:rsidRPr="006D4DED">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Pr="006D4DED">
        <w:rPr>
          <w:snapToGrid w:val="0"/>
        </w:rPr>
        <w:t xml:space="preserve"> </w:t>
      </w:r>
      <w:r>
        <w:rPr>
          <w:snapToGrid w:val="0"/>
        </w:rPr>
        <w:t xml:space="preserve">shall </w:t>
      </w:r>
      <w:r w:rsidRPr="006D4DED">
        <w:rPr>
          <w:snapToGrid w:val="0"/>
        </w:rPr>
        <w:t xml:space="preserve">conduct the above </w:t>
      </w:r>
      <w:r>
        <w:rPr>
          <w:snapToGrid w:val="0"/>
        </w:rPr>
        <w:t>assurance activities</w:t>
      </w:r>
      <w:r w:rsidRPr="006D4DED">
        <w:rPr>
          <w:snapToGrid w:val="0"/>
        </w:rPr>
        <w:t xml:space="preserve"> at least once every three years. </w:t>
      </w:r>
      <w:r>
        <w:rPr>
          <w:snapToGrid w:val="0"/>
        </w:rPr>
        <w:t xml:space="preserv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D25C1E">
        <w:rPr>
          <w:b/>
          <w:bCs/>
          <w:snapToGrid w:val="0"/>
        </w:rPr>
        <w:t>s</w:t>
      </w:r>
      <w:r>
        <w:rPr>
          <w:snapToGrid w:val="0"/>
        </w:rPr>
        <w:t xml:space="preserve"> shall co-operate with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in facilitating these tests.</w:t>
      </w:r>
      <w:r w:rsidRPr="006D4DED">
        <w:rPr>
          <w:snapToGrid w:val="0"/>
        </w:rPr>
        <w:t xml:space="preserve">  </w:t>
      </w:r>
    </w:p>
    <w:p w14:paraId="74D3A0F7" w14:textId="77777777" w:rsidR="00874098" w:rsidRPr="00AE58AB" w:rsidRDefault="00874098" w:rsidP="00874098">
      <w:pPr>
        <w:keepNext/>
        <w:spacing w:after="120"/>
        <w:ind w:left="1559" w:hanging="1559"/>
        <w:rPr>
          <w:b/>
          <w:bCs/>
          <w:snapToGrid w:val="0"/>
        </w:rPr>
      </w:pPr>
      <w:r w:rsidRPr="00AE58AB">
        <w:rPr>
          <w:b/>
          <w:bCs/>
          <w:snapToGrid w:val="0"/>
        </w:rPr>
        <w:t>DOC5.7.4</w:t>
      </w:r>
      <w:r w:rsidRPr="00AE58AB">
        <w:rPr>
          <w:b/>
          <w:bCs/>
          <w:snapToGrid w:val="0"/>
        </w:rPr>
        <w:tab/>
        <w:t>Test Failures/Re-Tests and Disputes</w:t>
      </w:r>
    </w:p>
    <w:p w14:paraId="75D32055" w14:textId="2969FD16" w:rsidR="00874098" w:rsidRDefault="00874098" w:rsidP="00874098">
      <w:pPr>
        <w:spacing w:after="120"/>
        <w:ind w:left="1560" w:hanging="1560"/>
        <w:rPr>
          <w:snapToGrid w:val="0"/>
        </w:rPr>
      </w:pPr>
      <w:r>
        <w:rPr>
          <w:snapToGrid w:val="0"/>
        </w:rPr>
        <w:t>DOC5.7.4.1</w:t>
      </w:r>
      <w:r>
        <w:rPr>
          <w:snapToGrid w:val="0"/>
        </w:rPr>
        <w:tab/>
        <w:t xml:space="preserve">An </w:t>
      </w:r>
      <w:r w:rsidR="00BD714F">
        <w:rPr>
          <w:b/>
          <w:color w:val="2B579A"/>
          <w:shd w:val="clear" w:color="auto" w:fill="E6E6E6"/>
        </w:rPr>
        <w:fldChar w:fldCharType="begin"/>
      </w:r>
      <w:r w:rsidR="00BD714F">
        <w:instrText xml:space="preserve"> REF Anchor \h </w:instrText>
      </w:r>
      <w:r w:rsidR="00BD714F">
        <w:rPr>
          <w:b/>
          <w:color w:val="2B579A"/>
          <w:shd w:val="clear" w:color="auto" w:fill="E6E6E6"/>
        </w:rPr>
      </w:r>
      <w:r w:rsidR="00BD714F">
        <w:rPr>
          <w:b/>
          <w:color w:val="2B579A"/>
          <w:shd w:val="clear" w:color="auto" w:fill="E6E6E6"/>
        </w:rPr>
        <w:fldChar w:fldCharType="separate"/>
      </w:r>
      <w:r w:rsidR="005C572C">
        <w:rPr>
          <w:b/>
        </w:rPr>
        <w:t>Anchor</w:t>
      </w:r>
      <w:r w:rsidR="00BD714F">
        <w:rPr>
          <w:b/>
          <w:color w:val="2B579A"/>
          <w:shd w:val="clear" w:color="auto" w:fill="E6E6E6"/>
        </w:rPr>
        <w:fldChar w:fldCharType="end"/>
      </w:r>
      <w:r w:rsidRPr="000F4435">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Pr>
          <w:snapToGrid w:val="0"/>
        </w:rPr>
        <w:t xml:space="preserve"> shall fail the test if it cannot </w:t>
      </w:r>
      <w:r w:rsidR="008551F3">
        <w:rPr>
          <w:snapToGrid w:val="0"/>
        </w:rPr>
        <w:t xml:space="preserve">be </w:t>
      </w:r>
      <w:r>
        <w:rPr>
          <w:snapToGrid w:val="0"/>
        </w:rPr>
        <w:t>demonstrate</w:t>
      </w:r>
      <w:r w:rsidR="008551F3">
        <w:rPr>
          <w:snapToGrid w:val="0"/>
        </w:rPr>
        <w:t>d</w:t>
      </w:r>
      <w:r>
        <w:rPr>
          <w:snapToGrid w:val="0"/>
        </w:rPr>
        <w:t xml:space="preserve"> that it has </w:t>
      </w:r>
      <w:r w:rsidR="002B462A">
        <w:rPr>
          <w:b/>
          <w:color w:val="2B579A"/>
          <w:shd w:val="clear" w:color="auto" w:fill="E6E6E6"/>
        </w:rPr>
        <w:fldChar w:fldCharType="begin"/>
      </w:r>
      <w:r w:rsidR="002B462A">
        <w:instrText xml:space="preserve"> REF Anchor \h </w:instrText>
      </w:r>
      <w:r w:rsidR="002B462A">
        <w:rPr>
          <w:b/>
          <w:color w:val="2B579A"/>
          <w:shd w:val="clear" w:color="auto" w:fill="E6E6E6"/>
        </w:rPr>
      </w:r>
      <w:r w:rsidR="002B462A">
        <w:rPr>
          <w:b/>
          <w:color w:val="2B579A"/>
          <w:shd w:val="clear" w:color="auto" w:fill="E6E6E6"/>
        </w:rPr>
        <w:fldChar w:fldCharType="separate"/>
      </w:r>
      <w:r w:rsidR="005C572C">
        <w:rPr>
          <w:b/>
        </w:rPr>
        <w:t>Anchor</w:t>
      </w:r>
      <w:r w:rsidR="002B462A">
        <w:rPr>
          <w:b/>
          <w:color w:val="2B579A"/>
          <w:shd w:val="clear" w:color="auto" w:fill="E6E6E6"/>
        </w:rPr>
        <w:fldChar w:fldCharType="end"/>
      </w:r>
      <w:r w:rsidRPr="000F4435">
        <w:rPr>
          <w:b/>
          <w:bCs/>
          <w:snapToGrid w:val="0"/>
        </w:rPr>
        <w:t xml:space="preserve"> </w:t>
      </w:r>
      <w:r w:rsidR="001973FB">
        <w:rPr>
          <w:b/>
          <w:color w:val="2B579A"/>
          <w:shd w:val="clear" w:color="auto" w:fill="E6E6E6"/>
        </w:rPr>
        <w:fldChar w:fldCharType="begin"/>
      </w:r>
      <w:r w:rsidR="001973FB">
        <w:instrText xml:space="preserve"> REF pgm \h </w:instrText>
      </w:r>
      <w:r w:rsidR="001973FB">
        <w:rPr>
          <w:b/>
          <w:color w:val="2B579A"/>
          <w:shd w:val="clear" w:color="auto" w:fill="E6E6E6"/>
        </w:rPr>
      </w:r>
      <w:r w:rsidR="001973FB">
        <w:rPr>
          <w:b/>
          <w:color w:val="2B579A"/>
          <w:shd w:val="clear" w:color="auto" w:fill="E6E6E6"/>
        </w:rPr>
        <w:fldChar w:fldCharType="separate"/>
      </w:r>
      <w:r w:rsidR="005C572C">
        <w:rPr>
          <w:b/>
        </w:rPr>
        <w:t>Power Generating Module</w:t>
      </w:r>
      <w:r w:rsidR="001973FB">
        <w:rPr>
          <w:b/>
          <w:color w:val="2B579A"/>
          <w:shd w:val="clear" w:color="auto" w:fill="E6E6E6"/>
        </w:rPr>
        <w:fldChar w:fldCharType="end"/>
      </w:r>
      <w:r>
        <w:rPr>
          <w:b/>
          <w:bCs/>
          <w:snapToGrid w:val="0"/>
        </w:rPr>
        <w:t xml:space="preserve"> </w:t>
      </w:r>
      <w:r w:rsidRPr="0080075D">
        <w:rPr>
          <w:snapToGrid w:val="0"/>
        </w:rPr>
        <w:t>capability</w:t>
      </w:r>
      <w:r>
        <w:rPr>
          <w:snapToGrid w:val="0"/>
        </w:rPr>
        <w:t xml:space="preserve"> as required by the applicable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rPr>
          <w:snapToGrid w:val="0"/>
        </w:rPr>
        <w:t>.</w:t>
      </w:r>
    </w:p>
    <w:p w14:paraId="3F8C5FC7" w14:textId="3335D7DE" w:rsidR="00874098" w:rsidRPr="003676EF" w:rsidRDefault="00874098" w:rsidP="00874098">
      <w:pPr>
        <w:spacing w:after="120"/>
        <w:ind w:left="1560" w:hanging="1560"/>
        <w:rPr>
          <w:snapToGrid w:val="0"/>
        </w:rPr>
      </w:pPr>
      <w:r>
        <w:rPr>
          <w:snapToGrid w:val="0"/>
        </w:rPr>
        <w:lastRenderedPageBreak/>
        <w:t>DOC5.7.4.2</w:t>
      </w:r>
      <w:r>
        <w:rPr>
          <w:snapToGrid w:val="0"/>
        </w:rPr>
        <w:tab/>
        <w:t xml:space="preserve">Other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0F4435">
        <w:rPr>
          <w:b/>
          <w:bCs/>
          <w:snapToGrid w:val="0"/>
        </w:rPr>
        <w:t xml:space="preserve">s’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Pr>
          <w:snapToGrid w:val="0"/>
        </w:rPr>
        <w:t xml:space="preserve"> or </w:t>
      </w:r>
      <w:r w:rsidRPr="003F558E">
        <w:rPr>
          <w:b/>
          <w:bCs/>
          <w:snapToGrid w:val="0"/>
        </w:rPr>
        <w:t>Apparatus</w:t>
      </w:r>
      <w:r>
        <w:rPr>
          <w:snapToGrid w:val="0"/>
        </w:rPr>
        <w:t xml:space="preserve"> shall fail the test if </w:t>
      </w:r>
      <w:r w:rsidRPr="00683D52">
        <w:rPr>
          <w:snapToGrid w:val="0"/>
        </w:rPr>
        <w:t xml:space="preserve">it fails to </w:t>
      </w:r>
      <w:r w:rsidRPr="00683D52">
        <w:rPr>
          <w:b/>
          <w:bCs/>
          <w:snapToGrid w:val="0"/>
        </w:rPr>
        <w:t>Synchronise</w:t>
      </w:r>
      <w:r w:rsidRPr="00683D52">
        <w:rPr>
          <w:snapToGrid w:val="0"/>
        </w:rPr>
        <w:t xml:space="preserve"> to the system and to provide the </w:t>
      </w:r>
      <w:r w:rsidR="00047923">
        <w:rPr>
          <w:b/>
          <w:color w:val="2B579A"/>
          <w:shd w:val="clear" w:color="auto" w:fill="E6E6E6"/>
        </w:rPr>
        <w:fldChar w:fldCharType="begin"/>
      </w:r>
      <w:r w:rsidR="00047923">
        <w:instrText xml:space="preserve"> REF ActivePower \h </w:instrText>
      </w:r>
      <w:r w:rsidR="00047923">
        <w:rPr>
          <w:b/>
          <w:color w:val="2B579A"/>
          <w:shd w:val="clear" w:color="auto" w:fill="E6E6E6"/>
        </w:rPr>
      </w:r>
      <w:r w:rsidR="00047923">
        <w:rPr>
          <w:b/>
          <w:color w:val="2B579A"/>
          <w:shd w:val="clear" w:color="auto" w:fill="E6E6E6"/>
        </w:rPr>
        <w:fldChar w:fldCharType="separate"/>
      </w:r>
      <w:r w:rsidR="005C572C" w:rsidRPr="0076424C">
        <w:rPr>
          <w:b/>
        </w:rPr>
        <w:t>Active Power</w:t>
      </w:r>
      <w:r w:rsidR="00047923">
        <w:rPr>
          <w:b/>
          <w:color w:val="2B579A"/>
          <w:shd w:val="clear" w:color="auto" w:fill="E6E6E6"/>
        </w:rPr>
        <w:fldChar w:fldCharType="end"/>
      </w:r>
      <w:r w:rsidRPr="00683D52">
        <w:rPr>
          <w:b/>
          <w:bCs/>
          <w:snapToGrid w:val="0"/>
        </w:rPr>
        <w:t xml:space="preserve"> </w:t>
      </w:r>
      <w:r w:rsidRPr="00683D52">
        <w:rPr>
          <w:snapToGrid w:val="0"/>
        </w:rPr>
        <w:t xml:space="preserve">or </w:t>
      </w:r>
      <w:r w:rsidR="0023253A">
        <w:rPr>
          <w:b/>
          <w:color w:val="2B579A"/>
          <w:shd w:val="clear" w:color="auto" w:fill="E6E6E6"/>
        </w:rPr>
        <w:fldChar w:fldCharType="begin"/>
      </w:r>
      <w:r w:rsidR="0023253A">
        <w:instrText xml:space="preserve"> REF ReactivePower \h </w:instrText>
      </w:r>
      <w:r w:rsidR="0023253A">
        <w:rPr>
          <w:b/>
          <w:color w:val="2B579A"/>
          <w:shd w:val="clear" w:color="auto" w:fill="E6E6E6"/>
        </w:rPr>
      </w:r>
      <w:r w:rsidR="0023253A">
        <w:rPr>
          <w:b/>
          <w:color w:val="2B579A"/>
          <w:shd w:val="clear" w:color="auto" w:fill="E6E6E6"/>
        </w:rPr>
        <w:fldChar w:fldCharType="separate"/>
      </w:r>
      <w:r w:rsidR="005C572C" w:rsidRPr="0076424C">
        <w:rPr>
          <w:b/>
        </w:rPr>
        <w:t>Reactive Power</w:t>
      </w:r>
      <w:r w:rsidR="0023253A">
        <w:rPr>
          <w:b/>
          <w:color w:val="2B579A"/>
          <w:shd w:val="clear" w:color="auto" w:fill="E6E6E6"/>
        </w:rPr>
        <w:fldChar w:fldCharType="end"/>
      </w:r>
      <w:r w:rsidRPr="00495838">
        <w:rPr>
          <w:b/>
          <w:bCs/>
          <w:snapToGrid w:val="0"/>
        </w:rPr>
        <w:t xml:space="preserve"> </w:t>
      </w:r>
      <w:r w:rsidRPr="00683D52">
        <w:rPr>
          <w:snapToGrid w:val="0"/>
        </w:rPr>
        <w:t>output in accordance with that agreed</w:t>
      </w:r>
      <w:r>
        <w:rPr>
          <w:snapToGrid w:val="0"/>
        </w:rPr>
        <w:t xml:space="preserve"> in the applicable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rPr>
          <w:snapToGrid w:val="0"/>
        </w:rPr>
        <w:t>.</w:t>
      </w:r>
    </w:p>
    <w:p w14:paraId="07433BB9" w14:textId="52151106" w:rsidR="00874098" w:rsidRPr="003676EF" w:rsidRDefault="00874098" w:rsidP="00874098">
      <w:pPr>
        <w:spacing w:after="120"/>
        <w:ind w:left="1560" w:hanging="1560"/>
        <w:rPr>
          <w:snapToGrid w:val="0"/>
        </w:rPr>
      </w:pPr>
      <w:r>
        <w:rPr>
          <w:snapToGrid w:val="0"/>
        </w:rPr>
        <w:t>DOC5.7.4.3</w:t>
      </w:r>
      <w:r w:rsidRPr="003676EF">
        <w:rPr>
          <w:snapToGrid w:val="0"/>
        </w:rPr>
        <w:tab/>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shall </w:t>
      </w:r>
      <w:r w:rsidRPr="003676EF">
        <w:rPr>
          <w:snapToGrid w:val="0"/>
        </w:rPr>
        <w:t xml:space="preserve">notify </w:t>
      </w:r>
      <w:del w:id="916" w:author="Shaheeni Vekaria" w:date="2024-04-17T13:35: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917" w:author="Shaheeni Vekaria" w:date="2024-04-17T13:35:00Z">
        <w:r w:rsidR="00A33747" w:rsidRPr="00A33747">
          <w:rPr>
            <w:color w:val="2B579A"/>
            <w:shd w:val="clear" w:color="auto" w:fill="E6E6E6"/>
            <w:rPrChange w:id="918" w:author="Shaheeni Vekaria" w:date="2024-04-17T13:35:00Z">
              <w:rPr>
                <w:b/>
                <w:bCs/>
              </w:rPr>
            </w:rPrChange>
          </w:rPr>
          <w:t>the</w:t>
        </w:r>
        <w:r w:rsidR="00A33747">
          <w:rPr>
            <w:b/>
            <w:bCs/>
          </w:rPr>
          <w:t xml:space="preserve"> ISOP</w:t>
        </w:r>
        <w:r w:rsidR="00A33747">
          <w:rPr>
            <w:snapToGrid w:val="0"/>
          </w:rPr>
          <w:t xml:space="preserve"> </w:t>
        </w:r>
      </w:ins>
      <w:r w:rsidRPr="003676EF">
        <w:rPr>
          <w:snapToGrid w:val="0"/>
        </w:rPr>
        <w:t xml:space="preserve">where any such failure has an impact on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Pr="00E0065D">
        <w:rPr>
          <w:b/>
          <w:bCs/>
          <w:snapToGrid w:val="0"/>
        </w:rPr>
        <w:t>’s</w:t>
      </w:r>
      <w:r>
        <w:rPr>
          <w:snapToGrid w:val="0"/>
        </w:rPr>
        <w:t xml:space="preserve"> </w:t>
      </w:r>
      <w:r w:rsidRPr="003676EF">
        <w:rPr>
          <w:snapToGrid w:val="0"/>
        </w:rPr>
        <w:t xml:space="preserve">ability to </w:t>
      </w:r>
      <w:r>
        <w:rPr>
          <w:snapToGrid w:val="0"/>
        </w:rPr>
        <w:t>activate</w:t>
      </w:r>
      <w:r w:rsidRPr="003676EF">
        <w:rPr>
          <w:snapToGrid w:val="0"/>
        </w:rPr>
        <w:t xml:space="preserve"> a </w:t>
      </w:r>
      <w:r w:rsidR="00186A08">
        <w:rPr>
          <w:b/>
          <w:snapToGrid w:val="0"/>
          <w:color w:val="2B579A"/>
          <w:shd w:val="clear" w:color="auto" w:fill="E6E6E6"/>
        </w:rPr>
        <w:fldChar w:fldCharType="begin"/>
      </w:r>
      <w:r w:rsidR="00186A08">
        <w:rPr>
          <w:snapToGrid w:val="0"/>
        </w:rPr>
        <w:instrText xml:space="preserve"> REF DistributionRestorationZone \h </w:instrText>
      </w:r>
      <w:r w:rsidR="00186A08">
        <w:rPr>
          <w:b/>
          <w:snapToGrid w:val="0"/>
          <w:color w:val="2B579A"/>
          <w:shd w:val="clear" w:color="auto" w:fill="E6E6E6"/>
        </w:rPr>
      </w:r>
      <w:r w:rsidR="00186A08">
        <w:rPr>
          <w:b/>
          <w:snapToGrid w:val="0"/>
          <w:color w:val="2B579A"/>
          <w:shd w:val="clear" w:color="auto" w:fill="E6E6E6"/>
        </w:rPr>
        <w:fldChar w:fldCharType="separate"/>
      </w:r>
      <w:r w:rsidR="005C572C">
        <w:rPr>
          <w:b/>
        </w:rPr>
        <w:t>Distribution Restoration Zone</w:t>
      </w:r>
      <w:r w:rsidR="00186A08">
        <w:rPr>
          <w:b/>
          <w:snapToGrid w:val="0"/>
          <w:color w:val="2B579A"/>
          <w:shd w:val="clear" w:color="auto" w:fill="E6E6E6"/>
        </w:rPr>
        <w:fldChar w:fldCharType="end"/>
      </w:r>
      <w:r w:rsidRPr="003676EF">
        <w:rPr>
          <w:snapToGrid w:val="0"/>
        </w:rPr>
        <w:t xml:space="preserve">. </w:t>
      </w:r>
    </w:p>
    <w:p w14:paraId="3956E74C" w14:textId="2AD1623F" w:rsidR="00874098" w:rsidRPr="00461638" w:rsidRDefault="00874098" w:rsidP="00874098">
      <w:pPr>
        <w:spacing w:after="120"/>
        <w:ind w:left="1560" w:hanging="1560"/>
        <w:rPr>
          <w:snapToGrid w:val="0"/>
        </w:rPr>
      </w:pPr>
      <w:r>
        <w:rPr>
          <w:snapToGrid w:val="0"/>
        </w:rPr>
        <w:t>DOC5.7.4.4</w:t>
      </w:r>
      <w:r w:rsidRPr="003676EF">
        <w:rPr>
          <w:snapToGrid w:val="0"/>
        </w:rPr>
        <w:tab/>
      </w:r>
      <w:r w:rsidRPr="00461638">
        <w:rPr>
          <w:snapToGrid w:val="0"/>
        </w:rPr>
        <w:t xml:space="preserve">If </w:t>
      </w:r>
      <w:r>
        <w:rPr>
          <w:snapToGrid w:val="0"/>
        </w:rPr>
        <w:t xml:space="preserve">any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834F4E">
        <w:rPr>
          <w:b/>
          <w:bCs/>
          <w:snapToGrid w:val="0"/>
        </w:rPr>
        <w:t xml:space="preserve">’s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834F4E">
        <w:rPr>
          <w:b/>
          <w:bCs/>
          <w:snapToGrid w:val="0"/>
        </w:rPr>
        <w:t xml:space="preserve"> </w:t>
      </w:r>
      <w:r w:rsidRPr="003F558E">
        <w:rPr>
          <w:snapToGrid w:val="0"/>
        </w:rPr>
        <w:t>or</w:t>
      </w:r>
      <w:r>
        <w:rPr>
          <w:b/>
          <w:bCs/>
          <w:snapToGrid w:val="0"/>
        </w:rPr>
        <w:t xml:space="preserve"> Apparatus </w:t>
      </w:r>
      <w:r w:rsidRPr="00461638">
        <w:rPr>
          <w:snapToGrid w:val="0"/>
        </w:rPr>
        <w:t xml:space="preserve">fails to pass a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2E5ABD">
        <w:rPr>
          <w:b/>
          <w:bCs/>
          <w:snapToGrid w:val="0"/>
        </w:rPr>
        <w:t xml:space="preserve"> </w:t>
      </w:r>
      <w:r w:rsidRPr="00461638">
        <w:rPr>
          <w:snapToGrid w:val="0"/>
        </w:rPr>
        <w:t xml:space="preserve">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2E5ABD">
        <w:rPr>
          <w:b/>
          <w:bCs/>
          <w:snapToGrid w:val="0"/>
        </w:rPr>
        <w:t xml:space="preserve"> </w:t>
      </w:r>
      <w:r w:rsidRPr="00461638">
        <w:rPr>
          <w:snapToGrid w:val="0"/>
        </w:rPr>
        <w:t xml:space="preserve">must provide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Pr="00461638">
        <w:rPr>
          <w:snapToGrid w:val="0"/>
        </w:rPr>
        <w:t xml:space="preserve"> </w:t>
      </w:r>
      <w:r>
        <w:rPr>
          <w:snapToGrid w:val="0"/>
        </w:rPr>
        <w:t xml:space="preserve">and </w:t>
      </w:r>
      <w:del w:id="919" w:author="Shaheeni Vekaria" w:date="2024-04-17T13:35: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920" w:author="Shaheeni Vekaria" w:date="2024-04-17T13:35:00Z">
        <w:r w:rsidR="00A33747" w:rsidRPr="00A33747">
          <w:rPr>
            <w:color w:val="2B579A"/>
            <w:shd w:val="clear" w:color="auto" w:fill="E6E6E6"/>
            <w:rPrChange w:id="921" w:author="Shaheeni Vekaria" w:date="2024-04-17T13:35:00Z">
              <w:rPr>
                <w:b/>
                <w:bCs/>
              </w:rPr>
            </w:rPrChange>
          </w:rPr>
          <w:t>the</w:t>
        </w:r>
        <w:r w:rsidR="00A33747">
          <w:rPr>
            <w:b/>
            <w:bCs/>
          </w:rPr>
          <w:t xml:space="preserve"> ISOP</w:t>
        </w:r>
        <w:r w:rsidR="00A33747">
          <w:rPr>
            <w:snapToGrid w:val="0"/>
          </w:rPr>
          <w:t xml:space="preserve"> </w:t>
        </w:r>
      </w:ins>
      <w:r w:rsidRPr="006F5078">
        <w:rPr>
          <w:snapToGrid w:val="0"/>
        </w:rPr>
        <w:t>with</w:t>
      </w:r>
      <w:r w:rsidRPr="00461638">
        <w:rPr>
          <w:snapToGrid w:val="0"/>
        </w:rPr>
        <w:t xml:space="preserve"> a written report specifying in reasonable detail the reasons for any failure of the test so far as they are then known to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461638">
        <w:rPr>
          <w:snapToGrid w:val="0"/>
        </w:rPr>
        <w:t xml:space="preserve">. This must be provided within five </w:t>
      </w:r>
      <w:r w:rsidR="00401979">
        <w:rPr>
          <w:b/>
          <w:snapToGrid w:val="0"/>
          <w:color w:val="2B579A"/>
          <w:shd w:val="clear" w:color="auto" w:fill="E6E6E6"/>
        </w:rPr>
        <w:fldChar w:fldCharType="begin"/>
      </w:r>
      <w:r w:rsidR="00401979">
        <w:rPr>
          <w:snapToGrid w:val="0"/>
        </w:rPr>
        <w:instrText xml:space="preserve"> REF Businessday \h </w:instrText>
      </w:r>
      <w:r w:rsidR="00401979">
        <w:rPr>
          <w:b/>
          <w:snapToGrid w:val="0"/>
          <w:color w:val="2B579A"/>
          <w:shd w:val="clear" w:color="auto" w:fill="E6E6E6"/>
        </w:rPr>
      </w:r>
      <w:r w:rsidR="00401979">
        <w:rPr>
          <w:b/>
          <w:snapToGrid w:val="0"/>
          <w:color w:val="2B579A"/>
          <w:shd w:val="clear" w:color="auto" w:fill="E6E6E6"/>
        </w:rPr>
        <w:fldChar w:fldCharType="separate"/>
      </w:r>
      <w:r w:rsidR="005C572C">
        <w:rPr>
          <w:b/>
        </w:rPr>
        <w:t>Business Day</w:t>
      </w:r>
      <w:r w:rsidR="00401979">
        <w:rPr>
          <w:b/>
          <w:snapToGrid w:val="0"/>
          <w:color w:val="2B579A"/>
          <w:shd w:val="clear" w:color="auto" w:fill="E6E6E6"/>
        </w:rPr>
        <w:fldChar w:fldCharType="end"/>
      </w:r>
      <w:r w:rsidRPr="00C50030">
        <w:rPr>
          <w:b/>
          <w:bCs/>
          <w:snapToGrid w:val="0"/>
        </w:rPr>
        <w:t xml:space="preserve">s </w:t>
      </w:r>
      <w:r w:rsidRPr="00461638">
        <w:rPr>
          <w:snapToGrid w:val="0"/>
        </w:rPr>
        <w:t xml:space="preserve">of the test. If a dispute arises relating to the failure,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w:t>
      </w:r>
      <w:del w:id="922" w:author="Shaheeni Vekaria" w:date="2024-04-17T13:35: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RPr="00461638" w:rsidDel="00A33747">
          <w:rPr>
            <w:snapToGrid w:val="0"/>
          </w:rPr>
          <w:delText xml:space="preserve"> </w:delText>
        </w:r>
      </w:del>
      <w:ins w:id="923" w:author="Shaheeni Vekaria" w:date="2024-04-17T13:35:00Z">
        <w:r w:rsidR="00A33747" w:rsidRPr="00A33747">
          <w:rPr>
            <w:color w:val="2B579A"/>
            <w:shd w:val="clear" w:color="auto" w:fill="E6E6E6"/>
            <w:rPrChange w:id="924" w:author="Shaheeni Vekaria" w:date="2024-04-17T13:35:00Z">
              <w:rPr>
                <w:b/>
                <w:bCs/>
              </w:rPr>
            </w:rPrChange>
          </w:rPr>
          <w:t>the</w:t>
        </w:r>
        <w:r w:rsidR="00A33747">
          <w:rPr>
            <w:b/>
            <w:bCs/>
          </w:rPr>
          <w:t xml:space="preserve"> ISOP</w:t>
        </w:r>
        <w:r w:rsidR="00A33747" w:rsidRPr="00461638">
          <w:rPr>
            <w:snapToGrid w:val="0"/>
          </w:rPr>
          <w:t xml:space="preserve"> </w:t>
        </w:r>
      </w:ins>
      <w:r w:rsidRPr="00461638">
        <w:rPr>
          <w:snapToGrid w:val="0"/>
        </w:rPr>
        <w:t xml:space="preserve">and the relevant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461638">
        <w:rPr>
          <w:snapToGrid w:val="0"/>
        </w:rPr>
        <w:t xml:space="preserve"> shall seek to resolve the dispute by discussion</w:t>
      </w:r>
      <w:r>
        <w:rPr>
          <w:snapToGrid w:val="0"/>
        </w:rPr>
        <w:t>.</w:t>
      </w:r>
      <w:r w:rsidRPr="00461638">
        <w:rPr>
          <w:snapToGrid w:val="0"/>
        </w:rPr>
        <w:t xml:space="preserve"> </w:t>
      </w:r>
      <w:r>
        <w:rPr>
          <w:snapToGrid w:val="0"/>
        </w:rPr>
        <w:t>To aid resolution of the dispute</w:t>
      </w:r>
      <w:r w:rsidRPr="00461638">
        <w:rPr>
          <w:snapToGrid w:val="0"/>
        </w:rPr>
        <w:t xml:space="preserve">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4D7516">
        <w:rPr>
          <w:b/>
          <w:bCs/>
          <w:snapToGrid w:val="0"/>
        </w:rPr>
        <w:t xml:space="preserve"> </w:t>
      </w:r>
      <w:r w:rsidRPr="00461638">
        <w:rPr>
          <w:snapToGrid w:val="0"/>
        </w:rPr>
        <w:t>may requ</w:t>
      </w:r>
      <w:r>
        <w:rPr>
          <w:snapToGrid w:val="0"/>
        </w:rPr>
        <w:t>est</w:t>
      </w:r>
      <w:r w:rsidRPr="00461638">
        <w:rPr>
          <w:snapToGrid w:val="0"/>
        </w:rPr>
        <w:t xml:space="preserve">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b/>
          <w:bCs/>
          <w:snapToGrid w:val="0"/>
        </w:rPr>
        <w:t xml:space="preserve"> </w:t>
      </w:r>
      <w:r>
        <w:rPr>
          <w:snapToGrid w:val="0"/>
        </w:rPr>
        <w:t xml:space="preserve">and </w:t>
      </w:r>
      <w:del w:id="925" w:author="Shaheeni Vekaria" w:date="2024-04-17T13:35: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b/>
            <w:bCs/>
            <w:snapToGrid w:val="0"/>
          </w:rPr>
          <w:delText xml:space="preserve"> </w:delText>
        </w:r>
      </w:del>
      <w:ins w:id="926" w:author="Shaheeni Vekaria" w:date="2024-04-17T13:35:00Z">
        <w:r w:rsidR="00A33747" w:rsidRPr="00A33747">
          <w:rPr>
            <w:color w:val="2B579A"/>
            <w:shd w:val="clear" w:color="auto" w:fill="E6E6E6"/>
            <w:rPrChange w:id="927" w:author="Shaheeni Vekaria" w:date="2024-04-17T13:35:00Z">
              <w:rPr>
                <w:b/>
                <w:bCs/>
              </w:rPr>
            </w:rPrChange>
          </w:rPr>
          <w:t>the</w:t>
        </w:r>
        <w:r w:rsidR="00A33747">
          <w:rPr>
            <w:b/>
            <w:bCs/>
          </w:rPr>
          <w:t xml:space="preserve"> ISOP</w:t>
        </w:r>
        <w:r w:rsidR="00A33747">
          <w:rPr>
            <w:b/>
            <w:bCs/>
            <w:snapToGrid w:val="0"/>
          </w:rPr>
          <w:t xml:space="preserve"> </w:t>
        </w:r>
      </w:ins>
      <w:r w:rsidRPr="00461638">
        <w:rPr>
          <w:snapToGrid w:val="0"/>
        </w:rPr>
        <w:t xml:space="preserve">to carry out a further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EA179B">
        <w:rPr>
          <w:b/>
          <w:bCs/>
          <w:snapToGrid w:val="0"/>
        </w:rPr>
        <w:t xml:space="preserve"> </w:t>
      </w:r>
      <w:r w:rsidRPr="00461638">
        <w:rPr>
          <w:snapToGrid w:val="0"/>
        </w:rPr>
        <w:t xml:space="preserve">on 48 </w:t>
      </w:r>
      <w:proofErr w:type="spellStart"/>
      <w:r w:rsidRPr="00461638">
        <w:rPr>
          <w:snapToGrid w:val="0"/>
        </w:rPr>
        <w:t>hours notice</w:t>
      </w:r>
      <w:proofErr w:type="spellEnd"/>
      <w:r>
        <w:rPr>
          <w:snapToGrid w:val="0"/>
        </w:rPr>
        <w:t xml:space="preserve"> from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461638">
        <w:rPr>
          <w:snapToGrid w:val="0"/>
        </w:rPr>
        <w:t xml:space="preserve"> which shall be carried out following the procedure set out in </w:t>
      </w:r>
      <w:r>
        <w:rPr>
          <w:snapToGrid w:val="0"/>
        </w:rPr>
        <w:t>sections D</w:t>
      </w:r>
      <w:r w:rsidRPr="00461638">
        <w:rPr>
          <w:snapToGrid w:val="0"/>
        </w:rPr>
        <w:t>OC5.7.</w:t>
      </w:r>
      <w:r>
        <w:rPr>
          <w:snapToGrid w:val="0"/>
        </w:rPr>
        <w:t>3.2</w:t>
      </w:r>
      <w:r w:rsidRPr="00461638">
        <w:rPr>
          <w:snapToGrid w:val="0"/>
        </w:rPr>
        <w:t xml:space="preserve"> </w:t>
      </w:r>
      <w:r>
        <w:rPr>
          <w:snapToGrid w:val="0"/>
        </w:rPr>
        <w:t>to DOC5.7.3.5</w:t>
      </w:r>
      <w:r w:rsidRPr="00461638">
        <w:rPr>
          <w:snapToGrid w:val="0"/>
        </w:rPr>
        <w:t xml:space="preserve"> as the case may be.</w:t>
      </w:r>
    </w:p>
    <w:p w14:paraId="55F42633" w14:textId="372250AD" w:rsidR="00874098" w:rsidRPr="00461638" w:rsidRDefault="00874098" w:rsidP="00874098">
      <w:pPr>
        <w:spacing w:after="120"/>
        <w:ind w:left="1560" w:hanging="1560"/>
        <w:rPr>
          <w:snapToGrid w:val="0"/>
        </w:rPr>
      </w:pPr>
      <w:r>
        <w:rPr>
          <w:snapToGrid w:val="0"/>
        </w:rPr>
        <w:t>D</w:t>
      </w:r>
      <w:r w:rsidRPr="00461638">
        <w:rPr>
          <w:snapToGrid w:val="0"/>
        </w:rPr>
        <w:t>OC5.7.</w:t>
      </w:r>
      <w:r>
        <w:rPr>
          <w:snapToGrid w:val="0"/>
        </w:rPr>
        <w:t>4.</w:t>
      </w:r>
      <w:r w:rsidR="0058273B">
        <w:rPr>
          <w:snapToGrid w:val="0"/>
        </w:rPr>
        <w:t>5</w:t>
      </w:r>
      <w:r w:rsidRPr="00461638">
        <w:rPr>
          <w:snapToGrid w:val="0"/>
        </w:rPr>
        <w:tab/>
        <w:t xml:space="preserve">If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D95185">
        <w:rPr>
          <w:b/>
          <w:bCs/>
          <w:snapToGrid w:val="0"/>
        </w:rPr>
        <w:t xml:space="preserve">’s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001717C7">
        <w:rPr>
          <w:b/>
          <w:bCs/>
          <w:snapToGrid w:val="0"/>
        </w:rPr>
        <w:t xml:space="preserve"> </w:t>
      </w:r>
      <w:r w:rsidR="001717C7" w:rsidRPr="001717C7">
        <w:rPr>
          <w:snapToGrid w:val="0"/>
        </w:rPr>
        <w:t>or</w:t>
      </w:r>
      <w:r w:rsidRPr="00D95185">
        <w:rPr>
          <w:b/>
          <w:bCs/>
          <w:snapToGrid w:val="0"/>
        </w:rPr>
        <w:t xml:space="preserve"> </w:t>
      </w:r>
      <w:r w:rsidR="005F372C">
        <w:rPr>
          <w:b/>
          <w:snapToGrid w:val="0"/>
          <w:color w:val="2B579A"/>
          <w:shd w:val="clear" w:color="auto" w:fill="E6E6E6"/>
        </w:rPr>
        <w:fldChar w:fldCharType="begin"/>
      </w:r>
      <w:r w:rsidR="005F372C">
        <w:rPr>
          <w:b/>
          <w:bCs/>
          <w:snapToGrid w:val="0"/>
        </w:rPr>
        <w:instrText xml:space="preserve"> REF Apparatus \h </w:instrText>
      </w:r>
      <w:r w:rsidR="005F372C">
        <w:rPr>
          <w:b/>
          <w:snapToGrid w:val="0"/>
          <w:color w:val="2B579A"/>
          <w:shd w:val="clear" w:color="auto" w:fill="E6E6E6"/>
        </w:rPr>
      </w:r>
      <w:r w:rsidR="005F372C">
        <w:rPr>
          <w:b/>
          <w:snapToGrid w:val="0"/>
          <w:color w:val="2B579A"/>
          <w:shd w:val="clear" w:color="auto" w:fill="E6E6E6"/>
        </w:rPr>
        <w:fldChar w:fldCharType="separate"/>
      </w:r>
      <w:r w:rsidR="005C572C" w:rsidRPr="0076424C">
        <w:rPr>
          <w:b/>
        </w:rPr>
        <w:t>Apparatus</w:t>
      </w:r>
      <w:r w:rsidR="005F372C">
        <w:rPr>
          <w:b/>
          <w:snapToGrid w:val="0"/>
          <w:color w:val="2B579A"/>
          <w:shd w:val="clear" w:color="auto" w:fill="E6E6E6"/>
        </w:rPr>
        <w:fldChar w:fldCharType="end"/>
      </w:r>
      <w:r>
        <w:rPr>
          <w:b/>
          <w:bCs/>
          <w:snapToGrid w:val="0"/>
        </w:rPr>
        <w:t xml:space="preserve"> </w:t>
      </w:r>
      <w:r w:rsidRPr="00461638">
        <w:rPr>
          <w:snapToGrid w:val="0"/>
        </w:rPr>
        <w:t xml:space="preserve">concerned fails to pass the re-test and a dispute arises on that re-test, the parties may use the </w:t>
      </w:r>
      <w:r w:rsidRPr="00A53DC2">
        <w:rPr>
          <w:b/>
          <w:bCs/>
          <w:snapToGrid w:val="0"/>
        </w:rPr>
        <w:t xml:space="preserve">CUSC Disputes Resolution Procedure </w:t>
      </w:r>
      <w:r w:rsidRPr="00461638">
        <w:rPr>
          <w:snapToGrid w:val="0"/>
        </w:rPr>
        <w:t>for a ruling in relation to the dispute, which ruling shall be binding.</w:t>
      </w:r>
    </w:p>
    <w:p w14:paraId="126A5955" w14:textId="6351E6CC" w:rsidR="00874098" w:rsidRPr="00461638" w:rsidRDefault="00874098" w:rsidP="00874098">
      <w:pPr>
        <w:spacing w:after="120"/>
        <w:ind w:left="1560" w:hanging="1560"/>
        <w:rPr>
          <w:snapToGrid w:val="0"/>
        </w:rPr>
      </w:pPr>
      <w:r>
        <w:rPr>
          <w:snapToGrid w:val="0"/>
        </w:rPr>
        <w:t>D</w:t>
      </w:r>
      <w:r w:rsidRPr="00461638">
        <w:rPr>
          <w:snapToGrid w:val="0"/>
        </w:rPr>
        <w:t>OC5.7.</w:t>
      </w:r>
      <w:r>
        <w:rPr>
          <w:snapToGrid w:val="0"/>
        </w:rPr>
        <w:t>4.6</w:t>
      </w:r>
      <w:r w:rsidRPr="00461638">
        <w:rPr>
          <w:snapToGrid w:val="0"/>
        </w:rPr>
        <w:tab/>
        <w:t xml:space="preserve">If following the procedure in </w:t>
      </w:r>
      <w:r>
        <w:rPr>
          <w:snapToGrid w:val="0"/>
        </w:rPr>
        <w:t>D</w:t>
      </w:r>
      <w:r w:rsidRPr="00461638">
        <w:rPr>
          <w:snapToGrid w:val="0"/>
        </w:rPr>
        <w:t>OC5.7.4</w:t>
      </w:r>
      <w:r>
        <w:rPr>
          <w:snapToGrid w:val="0"/>
        </w:rPr>
        <w:t>.4</w:t>
      </w:r>
      <w:r w:rsidRPr="00461638">
        <w:rPr>
          <w:snapToGrid w:val="0"/>
        </w:rPr>
        <w:t xml:space="preserve"> and </w:t>
      </w:r>
      <w:r>
        <w:rPr>
          <w:snapToGrid w:val="0"/>
        </w:rPr>
        <w:t>D</w:t>
      </w:r>
      <w:r w:rsidRPr="00461638">
        <w:rPr>
          <w:snapToGrid w:val="0"/>
        </w:rPr>
        <w:t>OC5.7.</w:t>
      </w:r>
      <w:r>
        <w:rPr>
          <w:snapToGrid w:val="0"/>
        </w:rPr>
        <w:t>4.5</w:t>
      </w:r>
      <w:r w:rsidRPr="00461638">
        <w:rPr>
          <w:snapToGrid w:val="0"/>
        </w:rPr>
        <w:t xml:space="preserve"> it is accepted that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43546E">
        <w:rPr>
          <w:b/>
          <w:bCs/>
          <w:snapToGrid w:val="0"/>
        </w:rPr>
        <w:t xml:space="preserve">’s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43546E">
        <w:rPr>
          <w:b/>
          <w:bCs/>
          <w:snapToGrid w:val="0"/>
        </w:rPr>
        <w:t xml:space="preserve"> </w:t>
      </w:r>
      <w:r w:rsidRPr="003F558E">
        <w:rPr>
          <w:snapToGrid w:val="0"/>
        </w:rPr>
        <w:t>or</w:t>
      </w:r>
      <w:r>
        <w:rPr>
          <w:b/>
          <w:bCs/>
          <w:snapToGrid w:val="0"/>
        </w:rPr>
        <w:t xml:space="preserve"> </w:t>
      </w:r>
      <w:r w:rsidR="005F372C">
        <w:rPr>
          <w:b/>
          <w:snapToGrid w:val="0"/>
          <w:color w:val="2B579A"/>
          <w:shd w:val="clear" w:color="auto" w:fill="E6E6E6"/>
        </w:rPr>
        <w:fldChar w:fldCharType="begin"/>
      </w:r>
      <w:r w:rsidR="005F372C">
        <w:rPr>
          <w:b/>
          <w:bCs/>
          <w:snapToGrid w:val="0"/>
        </w:rPr>
        <w:instrText xml:space="preserve"> REF Apparatus \h </w:instrText>
      </w:r>
      <w:r w:rsidR="005F372C">
        <w:rPr>
          <w:b/>
          <w:snapToGrid w:val="0"/>
          <w:color w:val="2B579A"/>
          <w:shd w:val="clear" w:color="auto" w:fill="E6E6E6"/>
        </w:rPr>
      </w:r>
      <w:r w:rsidR="005F372C">
        <w:rPr>
          <w:b/>
          <w:snapToGrid w:val="0"/>
          <w:color w:val="2B579A"/>
          <w:shd w:val="clear" w:color="auto" w:fill="E6E6E6"/>
        </w:rPr>
        <w:fldChar w:fldCharType="separate"/>
      </w:r>
      <w:r w:rsidR="005C572C" w:rsidRPr="0076424C">
        <w:rPr>
          <w:b/>
        </w:rPr>
        <w:t>Apparatus</w:t>
      </w:r>
      <w:r w:rsidR="005F372C">
        <w:rPr>
          <w:b/>
          <w:snapToGrid w:val="0"/>
          <w:color w:val="2B579A"/>
          <w:shd w:val="clear" w:color="auto" w:fill="E6E6E6"/>
        </w:rPr>
        <w:fldChar w:fldCharType="end"/>
      </w:r>
      <w:r w:rsidR="005F372C">
        <w:rPr>
          <w:b/>
          <w:bCs/>
          <w:snapToGrid w:val="0"/>
        </w:rPr>
        <w:t xml:space="preserve"> </w:t>
      </w:r>
      <w:r w:rsidRPr="00461638">
        <w:rPr>
          <w:snapToGrid w:val="0"/>
        </w:rPr>
        <w:t xml:space="preserve">has failed the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43546E">
        <w:rPr>
          <w:b/>
          <w:bCs/>
          <w:snapToGrid w:val="0"/>
        </w:rPr>
        <w:t xml:space="preserve"> </w:t>
      </w:r>
      <w:r w:rsidRPr="00461638">
        <w:rPr>
          <w:snapToGrid w:val="0"/>
        </w:rPr>
        <w:t xml:space="preserve">(or a re-test carried out under OC5.7.2.7), within 14 days, or such longer period as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and </w:t>
      </w:r>
      <w:del w:id="928" w:author="Shaheeni Vekaria" w:date="2024-04-17T13:35: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RPr="00461638" w:rsidDel="00A33747">
          <w:rPr>
            <w:snapToGrid w:val="0"/>
          </w:rPr>
          <w:delText xml:space="preserve"> </w:delText>
        </w:r>
      </w:del>
      <w:ins w:id="929" w:author="Shaheeni Vekaria" w:date="2024-04-17T13:35:00Z">
        <w:r w:rsidR="00A33747" w:rsidRPr="00A33747">
          <w:rPr>
            <w:color w:val="2B579A"/>
            <w:shd w:val="clear" w:color="auto" w:fill="E6E6E6"/>
            <w:rPrChange w:id="930" w:author="Shaheeni Vekaria" w:date="2024-04-17T13:35:00Z">
              <w:rPr>
                <w:b/>
                <w:bCs/>
              </w:rPr>
            </w:rPrChange>
          </w:rPr>
          <w:t>the</w:t>
        </w:r>
        <w:r w:rsidR="00A33747">
          <w:rPr>
            <w:b/>
            <w:bCs/>
          </w:rPr>
          <w:t xml:space="preserve"> ISOP</w:t>
        </w:r>
        <w:r w:rsidR="00A33747" w:rsidRPr="00461638">
          <w:rPr>
            <w:snapToGrid w:val="0"/>
          </w:rPr>
          <w:t xml:space="preserve"> </w:t>
        </w:r>
      </w:ins>
      <w:r w:rsidRPr="00461638">
        <w:rPr>
          <w:snapToGrid w:val="0"/>
        </w:rPr>
        <w:t xml:space="preserve">may reasonably agree, following such failure, the relevant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A22621">
        <w:rPr>
          <w:b/>
          <w:bCs/>
          <w:snapToGrid w:val="0"/>
        </w:rPr>
        <w:t xml:space="preserve"> </w:t>
      </w:r>
      <w:r w:rsidRPr="00461638">
        <w:rPr>
          <w:snapToGrid w:val="0"/>
        </w:rPr>
        <w:t xml:space="preserve">shall submit to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and </w:t>
      </w:r>
      <w:del w:id="931" w:author="Shaheeni Vekaria" w:date="2024-04-17T13:35: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932" w:author="Shaheeni Vekaria" w:date="2024-04-17T13:35:00Z">
        <w:r w:rsidR="00A33747" w:rsidRPr="00A33747">
          <w:rPr>
            <w:color w:val="2B579A"/>
            <w:shd w:val="clear" w:color="auto" w:fill="E6E6E6"/>
            <w:rPrChange w:id="933" w:author="Shaheeni Vekaria" w:date="2024-04-17T13:36:00Z">
              <w:rPr>
                <w:b/>
                <w:bCs/>
              </w:rPr>
            </w:rPrChange>
          </w:rPr>
          <w:t>the</w:t>
        </w:r>
      </w:ins>
      <w:ins w:id="934" w:author="Shaheeni Vekaria" w:date="2024-04-17T13:36:00Z">
        <w:r w:rsidR="00A33747">
          <w:rPr>
            <w:b/>
            <w:bCs/>
          </w:rPr>
          <w:t xml:space="preserve"> ISOP</w:t>
        </w:r>
      </w:ins>
      <w:ins w:id="935" w:author="Shaheeni Vekaria" w:date="2024-04-17T13:35:00Z">
        <w:r w:rsidR="00A33747">
          <w:rPr>
            <w:snapToGrid w:val="0"/>
          </w:rPr>
          <w:t xml:space="preserve"> </w:t>
        </w:r>
      </w:ins>
      <w:r w:rsidRPr="00461638">
        <w:rPr>
          <w:snapToGrid w:val="0"/>
        </w:rPr>
        <w:t xml:space="preserve">in writing for approval, the date and time by which that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B475BA">
        <w:rPr>
          <w:b/>
          <w:bCs/>
          <w:snapToGrid w:val="0"/>
        </w:rPr>
        <w:t xml:space="preserve"> </w:t>
      </w:r>
      <w:r w:rsidRPr="00461638">
        <w:rPr>
          <w:snapToGrid w:val="0"/>
        </w:rPr>
        <w:t xml:space="preserve">shall have brought the relevant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461638">
        <w:rPr>
          <w:snapToGrid w:val="0"/>
        </w:rPr>
        <w:t xml:space="preserve"> </w:t>
      </w:r>
      <w:r>
        <w:rPr>
          <w:snapToGrid w:val="0"/>
        </w:rPr>
        <w:t xml:space="preserve">or </w:t>
      </w:r>
      <w:r w:rsidR="005F372C">
        <w:rPr>
          <w:b/>
          <w:snapToGrid w:val="0"/>
          <w:color w:val="2B579A"/>
          <w:shd w:val="clear" w:color="auto" w:fill="E6E6E6"/>
        </w:rPr>
        <w:fldChar w:fldCharType="begin"/>
      </w:r>
      <w:r w:rsidR="005F372C">
        <w:rPr>
          <w:b/>
          <w:bCs/>
          <w:snapToGrid w:val="0"/>
        </w:rPr>
        <w:instrText xml:space="preserve"> REF Apparatus \h </w:instrText>
      </w:r>
      <w:r w:rsidR="005F372C">
        <w:rPr>
          <w:b/>
          <w:snapToGrid w:val="0"/>
          <w:color w:val="2B579A"/>
          <w:shd w:val="clear" w:color="auto" w:fill="E6E6E6"/>
        </w:rPr>
      </w:r>
      <w:r w:rsidR="005F372C">
        <w:rPr>
          <w:b/>
          <w:snapToGrid w:val="0"/>
          <w:color w:val="2B579A"/>
          <w:shd w:val="clear" w:color="auto" w:fill="E6E6E6"/>
        </w:rPr>
        <w:fldChar w:fldCharType="separate"/>
      </w:r>
      <w:r w:rsidR="005C572C" w:rsidRPr="0076424C">
        <w:rPr>
          <w:b/>
        </w:rPr>
        <w:t>Apparatus</w:t>
      </w:r>
      <w:r w:rsidR="005F372C">
        <w:rPr>
          <w:b/>
          <w:snapToGrid w:val="0"/>
          <w:color w:val="2B579A"/>
          <w:shd w:val="clear" w:color="auto" w:fill="E6E6E6"/>
        </w:rPr>
        <w:fldChar w:fldCharType="end"/>
      </w:r>
      <w:r w:rsidR="005F372C">
        <w:rPr>
          <w:b/>
          <w:bCs/>
          <w:snapToGrid w:val="0"/>
        </w:rPr>
        <w:t xml:space="preserve"> </w:t>
      </w:r>
      <w:r w:rsidRPr="00461638">
        <w:rPr>
          <w:snapToGrid w:val="0"/>
        </w:rPr>
        <w:t xml:space="preserve">back to a suitable state and would pass the </w:t>
      </w:r>
      <w:r w:rsidR="00807A88">
        <w:rPr>
          <w:b/>
          <w:snapToGrid w:val="0"/>
          <w:color w:val="2B579A"/>
          <w:shd w:val="clear" w:color="auto" w:fill="E6E6E6"/>
        </w:rPr>
        <w:fldChar w:fldCharType="begin"/>
      </w:r>
      <w:r w:rsidR="00807A88">
        <w:rPr>
          <w:snapToGrid w:val="0"/>
        </w:rPr>
        <w:instrText xml:space="preserve"> REF restorationservicetest \h </w:instrText>
      </w:r>
      <w:r w:rsidR="00807A88">
        <w:rPr>
          <w:b/>
          <w:snapToGrid w:val="0"/>
          <w:color w:val="2B579A"/>
          <w:shd w:val="clear" w:color="auto" w:fill="E6E6E6"/>
        </w:rPr>
      </w:r>
      <w:r w:rsidR="00807A88">
        <w:rPr>
          <w:b/>
          <w:snapToGrid w:val="0"/>
          <w:color w:val="2B579A"/>
          <w:shd w:val="clear" w:color="auto" w:fill="E6E6E6"/>
        </w:rPr>
        <w:fldChar w:fldCharType="separate"/>
      </w:r>
      <w:r w:rsidR="005C572C">
        <w:rPr>
          <w:b/>
          <w:spacing w:val="5"/>
        </w:rPr>
        <w:t>Restoration Service Test</w:t>
      </w:r>
      <w:r w:rsidR="00807A88">
        <w:rPr>
          <w:b/>
          <w:snapToGrid w:val="0"/>
          <w:color w:val="2B579A"/>
          <w:shd w:val="clear" w:color="auto" w:fill="E6E6E6"/>
        </w:rPr>
        <w:fldChar w:fldCharType="end"/>
      </w:r>
      <w:r w:rsidRPr="00461638">
        <w:rPr>
          <w:snapToGrid w:val="0"/>
        </w:rPr>
        <w:t xml:space="preserve">, and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and </w:t>
      </w:r>
      <w:del w:id="936" w:author="Shaheeni Vekaria" w:date="2024-04-17T13:36: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937" w:author="Shaheeni Vekaria" w:date="2024-04-17T13:36:00Z">
        <w:r w:rsidR="00A33747" w:rsidRPr="00A33747">
          <w:rPr>
            <w:color w:val="2B579A"/>
            <w:shd w:val="clear" w:color="auto" w:fill="E6E6E6"/>
            <w:rPrChange w:id="938" w:author="Shaheeni Vekaria" w:date="2024-04-17T13:36:00Z">
              <w:rPr>
                <w:b/>
                <w:bCs/>
              </w:rPr>
            </w:rPrChange>
          </w:rPr>
          <w:t>the</w:t>
        </w:r>
        <w:r w:rsidR="00A33747">
          <w:rPr>
            <w:b/>
            <w:bCs/>
          </w:rPr>
          <w:t xml:space="preserve"> ISOP</w:t>
        </w:r>
        <w:r w:rsidR="00A33747">
          <w:rPr>
            <w:snapToGrid w:val="0"/>
          </w:rPr>
          <w:t xml:space="preserve"> </w:t>
        </w:r>
      </w:ins>
      <w:r w:rsidRPr="00461638">
        <w:rPr>
          <w:snapToGrid w:val="0"/>
        </w:rPr>
        <w:t xml:space="preserve">will not unreasonably withhold or delay its approval of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B475BA">
        <w:rPr>
          <w:b/>
          <w:bCs/>
          <w:snapToGrid w:val="0"/>
        </w:rPr>
        <w:t>’s</w:t>
      </w:r>
      <w:r w:rsidRPr="00461638">
        <w:rPr>
          <w:snapToGrid w:val="0"/>
        </w:rPr>
        <w:t xml:space="preserve"> proposed date and time submitted.  Should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and </w:t>
      </w:r>
      <w:del w:id="939" w:author="Shaheeni Vekaria" w:date="2024-04-17T13:36: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RPr="00B475BA" w:rsidDel="00A33747">
          <w:rPr>
            <w:b/>
            <w:bCs/>
            <w:snapToGrid w:val="0"/>
          </w:rPr>
          <w:delText xml:space="preserve"> </w:delText>
        </w:r>
      </w:del>
      <w:ins w:id="940" w:author="Shaheeni Vekaria" w:date="2024-04-17T13:36:00Z">
        <w:r w:rsidR="00A33747" w:rsidRPr="00A33747">
          <w:rPr>
            <w:color w:val="2B579A"/>
            <w:shd w:val="clear" w:color="auto" w:fill="E6E6E6"/>
            <w:rPrChange w:id="941" w:author="Shaheeni Vekaria" w:date="2024-04-17T13:36:00Z">
              <w:rPr>
                <w:b/>
                <w:bCs/>
              </w:rPr>
            </w:rPrChange>
          </w:rPr>
          <w:t>the</w:t>
        </w:r>
        <w:r w:rsidR="00A33747">
          <w:rPr>
            <w:b/>
            <w:bCs/>
          </w:rPr>
          <w:t xml:space="preserve"> ISOP </w:t>
        </w:r>
      </w:ins>
      <w:r w:rsidRPr="00461638">
        <w:rPr>
          <w:snapToGrid w:val="0"/>
        </w:rPr>
        <w:t xml:space="preserve">not approve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B475BA">
        <w:rPr>
          <w:b/>
          <w:bCs/>
          <w:snapToGrid w:val="0"/>
        </w:rPr>
        <w:t xml:space="preserve">’s </w:t>
      </w:r>
      <w:r w:rsidRPr="00461638">
        <w:rPr>
          <w:snapToGrid w:val="0"/>
        </w:rPr>
        <w:t xml:space="preserve">proposed date and time (or any revised proposal)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B475BA">
        <w:rPr>
          <w:b/>
          <w:bCs/>
          <w:snapToGrid w:val="0"/>
        </w:rPr>
        <w:t xml:space="preserve"> </w:t>
      </w:r>
      <w:r w:rsidRPr="00461638">
        <w:rPr>
          <w:snapToGrid w:val="0"/>
        </w:rPr>
        <w:t xml:space="preserve">shall revise such proposal having regard to any comments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and </w:t>
      </w:r>
      <w:del w:id="942" w:author="Shaheeni Vekaria" w:date="2024-04-17T13:36: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943" w:author="Shaheeni Vekaria" w:date="2024-04-17T13:36:00Z">
        <w:r w:rsidR="00A33747" w:rsidRPr="00A33747">
          <w:rPr>
            <w:color w:val="2B579A"/>
            <w:shd w:val="clear" w:color="auto" w:fill="E6E6E6"/>
            <w:rPrChange w:id="944" w:author="Shaheeni Vekaria" w:date="2024-04-17T13:36:00Z">
              <w:rPr>
                <w:b/>
                <w:bCs/>
              </w:rPr>
            </w:rPrChange>
          </w:rPr>
          <w:t>the</w:t>
        </w:r>
        <w:r w:rsidR="00A33747">
          <w:rPr>
            <w:b/>
            <w:bCs/>
          </w:rPr>
          <w:t xml:space="preserve"> ISOP</w:t>
        </w:r>
        <w:r w:rsidR="00A33747">
          <w:rPr>
            <w:snapToGrid w:val="0"/>
          </w:rPr>
          <w:t xml:space="preserve"> </w:t>
        </w:r>
      </w:ins>
      <w:r w:rsidRPr="00461638">
        <w:rPr>
          <w:snapToGrid w:val="0"/>
        </w:rPr>
        <w:t>may have made and resubmit it for approval.</w:t>
      </w:r>
    </w:p>
    <w:p w14:paraId="14F1CD73" w14:textId="74AE9979" w:rsidR="00874098" w:rsidRDefault="00874098" w:rsidP="00874098">
      <w:pPr>
        <w:spacing w:after="120"/>
        <w:ind w:left="1560" w:hanging="1560"/>
        <w:rPr>
          <w:snapToGrid w:val="0"/>
        </w:rPr>
      </w:pPr>
      <w:r>
        <w:rPr>
          <w:snapToGrid w:val="0"/>
        </w:rPr>
        <w:t>D</w:t>
      </w:r>
      <w:r w:rsidRPr="00461638">
        <w:rPr>
          <w:snapToGrid w:val="0"/>
        </w:rPr>
        <w:t>OC5.7</w:t>
      </w:r>
      <w:r>
        <w:rPr>
          <w:snapToGrid w:val="0"/>
        </w:rPr>
        <w:t>.4.7</w:t>
      </w:r>
      <w:r w:rsidRPr="00461638">
        <w:rPr>
          <w:snapToGrid w:val="0"/>
        </w:rPr>
        <w:t xml:space="preserve"> </w:t>
      </w:r>
      <w:r w:rsidRPr="00461638">
        <w:rPr>
          <w:snapToGrid w:val="0"/>
        </w:rPr>
        <w:tab/>
        <w:t xml:space="preserve">Once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461638">
        <w:rPr>
          <w:snapToGrid w:val="0"/>
        </w:rPr>
        <w:t xml:space="preserve"> has indicated to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and </w:t>
      </w:r>
      <w:del w:id="945" w:author="Shaheeni Vekaria" w:date="2024-04-17T13:36: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Del="00A33747">
          <w:rPr>
            <w:snapToGrid w:val="0"/>
          </w:rPr>
          <w:delText xml:space="preserve"> </w:delText>
        </w:r>
      </w:del>
      <w:ins w:id="946" w:author="Shaheeni Vekaria" w:date="2024-04-17T13:36:00Z">
        <w:r w:rsidR="00A33747" w:rsidRPr="00A33747">
          <w:rPr>
            <w:color w:val="2B579A"/>
            <w:shd w:val="clear" w:color="auto" w:fill="E6E6E6"/>
            <w:rPrChange w:id="947" w:author="Shaheeni Vekaria" w:date="2024-04-17T13:36:00Z">
              <w:rPr>
                <w:b/>
                <w:bCs/>
              </w:rPr>
            </w:rPrChange>
          </w:rPr>
          <w:t>the</w:t>
        </w:r>
        <w:r w:rsidR="00A33747">
          <w:rPr>
            <w:b/>
            <w:bCs/>
          </w:rPr>
          <w:t xml:space="preserve"> ISOP</w:t>
        </w:r>
        <w:r w:rsidR="00A33747">
          <w:rPr>
            <w:snapToGrid w:val="0"/>
          </w:rPr>
          <w:t xml:space="preserve"> </w:t>
        </w:r>
      </w:ins>
      <w:r w:rsidRPr="00461638">
        <w:rPr>
          <w:snapToGrid w:val="0"/>
        </w:rPr>
        <w:t xml:space="preserve">that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CE7AEA">
        <w:rPr>
          <w:b/>
          <w:bCs/>
          <w:snapToGrid w:val="0"/>
        </w:rPr>
        <w:t xml:space="preserve">’s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461638">
        <w:rPr>
          <w:snapToGrid w:val="0"/>
        </w:rPr>
        <w:t xml:space="preserve"> </w:t>
      </w:r>
      <w:r w:rsidR="0084535B" w:rsidRPr="003F558E">
        <w:rPr>
          <w:snapToGrid w:val="0"/>
        </w:rPr>
        <w:t>or</w:t>
      </w:r>
      <w:r w:rsidR="0084535B">
        <w:rPr>
          <w:b/>
          <w:bCs/>
          <w:snapToGrid w:val="0"/>
        </w:rPr>
        <w:t xml:space="preserve"> </w:t>
      </w:r>
      <w:r w:rsidR="0084535B">
        <w:rPr>
          <w:b/>
          <w:snapToGrid w:val="0"/>
          <w:color w:val="2B579A"/>
          <w:shd w:val="clear" w:color="auto" w:fill="E6E6E6"/>
        </w:rPr>
        <w:fldChar w:fldCharType="begin"/>
      </w:r>
      <w:r w:rsidR="0084535B">
        <w:rPr>
          <w:b/>
          <w:bCs/>
          <w:snapToGrid w:val="0"/>
        </w:rPr>
        <w:instrText xml:space="preserve"> REF Apparatus \h </w:instrText>
      </w:r>
      <w:r w:rsidR="0084535B">
        <w:rPr>
          <w:b/>
          <w:snapToGrid w:val="0"/>
          <w:color w:val="2B579A"/>
          <w:shd w:val="clear" w:color="auto" w:fill="E6E6E6"/>
        </w:rPr>
      </w:r>
      <w:r w:rsidR="0084535B">
        <w:rPr>
          <w:b/>
          <w:snapToGrid w:val="0"/>
          <w:color w:val="2B579A"/>
          <w:shd w:val="clear" w:color="auto" w:fill="E6E6E6"/>
        </w:rPr>
        <w:fldChar w:fldCharType="separate"/>
      </w:r>
      <w:r w:rsidR="005C572C" w:rsidRPr="0076424C">
        <w:rPr>
          <w:b/>
        </w:rPr>
        <w:t>Apparatus</w:t>
      </w:r>
      <w:r w:rsidR="0084535B">
        <w:rPr>
          <w:b/>
          <w:snapToGrid w:val="0"/>
          <w:color w:val="2B579A"/>
          <w:shd w:val="clear" w:color="auto" w:fill="E6E6E6"/>
        </w:rPr>
        <w:fldChar w:fldCharType="end"/>
      </w:r>
      <w:r w:rsidR="0084535B">
        <w:rPr>
          <w:b/>
          <w:bCs/>
          <w:snapToGrid w:val="0"/>
        </w:rPr>
        <w:t xml:space="preserve"> </w:t>
      </w:r>
      <w:r w:rsidRPr="00461638">
        <w:rPr>
          <w:snapToGrid w:val="0"/>
        </w:rPr>
        <w:t xml:space="preserve">has been restored to a suitable state,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Pr="00CE7AEA">
        <w:rPr>
          <w:b/>
          <w:bCs/>
          <w:snapToGrid w:val="0"/>
        </w:rPr>
        <w:t xml:space="preserve"> </w:t>
      </w:r>
      <w:r>
        <w:rPr>
          <w:snapToGrid w:val="0"/>
        </w:rPr>
        <w:t xml:space="preserve">and </w:t>
      </w:r>
      <w:del w:id="948" w:author="Shaheeni Vekaria" w:date="2024-04-17T13:36:00Z">
        <w:r w:rsidR="00C004AE" w:rsidDel="00A33747">
          <w:rPr>
            <w:b/>
            <w:color w:val="2B579A"/>
            <w:shd w:val="clear" w:color="auto" w:fill="E6E6E6"/>
          </w:rPr>
          <w:fldChar w:fldCharType="begin"/>
        </w:r>
        <w:r w:rsidR="00C004AE" w:rsidDel="00A33747">
          <w:delInstrText xml:space="preserve"> REF NGESO \h </w:delInstrText>
        </w:r>
        <w:r w:rsidR="00C004AE" w:rsidDel="00A33747">
          <w:rPr>
            <w:b/>
            <w:color w:val="2B579A"/>
            <w:shd w:val="clear" w:color="auto" w:fill="E6E6E6"/>
          </w:rPr>
        </w:r>
        <w:r w:rsidR="00C004AE" w:rsidDel="00A33747">
          <w:rPr>
            <w:b/>
            <w:color w:val="2B579A"/>
            <w:shd w:val="clear" w:color="auto" w:fill="E6E6E6"/>
          </w:rPr>
          <w:fldChar w:fldCharType="separate"/>
        </w:r>
        <w:r w:rsidR="005C572C" w:rsidDel="00A33747">
          <w:rPr>
            <w:b/>
          </w:rPr>
          <w:delText>NGESO</w:delText>
        </w:r>
        <w:r w:rsidR="00C004AE" w:rsidDel="00A33747">
          <w:rPr>
            <w:b/>
            <w:color w:val="2B579A"/>
            <w:shd w:val="clear" w:color="auto" w:fill="E6E6E6"/>
          </w:rPr>
          <w:fldChar w:fldCharType="end"/>
        </w:r>
        <w:r w:rsidRPr="00461638" w:rsidDel="00A33747">
          <w:rPr>
            <w:snapToGrid w:val="0"/>
          </w:rPr>
          <w:delText xml:space="preserve"> </w:delText>
        </w:r>
      </w:del>
      <w:ins w:id="949" w:author="Shaheeni Vekaria" w:date="2024-04-17T13:36:00Z">
        <w:r w:rsidR="00A33747" w:rsidRPr="00A33747">
          <w:rPr>
            <w:color w:val="2B579A"/>
            <w:shd w:val="clear" w:color="auto" w:fill="E6E6E6"/>
            <w:rPrChange w:id="950" w:author="Shaheeni Vekaria" w:date="2024-04-17T13:36:00Z">
              <w:rPr>
                <w:b/>
                <w:bCs/>
              </w:rPr>
            </w:rPrChange>
          </w:rPr>
          <w:t>the</w:t>
        </w:r>
        <w:r w:rsidR="00A33747">
          <w:rPr>
            <w:b/>
            <w:bCs/>
          </w:rPr>
          <w:t xml:space="preserve"> ISOP</w:t>
        </w:r>
        <w:r w:rsidR="00A33747" w:rsidRPr="00461638">
          <w:rPr>
            <w:snapToGrid w:val="0"/>
          </w:rPr>
          <w:t xml:space="preserve"> </w:t>
        </w:r>
      </w:ins>
      <w:r w:rsidRPr="00461638">
        <w:rPr>
          <w:snapToGrid w:val="0"/>
        </w:rPr>
        <w:t xml:space="preserve">shall either accept this information or require the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CE7AEA">
        <w:rPr>
          <w:b/>
          <w:bCs/>
          <w:snapToGrid w:val="0"/>
        </w:rPr>
        <w:t xml:space="preserve"> </w:t>
      </w:r>
      <w:r w:rsidRPr="00461638">
        <w:rPr>
          <w:snapToGrid w:val="0"/>
        </w:rPr>
        <w:t xml:space="preserve">to demonstrate that the relevant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0051010B" w:rsidRPr="0051010B">
        <w:rPr>
          <w:snapToGrid w:val="0"/>
        </w:rPr>
        <w:t xml:space="preserve"> </w:t>
      </w:r>
      <w:r w:rsidR="0051010B" w:rsidRPr="003F558E">
        <w:rPr>
          <w:snapToGrid w:val="0"/>
        </w:rPr>
        <w:t>or</w:t>
      </w:r>
      <w:r w:rsidR="0051010B">
        <w:rPr>
          <w:b/>
          <w:bCs/>
          <w:snapToGrid w:val="0"/>
        </w:rPr>
        <w:t xml:space="preserve"> </w:t>
      </w:r>
      <w:r w:rsidR="0051010B">
        <w:rPr>
          <w:b/>
          <w:snapToGrid w:val="0"/>
          <w:color w:val="2B579A"/>
          <w:shd w:val="clear" w:color="auto" w:fill="E6E6E6"/>
        </w:rPr>
        <w:fldChar w:fldCharType="begin"/>
      </w:r>
      <w:r w:rsidR="0051010B">
        <w:rPr>
          <w:b/>
          <w:bCs/>
          <w:snapToGrid w:val="0"/>
        </w:rPr>
        <w:instrText xml:space="preserve"> REF Apparatus \h </w:instrText>
      </w:r>
      <w:r w:rsidR="0051010B">
        <w:rPr>
          <w:b/>
          <w:snapToGrid w:val="0"/>
          <w:color w:val="2B579A"/>
          <w:shd w:val="clear" w:color="auto" w:fill="E6E6E6"/>
        </w:rPr>
      </w:r>
      <w:r w:rsidR="0051010B">
        <w:rPr>
          <w:b/>
          <w:snapToGrid w:val="0"/>
          <w:color w:val="2B579A"/>
          <w:shd w:val="clear" w:color="auto" w:fill="E6E6E6"/>
        </w:rPr>
        <w:fldChar w:fldCharType="separate"/>
      </w:r>
      <w:r w:rsidR="005C572C" w:rsidRPr="0076424C">
        <w:rPr>
          <w:b/>
        </w:rPr>
        <w:t>Apparatus</w:t>
      </w:r>
      <w:r w:rsidR="0051010B">
        <w:rPr>
          <w:b/>
          <w:snapToGrid w:val="0"/>
          <w:color w:val="2B579A"/>
          <w:shd w:val="clear" w:color="auto" w:fill="E6E6E6"/>
        </w:rPr>
        <w:fldChar w:fldCharType="end"/>
      </w:r>
      <w:r w:rsidRPr="00461638">
        <w:rPr>
          <w:snapToGrid w:val="0"/>
        </w:rPr>
        <w:t xml:space="preserve"> has its capability restored, by means of a repetition of the </w:t>
      </w:r>
      <w:r w:rsidR="00B614E9">
        <w:rPr>
          <w:b/>
          <w:snapToGrid w:val="0"/>
          <w:color w:val="2B579A"/>
          <w:shd w:val="clear" w:color="auto" w:fill="E6E6E6"/>
        </w:rPr>
        <w:fldChar w:fldCharType="begin"/>
      </w:r>
      <w:r w:rsidR="00B614E9">
        <w:rPr>
          <w:snapToGrid w:val="0"/>
        </w:rPr>
        <w:instrText xml:space="preserve"> REF restorationservicetest \h </w:instrText>
      </w:r>
      <w:r w:rsidR="00B614E9">
        <w:rPr>
          <w:b/>
          <w:snapToGrid w:val="0"/>
          <w:color w:val="2B579A"/>
          <w:shd w:val="clear" w:color="auto" w:fill="E6E6E6"/>
        </w:rPr>
      </w:r>
      <w:r w:rsidR="00B614E9">
        <w:rPr>
          <w:b/>
          <w:snapToGrid w:val="0"/>
          <w:color w:val="2B579A"/>
          <w:shd w:val="clear" w:color="auto" w:fill="E6E6E6"/>
        </w:rPr>
        <w:fldChar w:fldCharType="separate"/>
      </w:r>
      <w:r w:rsidR="005C572C">
        <w:rPr>
          <w:b/>
          <w:spacing w:val="5"/>
        </w:rPr>
        <w:t>Restoration Service Test</w:t>
      </w:r>
      <w:r w:rsidR="00B614E9">
        <w:rPr>
          <w:b/>
          <w:snapToGrid w:val="0"/>
          <w:color w:val="2B579A"/>
          <w:shd w:val="clear" w:color="auto" w:fill="E6E6E6"/>
        </w:rPr>
        <w:fldChar w:fldCharType="end"/>
      </w:r>
      <w:r w:rsidRPr="00461638">
        <w:rPr>
          <w:snapToGrid w:val="0"/>
        </w:rPr>
        <w:t xml:space="preserve"> referred to in </w:t>
      </w:r>
      <w:r>
        <w:rPr>
          <w:snapToGrid w:val="0"/>
        </w:rPr>
        <w:t>D</w:t>
      </w:r>
      <w:r w:rsidRPr="00461638">
        <w:rPr>
          <w:snapToGrid w:val="0"/>
        </w:rPr>
        <w:t>OC5.7.</w:t>
      </w:r>
      <w:r>
        <w:rPr>
          <w:snapToGrid w:val="0"/>
        </w:rPr>
        <w:t>2.4</w:t>
      </w:r>
      <w:r w:rsidRPr="00461638">
        <w:rPr>
          <w:snapToGrid w:val="0"/>
        </w:rPr>
        <w:t xml:space="preserve"> following the same procedure as for the initial </w:t>
      </w:r>
      <w:r w:rsidR="00B614E9">
        <w:rPr>
          <w:b/>
          <w:snapToGrid w:val="0"/>
          <w:color w:val="2B579A"/>
          <w:shd w:val="clear" w:color="auto" w:fill="E6E6E6"/>
        </w:rPr>
        <w:fldChar w:fldCharType="begin"/>
      </w:r>
      <w:r w:rsidR="00B614E9">
        <w:rPr>
          <w:snapToGrid w:val="0"/>
        </w:rPr>
        <w:instrText xml:space="preserve"> REF restorationservicetest \h </w:instrText>
      </w:r>
      <w:r w:rsidR="00B614E9">
        <w:rPr>
          <w:b/>
          <w:snapToGrid w:val="0"/>
          <w:color w:val="2B579A"/>
          <w:shd w:val="clear" w:color="auto" w:fill="E6E6E6"/>
        </w:rPr>
      </w:r>
      <w:r w:rsidR="00B614E9">
        <w:rPr>
          <w:b/>
          <w:snapToGrid w:val="0"/>
          <w:color w:val="2B579A"/>
          <w:shd w:val="clear" w:color="auto" w:fill="E6E6E6"/>
        </w:rPr>
        <w:fldChar w:fldCharType="separate"/>
      </w:r>
      <w:r w:rsidR="005C572C">
        <w:rPr>
          <w:b/>
          <w:spacing w:val="5"/>
        </w:rPr>
        <w:t>Restoration Service Test</w:t>
      </w:r>
      <w:r w:rsidR="00B614E9">
        <w:rPr>
          <w:b/>
          <w:snapToGrid w:val="0"/>
          <w:color w:val="2B579A"/>
          <w:shd w:val="clear" w:color="auto" w:fill="E6E6E6"/>
        </w:rPr>
        <w:fldChar w:fldCharType="end"/>
      </w:r>
      <w:r w:rsidRPr="00461638">
        <w:rPr>
          <w:snapToGrid w:val="0"/>
        </w:rPr>
        <w:t xml:space="preserve">. The provisions of this </w:t>
      </w:r>
      <w:r>
        <w:rPr>
          <w:snapToGrid w:val="0"/>
        </w:rPr>
        <w:t>D</w:t>
      </w:r>
      <w:r w:rsidRPr="00461638">
        <w:rPr>
          <w:snapToGrid w:val="0"/>
        </w:rPr>
        <w:t>OC5.7</w:t>
      </w:r>
      <w:r>
        <w:rPr>
          <w:snapToGrid w:val="0"/>
        </w:rPr>
        <w:t xml:space="preserve"> </w:t>
      </w:r>
      <w:r w:rsidRPr="00461638">
        <w:rPr>
          <w:snapToGrid w:val="0"/>
        </w:rPr>
        <w:t>will apply to such test.</w:t>
      </w:r>
    </w:p>
    <w:p w14:paraId="1B6377C4" w14:textId="77777777" w:rsidR="00874098" w:rsidRPr="00D402DA" w:rsidRDefault="00874098" w:rsidP="00874098">
      <w:pPr>
        <w:spacing w:after="120"/>
        <w:ind w:left="1560" w:hanging="1560"/>
        <w:rPr>
          <w:b/>
          <w:bCs/>
          <w:snapToGrid w:val="0"/>
        </w:rPr>
      </w:pPr>
      <w:r w:rsidRPr="00D402DA">
        <w:rPr>
          <w:b/>
          <w:bCs/>
          <w:snapToGrid w:val="0"/>
        </w:rPr>
        <w:t>DOC5.7.5</w:t>
      </w:r>
      <w:r w:rsidRPr="00D402DA">
        <w:rPr>
          <w:b/>
          <w:bCs/>
          <w:snapToGrid w:val="0"/>
        </w:rPr>
        <w:tab/>
        <w:t>Awareness and training</w:t>
      </w:r>
    </w:p>
    <w:p w14:paraId="51F65C84" w14:textId="70907460" w:rsidR="00874098" w:rsidRDefault="00874098" w:rsidP="00874098">
      <w:pPr>
        <w:spacing w:after="120"/>
        <w:ind w:left="1560" w:hanging="1560"/>
        <w:rPr>
          <w:snapToGrid w:val="0"/>
        </w:rPr>
      </w:pPr>
      <w:r>
        <w:rPr>
          <w:snapToGrid w:val="0"/>
        </w:rPr>
        <w:t>DOC5.7.5.1</w:t>
      </w:r>
      <w:r>
        <w:rPr>
          <w:snapToGrid w:val="0"/>
        </w:rPr>
        <w:tab/>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will participate with </w:t>
      </w:r>
      <w:del w:id="951" w:author="Shaheeni Vekaria" w:date="2024-04-17T15:13:00Z">
        <w:r w:rsidR="00C004AE" w:rsidDel="00F271FC">
          <w:rPr>
            <w:b/>
            <w:color w:val="2B579A"/>
            <w:shd w:val="clear" w:color="auto" w:fill="E6E6E6"/>
          </w:rPr>
          <w:fldChar w:fldCharType="begin"/>
        </w:r>
        <w:r w:rsidR="00C004AE" w:rsidDel="00F271FC">
          <w:delInstrText xml:space="preserve"> REF NGESO \h </w:delInstrText>
        </w:r>
        <w:r w:rsidR="00C004AE" w:rsidDel="00F271FC">
          <w:rPr>
            <w:b/>
            <w:color w:val="2B579A"/>
            <w:shd w:val="clear" w:color="auto" w:fill="E6E6E6"/>
          </w:rPr>
        </w:r>
        <w:r w:rsidR="00C004AE" w:rsidDel="00F271FC">
          <w:rPr>
            <w:b/>
            <w:color w:val="2B579A"/>
            <w:shd w:val="clear" w:color="auto" w:fill="E6E6E6"/>
          </w:rPr>
          <w:fldChar w:fldCharType="separate"/>
        </w:r>
        <w:r w:rsidR="005C572C" w:rsidDel="00F271FC">
          <w:rPr>
            <w:b/>
          </w:rPr>
          <w:delText>NGESO</w:delText>
        </w:r>
        <w:r w:rsidR="00C004AE" w:rsidDel="00F271FC">
          <w:rPr>
            <w:b/>
            <w:color w:val="2B579A"/>
            <w:shd w:val="clear" w:color="auto" w:fill="E6E6E6"/>
          </w:rPr>
          <w:fldChar w:fldCharType="end"/>
        </w:r>
        <w:r w:rsidDel="00F271FC">
          <w:rPr>
            <w:snapToGrid w:val="0"/>
          </w:rPr>
          <w:delText xml:space="preserve"> </w:delText>
        </w:r>
      </w:del>
      <w:ins w:id="952" w:author="Shaheeni Vekaria" w:date="2024-04-17T15:13:00Z">
        <w:r w:rsidR="00F271FC" w:rsidRPr="00F271FC">
          <w:rPr>
            <w:color w:val="2B579A"/>
            <w:shd w:val="clear" w:color="auto" w:fill="E6E6E6"/>
            <w:rPrChange w:id="953" w:author="Shaheeni Vekaria" w:date="2024-04-17T15:13:00Z">
              <w:rPr>
                <w:b/>
                <w:bCs/>
              </w:rPr>
            </w:rPrChange>
          </w:rPr>
          <w:t>the</w:t>
        </w:r>
        <w:r w:rsidR="00F271FC">
          <w:rPr>
            <w:b/>
            <w:bCs/>
          </w:rPr>
          <w:t xml:space="preserve"> ISOP</w:t>
        </w:r>
        <w:r w:rsidR="00F271FC">
          <w:rPr>
            <w:snapToGrid w:val="0"/>
          </w:rPr>
          <w:t xml:space="preserve"> </w:t>
        </w:r>
      </w:ins>
      <w:r>
        <w:rPr>
          <w:snapToGrid w:val="0"/>
        </w:rPr>
        <w:t xml:space="preserve">in regular exercising of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782E38">
        <w:rPr>
          <w:b/>
          <w:bCs/>
          <w:snapToGrid w:val="0"/>
        </w:rPr>
        <w:t>s</w:t>
      </w:r>
      <w:r>
        <w:rPr>
          <w:snapToGrid w:val="0"/>
        </w:rPr>
        <w:t xml:space="preserv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782E38">
        <w:rPr>
          <w:b/>
          <w:bCs/>
          <w:snapToGrid w:val="0"/>
        </w:rPr>
        <w:t>s</w:t>
      </w:r>
      <w:r>
        <w:rPr>
          <w:snapToGrid w:val="0"/>
        </w:rPr>
        <w:t xml:space="preserve"> shall participate in the tests of those plans in relation to their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rsidRPr="00782E38">
        <w:rPr>
          <w:b/>
          <w:bCs/>
          <w:snapToGrid w:val="0"/>
        </w:rPr>
        <w:t>s</w:t>
      </w:r>
      <w:r>
        <w:rPr>
          <w:snapToGrid w:val="0"/>
        </w:rPr>
        <w:t>.</w:t>
      </w:r>
    </w:p>
    <w:p w14:paraId="73480446" w14:textId="3A1F71F1" w:rsidR="00874098" w:rsidRDefault="00874098" w:rsidP="004F0127">
      <w:pPr>
        <w:keepNext/>
        <w:spacing w:after="120"/>
        <w:ind w:left="1559" w:hanging="1559"/>
        <w:rPr>
          <w:snapToGrid w:val="0"/>
        </w:rPr>
      </w:pPr>
      <w:r>
        <w:rPr>
          <w:snapToGrid w:val="0"/>
        </w:rPr>
        <w:lastRenderedPageBreak/>
        <w:t>DOC5.7.5.2</w:t>
      </w:r>
      <w:r>
        <w:rPr>
          <w:snapToGrid w:val="0"/>
        </w:rPr>
        <w:tab/>
        <w:t xml:space="preserve">Notwithstanding other testing requirements,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782E38">
        <w:rPr>
          <w:b/>
          <w:bCs/>
          <w:snapToGrid w:val="0"/>
        </w:rPr>
        <w:t>s</w:t>
      </w:r>
      <w:r>
        <w:rPr>
          <w:snapToGrid w:val="0"/>
        </w:rPr>
        <w:t xml:space="preserve"> will undertake shared desktop training and exercises with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and </w:t>
      </w:r>
      <w:del w:id="954" w:author="Shaheeni Vekaria" w:date="2024-04-17T15:13:00Z">
        <w:r w:rsidR="00C004AE" w:rsidDel="00F271FC">
          <w:rPr>
            <w:b/>
            <w:color w:val="2B579A"/>
            <w:shd w:val="clear" w:color="auto" w:fill="E6E6E6"/>
          </w:rPr>
          <w:fldChar w:fldCharType="begin"/>
        </w:r>
        <w:r w:rsidR="00C004AE" w:rsidDel="00F271FC">
          <w:delInstrText xml:space="preserve"> REF NGESO \h </w:delInstrText>
        </w:r>
        <w:r w:rsidR="00C004AE" w:rsidDel="00F271FC">
          <w:rPr>
            <w:b/>
            <w:color w:val="2B579A"/>
            <w:shd w:val="clear" w:color="auto" w:fill="E6E6E6"/>
          </w:rPr>
        </w:r>
        <w:r w:rsidR="00C004AE" w:rsidDel="00F271FC">
          <w:rPr>
            <w:b/>
            <w:color w:val="2B579A"/>
            <w:shd w:val="clear" w:color="auto" w:fill="E6E6E6"/>
          </w:rPr>
          <w:fldChar w:fldCharType="separate"/>
        </w:r>
        <w:r w:rsidR="005C572C" w:rsidDel="00F271FC">
          <w:rPr>
            <w:b/>
          </w:rPr>
          <w:delText>NGESO</w:delText>
        </w:r>
        <w:r w:rsidR="00C004AE" w:rsidDel="00F271FC">
          <w:rPr>
            <w:b/>
            <w:color w:val="2B579A"/>
            <w:shd w:val="clear" w:color="auto" w:fill="E6E6E6"/>
          </w:rPr>
          <w:fldChar w:fldCharType="end"/>
        </w:r>
        <w:r w:rsidDel="00F271FC">
          <w:rPr>
            <w:snapToGrid w:val="0"/>
          </w:rPr>
          <w:delText xml:space="preserve"> </w:delText>
        </w:r>
      </w:del>
      <w:ins w:id="955" w:author="Shaheeni Vekaria" w:date="2024-04-17T15:13:00Z">
        <w:r w:rsidR="00F271FC" w:rsidRPr="00F271FC">
          <w:rPr>
            <w:color w:val="2B579A"/>
            <w:shd w:val="clear" w:color="auto" w:fill="E6E6E6"/>
            <w:rPrChange w:id="956" w:author="Shaheeni Vekaria" w:date="2024-04-17T15:13:00Z">
              <w:rPr>
                <w:b/>
                <w:bCs/>
              </w:rPr>
            </w:rPrChange>
          </w:rPr>
          <w:t>the</w:t>
        </w:r>
        <w:r w:rsidR="00F271FC">
          <w:rPr>
            <w:b/>
            <w:bCs/>
          </w:rPr>
          <w:t xml:space="preserve"> ISOP</w:t>
        </w:r>
        <w:r w:rsidR="00F271FC">
          <w:rPr>
            <w:snapToGrid w:val="0"/>
          </w:rPr>
          <w:t xml:space="preserve"> </w:t>
        </w:r>
      </w:ins>
      <w:r>
        <w:rPr>
          <w:snapToGrid w:val="0"/>
        </w:rPr>
        <w:t>at least once every three years on a per contract basis to confirm:</w:t>
      </w:r>
    </w:p>
    <w:p w14:paraId="2CD8E6D8" w14:textId="5AC45349" w:rsidR="00874098" w:rsidRPr="0074370B" w:rsidRDefault="00874098" w:rsidP="00A408B6">
      <w:pPr>
        <w:pStyle w:val="ListParagraph"/>
        <w:numPr>
          <w:ilvl w:val="0"/>
          <w:numId w:val="83"/>
        </w:numPr>
        <w:spacing w:after="120"/>
        <w:ind w:left="2279" w:hanging="357"/>
        <w:contextualSpacing w:val="0"/>
        <w:rPr>
          <w:snapToGrid w:val="0"/>
        </w:rPr>
      </w:pPr>
      <w:r w:rsidRPr="0074370B">
        <w:rPr>
          <w:snapToGrid w:val="0"/>
        </w:rPr>
        <w:t xml:space="preserve">That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8835A9">
        <w:rPr>
          <w:b/>
          <w:bCs/>
          <w:snapToGrid w:val="0"/>
        </w:rPr>
        <w:t>s</w:t>
      </w:r>
      <w:r w:rsidRPr="0074370B">
        <w:rPr>
          <w:snapToGrid w:val="0"/>
        </w:rPr>
        <w:t xml:space="preserve"> </w:t>
      </w:r>
      <w:proofErr w:type="gramStart"/>
      <w:r w:rsidRPr="0074370B">
        <w:rPr>
          <w:snapToGrid w:val="0"/>
        </w:rPr>
        <w:t>are</w:t>
      </w:r>
      <w:proofErr w:type="gramEnd"/>
      <w:r w:rsidRPr="0074370B">
        <w:rPr>
          <w:snapToGrid w:val="0"/>
        </w:rPr>
        <w:t xml:space="preserve"> robust and sufficiently able to satisfy the requirements for </w:t>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r w:rsidRPr="0074370B">
        <w:rPr>
          <w:snapToGrid w:val="0"/>
        </w:rPr>
        <w:t>.</w:t>
      </w:r>
    </w:p>
    <w:p w14:paraId="181CB839" w14:textId="47A815B2" w:rsidR="00874098" w:rsidRPr="0074370B" w:rsidRDefault="00874098" w:rsidP="00A408B6">
      <w:pPr>
        <w:pStyle w:val="ListParagraph"/>
        <w:numPr>
          <w:ilvl w:val="0"/>
          <w:numId w:val="83"/>
        </w:numPr>
        <w:spacing w:after="120"/>
        <w:ind w:left="2279" w:hanging="357"/>
        <w:contextualSpacing w:val="0"/>
        <w:rPr>
          <w:snapToGrid w:val="0"/>
        </w:rPr>
      </w:pPr>
      <w:r w:rsidRPr="0074370B">
        <w:rPr>
          <w:snapToGrid w:val="0"/>
        </w:rPr>
        <w:t xml:space="preserve">There is a high level of confidence that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8835A9">
        <w:rPr>
          <w:b/>
          <w:bCs/>
          <w:snapToGrid w:val="0"/>
        </w:rPr>
        <w:t>s</w:t>
      </w:r>
      <w:r w:rsidRPr="0074370B">
        <w:rPr>
          <w:snapToGrid w:val="0"/>
        </w:rPr>
        <w:t xml:space="preserve"> will be able to deliver the service they have contracted to provide.</w:t>
      </w:r>
    </w:p>
    <w:p w14:paraId="20D42EB0" w14:textId="727913D6" w:rsidR="00874098" w:rsidRPr="0074370B" w:rsidRDefault="00874098" w:rsidP="00A408B6">
      <w:pPr>
        <w:pStyle w:val="ListParagraph"/>
        <w:numPr>
          <w:ilvl w:val="0"/>
          <w:numId w:val="83"/>
        </w:numPr>
        <w:spacing w:after="120"/>
        <w:ind w:left="2279" w:hanging="357"/>
        <w:contextualSpacing w:val="0"/>
        <w:rPr>
          <w:snapToGrid w:val="0"/>
        </w:rPr>
      </w:pPr>
      <w:r w:rsidRPr="0074370B">
        <w:rPr>
          <w:snapToGrid w:val="0"/>
        </w:rPr>
        <w:t xml:space="preserve">There is a high level of confidence that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8835A9">
        <w:rPr>
          <w:b/>
          <w:bCs/>
          <w:snapToGrid w:val="0"/>
        </w:rPr>
        <w:t>s’</w:t>
      </w:r>
      <w:r w:rsidRPr="0074370B">
        <w:rPr>
          <w:snapToGrid w:val="0"/>
        </w:rPr>
        <w:t xml:space="preserve">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sidRPr="0074370B">
        <w:rPr>
          <w:snapToGrid w:val="0"/>
        </w:rPr>
        <w:t xml:space="preserve"> will be able to satisfy the requirements of DP</w:t>
      </w:r>
      <w:r w:rsidR="0051010B">
        <w:rPr>
          <w:snapToGrid w:val="0"/>
        </w:rPr>
        <w:t>C</w:t>
      </w:r>
      <w:r w:rsidRPr="0074370B">
        <w:rPr>
          <w:snapToGrid w:val="0"/>
        </w:rPr>
        <w:t>6.7.2.</w:t>
      </w:r>
    </w:p>
    <w:p w14:paraId="070FD076" w14:textId="32F9AA83" w:rsidR="00874098" w:rsidRPr="0074370B" w:rsidRDefault="00874098" w:rsidP="00A408B6">
      <w:pPr>
        <w:pStyle w:val="ListParagraph"/>
        <w:numPr>
          <w:ilvl w:val="0"/>
          <w:numId w:val="83"/>
        </w:numPr>
        <w:spacing w:after="120"/>
        <w:ind w:left="2279" w:hanging="357"/>
        <w:contextualSpacing w:val="0"/>
        <w:rPr>
          <w:snapToGrid w:val="0"/>
        </w:rPr>
      </w:pPr>
      <w:r w:rsidRPr="0074370B">
        <w:rPr>
          <w:snapToGrid w:val="0"/>
        </w:rPr>
        <w:t xml:space="preserve">There is a high level of assurance that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8835A9">
        <w:rPr>
          <w:b/>
          <w:bCs/>
          <w:snapToGrid w:val="0"/>
        </w:rPr>
        <w:t>s</w:t>
      </w:r>
      <w:r>
        <w:rPr>
          <w:snapToGrid w:val="0"/>
        </w:rPr>
        <w:t xml:space="preserve"> </w:t>
      </w:r>
      <w:r w:rsidRPr="0074370B">
        <w:rPr>
          <w:snapToGrid w:val="0"/>
        </w:rPr>
        <w:t xml:space="preserve">will be capable of contributing to the restoration of those sections of the </w:t>
      </w:r>
      <w:r w:rsidRPr="008835A9">
        <w:rPr>
          <w:b/>
          <w:bCs/>
          <w:snapToGrid w:val="0"/>
        </w:rPr>
        <w:t>System</w:t>
      </w:r>
      <w:r w:rsidRPr="0074370B">
        <w:rPr>
          <w:snapToGrid w:val="0"/>
        </w:rPr>
        <w:t xml:space="preserve"> </w:t>
      </w:r>
      <w:r>
        <w:rPr>
          <w:snapToGrid w:val="0"/>
        </w:rPr>
        <w:t xml:space="preserve">that </w:t>
      </w:r>
      <w:r w:rsidRPr="0074370B">
        <w:rPr>
          <w:snapToGrid w:val="0"/>
        </w:rPr>
        <w:t>they have been designed to re-establish.</w:t>
      </w:r>
    </w:p>
    <w:p w14:paraId="04BCED07" w14:textId="643F6B46" w:rsidR="00874098" w:rsidRPr="0074370B" w:rsidRDefault="00874098" w:rsidP="00A408B6">
      <w:pPr>
        <w:pStyle w:val="ListParagraph"/>
        <w:numPr>
          <w:ilvl w:val="0"/>
          <w:numId w:val="83"/>
        </w:numPr>
        <w:spacing w:after="120"/>
        <w:ind w:left="2279" w:hanging="357"/>
        <w:contextualSpacing w:val="0"/>
        <w:rPr>
          <w:snapToGrid w:val="0"/>
        </w:rPr>
      </w:pPr>
      <w:r w:rsidRPr="0074370B">
        <w:rPr>
          <w:snapToGrid w:val="0"/>
        </w:rPr>
        <w:t xml:space="preserve">That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8835A9">
        <w:rPr>
          <w:b/>
          <w:bCs/>
          <w:snapToGrid w:val="0"/>
        </w:rPr>
        <w:t>s</w:t>
      </w:r>
      <w:r w:rsidRPr="0074370B">
        <w:rPr>
          <w:snapToGrid w:val="0"/>
        </w:rPr>
        <w:t xml:space="preserve"> </w:t>
      </w:r>
      <w:proofErr w:type="gramStart"/>
      <w:r w:rsidRPr="0074370B">
        <w:rPr>
          <w:snapToGrid w:val="0"/>
        </w:rPr>
        <w:t>have</w:t>
      </w:r>
      <w:proofErr w:type="gramEnd"/>
      <w:r w:rsidRPr="0074370B">
        <w:rPr>
          <w:snapToGrid w:val="0"/>
        </w:rPr>
        <w:t xml:space="preserve"> contingency arrangements in place in order for them</w:t>
      </w:r>
      <w:r>
        <w:rPr>
          <w:snapToGrid w:val="0"/>
        </w:rPr>
        <w:t xml:space="preserve"> to</w:t>
      </w:r>
      <w:r w:rsidRPr="0074370B">
        <w:rPr>
          <w:snapToGrid w:val="0"/>
        </w:rPr>
        <w:t xml:space="preserve"> receive and act upon instructions issued by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Pr="0074370B">
        <w:rPr>
          <w:snapToGrid w:val="0"/>
        </w:rPr>
        <w:t xml:space="preserve"> for a period of </w:t>
      </w:r>
      <w:proofErr w:type="spellStart"/>
      <w:r w:rsidRPr="0074370B">
        <w:rPr>
          <w:snapToGrid w:val="0"/>
        </w:rPr>
        <w:t>upto</w:t>
      </w:r>
      <w:proofErr w:type="spellEnd"/>
      <w:r w:rsidRPr="0074370B">
        <w:rPr>
          <w:snapToGrid w:val="0"/>
        </w:rPr>
        <w:t xml:space="preserve"> 72 hours following the loss of site supplies.</w:t>
      </w:r>
    </w:p>
    <w:p w14:paraId="5EDDD4D2" w14:textId="0787059A" w:rsidR="00874098" w:rsidRPr="0074370B" w:rsidRDefault="00874098" w:rsidP="00A408B6">
      <w:pPr>
        <w:pStyle w:val="ListParagraph"/>
        <w:numPr>
          <w:ilvl w:val="0"/>
          <w:numId w:val="83"/>
        </w:numPr>
        <w:spacing w:after="120"/>
        <w:rPr>
          <w:snapToGrid w:val="0"/>
        </w:rPr>
      </w:pPr>
      <w:r w:rsidRPr="0074370B">
        <w:rPr>
          <w:snapToGrid w:val="0"/>
        </w:rPr>
        <w:t>Ensure all communications systems used satisfy the minimum requirements of DPC6.</w:t>
      </w:r>
      <w:r w:rsidR="00BA55C5">
        <w:rPr>
          <w:snapToGrid w:val="0"/>
        </w:rPr>
        <w:t>7 and DPC6.8.</w:t>
      </w:r>
    </w:p>
    <w:p w14:paraId="7F3A6DBA" w14:textId="10F86888" w:rsidR="00874098" w:rsidRDefault="00874098" w:rsidP="00874098">
      <w:pPr>
        <w:spacing w:after="120"/>
        <w:ind w:left="1560" w:hanging="1560"/>
        <w:rPr>
          <w:snapToGrid w:val="0"/>
        </w:rPr>
      </w:pPr>
      <w:r>
        <w:rPr>
          <w:snapToGrid w:val="0"/>
        </w:rPr>
        <w:t>DOC5.7.5.3</w:t>
      </w:r>
      <w:r>
        <w:rPr>
          <w:snapToGrid w:val="0"/>
        </w:rPr>
        <w:tab/>
      </w:r>
      <w:r w:rsidRPr="00D659E8">
        <w:rPr>
          <w:snapToGrid w:val="0"/>
        </w:rPr>
        <w:t xml:space="preserve">As part of these </w:t>
      </w:r>
      <w:proofErr w:type="spellStart"/>
      <w:r w:rsidRPr="00D659E8">
        <w:rPr>
          <w:snapToGrid w:val="0"/>
        </w:rPr>
        <w:t>exerises</w:t>
      </w:r>
      <w:proofErr w:type="spellEnd"/>
      <w:r w:rsidRPr="00D659E8">
        <w:rPr>
          <w:snapToGrid w:val="0"/>
        </w:rPr>
        <w:t xml:space="preserv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8835A9">
        <w:rPr>
          <w:b/>
          <w:bCs/>
          <w:snapToGrid w:val="0"/>
        </w:rPr>
        <w:t>s</w:t>
      </w:r>
      <w:r w:rsidRPr="00D659E8">
        <w:rPr>
          <w:snapToGrid w:val="0"/>
        </w:rPr>
        <w:t xml:space="preserve"> </w:t>
      </w:r>
      <w:r>
        <w:rPr>
          <w:snapToGrid w:val="0"/>
        </w:rPr>
        <w:t xml:space="preserve">are </w:t>
      </w:r>
      <w:r w:rsidRPr="00D659E8">
        <w:rPr>
          <w:snapToGrid w:val="0"/>
        </w:rPr>
        <w:t xml:space="preserve">required to inform </w:t>
      </w:r>
      <w:r>
        <w:rPr>
          <w:snapToGrid w:val="0"/>
        </w:rPr>
        <w:t xml:space="preserve">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Pr>
          <w:snapToGrid w:val="0"/>
        </w:rPr>
        <w:t xml:space="preserve"> </w:t>
      </w:r>
      <w:r w:rsidRPr="00D659E8">
        <w:rPr>
          <w:snapToGrid w:val="0"/>
        </w:rPr>
        <w:t xml:space="preserve">of any assumptions they make and any reasons why they would be unable to </w:t>
      </w:r>
      <w:proofErr w:type="spellStart"/>
      <w:r w:rsidRPr="00D659E8">
        <w:rPr>
          <w:snapToGrid w:val="0"/>
        </w:rPr>
        <w:t>fufil</w:t>
      </w:r>
      <w:proofErr w:type="spellEnd"/>
      <w:r w:rsidRPr="00D659E8">
        <w:rPr>
          <w:snapToGrid w:val="0"/>
        </w:rPr>
        <w:t xml:space="preserve"> their obligations.</w:t>
      </w:r>
    </w:p>
    <w:p w14:paraId="6E861610" w14:textId="77777777" w:rsidR="00314B36" w:rsidRPr="0076424C" w:rsidRDefault="00314B36" w:rsidP="00B91D6D">
      <w:pPr>
        <w:ind w:left="0" w:firstLine="0"/>
        <w:rPr>
          <w:b/>
        </w:rPr>
      </w:pPr>
      <w:r w:rsidRPr="0076424C">
        <w:rPr>
          <w:szCs w:val="24"/>
          <w:lang w:val="en-US"/>
        </w:rPr>
        <w:br w:type="page"/>
      </w:r>
      <w:r w:rsidRPr="0076424C">
        <w:rPr>
          <w:b/>
        </w:rPr>
        <w:lastRenderedPageBreak/>
        <w:t>DISTRIBUTION</w:t>
      </w:r>
      <w:r w:rsidRPr="0076424C">
        <w:t xml:space="preserve"> </w:t>
      </w:r>
      <w:r w:rsidRPr="0076424C">
        <w:rPr>
          <w:b/>
        </w:rPr>
        <w:t>OPERATING CODE 6</w:t>
      </w:r>
    </w:p>
    <w:p w14:paraId="6E861611" w14:textId="51D98C96" w:rsidR="00314B36" w:rsidRPr="0076424C" w:rsidRDefault="00314B36">
      <w:pPr>
        <w:pStyle w:val="Heading1"/>
      </w:pPr>
      <w:bookmarkStart w:id="957" w:name="_Toc138331136"/>
      <w:r w:rsidRPr="0076424C">
        <w:t>DOC6</w:t>
      </w:r>
      <w:r w:rsidRPr="0076424C">
        <w:tab/>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t>Demand</w:t>
      </w:r>
      <w:r w:rsidR="008572B5">
        <w:rPr>
          <w:color w:val="2B579A"/>
          <w:shd w:val="clear" w:color="auto" w:fill="E6E6E6"/>
        </w:rPr>
        <w:fldChar w:fldCharType="end"/>
      </w:r>
      <w:r w:rsidRPr="0076424C">
        <w:t xml:space="preserve"> CONTROL</w:t>
      </w:r>
      <w:bookmarkEnd w:id="957"/>
    </w:p>
    <w:p w14:paraId="6E861612" w14:textId="77777777" w:rsidR="00314B36" w:rsidRPr="0076424C" w:rsidRDefault="00314B36">
      <w:smartTag w:uri="urn:schemas-microsoft-com:office:smarttags" w:element="stockticker">
        <w:r w:rsidRPr="0076424C">
          <w:t>DOC</w:t>
        </w:r>
      </w:smartTag>
      <w:r w:rsidRPr="0076424C">
        <w:t>6.1</w:t>
      </w:r>
      <w:r w:rsidRPr="0076424C">
        <w:tab/>
      </w:r>
      <w:r w:rsidRPr="0076424C">
        <w:rPr>
          <w:b/>
        </w:rPr>
        <w:t>Introduction</w:t>
      </w:r>
    </w:p>
    <w:p w14:paraId="65458C6E" w14:textId="77777777" w:rsidR="00B15EBB" w:rsidRPr="0076424C" w:rsidRDefault="00B15EBB" w:rsidP="00B15EBB">
      <w:smartTag w:uri="urn:schemas-microsoft-com:office:smarttags" w:element="stockticker">
        <w:r w:rsidRPr="0076424C">
          <w:t>DOC</w:t>
        </w:r>
      </w:smartTag>
      <w:r w:rsidRPr="0076424C">
        <w:t>6.1</w:t>
      </w:r>
      <w:r w:rsidRPr="0076424C">
        <w:tab/>
      </w:r>
      <w:r w:rsidRPr="0076424C">
        <w:rPr>
          <w:b/>
        </w:rPr>
        <w:t>Introduction</w:t>
      </w:r>
    </w:p>
    <w:p w14:paraId="38294642" w14:textId="22DBD7DF" w:rsidR="00B15EBB" w:rsidRPr="0076424C" w:rsidRDefault="00B15EBB" w:rsidP="00B15EBB">
      <w:pPr>
        <w:rPr>
          <w:b/>
        </w:rPr>
      </w:pPr>
      <w:smartTag w:uri="urn:schemas-microsoft-com:office:smarttags" w:element="stockticker">
        <w:r w:rsidRPr="0076424C">
          <w:t>DOC</w:t>
        </w:r>
      </w:smartTag>
      <w:r w:rsidRPr="0076424C">
        <w:t>6.1.1</w:t>
      </w:r>
      <w:r w:rsidRPr="0076424C">
        <w:tab/>
        <w:t xml:space="preserve">This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 xml:space="preserve">6 is concerned with the provisions to be made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and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s</w:t>
      </w:r>
      <w:r w:rsidRPr="0076424C">
        <w:t xml:space="preserve"> with </w:t>
      </w:r>
      <w:r w:rsidRPr="0076424C">
        <w:rPr>
          <w:b/>
        </w:rPr>
        <w:t>Systems</w:t>
      </w:r>
      <w:r w:rsidRPr="0076424C">
        <w:t xml:space="preserv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rPr>
          <w:b/>
        </w:rPr>
        <w:t xml:space="preserve"> </w:t>
      </w:r>
      <w:r w:rsidRPr="0076424C">
        <w:t xml:space="preserve">in certain circumstances, to permit reductions in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in the event of insufficient</w:t>
      </w:r>
      <w:r>
        <w:t xml:space="preserve"> output from</w:t>
      </w:r>
      <w:r w:rsidRPr="0076424C">
        <w:t xml:space="preserve"> </w:t>
      </w:r>
      <w:r>
        <w:rPr>
          <w:color w:val="2B579A"/>
          <w:shd w:val="clear" w:color="auto" w:fill="E6E6E6"/>
        </w:rPr>
        <w:fldChar w:fldCharType="begin"/>
      </w:r>
      <w:r>
        <w:instrText xml:space="preserve"> REF pgm \h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t>s</w:t>
      </w:r>
      <w:r w:rsidRPr="0076424C">
        <w:rPr>
          <w:b/>
        </w:rPr>
        <w:t xml:space="preserve">, </w:t>
      </w:r>
      <w:r w:rsidRPr="0076424C">
        <w:t xml:space="preserve">and transfers from </w:t>
      </w:r>
      <w:r>
        <w:rPr>
          <w:color w:val="2B579A"/>
          <w:shd w:val="clear" w:color="auto" w:fill="E6E6E6"/>
        </w:rPr>
        <w:fldChar w:fldCharType="begin"/>
      </w:r>
      <w:r>
        <w:instrText xml:space="preserve"> REF ExternalInterconnection \h  \* MERGEFORMAT </w:instrText>
      </w:r>
      <w:r>
        <w:rPr>
          <w:color w:val="2B579A"/>
          <w:shd w:val="clear" w:color="auto" w:fill="E6E6E6"/>
        </w:rPr>
      </w:r>
      <w:r>
        <w:rPr>
          <w:color w:val="2B579A"/>
          <w:shd w:val="clear" w:color="auto" w:fill="E6E6E6"/>
        </w:rPr>
        <w:fldChar w:fldCharType="separate"/>
      </w:r>
      <w:r w:rsidR="005C572C" w:rsidRPr="0076424C">
        <w:rPr>
          <w:b/>
        </w:rPr>
        <w:t>External Interconnection</w:t>
      </w:r>
      <w:r>
        <w:rPr>
          <w:color w:val="2B579A"/>
          <w:shd w:val="clear" w:color="auto" w:fill="E6E6E6"/>
        </w:rPr>
        <w:fldChar w:fldCharType="end"/>
      </w:r>
      <w:r w:rsidRPr="0076424C">
        <w:rPr>
          <w:b/>
        </w:rPr>
        <w:t>s</w:t>
      </w:r>
      <w:r w:rsidRPr="0076424C">
        <w:t xml:space="preserve"> being available to meet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or to avoid disconnection of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s</w:t>
      </w:r>
      <w:r w:rsidRPr="0076424C">
        <w:t xml:space="preserve"> or in the event of breakdown and/or operating problems (such as in respect of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rPr>
          <w:b/>
        </w:rPr>
        <w:t xml:space="preserve"> </w:t>
      </w:r>
      <w:r>
        <w:rPr>
          <w:color w:val="2B579A"/>
          <w:shd w:val="clear" w:color="auto" w:fill="E6E6E6"/>
        </w:rPr>
        <w:fldChar w:fldCharType="begin"/>
      </w:r>
      <w:r>
        <w:instrText xml:space="preserve"> REF Frequency \h  \* MERGEFORMAT </w:instrText>
      </w:r>
      <w:r>
        <w:rPr>
          <w:color w:val="2B579A"/>
          <w:shd w:val="clear" w:color="auto" w:fill="E6E6E6"/>
        </w:rPr>
      </w:r>
      <w:r>
        <w:rPr>
          <w:color w:val="2B579A"/>
          <w:shd w:val="clear" w:color="auto" w:fill="E6E6E6"/>
        </w:rPr>
        <w:fldChar w:fldCharType="separate"/>
      </w:r>
      <w:r w:rsidR="005C572C" w:rsidRPr="0076424C">
        <w:rPr>
          <w:b/>
        </w:rPr>
        <w:t>Frequency</w:t>
      </w:r>
      <w:r>
        <w:rPr>
          <w:color w:val="2B579A"/>
          <w:shd w:val="clear" w:color="auto" w:fill="E6E6E6"/>
        </w:rPr>
        <w:fldChar w:fldCharType="end"/>
      </w:r>
      <w:r w:rsidRPr="0076424C">
        <w:t xml:space="preserv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voltage levels or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thermal overloads)</w:t>
      </w:r>
      <w:r w:rsidRPr="0076424C">
        <w:rPr>
          <w:u w:val="single"/>
        </w:rPr>
        <w:t xml:space="preserve"> </w:t>
      </w:r>
      <w:r w:rsidRPr="0076424C">
        <w:t xml:space="preserve">on any part of the </w:t>
      </w:r>
      <w:r>
        <w:rPr>
          <w:color w:val="2B579A"/>
          <w:shd w:val="clear" w:color="auto" w:fill="E6E6E6"/>
        </w:rPr>
        <w:fldChar w:fldCharType="begin"/>
      </w:r>
      <w:r>
        <w:instrText xml:space="preserve"> REF NETS \h  \* MERGEFORMAT </w:instrText>
      </w:r>
      <w:r>
        <w:rPr>
          <w:color w:val="2B579A"/>
          <w:shd w:val="clear" w:color="auto" w:fill="E6E6E6"/>
        </w:rPr>
      </w:r>
      <w:r>
        <w:rPr>
          <w:color w:val="2B579A"/>
          <w:shd w:val="clear" w:color="auto" w:fill="E6E6E6"/>
        </w:rPr>
        <w:fldChar w:fldCharType="separate"/>
      </w:r>
      <w:r w:rsidR="005C572C" w:rsidRPr="0076424C">
        <w:rPr>
          <w:b/>
        </w:rPr>
        <w:t>National Electricity Transmission System</w:t>
      </w:r>
      <w:r>
        <w:rPr>
          <w:color w:val="2B579A"/>
          <w:shd w:val="clear" w:color="auto" w:fill="E6E6E6"/>
        </w:rPr>
        <w:fldChar w:fldCharType="end"/>
      </w:r>
      <w:r w:rsidRPr="0076424C">
        <w:rPr>
          <w:b/>
        </w:rPr>
        <w:t xml:space="preserve"> </w:t>
      </w:r>
      <w:r w:rsidRPr="0076424C">
        <w:t xml:space="preserve">and/or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w:t>
      </w:r>
    </w:p>
    <w:p w14:paraId="227913D7" w14:textId="45AF1B5B" w:rsidR="00B15EBB" w:rsidRPr="0076424C" w:rsidRDefault="00B15EBB" w:rsidP="00B15EBB">
      <w:pPr>
        <w:spacing w:after="120"/>
      </w:pPr>
      <w:smartTag w:uri="urn:schemas-microsoft-com:office:smarttags" w:element="stockticker">
        <w:r w:rsidRPr="0076424C">
          <w:t>DOC</w:t>
        </w:r>
      </w:smartTag>
      <w:r w:rsidRPr="0076424C">
        <w:t>6.1.2</w:t>
      </w:r>
      <w:r w:rsidRPr="0076424C">
        <w:tab/>
        <w:t xml:space="preserve">This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t xml:space="preserve"> deals with the following methods of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rsidRPr="0076424C">
        <w:t>:-</w:t>
      </w:r>
    </w:p>
    <w:p w14:paraId="19FAEBFC" w14:textId="0988941A" w:rsidR="00B15EBB" w:rsidRPr="00215E1A" w:rsidRDefault="00A408B6" w:rsidP="00A408B6">
      <w:pPr>
        <w:pStyle w:val="Indent1"/>
        <w:keepLines/>
        <w:numPr>
          <w:ilvl w:val="0"/>
          <w:numId w:val="93"/>
        </w:numPr>
        <w:ind w:left="1843" w:hanging="425"/>
      </w:pPr>
      <w:r>
        <w:rPr>
          <w:b/>
          <w:color w:val="2B579A"/>
          <w:shd w:val="clear" w:color="auto" w:fill="E6E6E6"/>
        </w:rPr>
        <w:fldChar w:fldCharType="begin"/>
      </w:r>
      <w:r>
        <w:instrText xml:space="preserve"> REF Customer \h </w:instrText>
      </w:r>
      <w:r>
        <w:rPr>
          <w:b/>
          <w:color w:val="2B579A"/>
          <w:shd w:val="clear" w:color="auto" w:fill="E6E6E6"/>
        </w:rPr>
      </w:r>
      <w:r>
        <w:rPr>
          <w:b/>
          <w:color w:val="2B579A"/>
          <w:shd w:val="clear" w:color="auto" w:fill="E6E6E6"/>
        </w:rPr>
        <w:fldChar w:fldCharType="separate"/>
      </w:r>
      <w:r w:rsidR="005C572C" w:rsidRPr="0076424C">
        <w:rPr>
          <w:b/>
        </w:rPr>
        <w:t>Customer</w:t>
      </w:r>
      <w:r>
        <w:rPr>
          <w:b/>
          <w:color w:val="2B579A"/>
          <w:shd w:val="clear" w:color="auto" w:fill="E6E6E6"/>
        </w:rPr>
        <w:fldChar w:fldCharType="end"/>
      </w:r>
      <w:r>
        <w:rPr>
          <w:b/>
          <w:bCs/>
        </w:rPr>
        <w:t xml:space="preserve"> </w:t>
      </w:r>
      <w:r>
        <w:rPr>
          <w:b/>
          <w:color w:val="2B579A"/>
          <w:shd w:val="clear" w:color="auto" w:fill="E6E6E6"/>
        </w:rPr>
        <w:fldChar w:fldCharType="begin"/>
      </w:r>
      <w:r>
        <w:rPr>
          <w:b/>
          <w:bCs/>
        </w:rPr>
        <w:instrText xml:space="preserve"> REF VoltageReduction \h </w:instrText>
      </w:r>
      <w:r>
        <w:rPr>
          <w:b/>
          <w:color w:val="2B579A"/>
          <w:shd w:val="clear" w:color="auto" w:fill="E6E6E6"/>
        </w:rPr>
      </w:r>
      <w:r>
        <w:rPr>
          <w:b/>
          <w:color w:val="2B579A"/>
          <w:shd w:val="clear" w:color="auto" w:fill="E6E6E6"/>
        </w:rPr>
        <w:fldChar w:fldCharType="separate"/>
      </w:r>
      <w:r w:rsidR="005C572C" w:rsidRPr="0076424C">
        <w:rPr>
          <w:b/>
        </w:rPr>
        <w:t>Voltage Reduction</w:t>
      </w:r>
      <w:r>
        <w:rPr>
          <w:b/>
          <w:color w:val="2B579A"/>
          <w:shd w:val="clear" w:color="auto" w:fill="E6E6E6"/>
        </w:rPr>
        <w:fldChar w:fldCharType="end"/>
      </w:r>
      <w:r w:rsidR="00B15EBB">
        <w:t xml:space="preserve">, initiated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w:t>
      </w:r>
      <w:r w:rsidR="00B15EBB">
        <w:t xml:space="preserve">(other than following an instruction from </w:t>
      </w:r>
      <w:del w:id="958" w:author="Shaheeni Vekaria" w:date="2024-04-17T15:14:00Z">
        <w:r w:rsidR="00B15EBB" w:rsidRPr="00F61B95" w:rsidDel="00F61B95">
          <w:rPr>
            <w:color w:val="2B579A"/>
            <w:shd w:val="clear" w:color="auto" w:fill="E6E6E6"/>
            <w:rPrChange w:id="959" w:author="Shaheeni Vekaria" w:date="2024-04-17T15:14:00Z">
              <w:rPr>
                <w:b/>
                <w:bCs/>
              </w:rPr>
            </w:rPrChange>
          </w:rPr>
          <w:delText>NGESO</w:delText>
        </w:r>
      </w:del>
      <w:ins w:id="960" w:author="Shaheeni Vekaria" w:date="2024-04-17T15:14:00Z">
        <w:r w:rsidR="00F61B95" w:rsidRPr="00F61B95">
          <w:rPr>
            <w:color w:val="2B579A"/>
            <w:shd w:val="clear" w:color="auto" w:fill="E6E6E6"/>
            <w:rPrChange w:id="961" w:author="Shaheeni Vekaria" w:date="2024-04-17T15:14:00Z">
              <w:rPr>
                <w:b/>
                <w:bCs/>
              </w:rPr>
            </w:rPrChange>
          </w:rPr>
          <w:t>the</w:t>
        </w:r>
        <w:r w:rsidR="00F61B95">
          <w:rPr>
            <w:b/>
            <w:bCs/>
          </w:rPr>
          <w:t xml:space="preserve"> ISOP</w:t>
        </w:r>
      </w:ins>
      <w:proofErr w:type="gramStart"/>
      <w:r w:rsidR="00B15EBB">
        <w:t>);</w:t>
      </w:r>
      <w:proofErr w:type="gramEnd"/>
    </w:p>
    <w:p w14:paraId="4A3BE3F5" w14:textId="6C9CFE53" w:rsidR="00B15EBB" w:rsidRPr="00531130" w:rsidRDefault="007E5DFB" w:rsidP="00A408B6">
      <w:pPr>
        <w:pStyle w:val="Indent1"/>
        <w:keepLines/>
        <w:numPr>
          <w:ilvl w:val="0"/>
          <w:numId w:val="93"/>
        </w:numPr>
        <w:ind w:left="1843" w:hanging="425"/>
        <w:rPr>
          <w:b/>
        </w:rPr>
      </w:pP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 xml:space="preserve">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rPr>
          <w:b/>
        </w:rPr>
        <w:t xml:space="preserve"> </w:t>
      </w:r>
      <w:r w:rsidR="00B15EBB">
        <w:rPr>
          <w:bCs/>
        </w:rPr>
        <w:t xml:space="preserve">reduction by disconnection initiated by the </w:t>
      </w:r>
      <w:r w:rsidR="00A408B6">
        <w:rPr>
          <w:color w:val="2B579A"/>
          <w:shd w:val="clear" w:color="auto" w:fill="E6E6E6"/>
        </w:rPr>
        <w:fldChar w:fldCharType="begin"/>
      </w:r>
      <w:r w:rsidR="00A408B6">
        <w:instrText xml:space="preserve"> REF DNO \h  \* MERGEFORMAT </w:instrText>
      </w:r>
      <w:r w:rsidR="00A408B6">
        <w:rPr>
          <w:color w:val="2B579A"/>
          <w:shd w:val="clear" w:color="auto" w:fill="E6E6E6"/>
        </w:rPr>
      </w:r>
      <w:r w:rsidR="00A408B6">
        <w:rPr>
          <w:color w:val="2B579A"/>
          <w:shd w:val="clear" w:color="auto" w:fill="E6E6E6"/>
        </w:rPr>
        <w:fldChar w:fldCharType="separate"/>
      </w:r>
      <w:r w:rsidR="005C572C" w:rsidRPr="0076424C">
        <w:rPr>
          <w:b/>
        </w:rPr>
        <w:t>DNO</w:t>
      </w:r>
      <w:r w:rsidR="00A408B6">
        <w:rPr>
          <w:color w:val="2B579A"/>
          <w:shd w:val="clear" w:color="auto" w:fill="E6E6E6"/>
        </w:rPr>
        <w:fldChar w:fldCharType="end"/>
      </w:r>
      <w:r w:rsidR="00A408B6" w:rsidRPr="0076424C">
        <w:t xml:space="preserve"> </w:t>
      </w:r>
      <w:r w:rsidR="00B15EBB">
        <w:rPr>
          <w:bCs/>
        </w:rPr>
        <w:t xml:space="preserve">(other than following an instruction from </w:t>
      </w:r>
      <w:del w:id="962" w:author="Shaheeni Vekaria" w:date="2024-04-17T15:14:00Z">
        <w:r w:rsidR="00A408B6" w:rsidDel="00AE2DEC">
          <w:rPr>
            <w:color w:val="2B579A"/>
            <w:szCs w:val="24"/>
            <w:shd w:val="clear" w:color="auto" w:fill="E6E6E6"/>
          </w:rPr>
          <w:fldChar w:fldCharType="begin"/>
        </w:r>
        <w:r w:rsidR="00A408B6" w:rsidDel="00AE2DEC">
          <w:rPr>
            <w:szCs w:val="24"/>
          </w:rPr>
          <w:delInstrText xml:space="preserve"> REF NGESO \h </w:delInstrText>
        </w:r>
        <w:r w:rsidR="00A408B6" w:rsidDel="00AE2DEC">
          <w:rPr>
            <w:color w:val="2B579A"/>
            <w:szCs w:val="24"/>
            <w:shd w:val="clear" w:color="auto" w:fill="E6E6E6"/>
          </w:rPr>
        </w:r>
        <w:r w:rsidR="00A408B6" w:rsidDel="00AE2DEC">
          <w:rPr>
            <w:color w:val="2B579A"/>
            <w:szCs w:val="24"/>
            <w:shd w:val="clear" w:color="auto" w:fill="E6E6E6"/>
          </w:rPr>
          <w:fldChar w:fldCharType="separate"/>
        </w:r>
        <w:r w:rsidR="005C572C" w:rsidDel="00AE2DEC">
          <w:rPr>
            <w:b/>
          </w:rPr>
          <w:delText>NGESO</w:delText>
        </w:r>
        <w:r w:rsidR="00A408B6" w:rsidDel="00AE2DEC">
          <w:rPr>
            <w:color w:val="2B579A"/>
            <w:szCs w:val="24"/>
            <w:shd w:val="clear" w:color="auto" w:fill="E6E6E6"/>
          </w:rPr>
          <w:fldChar w:fldCharType="end"/>
        </w:r>
      </w:del>
      <w:ins w:id="963" w:author="Shaheeni Vekaria" w:date="2024-04-17T15:14:00Z">
        <w:r w:rsidR="00AE2DEC">
          <w:rPr>
            <w:szCs w:val="24"/>
          </w:rPr>
          <w:t xml:space="preserve">the </w:t>
        </w:r>
        <w:r w:rsidR="00AE2DEC" w:rsidRPr="00AE2DEC">
          <w:rPr>
            <w:b/>
            <w:color w:val="2B579A"/>
            <w:szCs w:val="24"/>
            <w:shd w:val="clear" w:color="auto" w:fill="E6E6E6"/>
            <w:rPrChange w:id="964" w:author="Shaheeni Vekaria" w:date="2024-04-17T15:14:00Z">
              <w:rPr>
                <w:szCs w:val="24"/>
              </w:rPr>
            </w:rPrChange>
          </w:rPr>
          <w:t>ISOP</w:t>
        </w:r>
      </w:ins>
      <w:r w:rsidR="00B15EBB">
        <w:rPr>
          <w:bCs/>
        </w:rPr>
        <w:t>);</w:t>
      </w:r>
    </w:p>
    <w:p w14:paraId="76A51DCB" w14:textId="57D526D0" w:rsidR="00B15EBB" w:rsidRPr="00531130" w:rsidRDefault="00B15EBB" w:rsidP="00A408B6">
      <w:pPr>
        <w:pStyle w:val="Indent1"/>
        <w:keepLines/>
        <w:numPr>
          <w:ilvl w:val="0"/>
          <w:numId w:val="93"/>
        </w:numPr>
        <w:ind w:left="1843" w:hanging="425"/>
        <w:rPr>
          <w:b/>
        </w:rPr>
      </w:pP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 xml:space="preserve">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rPr>
          <w:b/>
        </w:rPr>
        <w:t xml:space="preserve"> </w:t>
      </w:r>
      <w:r w:rsidRPr="0076424C">
        <w:t>reduction instructed by</w:t>
      </w:r>
      <w:r w:rsidRPr="0076424C">
        <w:rPr>
          <w:szCs w:val="24"/>
        </w:rPr>
        <w:t xml:space="preserve"> </w:t>
      </w:r>
      <w:del w:id="965" w:author="Shaheeni Vekaria" w:date="2024-04-17T15:14:00Z">
        <w:r w:rsidDel="003844A3">
          <w:rPr>
            <w:color w:val="2B579A"/>
            <w:szCs w:val="24"/>
            <w:shd w:val="clear" w:color="auto" w:fill="E6E6E6"/>
          </w:rPr>
          <w:fldChar w:fldCharType="begin"/>
        </w:r>
        <w:r w:rsidDel="003844A3">
          <w:rPr>
            <w:szCs w:val="24"/>
          </w:rPr>
          <w:delInstrText xml:space="preserve"> REF NGESO \h </w:delInstrText>
        </w:r>
        <w:r w:rsidDel="003844A3">
          <w:rPr>
            <w:color w:val="2B579A"/>
            <w:szCs w:val="24"/>
            <w:shd w:val="clear" w:color="auto" w:fill="E6E6E6"/>
          </w:rPr>
        </w:r>
        <w:r w:rsidDel="003844A3">
          <w:rPr>
            <w:color w:val="2B579A"/>
            <w:szCs w:val="24"/>
            <w:shd w:val="clear" w:color="auto" w:fill="E6E6E6"/>
          </w:rPr>
          <w:fldChar w:fldCharType="separate"/>
        </w:r>
        <w:r w:rsidR="005C572C" w:rsidDel="003844A3">
          <w:rPr>
            <w:b/>
          </w:rPr>
          <w:delText>NGESO</w:delText>
        </w:r>
        <w:r w:rsidDel="003844A3">
          <w:rPr>
            <w:color w:val="2B579A"/>
            <w:szCs w:val="24"/>
            <w:shd w:val="clear" w:color="auto" w:fill="E6E6E6"/>
          </w:rPr>
          <w:fldChar w:fldCharType="end"/>
        </w:r>
      </w:del>
      <w:ins w:id="966" w:author="Shaheeni Vekaria" w:date="2024-04-17T15:14:00Z">
        <w:r w:rsidR="003844A3">
          <w:rPr>
            <w:szCs w:val="24"/>
          </w:rPr>
          <w:t>the</w:t>
        </w:r>
      </w:ins>
      <w:ins w:id="967" w:author="Shaheeni Vekaria" w:date="2024-04-17T15:15:00Z">
        <w:r w:rsidR="003844A3">
          <w:rPr>
            <w:szCs w:val="24"/>
          </w:rPr>
          <w:t xml:space="preserve"> </w:t>
        </w:r>
        <w:proofErr w:type="gramStart"/>
        <w:r w:rsidR="003844A3" w:rsidRPr="003844A3">
          <w:rPr>
            <w:b/>
            <w:color w:val="2B579A"/>
            <w:szCs w:val="24"/>
            <w:shd w:val="clear" w:color="auto" w:fill="E6E6E6"/>
            <w:rPrChange w:id="968" w:author="Shaheeni Vekaria" w:date="2024-04-17T15:15:00Z">
              <w:rPr>
                <w:szCs w:val="24"/>
              </w:rPr>
            </w:rPrChange>
          </w:rPr>
          <w:t>ISOP</w:t>
        </w:r>
      </w:ins>
      <w:r>
        <w:t>;</w:t>
      </w:r>
      <w:proofErr w:type="gramEnd"/>
    </w:p>
    <w:p w14:paraId="3774F540" w14:textId="2A33DB44" w:rsidR="00B15EBB" w:rsidRPr="0076424C" w:rsidRDefault="00B15EBB" w:rsidP="00A408B6">
      <w:pPr>
        <w:pStyle w:val="Indent1"/>
        <w:keepLines/>
        <w:numPr>
          <w:ilvl w:val="0"/>
          <w:numId w:val="93"/>
        </w:numPr>
        <w:ind w:left="1843" w:hanging="425"/>
      </w:pPr>
      <w:r w:rsidRPr="0076424C">
        <w:t xml:space="preserve">Automatic low frequency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rPr>
          <w:b/>
        </w:rPr>
        <w:t xml:space="preserve"> </w:t>
      </w:r>
      <w:r w:rsidRPr="0076424C">
        <w:t>disconnection</w:t>
      </w:r>
      <w:r>
        <w:t>; or</w:t>
      </w:r>
    </w:p>
    <w:p w14:paraId="1CF15F82" w14:textId="5C54EE75" w:rsidR="00B15EBB" w:rsidRPr="0076424C" w:rsidRDefault="00B15EBB" w:rsidP="00A408B6">
      <w:pPr>
        <w:pStyle w:val="Indent1"/>
        <w:keepLines/>
        <w:numPr>
          <w:ilvl w:val="0"/>
          <w:numId w:val="93"/>
        </w:numPr>
        <w:spacing w:after="240"/>
        <w:ind w:left="1843" w:hanging="425"/>
      </w:pPr>
      <w:r w:rsidRPr="0076424C">
        <w:t xml:space="preserve">Emergency manual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rPr>
          <w:b/>
        </w:rPr>
        <w:t xml:space="preserve"> </w:t>
      </w:r>
      <w:r w:rsidRPr="0076424C">
        <w:t>disconnection.</w:t>
      </w:r>
    </w:p>
    <w:p w14:paraId="72E9CE19" w14:textId="20F19A2B" w:rsidR="00B15EBB" w:rsidRPr="0076424C" w:rsidRDefault="00B15EBB" w:rsidP="00B15EBB">
      <w:pPr>
        <w:ind w:firstLine="0"/>
      </w:pPr>
      <w:r w:rsidRPr="0076424C">
        <w:rPr>
          <w:b/>
        </w:rPr>
        <w:t>The term</w:t>
      </w:r>
      <w:r w:rsidRPr="0076424C">
        <w:t xml:space="preserve">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rsidRPr="0076424C">
        <w:t xml:space="preserve">” </w:t>
      </w:r>
      <w:r w:rsidRPr="0076424C">
        <w:rPr>
          <w:b/>
        </w:rPr>
        <w:t xml:space="preserve">is used to describe any or </w:t>
      </w:r>
      <w:proofErr w:type="gramStart"/>
      <w:r w:rsidRPr="0076424C">
        <w:rPr>
          <w:b/>
        </w:rPr>
        <w:t>all of</w:t>
      </w:r>
      <w:proofErr w:type="gramEnd"/>
      <w:r w:rsidRPr="0076424C">
        <w:rPr>
          <w:b/>
        </w:rPr>
        <w:t xml:space="preserve"> these methods of achieving a</w:t>
      </w:r>
      <w:r w:rsidRPr="0076424C">
        <w:t xml:space="preserve">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w:t>
      </w:r>
      <w:r w:rsidRPr="0076424C">
        <w:rPr>
          <w:b/>
        </w:rPr>
        <w:t>reduction.</w:t>
      </w:r>
    </w:p>
    <w:p w14:paraId="0E94870D" w14:textId="03460FCB" w:rsidR="00B15EBB" w:rsidRPr="0076424C" w:rsidRDefault="00B15EBB" w:rsidP="00B15EBB">
      <w:pPr>
        <w:ind w:firstLine="0"/>
      </w:pPr>
      <w:r w:rsidRPr="0076424C">
        <w:rPr>
          <w:b/>
        </w:rPr>
        <w:t>Data relating to</w:t>
      </w:r>
      <w:r w:rsidRPr="0076424C">
        <w:t xml:space="preserve">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rsidRPr="0076424C">
        <w:rPr>
          <w:b/>
        </w:rPr>
        <w:t xml:space="preserve"> should be expressed in</w:t>
      </w:r>
      <w:r w:rsidRPr="0076424C">
        <w:t xml:space="preserve"> </w:t>
      </w:r>
      <w:r w:rsidRPr="0076424C">
        <w:rPr>
          <w:b/>
        </w:rPr>
        <w:t>MW</w:t>
      </w:r>
      <w:r w:rsidRPr="0076424C">
        <w:t>.</w:t>
      </w:r>
    </w:p>
    <w:p w14:paraId="730DBBD6" w14:textId="73CAE75D" w:rsidR="00B15EBB" w:rsidRPr="0076424C" w:rsidRDefault="00B15EBB" w:rsidP="00B15EBB">
      <w:smartTag w:uri="urn:schemas-microsoft-com:office:smarttags" w:element="stockticker">
        <w:r w:rsidRPr="0076424C">
          <w:t>DOC</w:t>
        </w:r>
      </w:smartTag>
      <w:r w:rsidRPr="0076424C">
        <w:t>6.1.3</w:t>
      </w:r>
      <w:r w:rsidRPr="0076424C">
        <w:tab/>
        <w:t xml:space="preserve">The situation where it is necessary to reduce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due to Civil Emergencies is dealt with in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t xml:space="preserve">, </w:t>
      </w:r>
      <w:smartTag w:uri="urn:schemas-microsoft-com:office:smarttags" w:element="stockticker">
        <w:r w:rsidRPr="0076424C">
          <w:t>DOC</w:t>
        </w:r>
      </w:smartTag>
      <w:r w:rsidRPr="0076424C">
        <w:t>9.</w:t>
      </w:r>
    </w:p>
    <w:p w14:paraId="70EBF0D5" w14:textId="567BF951" w:rsidR="00B15EBB" w:rsidRDefault="00B15EBB" w:rsidP="00B15EBB">
      <w:pPr>
        <w:ind w:firstLine="0"/>
        <w:rPr>
          <w:bCs/>
        </w:rPr>
      </w:pPr>
      <w:r w:rsidRPr="0076424C">
        <w:t xml:space="preserve">The Electricity Supply Emergency Code issued by the </w:t>
      </w:r>
      <w:r>
        <w:t>lead government department for energy emergencies</w:t>
      </w:r>
      <w:r w:rsidRPr="0076424C">
        <w:t xml:space="preserve"> (as amended from time to time) provides that in certain circumstances consumers are given a certain degree of “protection” when rota disconnections are implemented pursuant to a direction under the Energy Act 1976.  No such protection can be given under the </w:t>
      </w:r>
      <w:r>
        <w:rPr>
          <w:color w:val="2B579A"/>
          <w:shd w:val="clear" w:color="auto" w:fill="E6E6E6"/>
        </w:rPr>
        <w:fldChar w:fldCharType="begin"/>
      </w:r>
      <w:r>
        <w:instrText xml:space="preserve"> REF GridCode \h  \* MERGEFORMAT </w:instrText>
      </w:r>
      <w:r>
        <w:rPr>
          <w:color w:val="2B579A"/>
          <w:shd w:val="clear" w:color="auto" w:fill="E6E6E6"/>
        </w:rPr>
      </w:r>
      <w:r>
        <w:rPr>
          <w:color w:val="2B579A"/>
          <w:shd w:val="clear" w:color="auto" w:fill="E6E6E6"/>
        </w:rPr>
        <w:fldChar w:fldCharType="separate"/>
      </w:r>
      <w:r w:rsidR="005C572C" w:rsidRPr="0076424C">
        <w:rPr>
          <w:b/>
        </w:rPr>
        <w:t>Grid Code</w:t>
      </w:r>
      <w:r>
        <w:rPr>
          <w:color w:val="2B579A"/>
          <w:shd w:val="clear" w:color="auto" w:fill="E6E6E6"/>
        </w:rPr>
        <w:fldChar w:fldCharType="end"/>
      </w:r>
      <w:r w:rsidRPr="0076424C">
        <w:rPr>
          <w:b/>
        </w:rPr>
        <w:t xml:space="preserve"> </w:t>
      </w:r>
      <w:r w:rsidRPr="0076424C">
        <w:t xml:space="preserve">or this section of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t xml:space="preserve"> </w:t>
      </w:r>
      <w:r>
        <w:rPr>
          <w:bCs/>
        </w:rPr>
        <w:t>except:</w:t>
      </w:r>
    </w:p>
    <w:p w14:paraId="26831165" w14:textId="5AAADB64" w:rsidR="00B15EBB" w:rsidRPr="00531130" w:rsidRDefault="00B15EBB" w:rsidP="00A408B6">
      <w:pPr>
        <w:pStyle w:val="ListParagraph"/>
        <w:numPr>
          <w:ilvl w:val="0"/>
          <w:numId w:val="94"/>
        </w:numPr>
        <w:spacing w:after="240"/>
        <w:ind w:left="1843" w:hanging="425"/>
        <w:rPr>
          <w:bCs/>
        </w:rPr>
      </w:pPr>
      <w:r w:rsidRPr="00531130">
        <w:rPr>
          <w:bCs/>
        </w:rPr>
        <w:t xml:space="preserve">In relation to </w:t>
      </w:r>
      <w:r w:rsidR="00A408B6">
        <w:rPr>
          <w:color w:val="2B579A"/>
          <w:shd w:val="clear" w:color="auto" w:fill="E6E6E6"/>
        </w:rPr>
        <w:fldChar w:fldCharType="begin"/>
      </w:r>
      <w:r w:rsidR="00A408B6">
        <w:instrText xml:space="preserve"> REF Customer \h  \* MERGEFORMAT </w:instrText>
      </w:r>
      <w:r w:rsidR="00A408B6">
        <w:rPr>
          <w:color w:val="2B579A"/>
          <w:shd w:val="clear" w:color="auto" w:fill="E6E6E6"/>
        </w:rPr>
      </w:r>
      <w:r w:rsidR="00A408B6">
        <w:rPr>
          <w:color w:val="2B579A"/>
          <w:shd w:val="clear" w:color="auto" w:fill="E6E6E6"/>
        </w:rPr>
        <w:fldChar w:fldCharType="separate"/>
      </w:r>
      <w:r w:rsidR="005C572C" w:rsidRPr="0076424C">
        <w:rPr>
          <w:b/>
        </w:rPr>
        <w:t>Customer</w:t>
      </w:r>
      <w:r w:rsidR="00A408B6">
        <w:rPr>
          <w:color w:val="2B579A"/>
          <w:shd w:val="clear" w:color="auto" w:fill="E6E6E6"/>
        </w:rPr>
        <w:fldChar w:fldCharType="end"/>
      </w:r>
      <w:r w:rsidR="00A408B6" w:rsidRPr="0076424C">
        <w:rPr>
          <w:b/>
        </w:rPr>
        <w:t xml:space="preserve"> </w:t>
      </w:r>
      <w:r w:rsidR="00A408B6">
        <w:rPr>
          <w:color w:val="2B579A"/>
          <w:shd w:val="clear" w:color="auto" w:fill="E6E6E6"/>
        </w:rPr>
        <w:fldChar w:fldCharType="begin"/>
      </w:r>
      <w:r w:rsidR="00A408B6">
        <w:instrText xml:space="preserve"> REF Demand \h  \* MERGEFORMAT </w:instrText>
      </w:r>
      <w:r w:rsidR="00A408B6">
        <w:rPr>
          <w:color w:val="2B579A"/>
          <w:shd w:val="clear" w:color="auto" w:fill="E6E6E6"/>
        </w:rPr>
      </w:r>
      <w:r w:rsidR="00A408B6">
        <w:rPr>
          <w:color w:val="2B579A"/>
          <w:shd w:val="clear" w:color="auto" w:fill="E6E6E6"/>
        </w:rPr>
        <w:fldChar w:fldCharType="separate"/>
      </w:r>
      <w:r w:rsidR="005C572C" w:rsidRPr="0076424C">
        <w:rPr>
          <w:b/>
        </w:rPr>
        <w:t>Demand</w:t>
      </w:r>
      <w:r w:rsidR="00A408B6">
        <w:rPr>
          <w:color w:val="2B579A"/>
          <w:shd w:val="clear" w:color="auto" w:fill="E6E6E6"/>
        </w:rPr>
        <w:fldChar w:fldCharType="end"/>
      </w:r>
      <w:r w:rsidR="00A408B6" w:rsidRPr="0076424C">
        <w:rPr>
          <w:b/>
        </w:rPr>
        <w:t xml:space="preserve"> </w:t>
      </w:r>
      <w:r w:rsidRPr="00531130">
        <w:rPr>
          <w:bCs/>
        </w:rPr>
        <w:t xml:space="preserve">reduction by disconnection initiated by the </w:t>
      </w:r>
      <w:r w:rsidR="00A408B6">
        <w:rPr>
          <w:color w:val="2B579A"/>
          <w:shd w:val="clear" w:color="auto" w:fill="E6E6E6"/>
        </w:rPr>
        <w:fldChar w:fldCharType="begin"/>
      </w:r>
      <w:r w:rsidR="00A408B6">
        <w:instrText xml:space="preserve"> REF DNO \h  \* MERGEFORMAT </w:instrText>
      </w:r>
      <w:r w:rsidR="00A408B6">
        <w:rPr>
          <w:color w:val="2B579A"/>
          <w:shd w:val="clear" w:color="auto" w:fill="E6E6E6"/>
        </w:rPr>
      </w:r>
      <w:r w:rsidR="00A408B6">
        <w:rPr>
          <w:color w:val="2B579A"/>
          <w:shd w:val="clear" w:color="auto" w:fill="E6E6E6"/>
        </w:rPr>
        <w:fldChar w:fldCharType="separate"/>
      </w:r>
      <w:r w:rsidR="005C572C" w:rsidRPr="0076424C">
        <w:rPr>
          <w:b/>
        </w:rPr>
        <w:t>DNO</w:t>
      </w:r>
      <w:r w:rsidR="00A408B6">
        <w:rPr>
          <w:color w:val="2B579A"/>
          <w:shd w:val="clear" w:color="auto" w:fill="E6E6E6"/>
        </w:rPr>
        <w:fldChar w:fldCharType="end"/>
      </w:r>
      <w:r w:rsidR="00A408B6" w:rsidRPr="0076424C">
        <w:t xml:space="preserve"> </w:t>
      </w:r>
      <w:r w:rsidRPr="00531130">
        <w:rPr>
          <w:bCs/>
        </w:rPr>
        <w:t>in accordance with DOC6.1.2 (b); and</w:t>
      </w:r>
    </w:p>
    <w:p w14:paraId="0D3F0678" w14:textId="3C181C0F" w:rsidR="00B15EBB" w:rsidRPr="00531130" w:rsidRDefault="00B15EBB" w:rsidP="00A408B6">
      <w:pPr>
        <w:pStyle w:val="ListParagraph"/>
        <w:numPr>
          <w:ilvl w:val="0"/>
          <w:numId w:val="94"/>
        </w:numPr>
        <w:spacing w:after="240"/>
        <w:ind w:left="1843" w:hanging="425"/>
        <w:rPr>
          <w:bCs/>
        </w:rPr>
      </w:pPr>
      <w:r w:rsidRPr="00531130">
        <w:rPr>
          <w:bCs/>
        </w:rPr>
        <w:t xml:space="preserve">In relation to those </w:t>
      </w:r>
      <w:r w:rsidR="00A408B6">
        <w:rPr>
          <w:color w:val="2B579A"/>
          <w:shd w:val="clear" w:color="auto" w:fill="E6E6E6"/>
        </w:rPr>
        <w:fldChar w:fldCharType="begin"/>
      </w:r>
      <w:r w:rsidR="00A408B6">
        <w:instrText xml:space="preserve"> REF Demand \h  \* MERGEFORMAT </w:instrText>
      </w:r>
      <w:r w:rsidR="00A408B6">
        <w:rPr>
          <w:color w:val="2B579A"/>
          <w:shd w:val="clear" w:color="auto" w:fill="E6E6E6"/>
        </w:rPr>
      </w:r>
      <w:r w:rsidR="00A408B6">
        <w:rPr>
          <w:color w:val="2B579A"/>
          <w:shd w:val="clear" w:color="auto" w:fill="E6E6E6"/>
        </w:rPr>
        <w:fldChar w:fldCharType="separate"/>
      </w:r>
      <w:r w:rsidR="005C572C" w:rsidRPr="0076424C">
        <w:rPr>
          <w:b/>
        </w:rPr>
        <w:t>Demand</w:t>
      </w:r>
      <w:r w:rsidR="00A408B6">
        <w:rPr>
          <w:color w:val="2B579A"/>
          <w:shd w:val="clear" w:color="auto" w:fill="E6E6E6"/>
        </w:rPr>
        <w:fldChar w:fldCharType="end"/>
      </w:r>
      <w:r w:rsidR="00A408B6" w:rsidRPr="0076424C">
        <w:rPr>
          <w:b/>
        </w:rPr>
        <w:t xml:space="preserve"> </w:t>
      </w:r>
      <w:r w:rsidRPr="00531130">
        <w:rPr>
          <w:bCs/>
        </w:rPr>
        <w:t>disconnection stages referenced in DOC6.4.3</w:t>
      </w:r>
      <w:r>
        <w:rPr>
          <w:bCs/>
        </w:rPr>
        <w:t> </w:t>
      </w:r>
      <w:r w:rsidRPr="00531130">
        <w:rPr>
          <w:bCs/>
        </w:rPr>
        <w:t>(a)</w:t>
      </w:r>
      <w:r>
        <w:rPr>
          <w:bCs/>
        </w:rPr>
        <w:t>,</w:t>
      </w:r>
      <w:r w:rsidRPr="00531130">
        <w:rPr>
          <w:bCs/>
        </w:rPr>
        <w:t xml:space="preserve"> DOC6.4.3 (b)(i</w:t>
      </w:r>
      <w:r>
        <w:rPr>
          <w:bCs/>
        </w:rPr>
        <w:t>i</w:t>
      </w:r>
      <w:r w:rsidRPr="00531130">
        <w:rPr>
          <w:bCs/>
        </w:rPr>
        <w:t>)</w:t>
      </w:r>
      <w:r w:rsidRPr="0012284F">
        <w:rPr>
          <w:bCs/>
        </w:rPr>
        <w:t xml:space="preserve"> </w:t>
      </w:r>
      <w:r>
        <w:rPr>
          <w:bCs/>
        </w:rPr>
        <w:t>and DOC6.4.5</w:t>
      </w:r>
      <w:r w:rsidRPr="00531130">
        <w:rPr>
          <w:bCs/>
        </w:rPr>
        <w:t>.</w:t>
      </w:r>
    </w:p>
    <w:p w14:paraId="45E7D49A" w14:textId="3A4ABE53" w:rsidR="00B15EBB" w:rsidRPr="00531130" w:rsidRDefault="00B15EBB" w:rsidP="00B15EBB">
      <w:pPr>
        <w:ind w:firstLine="0"/>
        <w:rPr>
          <w:bCs/>
        </w:rPr>
      </w:pPr>
      <w:r w:rsidRPr="00531130">
        <w:rPr>
          <w:bCs/>
        </w:rPr>
        <w:t xml:space="preserve">In which case protection may be given, where technically feasible, to pre-designated protected sites, although, even in these situations, protection cannot be guaranteed. The list of pre-designated protected sites is compiled and kept up to </w:t>
      </w:r>
      <w:r w:rsidRPr="00531130">
        <w:rPr>
          <w:bCs/>
        </w:rPr>
        <w:lastRenderedPageBreak/>
        <w:t xml:space="preserve">date by </w:t>
      </w:r>
      <w:r w:rsidR="00A408B6">
        <w:rPr>
          <w:color w:val="2B579A"/>
          <w:shd w:val="clear" w:color="auto" w:fill="E6E6E6"/>
        </w:rPr>
        <w:fldChar w:fldCharType="begin"/>
      </w:r>
      <w:r w:rsidR="00A408B6">
        <w:instrText xml:space="preserve"> REF DNO \h  \* MERGEFORMAT </w:instrText>
      </w:r>
      <w:r w:rsidR="00A408B6">
        <w:rPr>
          <w:color w:val="2B579A"/>
          <w:shd w:val="clear" w:color="auto" w:fill="E6E6E6"/>
        </w:rPr>
      </w:r>
      <w:r w:rsidR="00A408B6">
        <w:rPr>
          <w:color w:val="2B579A"/>
          <w:shd w:val="clear" w:color="auto" w:fill="E6E6E6"/>
        </w:rPr>
        <w:fldChar w:fldCharType="separate"/>
      </w:r>
      <w:r w:rsidR="005C572C" w:rsidRPr="0076424C">
        <w:rPr>
          <w:b/>
        </w:rPr>
        <w:t>DNO</w:t>
      </w:r>
      <w:r w:rsidR="00A408B6">
        <w:rPr>
          <w:color w:val="2B579A"/>
          <w:shd w:val="clear" w:color="auto" w:fill="E6E6E6"/>
        </w:rPr>
        <w:fldChar w:fldCharType="end"/>
      </w:r>
      <w:r w:rsidR="00A408B6">
        <w:t>s</w:t>
      </w:r>
      <w:r w:rsidR="00A408B6" w:rsidRPr="0076424C">
        <w:t xml:space="preserve"> </w:t>
      </w:r>
      <w:r w:rsidRPr="00531130">
        <w:rPr>
          <w:bCs/>
        </w:rPr>
        <w:t>in accordance with the terms set out in the Electricity Supply Emergency Code.</w:t>
      </w:r>
    </w:p>
    <w:p w14:paraId="69D3FBD3" w14:textId="0D5F2268" w:rsidR="00B15EBB" w:rsidRPr="0076424C" w:rsidRDefault="00B15EBB" w:rsidP="00B15EBB">
      <w:pPr>
        <w:rPr>
          <w:u w:val="single"/>
        </w:rPr>
      </w:pPr>
      <w:smartTag w:uri="urn:schemas-microsoft-com:office:smarttags" w:element="stockticker">
        <w:r w:rsidRPr="0076424C">
          <w:t>DOC</w:t>
        </w:r>
      </w:smartTag>
      <w:r w:rsidRPr="0076424C">
        <w:t>6.1.4</w:t>
      </w:r>
      <w:r w:rsidRPr="0076424C">
        <w:tab/>
        <w:t xml:space="preserve">Connections between </w:t>
      </w:r>
      <w:r>
        <w:t xml:space="preserve">any </w:t>
      </w:r>
      <w:r>
        <w:rPr>
          <w:color w:val="2B579A"/>
          <w:shd w:val="clear" w:color="auto" w:fill="E6E6E6"/>
        </w:rPr>
        <w:fldChar w:fldCharType="begin"/>
      </w:r>
      <w:r>
        <w:instrText xml:space="preserve"> REF PowerStation \h  \* MERGEFORMAT </w:instrText>
      </w:r>
      <w:r>
        <w:rPr>
          <w:color w:val="2B579A"/>
          <w:shd w:val="clear" w:color="auto" w:fill="E6E6E6"/>
        </w:rPr>
      </w:r>
      <w:r>
        <w:rPr>
          <w:color w:val="2B579A"/>
          <w:shd w:val="clear" w:color="auto" w:fill="E6E6E6"/>
        </w:rPr>
        <w:fldChar w:fldCharType="separate"/>
      </w:r>
      <w:r w:rsidR="005C572C" w:rsidRPr="0076424C">
        <w:rPr>
          <w:b/>
        </w:rPr>
        <w:t>Power Station</w:t>
      </w:r>
      <w:r>
        <w:rPr>
          <w:color w:val="2B579A"/>
          <w:shd w:val="clear" w:color="auto" w:fill="E6E6E6"/>
        </w:rPr>
        <w:fldChar w:fldCharType="end"/>
      </w:r>
      <w:r w:rsidRPr="0076424C">
        <w:t xml:space="preserve"> comprising </w:t>
      </w:r>
      <w:r>
        <w:rPr>
          <w:color w:val="2B579A"/>
          <w:shd w:val="clear" w:color="auto" w:fill="E6E6E6"/>
        </w:rPr>
        <w:fldChar w:fldCharType="begin"/>
      </w:r>
      <w:r>
        <w:instrText xml:space="preserve"> REF pgm \h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rsidRPr="000F2F3C">
        <w:rPr>
          <w:b/>
        </w:rPr>
        <w:t>(</w:t>
      </w:r>
      <w:r w:rsidRPr="0076424C">
        <w:rPr>
          <w:b/>
        </w:rPr>
        <w:t xml:space="preserve">s) </w:t>
      </w:r>
      <w:r w:rsidRPr="0076424C">
        <w:t>which comprise or contain</w:t>
      </w:r>
      <w:r w:rsidRPr="0076424C">
        <w:rPr>
          <w:b/>
        </w:rPr>
        <w:t xml:space="preserve"> </w:t>
      </w:r>
      <w:r>
        <w:rPr>
          <w:color w:val="2B579A"/>
          <w:shd w:val="clear" w:color="auto" w:fill="E6E6E6"/>
        </w:rPr>
        <w:fldChar w:fldCharType="begin"/>
      </w:r>
      <w:r>
        <w:instrText xml:space="preserve"> REF BMUnit \h  \* MERGEFORMAT </w:instrText>
      </w:r>
      <w:r>
        <w:rPr>
          <w:color w:val="2B579A"/>
          <w:shd w:val="clear" w:color="auto" w:fill="E6E6E6"/>
        </w:rPr>
      </w:r>
      <w:r>
        <w:rPr>
          <w:color w:val="2B579A"/>
          <w:shd w:val="clear" w:color="auto" w:fill="E6E6E6"/>
        </w:rPr>
        <w:fldChar w:fldCharType="separate"/>
      </w:r>
      <w:r w:rsidR="005C572C" w:rsidRPr="0076424C">
        <w:rPr>
          <w:b/>
        </w:rPr>
        <w:t>BM Unit</w:t>
      </w:r>
      <w:r>
        <w:rPr>
          <w:color w:val="2B579A"/>
          <w:shd w:val="clear" w:color="auto" w:fill="E6E6E6"/>
        </w:rPr>
        <w:fldChar w:fldCharType="end"/>
      </w:r>
      <w:r w:rsidRPr="0076424C">
        <w:rPr>
          <w:b/>
        </w:rPr>
        <w:t>s</w:t>
      </w:r>
      <w:r w:rsidRPr="0076424C">
        <w:t xml:space="preserve"> which are active (</w:t>
      </w:r>
      <w:proofErr w:type="spellStart"/>
      <w:r w:rsidRPr="0076424C">
        <w:t>ie</w:t>
      </w:r>
      <w:proofErr w:type="spellEnd"/>
      <w:r w:rsidRPr="0076424C">
        <w:t xml:space="preserve"> submitting bid-offer data) in the </w:t>
      </w:r>
      <w:r>
        <w:rPr>
          <w:color w:val="2B579A"/>
          <w:shd w:val="clear" w:color="auto" w:fill="E6E6E6"/>
        </w:rPr>
        <w:fldChar w:fldCharType="begin"/>
      </w:r>
      <w:r>
        <w:instrText xml:space="preserve"> REF BalancingMechanism \h  \* MERGEFORMAT </w:instrText>
      </w:r>
      <w:r>
        <w:rPr>
          <w:color w:val="2B579A"/>
          <w:shd w:val="clear" w:color="auto" w:fill="E6E6E6"/>
        </w:rPr>
      </w:r>
      <w:r>
        <w:rPr>
          <w:color w:val="2B579A"/>
          <w:shd w:val="clear" w:color="auto" w:fill="E6E6E6"/>
        </w:rPr>
        <w:fldChar w:fldCharType="separate"/>
      </w:r>
      <w:r w:rsidR="005C572C" w:rsidRPr="0076424C">
        <w:rPr>
          <w:b/>
        </w:rPr>
        <w:t>Balancing Mechanism</w:t>
      </w:r>
      <w:r>
        <w:rPr>
          <w:color w:val="2B579A"/>
          <w:shd w:val="clear" w:color="auto" w:fill="E6E6E6"/>
        </w:rPr>
        <w:fldChar w:fldCharType="end"/>
      </w:r>
      <w:r w:rsidRPr="0076424C">
        <w:t xml:space="preserve"> and a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rPr>
          <w:b/>
        </w:rPr>
        <w:t xml:space="preserve"> </w:t>
      </w:r>
      <w:r w:rsidRPr="0076424C">
        <w:t xml:space="preserve">will not, as far as is possible, be disconnected by a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pursuant to the provisions of </w:t>
      </w:r>
      <w:smartTag w:uri="urn:schemas-microsoft-com:office:smarttags" w:element="stockticker">
        <w:r w:rsidRPr="0076424C">
          <w:t>DOC</w:t>
        </w:r>
      </w:smartTag>
      <w:r w:rsidRPr="0076424C">
        <w:t>6 insofar as that would interrupt supplies.</w:t>
      </w:r>
    </w:p>
    <w:p w14:paraId="0470AC5E" w14:textId="636A6AF3" w:rsidR="00B15EBB" w:rsidRPr="0076424C" w:rsidRDefault="00B15EBB" w:rsidP="00B15EBB">
      <w:pPr>
        <w:pStyle w:val="Indent1"/>
      </w:pPr>
      <w:r w:rsidRPr="0076424C">
        <w:t>(a)</w:t>
      </w:r>
      <w:r w:rsidRPr="0076424C">
        <w:tab/>
        <w:t xml:space="preserve">For the purpose of operation of the </w:t>
      </w:r>
      <w:r>
        <w:rPr>
          <w:color w:val="2B579A"/>
          <w:shd w:val="clear" w:color="auto" w:fill="E6E6E6"/>
        </w:rPr>
        <w:fldChar w:fldCharType="begin"/>
      </w:r>
      <w:r>
        <w:instrText xml:space="preserve"> REF PowerStation \h  \* MERGEFORMAT </w:instrText>
      </w:r>
      <w:r>
        <w:rPr>
          <w:color w:val="2B579A"/>
          <w:shd w:val="clear" w:color="auto" w:fill="E6E6E6"/>
        </w:rPr>
      </w:r>
      <w:r>
        <w:rPr>
          <w:color w:val="2B579A"/>
          <w:shd w:val="clear" w:color="auto" w:fill="E6E6E6"/>
        </w:rPr>
        <w:fldChar w:fldCharType="separate"/>
      </w:r>
      <w:r w:rsidR="005C572C" w:rsidRPr="0076424C">
        <w:rPr>
          <w:b/>
        </w:rPr>
        <w:t>Power Station</w:t>
      </w:r>
      <w:r>
        <w:rPr>
          <w:color w:val="2B579A"/>
          <w:shd w:val="clear" w:color="auto" w:fill="E6E6E6"/>
        </w:rPr>
        <w:fldChar w:fldCharType="end"/>
      </w:r>
      <w:r w:rsidRPr="0076424C">
        <w:rPr>
          <w:b/>
        </w:rPr>
        <w:t xml:space="preserve"> </w:t>
      </w:r>
      <w:r w:rsidRPr="0076424C">
        <w:t>(including start-up and shutting down).</w:t>
      </w:r>
    </w:p>
    <w:p w14:paraId="71913609" w14:textId="306D02E8" w:rsidR="00B15EBB" w:rsidRPr="0076424C" w:rsidRDefault="00B15EBB" w:rsidP="00B15EBB">
      <w:pPr>
        <w:pStyle w:val="Indent1"/>
      </w:pPr>
      <w:r w:rsidRPr="0076424C">
        <w:t>(b)</w:t>
      </w:r>
      <w:r w:rsidRPr="0076424C">
        <w:tab/>
        <w:t xml:space="preserve">For the purposes of keeping the </w:t>
      </w:r>
      <w:r>
        <w:rPr>
          <w:color w:val="2B579A"/>
          <w:shd w:val="clear" w:color="auto" w:fill="E6E6E6"/>
        </w:rPr>
        <w:fldChar w:fldCharType="begin"/>
      </w:r>
      <w:r>
        <w:instrText xml:space="preserve"> REF PowerStation \h  \* MERGEFORMAT </w:instrText>
      </w:r>
      <w:r>
        <w:rPr>
          <w:color w:val="2B579A"/>
          <w:shd w:val="clear" w:color="auto" w:fill="E6E6E6"/>
        </w:rPr>
      </w:r>
      <w:r>
        <w:rPr>
          <w:color w:val="2B579A"/>
          <w:shd w:val="clear" w:color="auto" w:fill="E6E6E6"/>
        </w:rPr>
        <w:fldChar w:fldCharType="separate"/>
      </w:r>
      <w:r w:rsidR="005C572C" w:rsidRPr="0076424C">
        <w:rPr>
          <w:b/>
        </w:rPr>
        <w:t>Power Station</w:t>
      </w:r>
      <w:r>
        <w:rPr>
          <w:color w:val="2B579A"/>
          <w:shd w:val="clear" w:color="auto" w:fill="E6E6E6"/>
        </w:rPr>
        <w:fldChar w:fldCharType="end"/>
      </w:r>
      <w:r w:rsidRPr="0076424C">
        <w:t xml:space="preserve"> in a state that it could be started-up when it is off–load for ordinary operational reasons.</w:t>
      </w:r>
    </w:p>
    <w:p w14:paraId="6AD2F7B2" w14:textId="77777777" w:rsidR="00B15EBB" w:rsidRPr="0076424C" w:rsidRDefault="00B15EBB" w:rsidP="00B15EBB">
      <w:pPr>
        <w:pStyle w:val="Indent1"/>
      </w:pPr>
      <w:r w:rsidRPr="0076424C">
        <w:t>(c)</w:t>
      </w:r>
      <w:r w:rsidRPr="0076424C">
        <w:tab/>
        <w:t>For the purpose of compliance with the requirements of a Nuclear Site Licence.</w:t>
      </w:r>
    </w:p>
    <w:p w14:paraId="3A754E64" w14:textId="6A334AFD" w:rsidR="00B15EBB" w:rsidRPr="0076424C" w:rsidRDefault="00B15EBB" w:rsidP="00B15EBB">
      <w:pPr>
        <w:ind w:firstLine="0"/>
      </w:pP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rsidRPr="0076424C">
        <w:rPr>
          <w:b/>
        </w:rPr>
        <w:t xml:space="preserve"> </w:t>
      </w:r>
      <w:r w:rsidRPr="0076424C">
        <w:t xml:space="preserve">pursuant to this </w:t>
      </w:r>
      <w:smartTag w:uri="urn:schemas-microsoft-com:office:smarttags" w:element="stockticker">
        <w:r w:rsidRPr="0076424C">
          <w:rPr>
            <w:b/>
          </w:rPr>
          <w:t>DOC</w:t>
        </w:r>
      </w:smartTag>
      <w:r w:rsidRPr="0076424C">
        <w:rPr>
          <w:b/>
        </w:rPr>
        <w:t xml:space="preserve">6 </w:t>
      </w:r>
      <w:r w:rsidRPr="0076424C">
        <w:t>therefore applies subject to this exception.</w:t>
      </w:r>
    </w:p>
    <w:p w14:paraId="414D2D5E" w14:textId="42779F01" w:rsidR="00B15EBB" w:rsidRPr="0076424C" w:rsidRDefault="00B15EBB" w:rsidP="00B15EBB">
      <w:smartTag w:uri="urn:schemas-microsoft-com:office:smarttags" w:element="stockticker">
        <w:r w:rsidRPr="0076424C">
          <w:t>DOC</w:t>
        </w:r>
      </w:smartTag>
      <w:r w:rsidRPr="0076424C">
        <w:t>6.1.5</w:t>
      </w:r>
      <w:r w:rsidRPr="0076424C">
        <w:tab/>
        <w:t xml:space="preserve">The control of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rsidRPr="0076424C">
        <w:t xml:space="preserve"> between the</w:t>
      </w:r>
      <w:r w:rsidRPr="0076424C">
        <w:rPr>
          <w:b/>
        </w:rPr>
        <w:t xml:space="preserv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and</w:t>
      </w:r>
      <w:r w:rsidRPr="0076424C">
        <w:rPr>
          <w:b/>
        </w:rPr>
        <w:t xml:space="preserve"> </w:t>
      </w:r>
      <w:r w:rsidRPr="0076424C">
        <w:t xml:space="preserve">the </w:t>
      </w:r>
      <w:r>
        <w:rPr>
          <w:color w:val="2B579A"/>
          <w:shd w:val="clear" w:color="auto" w:fill="E6E6E6"/>
        </w:rPr>
        <w:fldChar w:fldCharType="begin"/>
      </w:r>
      <w:r>
        <w:instrText xml:space="preserve"> REF NETS \h  \* MERGEFORMAT </w:instrText>
      </w:r>
      <w:r>
        <w:rPr>
          <w:color w:val="2B579A"/>
          <w:shd w:val="clear" w:color="auto" w:fill="E6E6E6"/>
        </w:rPr>
      </w:r>
      <w:r>
        <w:rPr>
          <w:color w:val="2B579A"/>
          <w:shd w:val="clear" w:color="auto" w:fill="E6E6E6"/>
        </w:rPr>
        <w:fldChar w:fldCharType="separate"/>
      </w:r>
      <w:r w:rsidR="005C572C" w:rsidRPr="0076424C">
        <w:rPr>
          <w:b/>
        </w:rPr>
        <w:t>National Electricity Transmission System</w:t>
      </w:r>
      <w:r>
        <w:rPr>
          <w:color w:val="2B579A"/>
          <w:shd w:val="clear" w:color="auto" w:fill="E6E6E6"/>
        </w:rPr>
        <w:fldChar w:fldCharType="end"/>
      </w:r>
      <w:r w:rsidRPr="0076424C">
        <w:rPr>
          <w:b/>
        </w:rPr>
        <w:t xml:space="preserve"> </w:t>
      </w:r>
      <w:r w:rsidRPr="0076424C">
        <w:t xml:space="preserve">will be carried out in accordance with Operating Code of the  </w:t>
      </w:r>
      <w:r>
        <w:rPr>
          <w:color w:val="2B579A"/>
          <w:shd w:val="clear" w:color="auto" w:fill="E6E6E6"/>
        </w:rPr>
        <w:fldChar w:fldCharType="begin"/>
      </w:r>
      <w:r>
        <w:instrText xml:space="preserve"> REF GridCode \h  \* MERGEFORMAT </w:instrText>
      </w:r>
      <w:r>
        <w:rPr>
          <w:color w:val="2B579A"/>
          <w:shd w:val="clear" w:color="auto" w:fill="E6E6E6"/>
        </w:rPr>
      </w:r>
      <w:r>
        <w:rPr>
          <w:color w:val="2B579A"/>
          <w:shd w:val="clear" w:color="auto" w:fill="E6E6E6"/>
        </w:rPr>
        <w:fldChar w:fldCharType="separate"/>
      </w:r>
      <w:r w:rsidR="005C572C" w:rsidRPr="0076424C">
        <w:rPr>
          <w:b/>
        </w:rPr>
        <w:t>Grid Code</w:t>
      </w:r>
      <w:r>
        <w:rPr>
          <w:color w:val="2B579A"/>
          <w:shd w:val="clear" w:color="auto" w:fill="E6E6E6"/>
        </w:rPr>
        <w:fldChar w:fldCharType="end"/>
      </w:r>
      <w:r w:rsidRPr="0076424C">
        <w:t xml:space="preserve"> and is </w:t>
      </w:r>
      <w:proofErr w:type="spellStart"/>
      <w:r w:rsidRPr="0076424C">
        <w:t>outwith</w:t>
      </w:r>
      <w:proofErr w:type="spellEnd"/>
      <w:r w:rsidRPr="0076424C">
        <w:t xml:space="preserve"> the scope of this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t>.</w:t>
      </w:r>
    </w:p>
    <w:p w14:paraId="48D23D39" w14:textId="77777777" w:rsidR="00B15EBB" w:rsidRPr="0076424C" w:rsidRDefault="00B15EBB" w:rsidP="00B15EBB">
      <w:pPr>
        <w:rPr>
          <w:b/>
        </w:rPr>
      </w:pPr>
      <w:smartTag w:uri="urn:schemas-microsoft-com:office:smarttags" w:element="stockticker">
        <w:r w:rsidRPr="0076424C">
          <w:t>DOC</w:t>
        </w:r>
      </w:smartTag>
      <w:r w:rsidRPr="0076424C">
        <w:t>6.2</w:t>
      </w:r>
      <w:r w:rsidRPr="0076424C">
        <w:tab/>
      </w:r>
      <w:r w:rsidRPr="0076424C">
        <w:rPr>
          <w:b/>
        </w:rPr>
        <w:t>Objective</w:t>
      </w:r>
    </w:p>
    <w:p w14:paraId="448397E3" w14:textId="5E9B7720" w:rsidR="00B15EBB" w:rsidRPr="0076424C" w:rsidRDefault="00B15EBB" w:rsidP="00B15EBB">
      <w:pPr>
        <w:ind w:firstLine="0"/>
      </w:pPr>
      <w:r w:rsidRPr="0076424C">
        <w:t xml:space="preserve">To establish procedures to enable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following an instruction of</w:t>
      </w:r>
      <w:r w:rsidRPr="0076424C">
        <w:rPr>
          <w:szCs w:val="24"/>
        </w:rPr>
        <w:t xml:space="preserve"> </w:t>
      </w:r>
      <w:del w:id="969" w:author="Shaheeni Vekaria" w:date="2024-04-17T15:15:00Z">
        <w:r w:rsidDel="000D5B36">
          <w:rPr>
            <w:color w:val="2B579A"/>
            <w:szCs w:val="24"/>
            <w:shd w:val="clear" w:color="auto" w:fill="E6E6E6"/>
          </w:rPr>
          <w:fldChar w:fldCharType="begin"/>
        </w:r>
        <w:r w:rsidDel="000D5B36">
          <w:rPr>
            <w:szCs w:val="24"/>
          </w:rPr>
          <w:delInstrText xml:space="preserve"> REF NGESO \h </w:delInstrText>
        </w:r>
        <w:r w:rsidDel="000D5B36">
          <w:rPr>
            <w:color w:val="2B579A"/>
            <w:szCs w:val="24"/>
            <w:shd w:val="clear" w:color="auto" w:fill="E6E6E6"/>
          </w:rPr>
        </w:r>
        <w:r w:rsidDel="000D5B36">
          <w:rPr>
            <w:color w:val="2B579A"/>
            <w:szCs w:val="24"/>
            <w:shd w:val="clear" w:color="auto" w:fill="E6E6E6"/>
          </w:rPr>
          <w:fldChar w:fldCharType="separate"/>
        </w:r>
        <w:r w:rsidR="005C572C" w:rsidDel="000D5B36">
          <w:rPr>
            <w:b/>
          </w:rPr>
          <w:delText>NGESO</w:delText>
        </w:r>
        <w:r w:rsidDel="000D5B36">
          <w:rPr>
            <w:color w:val="2B579A"/>
            <w:szCs w:val="24"/>
            <w:shd w:val="clear" w:color="auto" w:fill="E6E6E6"/>
          </w:rPr>
          <w:fldChar w:fldCharType="end"/>
        </w:r>
        <w:r w:rsidRPr="0076424C" w:rsidDel="000D5B36">
          <w:delText xml:space="preserve"> </w:delText>
        </w:r>
      </w:del>
      <w:ins w:id="970" w:author="Shaheeni Vekaria" w:date="2024-04-17T15:15:00Z">
        <w:r w:rsidR="000D5B36">
          <w:rPr>
            <w:szCs w:val="24"/>
          </w:rPr>
          <w:t xml:space="preserve">the </w:t>
        </w:r>
        <w:r w:rsidR="000D5B36" w:rsidRPr="000D5B36">
          <w:rPr>
            <w:b/>
            <w:color w:val="2B579A"/>
            <w:szCs w:val="24"/>
            <w:shd w:val="clear" w:color="auto" w:fill="E6E6E6"/>
            <w:rPrChange w:id="971" w:author="Shaheeni Vekaria" w:date="2024-04-17T15:15:00Z">
              <w:rPr>
                <w:szCs w:val="24"/>
              </w:rPr>
            </w:rPrChange>
          </w:rPr>
          <w:t>ISOP</w:t>
        </w:r>
        <w:r w:rsidR="000D5B36" w:rsidRPr="0076424C">
          <w:t xml:space="preserve"> </w:t>
        </w:r>
      </w:ins>
      <w:r w:rsidRPr="0076424C">
        <w:t xml:space="preserve">or otherwise, to achieve reduction in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that will either avoid or relieve operating problems on the </w:t>
      </w:r>
      <w:r>
        <w:rPr>
          <w:color w:val="2B579A"/>
          <w:shd w:val="clear" w:color="auto" w:fill="E6E6E6"/>
        </w:rPr>
        <w:fldChar w:fldCharType="begin"/>
      </w:r>
      <w:r>
        <w:instrText xml:space="preserve"> REF NETS \h  \* MERGEFORMAT </w:instrText>
      </w:r>
      <w:r>
        <w:rPr>
          <w:color w:val="2B579A"/>
          <w:shd w:val="clear" w:color="auto" w:fill="E6E6E6"/>
        </w:rPr>
      </w:r>
      <w:r>
        <w:rPr>
          <w:color w:val="2B579A"/>
          <w:shd w:val="clear" w:color="auto" w:fill="E6E6E6"/>
        </w:rPr>
        <w:fldChar w:fldCharType="separate"/>
      </w:r>
      <w:r w:rsidR="005C572C" w:rsidRPr="0076424C">
        <w:rPr>
          <w:b/>
        </w:rPr>
        <w:t>National Electricity Transmission System</w:t>
      </w:r>
      <w:r>
        <w:rPr>
          <w:color w:val="2B579A"/>
          <w:shd w:val="clear" w:color="auto" w:fill="E6E6E6"/>
        </w:rPr>
        <w:fldChar w:fldCharType="end"/>
      </w:r>
      <w:r w:rsidRPr="0076424C">
        <w:rPr>
          <w:b/>
        </w:rPr>
        <w:t xml:space="preserve"> </w:t>
      </w:r>
      <w:r w:rsidRPr="0076424C">
        <w:t xml:space="preserve">and/or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in whole or in part in a manner that does not discriminate against or unduly prefer any one or any group of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76424C">
        <w:rPr>
          <w:b/>
        </w:rPr>
        <w:t>s</w:t>
      </w:r>
      <w:r w:rsidRPr="0076424C">
        <w:t xml:space="preserve"> or their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 xml:space="preserve">s </w:t>
      </w:r>
      <w:r w:rsidRPr="0076424C">
        <w:t xml:space="preserve">or </w:t>
      </w: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Pr="0076424C">
        <w:rPr>
          <w:b/>
        </w:rPr>
        <w:t>s</w:t>
      </w:r>
      <w:r w:rsidRPr="0076424C">
        <w:t xml:space="preserve"> in accordance with the </w:t>
      </w:r>
      <w:r>
        <w:rPr>
          <w:color w:val="2B579A"/>
          <w:shd w:val="clear" w:color="auto" w:fill="E6E6E6"/>
        </w:rPr>
        <w:fldChar w:fldCharType="begin"/>
      </w:r>
      <w:r>
        <w:instrText xml:space="preserve"> REF DistributionLicence \h  \* MERGEFORMAT </w:instrText>
      </w:r>
      <w:r>
        <w:rPr>
          <w:color w:val="2B579A"/>
          <w:shd w:val="clear" w:color="auto" w:fill="E6E6E6"/>
        </w:rPr>
      </w:r>
      <w:r>
        <w:rPr>
          <w:color w:val="2B579A"/>
          <w:shd w:val="clear" w:color="auto" w:fill="E6E6E6"/>
        </w:rPr>
        <w:fldChar w:fldCharType="separate"/>
      </w:r>
      <w:r w:rsidR="005C572C" w:rsidRPr="0076424C">
        <w:rPr>
          <w:b/>
        </w:rPr>
        <w:t>Distribution Licence</w:t>
      </w:r>
      <w:r>
        <w:rPr>
          <w:color w:val="2B579A"/>
          <w:shd w:val="clear" w:color="auto" w:fill="E6E6E6"/>
        </w:rPr>
        <w:fldChar w:fldCharType="end"/>
      </w:r>
      <w:r w:rsidRPr="0076424C">
        <w:t>.</w:t>
      </w:r>
    </w:p>
    <w:p w14:paraId="0766B3B0" w14:textId="77777777" w:rsidR="00B15EBB" w:rsidRPr="0076424C" w:rsidRDefault="00B15EBB" w:rsidP="00B15EBB">
      <w:smartTag w:uri="urn:schemas-microsoft-com:office:smarttags" w:element="stockticker">
        <w:r w:rsidRPr="0076424C">
          <w:t>DOC</w:t>
        </w:r>
      </w:smartTag>
      <w:r w:rsidRPr="0076424C">
        <w:t>6.3</w:t>
      </w:r>
      <w:r w:rsidRPr="0076424C">
        <w:tab/>
      </w:r>
      <w:r w:rsidRPr="0076424C">
        <w:rPr>
          <w:b/>
        </w:rPr>
        <w:t>Scope</w:t>
      </w:r>
    </w:p>
    <w:p w14:paraId="0A0820B6" w14:textId="3C470D40" w:rsidR="00B15EBB" w:rsidRPr="0076424C" w:rsidRDefault="00B15EBB" w:rsidP="00B15EBB">
      <w:pPr>
        <w:pStyle w:val="BodyTextIndent3"/>
      </w:pPr>
      <w:r w:rsidRPr="0076424C">
        <w:tab/>
        <w:t xml:space="preserve">This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t xml:space="preserve"> will apply to </w:t>
      </w:r>
      <w:r w:rsidRPr="0076424C">
        <w:rPr>
          <w:spacing w:val="5"/>
        </w:rPr>
        <w:t>the</w:t>
      </w:r>
      <w:r w:rsidRPr="0076424C">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and to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s</w:t>
      </w:r>
      <w:r w:rsidRPr="0076424C">
        <w:t xml:space="preserve"> which in this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t xml:space="preserve"> means:</w:t>
      </w:r>
    </w:p>
    <w:p w14:paraId="74DB9B50" w14:textId="7D577A5B" w:rsidR="00B15EBB" w:rsidRPr="0076424C" w:rsidRDefault="00B15EBB" w:rsidP="00B15EBB">
      <w:pPr>
        <w:pStyle w:val="Indent1"/>
      </w:pPr>
      <w:r w:rsidRPr="0076424C">
        <w:t>(a)</w:t>
      </w:r>
      <w:r w:rsidRPr="0076424C">
        <w:tab/>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s</w:t>
      </w:r>
      <w:r w:rsidRPr="0076424C">
        <w:t xml:space="preserve"> (it is not intended that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Pr="0076424C">
        <w:rPr>
          <w:b/>
        </w:rPr>
        <w:t xml:space="preserve"> </w:t>
      </w:r>
      <w:r w:rsidRPr="0076424C">
        <w:t xml:space="preserve">shall apply to small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s</w:t>
      </w:r>
      <w:r w:rsidRPr="0076424C">
        <w:t xml:space="preserve"> individually).</w:t>
      </w:r>
    </w:p>
    <w:p w14:paraId="27E24AEB" w14:textId="0B89FC0E" w:rsidR="00B15EBB" w:rsidRPr="0076424C" w:rsidRDefault="00B15EBB" w:rsidP="00B15EBB">
      <w:pPr>
        <w:pStyle w:val="Indent1"/>
      </w:pPr>
      <w:r w:rsidRPr="0076424C">
        <w:t>(b)</w:t>
      </w:r>
      <w:r w:rsidRPr="0076424C">
        <w:rPr>
          <w:b/>
        </w:rPr>
        <w:tab/>
      </w: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Pr="0076424C">
        <w:rPr>
          <w:b/>
        </w:rPr>
        <w:t>s</w:t>
      </w:r>
      <w:r w:rsidRPr="0076424C">
        <w:t>.</w:t>
      </w:r>
    </w:p>
    <w:p w14:paraId="2F60E0C7" w14:textId="58DE7EA8" w:rsidR="00B15EBB" w:rsidRPr="0076424C" w:rsidRDefault="00B15EBB" w:rsidP="00B15EBB">
      <w:pPr>
        <w:pStyle w:val="Indent1"/>
      </w:pPr>
      <w:r w:rsidRPr="0076424C">
        <w:t>(c)</w:t>
      </w:r>
      <w:r w:rsidRPr="0076424C">
        <w:rPr>
          <w:b/>
        </w:rPr>
        <w:tab/>
      </w: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Pr="0076424C">
        <w:rPr>
          <w:b/>
        </w:rPr>
        <w:t xml:space="preserve"> </w:t>
      </w:r>
      <w:r w:rsidRPr="0076424C">
        <w:t xml:space="preserve">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w:t>
      </w:r>
    </w:p>
    <w:p w14:paraId="329C101B" w14:textId="53116E1E" w:rsidR="00B15EBB" w:rsidRPr="0076424C" w:rsidRDefault="00B15EBB" w:rsidP="00B15EBB">
      <w:smartTag w:uri="urn:schemas-microsoft-com:office:smarttags" w:element="stockticker">
        <w:r w:rsidRPr="0076424C">
          <w:t>DOC</w:t>
        </w:r>
      </w:smartTag>
      <w:r w:rsidRPr="0076424C">
        <w:t>6.3.2</w:t>
      </w:r>
      <w:r w:rsidRPr="0076424C">
        <w:tab/>
        <w:t xml:space="preserve">Implementation of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rsidRPr="0076424C">
        <w:t xml:space="preserve">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may affect all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76424C">
        <w:rPr>
          <w:b/>
        </w:rPr>
        <w:t xml:space="preserve">s’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s</w:t>
      </w:r>
      <w:r w:rsidRPr="0076424C">
        <w:t xml:space="preserve"> and where applicable, contractual arrangements between</w:t>
      </w:r>
      <w:r w:rsidRPr="0076424C">
        <w:rPr>
          <w:b/>
        </w:rPr>
        <w:t xml:space="preserve">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76424C">
        <w:rPr>
          <w:b/>
        </w:rPr>
        <w:t>s</w:t>
      </w:r>
      <w:r w:rsidRPr="0076424C">
        <w:t xml:space="preserve"> and their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s</w:t>
      </w:r>
      <w:r w:rsidRPr="0076424C">
        <w:t xml:space="preserve"> may need to reflect this.</w:t>
      </w:r>
    </w:p>
    <w:p w14:paraId="28229F2C" w14:textId="1EAAE6D8" w:rsidR="00B15EBB" w:rsidRPr="0076424C" w:rsidRDefault="00B15EBB" w:rsidP="00B15EBB">
      <w:smartTag w:uri="urn:schemas-microsoft-com:office:smarttags" w:element="stockticker">
        <w:r w:rsidRPr="0076424C">
          <w:t>DOC</w:t>
        </w:r>
      </w:smartTag>
      <w:r w:rsidRPr="0076424C">
        <w:t>6.4</w:t>
      </w:r>
      <w:r w:rsidRPr="0076424C">
        <w:tab/>
      </w:r>
      <w:r w:rsidRPr="0076424C">
        <w:rPr>
          <w:b/>
        </w:rPr>
        <w:t xml:space="preserve">Operational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rPr>
          <w:b/>
        </w:rPr>
        <w:t xml:space="preserve"> Load Reduction Arrangements</w:t>
      </w:r>
    </w:p>
    <w:p w14:paraId="534119C6" w14:textId="1ABCEE35" w:rsidR="00B15EBB" w:rsidRPr="0076424C" w:rsidRDefault="00B15EBB" w:rsidP="00B15EBB">
      <w:smartTag w:uri="urn:schemas-microsoft-com:office:smarttags" w:element="stockticker">
        <w:r w:rsidRPr="0076424C">
          <w:t>DOC</w:t>
        </w:r>
      </w:smartTag>
      <w:r w:rsidRPr="0076424C">
        <w:t>6.4.1</w:t>
      </w:r>
      <w:r w:rsidRPr="0076424C">
        <w:tab/>
        <w:t xml:space="preserve">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will arrange within its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a scheme to reduce load in a controlled manner by reducing voltage and/or by disconnecting </w:t>
      </w:r>
      <w:r w:rsidRPr="0076424C">
        <w:rPr>
          <w:b/>
        </w:rPr>
        <w:t>Customers</w:t>
      </w:r>
      <w:r w:rsidRPr="0076424C">
        <w:t xml:space="preserve"> and/or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s</w:t>
      </w:r>
      <w:r w:rsidRPr="0076424C">
        <w:t>.</w:t>
      </w:r>
    </w:p>
    <w:p w14:paraId="0386A304" w14:textId="31FAA16C" w:rsidR="00B15EBB" w:rsidRPr="0076424C" w:rsidRDefault="00B15EBB" w:rsidP="00B15EBB">
      <w:smartTag w:uri="urn:schemas-microsoft-com:office:smarttags" w:element="stockticker">
        <w:r w:rsidRPr="0076424C">
          <w:lastRenderedPageBreak/>
          <w:t>DOC</w:t>
        </w:r>
      </w:smartTag>
      <w:r w:rsidRPr="0076424C">
        <w:t>6.4.2</w:t>
      </w:r>
      <w:r w:rsidRPr="0076424C">
        <w:tab/>
        <w:t xml:space="preserve">A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of warnings will be contained within the load reduction arrangements to give notice, wherever practical, of impending implementation.</w:t>
      </w:r>
    </w:p>
    <w:p w14:paraId="5F287B03" w14:textId="07EB9689" w:rsidR="00B15EBB" w:rsidRDefault="00B15EBB" w:rsidP="00B15EBB">
      <w:smartTag w:uri="urn:schemas-microsoft-com:office:smarttags" w:element="stockticker">
        <w:r w:rsidRPr="0076424C">
          <w:t>DOC</w:t>
        </w:r>
      </w:smartTag>
      <w:r w:rsidRPr="0076424C">
        <w:t>6.4.3</w:t>
      </w:r>
      <w:r w:rsidRPr="0076424C">
        <w:tab/>
        <w:t xml:space="preserve">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 </w:t>
      </w:r>
      <w:r w:rsidRPr="0076424C">
        <w:t xml:space="preserve">will arrange to have available within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four </w:t>
      </w:r>
      <w:r>
        <w:t xml:space="preserve">or five </w:t>
      </w:r>
      <w:r w:rsidRPr="0076424C">
        <w:t xml:space="preserve">stages of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t>.</w:t>
      </w:r>
    </w:p>
    <w:p w14:paraId="2F040286" w14:textId="6678EEC5" w:rsidR="00B15EBB" w:rsidRDefault="00B15EBB" w:rsidP="00A408B6">
      <w:pPr>
        <w:pStyle w:val="ListParagraph"/>
        <w:numPr>
          <w:ilvl w:val="0"/>
          <w:numId w:val="95"/>
        </w:numPr>
        <w:spacing w:after="120"/>
        <w:ind w:left="1843" w:hanging="425"/>
        <w:contextualSpacing w:val="0"/>
      </w:pPr>
      <w:r>
        <w:t xml:space="preserve">Where four stages are made </w:t>
      </w:r>
      <w:proofErr w:type="gramStart"/>
      <w:r>
        <w:t>available</w:t>
      </w:r>
      <w:proofErr w:type="gramEnd"/>
      <w:r>
        <w:t xml:space="preserve"> they shall comprise four </w:t>
      </w:r>
      <w:r>
        <w:rPr>
          <w:b/>
          <w:bCs/>
        </w:rPr>
        <w:t>Demand</w:t>
      </w:r>
      <w:r>
        <w:t xml:space="preserve"> disconnection stages each of which can reasonably be expected to deliver between four and six percent </w:t>
      </w:r>
      <w:r w:rsidR="00A408B6">
        <w:rPr>
          <w:b/>
          <w:color w:val="2B579A"/>
          <w:shd w:val="clear" w:color="auto" w:fill="E6E6E6"/>
        </w:rPr>
        <w:fldChar w:fldCharType="begin"/>
      </w:r>
      <w:r w:rsidR="00A408B6">
        <w:instrText xml:space="preserve"> REF Demand \h </w:instrText>
      </w:r>
      <w:r w:rsidR="00A408B6">
        <w:rPr>
          <w:b/>
          <w:color w:val="2B579A"/>
          <w:shd w:val="clear" w:color="auto" w:fill="E6E6E6"/>
        </w:rPr>
      </w:r>
      <w:r w:rsidR="00A408B6">
        <w:rPr>
          <w:b/>
          <w:color w:val="2B579A"/>
          <w:shd w:val="clear" w:color="auto" w:fill="E6E6E6"/>
        </w:rPr>
        <w:fldChar w:fldCharType="separate"/>
      </w:r>
      <w:r w:rsidR="005C572C" w:rsidRPr="0076424C">
        <w:rPr>
          <w:b/>
        </w:rPr>
        <w:t>Demand</w:t>
      </w:r>
      <w:r w:rsidR="00A408B6">
        <w:rPr>
          <w:b/>
          <w:color w:val="2B579A"/>
          <w:shd w:val="clear" w:color="auto" w:fill="E6E6E6"/>
        </w:rPr>
        <w:fldChar w:fldCharType="end"/>
      </w:r>
      <w:r w:rsidR="00A408B6" w:rsidRPr="00A408B6">
        <w:t xml:space="preserve"> </w:t>
      </w:r>
      <w:r>
        <w:t>reduction.</w:t>
      </w:r>
    </w:p>
    <w:p w14:paraId="47E19FC0" w14:textId="77777777" w:rsidR="00B15EBB" w:rsidRDefault="00B15EBB" w:rsidP="00A408B6">
      <w:pPr>
        <w:pStyle w:val="ListParagraph"/>
        <w:numPr>
          <w:ilvl w:val="0"/>
          <w:numId w:val="95"/>
        </w:numPr>
        <w:spacing w:after="120"/>
        <w:ind w:left="1843" w:hanging="425"/>
        <w:contextualSpacing w:val="0"/>
      </w:pPr>
      <w:r>
        <w:t>Where five stages are made available they shall comprise:</w:t>
      </w:r>
    </w:p>
    <w:p w14:paraId="35BA771F" w14:textId="15E832A3" w:rsidR="00B15EBB" w:rsidRDefault="00B15EBB" w:rsidP="00A408B6">
      <w:pPr>
        <w:pStyle w:val="ListParagraph"/>
        <w:numPr>
          <w:ilvl w:val="0"/>
          <w:numId w:val="96"/>
        </w:numPr>
        <w:spacing w:after="120"/>
        <w:contextualSpacing w:val="0"/>
      </w:pPr>
      <w:r>
        <w:t xml:space="preserve">Two </w:t>
      </w:r>
      <w:r w:rsidR="00A408B6">
        <w:rPr>
          <w:b/>
          <w:color w:val="2B579A"/>
          <w:shd w:val="clear" w:color="auto" w:fill="E6E6E6"/>
        </w:rPr>
        <w:fldChar w:fldCharType="begin"/>
      </w:r>
      <w:r w:rsidR="00A408B6">
        <w:instrText xml:space="preserve"> REF VoltageReduction \h </w:instrText>
      </w:r>
      <w:r w:rsidR="00A408B6">
        <w:rPr>
          <w:b/>
          <w:color w:val="2B579A"/>
          <w:shd w:val="clear" w:color="auto" w:fill="E6E6E6"/>
        </w:rPr>
      </w:r>
      <w:r w:rsidR="00A408B6">
        <w:rPr>
          <w:b/>
          <w:color w:val="2B579A"/>
          <w:shd w:val="clear" w:color="auto" w:fill="E6E6E6"/>
        </w:rPr>
        <w:fldChar w:fldCharType="separate"/>
      </w:r>
      <w:r w:rsidR="005C572C" w:rsidRPr="0076424C">
        <w:rPr>
          <w:b/>
        </w:rPr>
        <w:t>Voltage Reduction</w:t>
      </w:r>
      <w:r w:rsidR="00A408B6">
        <w:rPr>
          <w:b/>
          <w:color w:val="2B579A"/>
          <w:shd w:val="clear" w:color="auto" w:fill="E6E6E6"/>
        </w:rPr>
        <w:fldChar w:fldCharType="end"/>
      </w:r>
      <w:r>
        <w:t xml:space="preserve"> stages between two and four percent, each of which can reasonably be expected to deliver around 1.5 percent </w:t>
      </w:r>
      <w:r w:rsidR="00A408B6">
        <w:rPr>
          <w:b/>
          <w:color w:val="2B579A"/>
          <w:shd w:val="clear" w:color="auto" w:fill="E6E6E6"/>
        </w:rPr>
        <w:fldChar w:fldCharType="begin"/>
      </w:r>
      <w:r w:rsidR="00A408B6">
        <w:instrText xml:space="preserve"> REF Demand \h </w:instrText>
      </w:r>
      <w:r w:rsidR="00A408B6">
        <w:rPr>
          <w:b/>
          <w:color w:val="2B579A"/>
          <w:shd w:val="clear" w:color="auto" w:fill="E6E6E6"/>
        </w:rPr>
      </w:r>
      <w:r w:rsidR="00A408B6">
        <w:rPr>
          <w:b/>
          <w:color w:val="2B579A"/>
          <w:shd w:val="clear" w:color="auto" w:fill="E6E6E6"/>
        </w:rPr>
        <w:fldChar w:fldCharType="separate"/>
      </w:r>
      <w:r w:rsidR="005C572C" w:rsidRPr="0076424C">
        <w:rPr>
          <w:b/>
        </w:rPr>
        <w:t>Demand</w:t>
      </w:r>
      <w:r w:rsidR="00A408B6">
        <w:rPr>
          <w:b/>
          <w:color w:val="2B579A"/>
          <w:shd w:val="clear" w:color="auto" w:fill="E6E6E6"/>
        </w:rPr>
        <w:fldChar w:fldCharType="end"/>
      </w:r>
      <w:r w:rsidR="00A408B6">
        <w:rPr>
          <w:b/>
          <w:bCs/>
        </w:rPr>
        <w:t xml:space="preserve"> </w:t>
      </w:r>
      <w:r>
        <w:t>reduction; and</w:t>
      </w:r>
    </w:p>
    <w:p w14:paraId="4D78A917" w14:textId="616C5D8C" w:rsidR="00B15EBB" w:rsidRDefault="00B15EBB" w:rsidP="00A408B6">
      <w:pPr>
        <w:pStyle w:val="ListParagraph"/>
        <w:numPr>
          <w:ilvl w:val="0"/>
          <w:numId w:val="96"/>
        </w:numPr>
        <w:spacing w:after="120"/>
        <w:contextualSpacing w:val="0"/>
      </w:pPr>
      <w:r>
        <w:t xml:space="preserve">Three </w:t>
      </w:r>
      <w:r w:rsidR="00A408B6">
        <w:rPr>
          <w:b/>
          <w:color w:val="2B579A"/>
          <w:shd w:val="clear" w:color="auto" w:fill="E6E6E6"/>
        </w:rPr>
        <w:fldChar w:fldCharType="begin"/>
      </w:r>
      <w:r w:rsidR="00A408B6">
        <w:instrText xml:space="preserve"> REF Demand \h </w:instrText>
      </w:r>
      <w:r w:rsidR="00A408B6">
        <w:rPr>
          <w:b/>
          <w:color w:val="2B579A"/>
          <w:shd w:val="clear" w:color="auto" w:fill="E6E6E6"/>
        </w:rPr>
      </w:r>
      <w:r w:rsidR="00A408B6">
        <w:rPr>
          <w:b/>
          <w:color w:val="2B579A"/>
          <w:shd w:val="clear" w:color="auto" w:fill="E6E6E6"/>
        </w:rPr>
        <w:fldChar w:fldCharType="separate"/>
      </w:r>
      <w:r w:rsidR="005C572C" w:rsidRPr="0076424C">
        <w:rPr>
          <w:b/>
        </w:rPr>
        <w:t>Demand</w:t>
      </w:r>
      <w:r w:rsidR="00A408B6">
        <w:rPr>
          <w:b/>
          <w:color w:val="2B579A"/>
          <w:shd w:val="clear" w:color="auto" w:fill="E6E6E6"/>
        </w:rPr>
        <w:fldChar w:fldCharType="end"/>
      </w:r>
      <w:r w:rsidR="00A408B6">
        <w:rPr>
          <w:b/>
          <w:bCs/>
        </w:rPr>
        <w:t xml:space="preserve"> </w:t>
      </w:r>
      <w:r>
        <w:t xml:space="preserve">disconnection stages, each of which can reasonably be expected to deliver between four and six percent </w:t>
      </w:r>
      <w:r w:rsidR="00A408B6">
        <w:rPr>
          <w:b/>
          <w:color w:val="2B579A"/>
          <w:shd w:val="clear" w:color="auto" w:fill="E6E6E6"/>
        </w:rPr>
        <w:fldChar w:fldCharType="begin"/>
      </w:r>
      <w:r w:rsidR="00A408B6">
        <w:instrText xml:space="preserve"> REF Demand \h </w:instrText>
      </w:r>
      <w:r w:rsidR="00A408B6">
        <w:rPr>
          <w:b/>
          <w:color w:val="2B579A"/>
          <w:shd w:val="clear" w:color="auto" w:fill="E6E6E6"/>
        </w:rPr>
      </w:r>
      <w:r w:rsidR="00A408B6">
        <w:rPr>
          <w:b/>
          <w:color w:val="2B579A"/>
          <w:shd w:val="clear" w:color="auto" w:fill="E6E6E6"/>
        </w:rPr>
        <w:fldChar w:fldCharType="separate"/>
      </w:r>
      <w:r w:rsidR="005C572C" w:rsidRPr="0076424C">
        <w:rPr>
          <w:b/>
        </w:rPr>
        <w:t>Demand</w:t>
      </w:r>
      <w:r w:rsidR="00A408B6">
        <w:rPr>
          <w:b/>
          <w:color w:val="2B579A"/>
          <w:shd w:val="clear" w:color="auto" w:fill="E6E6E6"/>
        </w:rPr>
        <w:fldChar w:fldCharType="end"/>
      </w:r>
      <w:r w:rsidR="00A408B6">
        <w:rPr>
          <w:b/>
          <w:bCs/>
        </w:rPr>
        <w:t xml:space="preserve"> </w:t>
      </w:r>
      <w:r>
        <w:t>reduction.</w:t>
      </w:r>
    </w:p>
    <w:p w14:paraId="28FBC67A" w14:textId="0E495CC3" w:rsidR="00B15EBB" w:rsidRPr="00531130" w:rsidRDefault="00B15EBB" w:rsidP="00B15EBB">
      <w:pPr>
        <w:ind w:firstLine="0"/>
        <w:rPr>
          <w:bCs/>
        </w:rPr>
      </w:pPr>
      <w:r>
        <w:rPr>
          <w:bCs/>
        </w:rPr>
        <w:t xml:space="preserve">As stated in DOC6.1.3, protection may be given, where technically feasible, in relation to those </w:t>
      </w:r>
      <w:r w:rsidR="00A408B6">
        <w:rPr>
          <w:b/>
          <w:color w:val="2B579A"/>
          <w:shd w:val="clear" w:color="auto" w:fill="E6E6E6"/>
        </w:rPr>
        <w:fldChar w:fldCharType="begin"/>
      </w:r>
      <w:r w:rsidR="00A408B6">
        <w:instrText xml:space="preserve"> REF Demand \h </w:instrText>
      </w:r>
      <w:r w:rsidR="00A408B6">
        <w:rPr>
          <w:b/>
          <w:color w:val="2B579A"/>
          <w:shd w:val="clear" w:color="auto" w:fill="E6E6E6"/>
        </w:rPr>
      </w:r>
      <w:r w:rsidR="00A408B6">
        <w:rPr>
          <w:b/>
          <w:color w:val="2B579A"/>
          <w:shd w:val="clear" w:color="auto" w:fill="E6E6E6"/>
        </w:rPr>
        <w:fldChar w:fldCharType="separate"/>
      </w:r>
      <w:r w:rsidR="005C572C" w:rsidRPr="0076424C">
        <w:rPr>
          <w:b/>
        </w:rPr>
        <w:t>Demand</w:t>
      </w:r>
      <w:r w:rsidR="00A408B6">
        <w:rPr>
          <w:b/>
          <w:color w:val="2B579A"/>
          <w:shd w:val="clear" w:color="auto" w:fill="E6E6E6"/>
        </w:rPr>
        <w:fldChar w:fldCharType="end"/>
      </w:r>
      <w:r w:rsidR="00A408B6">
        <w:rPr>
          <w:b/>
          <w:bCs/>
        </w:rPr>
        <w:t xml:space="preserve"> </w:t>
      </w:r>
      <w:r>
        <w:rPr>
          <w:bCs/>
        </w:rPr>
        <w:t xml:space="preserve">disconnection stages referred to in DOC6.4.3 and DOC6.4.5, although, even in these </w:t>
      </w:r>
      <w:proofErr w:type="gramStart"/>
      <w:r>
        <w:rPr>
          <w:bCs/>
        </w:rPr>
        <w:t>situations</w:t>
      </w:r>
      <w:proofErr w:type="gramEnd"/>
      <w:r>
        <w:rPr>
          <w:bCs/>
        </w:rPr>
        <w:t xml:space="preserve"> protection cannot be guaranteed.</w:t>
      </w:r>
    </w:p>
    <w:p w14:paraId="5DF9F81B" w14:textId="17F97272" w:rsidR="00B15EBB" w:rsidRPr="0076424C" w:rsidRDefault="00B15EBB" w:rsidP="00B15EBB">
      <w:pPr>
        <w:rPr>
          <w:b/>
        </w:rPr>
      </w:pPr>
      <w:smartTag w:uri="urn:schemas-microsoft-com:office:smarttags" w:element="stockticker">
        <w:r w:rsidRPr="0076424C">
          <w:t>DOC</w:t>
        </w:r>
      </w:smartTag>
      <w:r w:rsidRPr="0076424C">
        <w:t>6.4.4</w:t>
      </w:r>
      <w:r w:rsidRPr="0076424C">
        <w:tab/>
        <w:t>The groups will be arranged so that disconnection can take place uniformly across the</w:t>
      </w:r>
      <w:r w:rsidRPr="0076424C">
        <w:rPr>
          <w:b/>
        </w:rPr>
        <w:t xml:space="preserv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and as far as practicable uniformly between</w:t>
      </w:r>
      <w:r w:rsidRPr="0076424C">
        <w:rPr>
          <w:b/>
        </w:rPr>
        <w:t xml:space="preserve"> </w:t>
      </w:r>
      <w:r>
        <w:rPr>
          <w:color w:val="2B579A"/>
          <w:shd w:val="clear" w:color="auto" w:fill="E6E6E6"/>
        </w:rPr>
        <w:fldChar w:fldCharType="begin"/>
      </w:r>
      <w:r>
        <w:instrText xml:space="preserve"> REF GSP \h  \* MERGEFORMAT </w:instrText>
      </w:r>
      <w:r>
        <w:rPr>
          <w:color w:val="2B579A"/>
          <w:shd w:val="clear" w:color="auto" w:fill="E6E6E6"/>
        </w:rPr>
      </w:r>
      <w:r>
        <w:rPr>
          <w:color w:val="2B579A"/>
          <w:shd w:val="clear" w:color="auto" w:fill="E6E6E6"/>
        </w:rPr>
        <w:fldChar w:fldCharType="separate"/>
      </w:r>
      <w:r w:rsidR="005C572C" w:rsidRPr="0076424C">
        <w:rPr>
          <w:b/>
        </w:rPr>
        <w:t>Grid Supply Point</w:t>
      </w:r>
      <w:r>
        <w:rPr>
          <w:color w:val="2B579A"/>
          <w:shd w:val="clear" w:color="auto" w:fill="E6E6E6"/>
        </w:rPr>
        <w:fldChar w:fldCharType="end"/>
      </w:r>
      <w:r w:rsidRPr="0076424C">
        <w:rPr>
          <w:b/>
        </w:rPr>
        <w:t>s.</w:t>
      </w:r>
    </w:p>
    <w:p w14:paraId="59B01014" w14:textId="79262D80" w:rsidR="00B15EBB" w:rsidRPr="0076424C" w:rsidRDefault="00B15EBB" w:rsidP="00B15EBB">
      <w:smartTag w:uri="urn:schemas-microsoft-com:office:smarttags" w:element="stockticker">
        <w:r w:rsidRPr="0076424C">
          <w:t>DOC</w:t>
        </w:r>
      </w:smartTag>
      <w:r w:rsidRPr="0076424C">
        <w:t>6.4.5</w:t>
      </w:r>
      <w:r w:rsidRPr="0076424C">
        <w:tab/>
        <w:t xml:space="preserve">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will arrange to have available a scheme to implement a further four stages of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t>,</w:t>
      </w:r>
      <w:r w:rsidRPr="0076424C">
        <w:t xml:space="preserve"> </w:t>
      </w:r>
      <w:r>
        <w:t xml:space="preserve">each of which can reasonably be expected to deliver between 4% and 6% </w:t>
      </w:r>
      <w:r>
        <w:rPr>
          <w:b/>
          <w:color w:val="2B579A"/>
          <w:shd w:val="clear" w:color="auto" w:fill="E6E6E6"/>
        </w:rPr>
        <w:fldChar w:fldCharType="begin"/>
      </w:r>
      <w:r>
        <w:instrText xml:space="preserve"> REF Demand \h </w:instrText>
      </w:r>
      <w:r>
        <w:rPr>
          <w:b/>
          <w:color w:val="2B579A"/>
          <w:shd w:val="clear" w:color="auto" w:fill="E6E6E6"/>
        </w:rPr>
      </w:r>
      <w:r>
        <w:rPr>
          <w:b/>
          <w:color w:val="2B579A"/>
          <w:shd w:val="clear" w:color="auto" w:fill="E6E6E6"/>
        </w:rPr>
        <w:fldChar w:fldCharType="separate"/>
      </w:r>
      <w:r w:rsidR="005C572C" w:rsidRPr="0076424C">
        <w:rPr>
          <w:b/>
        </w:rPr>
        <w:t>Demand</w:t>
      </w:r>
      <w:r>
        <w:rPr>
          <w:b/>
          <w:color w:val="2B579A"/>
          <w:shd w:val="clear" w:color="auto" w:fill="E6E6E6"/>
        </w:rPr>
        <w:fldChar w:fldCharType="end"/>
      </w:r>
      <w:r>
        <w:rPr>
          <w:b/>
          <w:bCs/>
        </w:rPr>
        <w:t xml:space="preserve"> </w:t>
      </w:r>
      <w:r>
        <w:t>reduction,</w:t>
      </w:r>
      <w:r w:rsidRPr="0076424C">
        <w:t xml:space="preserve"> upon receipt of a suitable warning from</w:t>
      </w:r>
      <w:r w:rsidRPr="0076424C">
        <w:rPr>
          <w:szCs w:val="24"/>
        </w:rPr>
        <w:t xml:space="preserve"> </w:t>
      </w:r>
      <w:del w:id="972" w:author="Shaheeni Vekaria" w:date="2024-04-17T15:15:00Z">
        <w:r w:rsidDel="00BC1A32">
          <w:rPr>
            <w:color w:val="2B579A"/>
            <w:szCs w:val="24"/>
            <w:shd w:val="clear" w:color="auto" w:fill="E6E6E6"/>
          </w:rPr>
          <w:fldChar w:fldCharType="begin"/>
        </w:r>
        <w:r w:rsidDel="00BC1A32">
          <w:rPr>
            <w:szCs w:val="24"/>
          </w:rPr>
          <w:delInstrText xml:space="preserve"> REF NGESO \h </w:delInstrText>
        </w:r>
        <w:r w:rsidDel="00BC1A32">
          <w:rPr>
            <w:color w:val="2B579A"/>
            <w:szCs w:val="24"/>
            <w:shd w:val="clear" w:color="auto" w:fill="E6E6E6"/>
          </w:rPr>
        </w:r>
        <w:r w:rsidDel="00BC1A32">
          <w:rPr>
            <w:color w:val="2B579A"/>
            <w:szCs w:val="24"/>
            <w:shd w:val="clear" w:color="auto" w:fill="E6E6E6"/>
          </w:rPr>
          <w:fldChar w:fldCharType="separate"/>
        </w:r>
        <w:r w:rsidR="005C572C" w:rsidDel="00BC1A32">
          <w:rPr>
            <w:b/>
          </w:rPr>
          <w:delText>NGESO</w:delText>
        </w:r>
        <w:r w:rsidDel="00BC1A32">
          <w:rPr>
            <w:color w:val="2B579A"/>
            <w:szCs w:val="24"/>
            <w:shd w:val="clear" w:color="auto" w:fill="E6E6E6"/>
          </w:rPr>
          <w:fldChar w:fldCharType="end"/>
        </w:r>
        <w:r w:rsidRPr="0076424C" w:rsidDel="00BC1A32">
          <w:delText xml:space="preserve"> </w:delText>
        </w:r>
      </w:del>
      <w:ins w:id="973" w:author="Shaheeni Vekaria" w:date="2024-04-17T15:15:00Z">
        <w:r w:rsidR="00BC1A32">
          <w:rPr>
            <w:szCs w:val="24"/>
          </w:rPr>
          <w:t xml:space="preserve">the </w:t>
        </w:r>
        <w:r w:rsidR="00BC1A32" w:rsidRPr="00BC1A32">
          <w:rPr>
            <w:b/>
            <w:color w:val="2B579A"/>
            <w:szCs w:val="24"/>
            <w:shd w:val="clear" w:color="auto" w:fill="E6E6E6"/>
            <w:rPrChange w:id="974" w:author="Shaheeni Vekaria" w:date="2024-04-17T15:15:00Z">
              <w:rPr>
                <w:szCs w:val="24"/>
              </w:rPr>
            </w:rPrChange>
          </w:rPr>
          <w:t>ISOP</w:t>
        </w:r>
        <w:r w:rsidR="00BC1A32" w:rsidRPr="0076424C">
          <w:t xml:space="preserve"> </w:t>
        </w:r>
      </w:ins>
      <w:r w:rsidRPr="0076424C">
        <w:t>which will be issued by 1600 hrs on the previous day.</w:t>
      </w:r>
    </w:p>
    <w:p w14:paraId="5265BB29" w14:textId="784C2D22" w:rsidR="00B15EBB" w:rsidRPr="0076424C" w:rsidRDefault="00B15EBB" w:rsidP="00B15EBB">
      <w:pPr>
        <w:rPr>
          <w:b/>
        </w:rPr>
      </w:pPr>
      <w:r w:rsidRPr="0076424C">
        <w:tab/>
        <w:t xml:space="preserve">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will arrange to have available a scheme to implement further twelve stages of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t>,</w:t>
      </w:r>
      <w:r w:rsidRPr="0076424C">
        <w:t xml:space="preserve"> </w:t>
      </w:r>
      <w:r>
        <w:t xml:space="preserve">each of which can reasonably be expected to deliver between 4% and 6% </w:t>
      </w:r>
      <w:r>
        <w:rPr>
          <w:b/>
          <w:color w:val="2B579A"/>
          <w:shd w:val="clear" w:color="auto" w:fill="E6E6E6"/>
        </w:rPr>
        <w:fldChar w:fldCharType="begin"/>
      </w:r>
      <w:r>
        <w:instrText xml:space="preserve"> REF Demand \h </w:instrText>
      </w:r>
      <w:r>
        <w:rPr>
          <w:b/>
          <w:color w:val="2B579A"/>
          <w:shd w:val="clear" w:color="auto" w:fill="E6E6E6"/>
        </w:rPr>
      </w:r>
      <w:r>
        <w:rPr>
          <w:b/>
          <w:color w:val="2B579A"/>
          <w:shd w:val="clear" w:color="auto" w:fill="E6E6E6"/>
        </w:rPr>
        <w:fldChar w:fldCharType="separate"/>
      </w:r>
      <w:r w:rsidR="005C572C" w:rsidRPr="0076424C">
        <w:rPr>
          <w:b/>
        </w:rPr>
        <w:t>Demand</w:t>
      </w:r>
      <w:r>
        <w:rPr>
          <w:b/>
          <w:color w:val="2B579A"/>
          <w:shd w:val="clear" w:color="auto" w:fill="E6E6E6"/>
        </w:rPr>
        <w:fldChar w:fldCharType="end"/>
      </w:r>
      <w:r>
        <w:rPr>
          <w:b/>
          <w:bCs/>
        </w:rPr>
        <w:t xml:space="preserve"> </w:t>
      </w:r>
      <w:r>
        <w:t>reduction</w:t>
      </w:r>
      <w:r w:rsidRPr="0076424C">
        <w:rPr>
          <w:b/>
        </w:rPr>
        <w:t>.</w:t>
      </w:r>
    </w:p>
    <w:p w14:paraId="23CA0351" w14:textId="11516029" w:rsidR="00B15EBB" w:rsidRPr="0076424C" w:rsidRDefault="00B15EBB" w:rsidP="00B15EBB">
      <w:smartTag w:uri="urn:schemas-microsoft-com:office:smarttags" w:element="stockticker">
        <w:r w:rsidRPr="0076424C">
          <w:t>DOC</w:t>
        </w:r>
      </w:smartTag>
      <w:r w:rsidRPr="0076424C">
        <w:t>6.4.6</w:t>
      </w:r>
      <w:r w:rsidRPr="0076424C">
        <w:tab/>
      </w: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Pr="0076424C">
        <w:rPr>
          <w:b/>
        </w:rPr>
        <w:t>s</w:t>
      </w:r>
      <w:r w:rsidRPr="0076424C">
        <w:t xml:space="preserve">,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76424C">
        <w:rPr>
          <w:b/>
        </w:rPr>
        <w:t>s</w:t>
      </w:r>
      <w:r w:rsidRPr="0076424C">
        <w:t xml:space="preserve">,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s</w:t>
      </w:r>
      <w:r w:rsidRPr="0076424C">
        <w:t xml:space="preserve"> and </w:t>
      </w: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Pr="0076424C">
        <w:rPr>
          <w:b/>
        </w:rPr>
        <w:t>s</w:t>
      </w:r>
      <w:r w:rsidRPr="0076424C">
        <w:t xml:space="preserv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will need to be considered in the preparation of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’s</w:t>
      </w:r>
      <w:r w:rsidRPr="0076424C">
        <w:t xml:space="preserve">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rsidRPr="0076424C">
        <w:rPr>
          <w:b/>
        </w:rPr>
        <w:t xml:space="preserve"> </w:t>
      </w:r>
      <w:r w:rsidRPr="0076424C">
        <w:t>schemes.</w:t>
      </w:r>
    </w:p>
    <w:p w14:paraId="17EDF1BA" w14:textId="2896387C" w:rsidR="00B15EBB" w:rsidRPr="0076424C" w:rsidRDefault="00B15EBB" w:rsidP="00B15EBB">
      <w:smartTag w:uri="urn:schemas-microsoft-com:office:smarttags" w:element="stockticker">
        <w:r w:rsidRPr="0076424C">
          <w:t>DOC</w:t>
        </w:r>
      </w:smartTag>
      <w:r w:rsidRPr="0076424C">
        <w:t>6.4.7</w:t>
      </w:r>
      <w:r w:rsidRPr="0076424C">
        <w:tab/>
        <w:t>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 </w:t>
      </w:r>
      <w:r w:rsidRPr="0076424C">
        <w:t xml:space="preserve">shall issue instructions to such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s</w:t>
      </w:r>
      <w:r w:rsidRPr="0076424C">
        <w:t xml:space="preserve"> of the</w:t>
      </w:r>
      <w:r w:rsidRPr="0076424C">
        <w:rPr>
          <w:b/>
        </w:rPr>
        <w:t xml:space="preserv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who are required to disconnect or reconnect and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t xml:space="preserve"> shall carry out the instructions without delay.</w:t>
      </w:r>
    </w:p>
    <w:p w14:paraId="1E5F21FF" w14:textId="170C27FE" w:rsidR="00B15EBB" w:rsidRPr="0076424C" w:rsidRDefault="00B15EBB" w:rsidP="00B15EBB">
      <w:smartTag w:uri="urn:schemas-microsoft-com:office:smarttags" w:element="stockticker">
        <w:r w:rsidRPr="0076424C">
          <w:t>DOC</w:t>
        </w:r>
      </w:smartTag>
      <w:r w:rsidRPr="0076424C">
        <w:t>6.4.8</w:t>
      </w:r>
      <w:r w:rsidRPr="0076424C">
        <w:tab/>
        <w:t>Once a disconnection has been applied at the instruction of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t xml:space="preserve"> shall not reconnect until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instructs 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 xml:space="preserve"> </w:t>
      </w:r>
      <w:r w:rsidRPr="0076424C">
        <w:t xml:space="preserve">to do so in accordance with this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rPr>
          <w:b/>
        </w:rPr>
        <w:t>.</w:t>
      </w:r>
    </w:p>
    <w:p w14:paraId="42A7FAAB" w14:textId="08FDB6A0" w:rsidR="00B15EBB" w:rsidRPr="0076424C" w:rsidRDefault="00B15EBB" w:rsidP="00B15EBB">
      <w:smartTag w:uri="urn:schemas-microsoft-com:office:smarttags" w:element="stockticker">
        <w:r w:rsidRPr="0076424C">
          <w:t>DOC</w:t>
        </w:r>
      </w:smartTag>
      <w:r w:rsidRPr="0076424C">
        <w:t>6.4.9</w:t>
      </w:r>
      <w:r w:rsidRPr="0076424C">
        <w:tab/>
        <w:t xml:space="preserve">The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s</w:t>
      </w:r>
      <w:r w:rsidRPr="0076424C">
        <w:t xml:space="preserve"> shall abide by the instructions of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with regard to reconnection under this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t xml:space="preserve"> without delay.</w:t>
      </w:r>
    </w:p>
    <w:p w14:paraId="41485374" w14:textId="0AE04F45" w:rsidR="00B15EBB" w:rsidRPr="0076424C" w:rsidRDefault="00B15EBB" w:rsidP="00B15EBB">
      <w:smartTag w:uri="urn:schemas-microsoft-com:office:smarttags" w:element="stockticker">
        <w:r w:rsidRPr="0076424C">
          <w:t>DOC</w:t>
        </w:r>
      </w:smartTag>
      <w:r w:rsidRPr="0076424C">
        <w:t>6.4.10</w:t>
      </w:r>
      <w:r w:rsidRPr="0076424C">
        <w:tab/>
        <w:t>Where disconnection is envisaged by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to be prolonged,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may utilise disconnection rotas where 5 per cent groups are interchanged to ensure (so far as practicable) equitable treatment of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s</w:t>
      </w:r>
      <w:r w:rsidRPr="0076424C">
        <w:t xml:space="preserve">, provided that the proportion of total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rPr>
          <w:b/>
        </w:rPr>
        <w:t xml:space="preserve"> </w:t>
      </w:r>
      <w:r w:rsidRPr="0076424C">
        <w:t>disconnected at all times does not change.</w:t>
      </w:r>
    </w:p>
    <w:p w14:paraId="0EB6611C" w14:textId="303AE8A5" w:rsidR="00B15EBB" w:rsidRPr="0076424C" w:rsidRDefault="00B15EBB" w:rsidP="00B15EBB">
      <w:smartTag w:uri="urn:schemas-microsoft-com:office:smarttags" w:element="stockticker">
        <w:r w:rsidRPr="0076424C">
          <w:lastRenderedPageBreak/>
          <w:t>DOC</w:t>
        </w:r>
      </w:smartTag>
      <w:r w:rsidRPr="0076424C">
        <w:t>6.5</w:t>
      </w:r>
      <w:r w:rsidRPr="0076424C">
        <w:tab/>
      </w:r>
      <w:r w:rsidRPr="0076424C">
        <w:rPr>
          <w:b/>
        </w:rPr>
        <w:t xml:space="preserve">Automatic Low Frequency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rPr>
          <w:b/>
        </w:rPr>
        <w:t xml:space="preserve"> Disconnection</w:t>
      </w:r>
      <w:r w:rsidRPr="0076424C">
        <w:t xml:space="preserve"> </w:t>
      </w:r>
    </w:p>
    <w:p w14:paraId="05B82C18" w14:textId="16740701" w:rsidR="00B15EBB" w:rsidRPr="0076424C" w:rsidRDefault="00B15EBB" w:rsidP="00B15EBB">
      <w:smartTag w:uri="urn:schemas-microsoft-com:office:smarttags" w:element="stockticker">
        <w:r w:rsidRPr="0076424C">
          <w:t>DOC</w:t>
        </w:r>
      </w:smartTag>
      <w:r w:rsidRPr="0076424C">
        <w:t>6.5.1</w:t>
      </w:r>
      <w:r w:rsidRPr="0076424C">
        <w:tab/>
        <w:t xml:space="preserve">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shall provide automatic low frequency disconnection in stages by tripping relays to disconnect at least 40% of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rPr>
          <w:b/>
        </w:rPr>
        <w:t xml:space="preserve"> </w:t>
      </w:r>
      <w:r>
        <w:rPr>
          <w:color w:val="2B579A"/>
          <w:shd w:val="clear" w:color="auto" w:fill="E6E6E6"/>
        </w:rPr>
        <w:fldChar w:fldCharType="begin"/>
      </w:r>
      <w:r>
        <w:instrText xml:space="preserve"> REF PeakDemand \h  \* MERGEFORMAT </w:instrText>
      </w:r>
      <w:r>
        <w:rPr>
          <w:color w:val="2B579A"/>
          <w:shd w:val="clear" w:color="auto" w:fill="E6E6E6"/>
        </w:rPr>
      </w:r>
      <w:r>
        <w:rPr>
          <w:color w:val="2B579A"/>
          <w:shd w:val="clear" w:color="auto" w:fill="E6E6E6"/>
        </w:rPr>
        <w:fldChar w:fldCharType="separate"/>
      </w:r>
      <w:r w:rsidR="005C572C" w:rsidRPr="0076424C">
        <w:rPr>
          <w:b/>
          <w:spacing w:val="5"/>
        </w:rPr>
        <w:t>Peak Demand</w:t>
      </w:r>
      <w:r>
        <w:rPr>
          <w:color w:val="2B579A"/>
          <w:shd w:val="clear" w:color="auto" w:fill="E6E6E6"/>
        </w:rPr>
        <w:fldChar w:fldCharType="end"/>
      </w:r>
      <w:r w:rsidRPr="0076424C">
        <w:rPr>
          <w:b/>
        </w:rPr>
        <w:t xml:space="preserve"> </w:t>
      </w:r>
      <w:r w:rsidRPr="0076424C">
        <w:t xml:space="preserve">in Scotland and 60% of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rPr>
          <w:b/>
        </w:rPr>
        <w:t xml:space="preserve"> </w:t>
      </w:r>
      <w:r>
        <w:rPr>
          <w:color w:val="2B579A"/>
          <w:shd w:val="clear" w:color="auto" w:fill="E6E6E6"/>
        </w:rPr>
        <w:fldChar w:fldCharType="begin"/>
      </w:r>
      <w:r>
        <w:instrText xml:space="preserve"> REF PeakDemand \h  \* MERGEFORMAT </w:instrText>
      </w:r>
      <w:r>
        <w:rPr>
          <w:color w:val="2B579A"/>
          <w:shd w:val="clear" w:color="auto" w:fill="E6E6E6"/>
        </w:rPr>
      </w:r>
      <w:r>
        <w:rPr>
          <w:color w:val="2B579A"/>
          <w:shd w:val="clear" w:color="auto" w:fill="E6E6E6"/>
        </w:rPr>
        <w:fldChar w:fldCharType="separate"/>
      </w:r>
      <w:r w:rsidR="005C572C" w:rsidRPr="0076424C">
        <w:rPr>
          <w:b/>
          <w:spacing w:val="5"/>
        </w:rPr>
        <w:t>Peak Demand</w:t>
      </w:r>
      <w:r>
        <w:rPr>
          <w:color w:val="2B579A"/>
          <w:shd w:val="clear" w:color="auto" w:fill="E6E6E6"/>
        </w:rPr>
        <w:fldChar w:fldCharType="end"/>
      </w:r>
      <w:r w:rsidRPr="0076424C">
        <w:rPr>
          <w:b/>
        </w:rPr>
        <w:t xml:space="preserve"> </w:t>
      </w:r>
      <w:r w:rsidRPr="0076424C">
        <w:t xml:space="preserve">in England and Wales (based on the winter peak value), in order to seek to limit the consequences of the loss of a major source of generation or an </w:t>
      </w:r>
      <w:r>
        <w:rPr>
          <w:color w:val="2B579A"/>
          <w:shd w:val="clear" w:color="auto" w:fill="E6E6E6"/>
        </w:rPr>
        <w:fldChar w:fldCharType="begin"/>
      </w:r>
      <w:r>
        <w:instrText xml:space="preserve"> REF Event \h  \* MERGEFORMAT </w:instrText>
      </w:r>
      <w:r>
        <w:rPr>
          <w:color w:val="2B579A"/>
          <w:shd w:val="clear" w:color="auto" w:fill="E6E6E6"/>
        </w:rPr>
      </w:r>
      <w:r>
        <w:rPr>
          <w:color w:val="2B579A"/>
          <w:shd w:val="clear" w:color="auto" w:fill="E6E6E6"/>
        </w:rPr>
        <w:fldChar w:fldCharType="separate"/>
      </w:r>
      <w:r w:rsidR="005C572C" w:rsidRPr="0076424C">
        <w:rPr>
          <w:b/>
        </w:rPr>
        <w:t>Event</w:t>
      </w:r>
      <w:r>
        <w:rPr>
          <w:color w:val="2B579A"/>
          <w:shd w:val="clear" w:color="auto" w:fill="E6E6E6"/>
        </w:rPr>
        <w:fldChar w:fldCharType="end"/>
      </w:r>
      <w:r w:rsidRPr="0076424C">
        <w:t xml:space="preserve"> on the </w:t>
      </w:r>
      <w:r>
        <w:rPr>
          <w:color w:val="2B579A"/>
          <w:shd w:val="clear" w:color="auto" w:fill="E6E6E6"/>
        </w:rPr>
        <w:fldChar w:fldCharType="begin"/>
      </w:r>
      <w:r>
        <w:instrText xml:space="preserve"> REF NETS \h  \* MERGEFORMAT </w:instrText>
      </w:r>
      <w:r>
        <w:rPr>
          <w:color w:val="2B579A"/>
          <w:shd w:val="clear" w:color="auto" w:fill="E6E6E6"/>
        </w:rPr>
      </w:r>
      <w:r>
        <w:rPr>
          <w:color w:val="2B579A"/>
          <w:shd w:val="clear" w:color="auto" w:fill="E6E6E6"/>
        </w:rPr>
        <w:fldChar w:fldCharType="separate"/>
      </w:r>
      <w:r w:rsidR="005C572C" w:rsidRPr="0076424C">
        <w:rPr>
          <w:b/>
        </w:rPr>
        <w:t>National Electricity Transmission System</w:t>
      </w:r>
      <w:r>
        <w:rPr>
          <w:color w:val="2B579A"/>
          <w:shd w:val="clear" w:color="auto" w:fill="E6E6E6"/>
        </w:rPr>
        <w:fldChar w:fldCharType="end"/>
      </w:r>
      <w:r w:rsidRPr="0076424C">
        <w:rPr>
          <w:b/>
        </w:rPr>
        <w:t xml:space="preserve"> </w:t>
      </w:r>
      <w:r w:rsidRPr="0076424C">
        <w:t xml:space="preserve">which leaves part of the </w:t>
      </w:r>
      <w:r>
        <w:rPr>
          <w:color w:val="2B579A"/>
          <w:shd w:val="clear" w:color="auto" w:fill="E6E6E6"/>
        </w:rPr>
        <w:fldChar w:fldCharType="begin"/>
      </w:r>
      <w:r>
        <w:instrText xml:space="preserve"> REF TotalSystem \h  \* MERGEFORMAT </w:instrText>
      </w:r>
      <w:r>
        <w:rPr>
          <w:color w:val="2B579A"/>
          <w:shd w:val="clear" w:color="auto" w:fill="E6E6E6"/>
        </w:rPr>
      </w:r>
      <w:r>
        <w:rPr>
          <w:color w:val="2B579A"/>
          <w:shd w:val="clear" w:color="auto" w:fill="E6E6E6"/>
        </w:rPr>
        <w:fldChar w:fldCharType="separate"/>
      </w:r>
      <w:r w:rsidR="005C572C" w:rsidRPr="0076424C">
        <w:rPr>
          <w:b/>
        </w:rPr>
        <w:t>Total System</w:t>
      </w:r>
      <w:r>
        <w:rPr>
          <w:color w:val="2B579A"/>
          <w:shd w:val="clear" w:color="auto" w:fill="E6E6E6"/>
        </w:rPr>
        <w:fldChar w:fldCharType="end"/>
      </w:r>
      <w:r w:rsidRPr="0076424C">
        <w:t xml:space="preserve"> with a generation deficit. </w:t>
      </w:r>
    </w:p>
    <w:p w14:paraId="05803BAF" w14:textId="3D86FA6D" w:rsidR="00B15EBB" w:rsidRPr="0076424C" w:rsidRDefault="00B15EBB" w:rsidP="00B15EBB">
      <w:smartTag w:uri="urn:schemas-microsoft-com:office:smarttags" w:element="stockticker">
        <w:r w:rsidRPr="0076424C">
          <w:t>DOC</w:t>
        </w:r>
      </w:smartTag>
      <w:r w:rsidRPr="0076424C">
        <w:t>6.5.2</w:t>
      </w:r>
      <w:r w:rsidRPr="0076424C">
        <w:tab/>
        <w:t xml:space="preserve">The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subject to automatic low frequency disconnection shall be split into discrete blocks.  The number, location and size of the blocks and the associated low frequency settings will be as specified by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w:t>
      </w:r>
      <w:r w:rsidRPr="0076424C">
        <w:t xml:space="preserve">  The intention is that the distribution of the blocks will be such as to give a reasonably uniform</w:t>
      </w:r>
      <w:r w:rsidRPr="0076424C">
        <w:rPr>
          <w:b/>
        </w:rPr>
        <w:t xml:space="preserve"> </w:t>
      </w:r>
      <w:r w:rsidRPr="0076424C">
        <w:t>application throughout the</w:t>
      </w:r>
      <w:r w:rsidRPr="0076424C">
        <w:rPr>
          <w:b/>
        </w:rPr>
        <w:t xml:space="preserv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but may take into account any operational requirements and the essential nature of certain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rPr>
          <w:b/>
        </w:rPr>
        <w:t>.</w:t>
      </w:r>
    </w:p>
    <w:p w14:paraId="237E6D6F" w14:textId="0B54F2E3" w:rsidR="00B15EBB" w:rsidRPr="0076424C" w:rsidRDefault="00B15EBB" w:rsidP="00B15EBB">
      <w:smartTag w:uri="urn:schemas-microsoft-com:office:smarttags" w:element="stockticker">
        <w:r w:rsidRPr="0076424C">
          <w:t>DOC</w:t>
        </w:r>
      </w:smartTag>
      <w:r w:rsidRPr="0076424C">
        <w:t>6.5.3</w:t>
      </w:r>
      <w:r w:rsidRPr="0076424C">
        <w:tab/>
        <w:t xml:space="preserve">Where conditions are such that, following automatic low frequency disconnection, it is not possible to restore all or a great proportion of those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s</w:t>
      </w:r>
      <w:r w:rsidRPr="0076424C">
        <w:t xml:space="preserve"> so disconnected within a reasonable period of time,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may instruct, at any time, further manual load disconnection and instruct a portion of the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s</w:t>
      </w:r>
      <w:r w:rsidRPr="0076424C">
        <w:t xml:space="preserve"> which were disconnected by automatic low frequency disconnection to be restored in order that any further fall in </w:t>
      </w:r>
      <w:r>
        <w:rPr>
          <w:color w:val="2B579A"/>
          <w:shd w:val="clear" w:color="auto" w:fill="E6E6E6"/>
        </w:rPr>
        <w:fldChar w:fldCharType="begin"/>
      </w:r>
      <w:r>
        <w:instrText xml:space="preserve"> REF Frequency \h  \* MERGEFORMAT </w:instrText>
      </w:r>
      <w:r>
        <w:rPr>
          <w:color w:val="2B579A"/>
          <w:shd w:val="clear" w:color="auto" w:fill="E6E6E6"/>
        </w:rPr>
      </w:r>
      <w:r>
        <w:rPr>
          <w:color w:val="2B579A"/>
          <w:shd w:val="clear" w:color="auto" w:fill="E6E6E6"/>
        </w:rPr>
        <w:fldChar w:fldCharType="separate"/>
      </w:r>
      <w:r w:rsidR="005C572C" w:rsidRPr="0076424C">
        <w:rPr>
          <w:b/>
        </w:rPr>
        <w:t>Frequency</w:t>
      </w:r>
      <w:r>
        <w:rPr>
          <w:color w:val="2B579A"/>
          <w:shd w:val="clear" w:color="auto" w:fill="E6E6E6"/>
        </w:rPr>
        <w:fldChar w:fldCharType="end"/>
      </w:r>
      <w:r w:rsidRPr="0076424C">
        <w:t xml:space="preserve"> will be contained by operation of automatic low frequency disconnection.</w:t>
      </w:r>
    </w:p>
    <w:p w14:paraId="44391264" w14:textId="1280AF08" w:rsidR="00B15EBB" w:rsidRPr="0076424C" w:rsidRDefault="00B15EBB" w:rsidP="00B15EBB">
      <w:smartTag w:uri="urn:schemas-microsoft-com:office:smarttags" w:element="stockticker">
        <w:r w:rsidRPr="0076424C">
          <w:t>DOC</w:t>
        </w:r>
      </w:smartTag>
      <w:r w:rsidRPr="0076424C">
        <w:t>6.5.4</w:t>
      </w:r>
      <w:r w:rsidRPr="0076424C">
        <w:tab/>
        <w:t>Once an automatic low frequency disconnection has taken place, it shall not be reconnected until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instructs to do so in accordance with this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t>.</w:t>
      </w:r>
    </w:p>
    <w:p w14:paraId="5C8362B7" w14:textId="19930E88" w:rsidR="00B15EBB" w:rsidRPr="0076424C" w:rsidRDefault="00B15EBB" w:rsidP="00B15EBB">
      <w:smartTag w:uri="urn:schemas-microsoft-com:office:smarttags" w:element="stockticker">
        <w:r w:rsidRPr="0076424C">
          <w:t>DOC</w:t>
        </w:r>
      </w:smartTag>
      <w:r w:rsidRPr="0076424C">
        <w:t>6.5.5</w:t>
      </w:r>
      <w:r w:rsidRPr="0076424C">
        <w:tab/>
        <w:t xml:space="preserve">Each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 </w:t>
      </w:r>
      <w:r w:rsidRPr="0076424C">
        <w:t xml:space="preserve">with regard to reconnection under this </w:t>
      </w:r>
      <w:r w:rsidRPr="0076424C">
        <w:rPr>
          <w:b/>
        </w:rPr>
        <w:t>Distribution Operating</w:t>
      </w:r>
      <w:r w:rsidRPr="0076424C">
        <w:t xml:space="preserve"> </w:t>
      </w:r>
      <w:r w:rsidRPr="0076424C">
        <w:rPr>
          <w:b/>
        </w:rPr>
        <w:t>Code</w:t>
      </w:r>
      <w:r w:rsidRPr="0076424C">
        <w:t xml:space="preserve"> without delay.</w:t>
      </w:r>
    </w:p>
    <w:p w14:paraId="376EDEE6" w14:textId="5E682F14" w:rsidR="00B15EBB" w:rsidRPr="0076424C" w:rsidRDefault="00B15EBB" w:rsidP="00B15EBB">
      <w:smartTag w:uri="urn:schemas-microsoft-com:office:smarttags" w:element="stockticker">
        <w:r w:rsidRPr="0076424C">
          <w:t>DOC</w:t>
        </w:r>
      </w:smartTag>
      <w:r w:rsidRPr="0076424C">
        <w:t>6.5.6</w:t>
      </w:r>
      <w:r w:rsidRPr="0076424C">
        <w:tab/>
        <w:t xml:space="preserve">In addition, </w:t>
      </w: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Pr="0076424C">
        <w:rPr>
          <w:b/>
        </w:rPr>
        <w:t>s</w:t>
      </w:r>
      <w:r w:rsidRPr="0076424C">
        <w:t xml:space="preserve"> may wish to disconnect, automatically or manually, their plant from the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t xml:space="preserve"> to which it is connected at certain frequency levels.  Any such disconnection will be agreed with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on connection to the</w:t>
      </w:r>
      <w:r w:rsidRPr="0076424C">
        <w:rPr>
          <w:b/>
        </w:rPr>
        <w:t xml:space="preserv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in accordance with the </w:t>
      </w:r>
      <w:r>
        <w:rPr>
          <w:color w:val="2B579A"/>
          <w:shd w:val="clear" w:color="auto" w:fill="E6E6E6"/>
        </w:rPr>
        <w:fldChar w:fldCharType="begin"/>
      </w:r>
      <w:r>
        <w:instrText xml:space="preserve"> REF DPC \h  \* MERGEFORMAT </w:instrText>
      </w:r>
      <w:r>
        <w:rPr>
          <w:color w:val="2B579A"/>
          <w:shd w:val="clear" w:color="auto" w:fill="E6E6E6"/>
        </w:rPr>
      </w:r>
      <w:r>
        <w:rPr>
          <w:color w:val="2B579A"/>
          <w:shd w:val="clear" w:color="auto" w:fill="E6E6E6"/>
        </w:rPr>
        <w:fldChar w:fldCharType="separate"/>
      </w:r>
      <w:r w:rsidR="005C572C" w:rsidRPr="0076424C">
        <w:rPr>
          <w:b/>
        </w:rPr>
        <w:t>Distribution Planning and Connection Code</w:t>
      </w:r>
      <w:r>
        <w:rPr>
          <w:color w:val="2B579A"/>
          <w:shd w:val="clear" w:color="auto" w:fill="E6E6E6"/>
        </w:rPr>
        <w:fldChar w:fldCharType="end"/>
      </w:r>
      <w:r w:rsidRPr="0076424C">
        <w:t>.</w:t>
      </w:r>
    </w:p>
    <w:p w14:paraId="3369DDEB" w14:textId="62041091" w:rsidR="00B15EBB" w:rsidRPr="0076424C" w:rsidRDefault="00B15EBB" w:rsidP="00B15EBB">
      <w:pPr>
        <w:rPr>
          <w:i/>
          <w:u w:val="single"/>
        </w:rPr>
      </w:pPr>
      <w:smartTag w:uri="urn:schemas-microsoft-com:office:smarttags" w:element="stockticker">
        <w:r w:rsidRPr="0076424C">
          <w:t>DOC</w:t>
        </w:r>
      </w:smartTag>
      <w:r w:rsidRPr="0076424C">
        <w:t>6.6</w:t>
      </w:r>
      <w:r w:rsidRPr="0076424C">
        <w:tab/>
      </w:r>
      <w:r w:rsidRPr="0076424C">
        <w:rPr>
          <w:b/>
        </w:rPr>
        <w:t xml:space="preserve">Emergency Manual Disconnection of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p>
    <w:p w14:paraId="7F735B55" w14:textId="25D04544" w:rsidR="00B15EBB" w:rsidRPr="0076424C" w:rsidRDefault="00B15EBB" w:rsidP="00B15EBB">
      <w:smartTag w:uri="urn:schemas-microsoft-com:office:smarttags" w:element="stockticker">
        <w:r w:rsidRPr="0076424C">
          <w:t>DOC</w:t>
        </w:r>
      </w:smartTag>
      <w:r w:rsidRPr="0076424C">
        <w:t>6.6.1</w:t>
      </w:r>
      <w:r w:rsidRPr="0076424C">
        <w:tab/>
        <w:t>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shall make such arrangements as are necessary to enable it to disconnect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s</w:t>
      </w:r>
      <w:r w:rsidRPr="0076424C">
        <w:t xml:space="preserve"> under emergency conditions irrespective of frequency.</w:t>
      </w:r>
    </w:p>
    <w:p w14:paraId="0783B95A" w14:textId="227A3750" w:rsidR="00B15EBB" w:rsidRPr="0076424C" w:rsidRDefault="00B15EBB" w:rsidP="00B15EBB">
      <w:smartTag w:uri="urn:schemas-microsoft-com:office:smarttags" w:element="stockticker">
        <w:r w:rsidRPr="0076424C">
          <w:t>DOC</w:t>
        </w:r>
      </w:smartTag>
      <w:r w:rsidRPr="0076424C">
        <w:t>6.6.2</w:t>
      </w:r>
      <w:r w:rsidRPr="0076424C">
        <w:tab/>
        <w:t>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shall annually, by the end of September, prepare schedules with details, on a </w:t>
      </w:r>
      <w:r>
        <w:rPr>
          <w:color w:val="2B579A"/>
          <w:shd w:val="clear" w:color="auto" w:fill="E6E6E6"/>
        </w:rPr>
        <w:fldChar w:fldCharType="begin"/>
      </w:r>
      <w:r>
        <w:instrText xml:space="preserve"> REF GSP \h  \* MERGEFORMAT </w:instrText>
      </w:r>
      <w:r>
        <w:rPr>
          <w:color w:val="2B579A"/>
          <w:shd w:val="clear" w:color="auto" w:fill="E6E6E6"/>
        </w:rPr>
      </w:r>
      <w:r>
        <w:rPr>
          <w:color w:val="2B579A"/>
          <w:shd w:val="clear" w:color="auto" w:fill="E6E6E6"/>
        </w:rPr>
        <w:fldChar w:fldCharType="separate"/>
      </w:r>
      <w:r w:rsidR="005C572C" w:rsidRPr="0076424C">
        <w:rPr>
          <w:b/>
        </w:rPr>
        <w:t>Grid Supply Point</w:t>
      </w:r>
      <w:r>
        <w:rPr>
          <w:color w:val="2B579A"/>
          <w:shd w:val="clear" w:color="auto" w:fill="E6E6E6"/>
        </w:rPr>
        <w:fldChar w:fldCharType="end"/>
      </w:r>
      <w:r w:rsidRPr="0076424C">
        <w:t xml:space="preserve"> basis and including arrangements with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s</w:t>
      </w:r>
      <w:r w:rsidRPr="0076424C">
        <w:t xml:space="preserve">, of the percentage block of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at that </w:t>
      </w:r>
      <w:r>
        <w:rPr>
          <w:color w:val="2B579A"/>
          <w:shd w:val="clear" w:color="auto" w:fill="E6E6E6"/>
        </w:rPr>
        <w:fldChar w:fldCharType="begin"/>
      </w:r>
      <w:r>
        <w:instrText xml:space="preserve"> REF GSP \h  \* MERGEFORMAT </w:instrText>
      </w:r>
      <w:r>
        <w:rPr>
          <w:color w:val="2B579A"/>
          <w:shd w:val="clear" w:color="auto" w:fill="E6E6E6"/>
        </w:rPr>
      </w:r>
      <w:r>
        <w:rPr>
          <w:color w:val="2B579A"/>
          <w:shd w:val="clear" w:color="auto" w:fill="E6E6E6"/>
        </w:rPr>
        <w:fldChar w:fldCharType="separate"/>
      </w:r>
      <w:r w:rsidR="005C572C" w:rsidRPr="0076424C">
        <w:rPr>
          <w:b/>
        </w:rPr>
        <w:t>Grid Supply Point</w:t>
      </w:r>
      <w:r>
        <w:rPr>
          <w:color w:val="2B579A"/>
          <w:shd w:val="clear" w:color="auto" w:fill="E6E6E6"/>
        </w:rPr>
        <w:fldChar w:fldCharType="end"/>
      </w:r>
      <w:r w:rsidRPr="0076424C">
        <w:t xml:space="preserve"> available for manual disconnection, the method of disconnection to be used and the timescale of the implementation of disconnection of each block.  </w:t>
      </w:r>
    </w:p>
    <w:p w14:paraId="636A73B5" w14:textId="1660101B" w:rsidR="00B15EBB" w:rsidRPr="0076424C" w:rsidRDefault="00B15EBB" w:rsidP="00B15EBB">
      <w:smartTag w:uri="urn:schemas-microsoft-com:office:smarttags" w:element="stockticker">
        <w:r w:rsidRPr="0076424C">
          <w:t>DOC</w:t>
        </w:r>
      </w:smartTag>
      <w:r w:rsidRPr="0076424C">
        <w:t>6.6.3</w:t>
      </w:r>
      <w:r w:rsidRPr="0076424C">
        <w:tab/>
        <w:t xml:space="preserve">The scheme will be designed to be called into operation irrespective of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76424C">
        <w:rPr>
          <w:b/>
        </w:rPr>
        <w:t xml:space="preserve"> </w:t>
      </w:r>
      <w:r>
        <w:rPr>
          <w:color w:val="2B579A"/>
          <w:shd w:val="clear" w:color="auto" w:fill="E6E6E6"/>
        </w:rPr>
        <w:fldChar w:fldCharType="begin"/>
      </w:r>
      <w:r>
        <w:instrText xml:space="preserve"> REF Frequency \h  \* MERGEFORMAT </w:instrText>
      </w:r>
      <w:r>
        <w:rPr>
          <w:color w:val="2B579A"/>
          <w:shd w:val="clear" w:color="auto" w:fill="E6E6E6"/>
        </w:rPr>
      </w:r>
      <w:r>
        <w:rPr>
          <w:color w:val="2B579A"/>
          <w:shd w:val="clear" w:color="auto" w:fill="E6E6E6"/>
        </w:rPr>
        <w:fldChar w:fldCharType="separate"/>
      </w:r>
      <w:r w:rsidR="005C572C" w:rsidRPr="0076424C">
        <w:rPr>
          <w:b/>
        </w:rPr>
        <w:t>Frequency</w:t>
      </w:r>
      <w:r>
        <w:rPr>
          <w:color w:val="2B579A"/>
          <w:shd w:val="clear" w:color="auto" w:fill="E6E6E6"/>
        </w:rPr>
        <w:fldChar w:fldCharType="end"/>
      </w:r>
      <w:r w:rsidRPr="0076424C">
        <w:t xml:space="preserve">, and to be implemented in predetermined timescales to disconnect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76424C">
        <w:t xml:space="preserve"> progressively.</w:t>
      </w:r>
    </w:p>
    <w:p w14:paraId="05E5C192" w14:textId="6E8225BE" w:rsidR="00B15EBB" w:rsidRPr="0076424C" w:rsidRDefault="00B15EBB" w:rsidP="00B15EBB">
      <w:smartTag w:uri="urn:schemas-microsoft-com:office:smarttags" w:element="stockticker">
        <w:r w:rsidRPr="0076424C">
          <w:lastRenderedPageBreak/>
          <w:t>DOC</w:t>
        </w:r>
      </w:smartTag>
      <w:r w:rsidRPr="0076424C">
        <w:t>6.6.4</w:t>
      </w:r>
      <w:r w:rsidRPr="0076424C">
        <w:tab/>
      </w:r>
      <w:r w:rsidRPr="0076424C">
        <w:rPr>
          <w:b/>
        </w:rPr>
        <w:t xml:space="preserve">Customers </w:t>
      </w:r>
      <w:r w:rsidRPr="0076424C">
        <w:t xml:space="preserve">and </w:t>
      </w:r>
      <w:r w:rsidRPr="0076424C">
        <w:rPr>
          <w:b/>
        </w:rPr>
        <w:t xml:space="preserve">Other Authorised Distributors </w:t>
      </w:r>
      <w:r w:rsidRPr="0076424C">
        <w:t>may be required to provide manual disconnection facilities.  Where required by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to disconnect load, each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 xml:space="preserve"> </w:t>
      </w:r>
      <w:r w:rsidRPr="0076424C">
        <w:t xml:space="preserve">or </w:t>
      </w:r>
      <w:r w:rsidRPr="0076424C">
        <w:rPr>
          <w:b/>
        </w:rPr>
        <w:t xml:space="preserve">Other Authorised Distributor </w:t>
      </w:r>
      <w:r w:rsidRPr="0076424C">
        <w:t>shall abide by the instructions of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with regard to disconnection under this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t xml:space="preserve"> without delay and the instructed disconnection must be completed without undue delay.</w:t>
      </w:r>
    </w:p>
    <w:p w14:paraId="5A3FB735" w14:textId="37A17A46" w:rsidR="00B15EBB" w:rsidRPr="0076424C" w:rsidRDefault="00B15EBB" w:rsidP="00B15EBB">
      <w:smartTag w:uri="urn:schemas-microsoft-com:office:smarttags" w:element="stockticker">
        <w:r w:rsidRPr="0076424C">
          <w:t>DOC</w:t>
        </w:r>
      </w:smartTag>
      <w:r w:rsidRPr="0076424C">
        <w:t>6.6.5</w:t>
      </w:r>
      <w:r w:rsidRPr="0076424C">
        <w:tab/>
        <w:t>Once a disconnection has been applied at the instruction of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rPr>
          <w:b/>
        </w:rPr>
        <w:t xml:space="preserve"> </w:t>
      </w:r>
      <w:r w:rsidRPr="0076424C">
        <w:t>reconnection shall not be applied until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instructs it to be done in accordance with this </w:t>
      </w:r>
      <w:r>
        <w:rPr>
          <w:color w:val="2B579A"/>
          <w:shd w:val="clear" w:color="auto" w:fill="E6E6E6"/>
        </w:rPr>
        <w:fldChar w:fldCharType="begin"/>
      </w:r>
      <w:r>
        <w:instrText xml:space="preserve"> REF DOC \h  \* MERGEFORMAT </w:instrText>
      </w:r>
      <w:r>
        <w:rPr>
          <w:color w:val="2B579A"/>
          <w:shd w:val="clear" w:color="auto" w:fill="E6E6E6"/>
        </w:rPr>
      </w:r>
      <w:r>
        <w:rPr>
          <w:color w:val="2B579A"/>
          <w:shd w:val="clear" w:color="auto" w:fill="E6E6E6"/>
        </w:rPr>
        <w:fldChar w:fldCharType="separate"/>
      </w:r>
      <w:r w:rsidR="005C572C" w:rsidRPr="0076424C">
        <w:rPr>
          <w:b/>
        </w:rPr>
        <w:t>Distribution Operating Code</w:t>
      </w:r>
      <w:r>
        <w:rPr>
          <w:color w:val="2B579A"/>
          <w:shd w:val="clear" w:color="auto" w:fill="E6E6E6"/>
        </w:rPr>
        <w:fldChar w:fldCharType="end"/>
      </w:r>
      <w:r w:rsidRPr="0076424C">
        <w:t>.</w:t>
      </w:r>
    </w:p>
    <w:p w14:paraId="59645CCC" w14:textId="26F4E3C0" w:rsidR="00B15EBB" w:rsidRPr="0076424C" w:rsidRDefault="00B15EBB" w:rsidP="00B15EBB">
      <w:smartTag w:uri="urn:schemas-microsoft-com:office:smarttags" w:element="stockticker">
        <w:r w:rsidRPr="0076424C">
          <w:t>DOC</w:t>
        </w:r>
      </w:smartTag>
      <w:r w:rsidRPr="0076424C">
        <w:t>6.6.6</w:t>
      </w:r>
      <w:r w:rsidRPr="0076424C">
        <w:tab/>
        <w:t xml:space="preserve">Each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with regard to reconnection under this </w:t>
      </w:r>
      <w:r w:rsidRPr="0076424C">
        <w:rPr>
          <w:b/>
        </w:rPr>
        <w:t>Distribution Operating</w:t>
      </w:r>
      <w:r w:rsidRPr="0076424C">
        <w:t xml:space="preserve"> </w:t>
      </w:r>
      <w:r w:rsidRPr="0076424C">
        <w:rPr>
          <w:b/>
        </w:rPr>
        <w:t>Code</w:t>
      </w:r>
      <w:r w:rsidRPr="0076424C">
        <w:t xml:space="preserve"> without delay.</w:t>
      </w:r>
    </w:p>
    <w:p w14:paraId="7A48D134" w14:textId="77777777" w:rsidR="00B15EBB" w:rsidRPr="0076424C" w:rsidRDefault="00B15EBB" w:rsidP="00B15EBB">
      <w:smartTag w:uri="urn:schemas-microsoft-com:office:smarttags" w:element="stockticker">
        <w:r w:rsidRPr="0076424C">
          <w:t>DOC</w:t>
        </w:r>
      </w:smartTag>
      <w:r w:rsidRPr="0076424C">
        <w:t>6.7</w:t>
      </w:r>
      <w:r w:rsidRPr="0076424C">
        <w:tab/>
      </w:r>
      <w:r w:rsidRPr="0076424C">
        <w:rPr>
          <w:b/>
        </w:rPr>
        <w:t>Co-ordination of Actions</w:t>
      </w:r>
    </w:p>
    <w:p w14:paraId="568EA296" w14:textId="2FD9AFBC" w:rsidR="00B15EBB" w:rsidRPr="0076424C" w:rsidRDefault="00B15EBB" w:rsidP="00B15EBB">
      <w:smartTag w:uri="urn:schemas-microsoft-com:office:smarttags" w:element="stockticker">
        <w:r w:rsidRPr="0076424C">
          <w:t>DOC</w:t>
        </w:r>
      </w:smartTag>
      <w:r w:rsidRPr="0076424C">
        <w:t>6.7.1</w:t>
      </w:r>
      <w:r w:rsidRPr="0076424C">
        <w:tab/>
        <w:t xml:space="preserve">Where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rsidRPr="0076424C">
        <w:t xml:space="preserve"> is exercised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in order to safeguard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76424C">
        <w:t xml:space="preserve">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will liaise with and inform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s</w:t>
      </w:r>
      <w:r w:rsidRPr="0076424C">
        <w:t xml:space="preserve"> accordingly so far as is practical.</w:t>
      </w:r>
    </w:p>
    <w:p w14:paraId="39004782" w14:textId="0C276CEF" w:rsidR="00B15EBB" w:rsidRPr="0076424C" w:rsidRDefault="00B15EBB" w:rsidP="00B15EBB">
      <w:smartTag w:uri="urn:schemas-microsoft-com:office:smarttags" w:element="stockticker">
        <w:r w:rsidRPr="0076424C">
          <w:t>DOC</w:t>
        </w:r>
      </w:smartTag>
      <w:r w:rsidRPr="0076424C">
        <w:t>6.7.2</w:t>
      </w:r>
      <w:r w:rsidRPr="0076424C">
        <w:tab/>
        <w:t xml:space="preserve">Where </w:t>
      </w:r>
      <w:r>
        <w:rPr>
          <w:color w:val="2B579A"/>
          <w:shd w:val="clear" w:color="auto" w:fill="E6E6E6"/>
        </w:rPr>
        <w:fldChar w:fldCharType="begin"/>
      </w:r>
      <w:r>
        <w:instrText xml:space="preserve"> REF DemandControl \h  \* MERGEFORMAT </w:instrText>
      </w:r>
      <w:r>
        <w:rPr>
          <w:color w:val="2B579A"/>
          <w:shd w:val="clear" w:color="auto" w:fill="E6E6E6"/>
        </w:rPr>
      </w:r>
      <w:r>
        <w:rPr>
          <w:color w:val="2B579A"/>
          <w:shd w:val="clear" w:color="auto" w:fill="E6E6E6"/>
        </w:rPr>
        <w:fldChar w:fldCharType="separate"/>
      </w:r>
      <w:r w:rsidR="005C572C" w:rsidRPr="0076424C">
        <w:rPr>
          <w:b/>
        </w:rPr>
        <w:t>Demand Control</w:t>
      </w:r>
      <w:r>
        <w:rPr>
          <w:color w:val="2B579A"/>
          <w:shd w:val="clear" w:color="auto" w:fill="E6E6E6"/>
        </w:rPr>
        <w:fldChar w:fldCharType="end"/>
      </w:r>
      <w:r w:rsidRPr="0076424C">
        <w:t xml:space="preserve"> is exercised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on instruction or request from</w:t>
      </w:r>
      <w:r w:rsidRPr="0076424C">
        <w:rPr>
          <w:szCs w:val="24"/>
        </w:rPr>
        <w:t xml:space="preserve"> </w:t>
      </w:r>
      <w:del w:id="975" w:author="Shaheeni Vekaria" w:date="2024-04-17T15:16:00Z">
        <w:r w:rsidDel="00ED6A85">
          <w:rPr>
            <w:color w:val="2B579A"/>
            <w:szCs w:val="24"/>
            <w:shd w:val="clear" w:color="auto" w:fill="E6E6E6"/>
          </w:rPr>
          <w:fldChar w:fldCharType="begin"/>
        </w:r>
        <w:r w:rsidDel="00ED6A85">
          <w:rPr>
            <w:szCs w:val="24"/>
          </w:rPr>
          <w:delInstrText xml:space="preserve"> REF NGESO \h </w:delInstrText>
        </w:r>
        <w:r w:rsidDel="00ED6A85">
          <w:rPr>
            <w:color w:val="2B579A"/>
            <w:szCs w:val="24"/>
            <w:shd w:val="clear" w:color="auto" w:fill="E6E6E6"/>
          </w:rPr>
        </w:r>
        <w:r w:rsidDel="00ED6A85">
          <w:rPr>
            <w:color w:val="2B579A"/>
            <w:szCs w:val="24"/>
            <w:shd w:val="clear" w:color="auto" w:fill="E6E6E6"/>
          </w:rPr>
          <w:fldChar w:fldCharType="separate"/>
        </w:r>
        <w:r w:rsidR="005C572C" w:rsidDel="00ED6A85">
          <w:rPr>
            <w:b/>
          </w:rPr>
          <w:delText>NGESO</w:delText>
        </w:r>
        <w:r w:rsidDel="00ED6A85">
          <w:rPr>
            <w:color w:val="2B579A"/>
            <w:szCs w:val="24"/>
            <w:shd w:val="clear" w:color="auto" w:fill="E6E6E6"/>
          </w:rPr>
          <w:fldChar w:fldCharType="end"/>
        </w:r>
        <w:r w:rsidRPr="0076424C" w:rsidDel="00ED6A85">
          <w:rPr>
            <w:b/>
          </w:rPr>
          <w:delText xml:space="preserve"> </w:delText>
        </w:r>
      </w:del>
      <w:ins w:id="976" w:author="Shaheeni Vekaria" w:date="2024-04-17T15:16:00Z">
        <w:r w:rsidR="00ED6A85">
          <w:rPr>
            <w:szCs w:val="24"/>
          </w:rPr>
          <w:t xml:space="preserve">the </w:t>
        </w:r>
        <w:r w:rsidR="00ED6A85" w:rsidRPr="00ED6A85">
          <w:rPr>
            <w:b/>
            <w:color w:val="2B579A"/>
            <w:szCs w:val="24"/>
            <w:shd w:val="clear" w:color="auto" w:fill="E6E6E6"/>
            <w:rPrChange w:id="977" w:author="Shaheeni Vekaria" w:date="2024-04-17T15:16:00Z">
              <w:rPr>
                <w:szCs w:val="24"/>
              </w:rPr>
            </w:rPrChange>
          </w:rPr>
          <w:t>ISOP</w:t>
        </w:r>
        <w:r w:rsidR="00ED6A85" w:rsidRPr="0076424C">
          <w:rPr>
            <w:b/>
          </w:rPr>
          <w:t xml:space="preserve"> </w:t>
        </w:r>
      </w:ins>
      <w:r w:rsidRPr="0076424C">
        <w:t xml:space="preserve">in order to safeguard the </w:t>
      </w:r>
      <w:r>
        <w:rPr>
          <w:color w:val="2B579A"/>
          <w:shd w:val="clear" w:color="auto" w:fill="E6E6E6"/>
        </w:rPr>
        <w:fldChar w:fldCharType="begin"/>
      </w:r>
      <w:r>
        <w:instrText xml:space="preserve"> REF TotalSystem \h  \* MERGEFORMAT </w:instrText>
      </w:r>
      <w:r>
        <w:rPr>
          <w:color w:val="2B579A"/>
          <w:shd w:val="clear" w:color="auto" w:fill="E6E6E6"/>
        </w:rPr>
      </w:r>
      <w:r>
        <w:rPr>
          <w:color w:val="2B579A"/>
          <w:shd w:val="clear" w:color="auto" w:fill="E6E6E6"/>
        </w:rPr>
        <w:fldChar w:fldCharType="separate"/>
      </w:r>
      <w:r w:rsidR="005C572C" w:rsidRPr="0076424C">
        <w:rPr>
          <w:b/>
        </w:rPr>
        <w:t>Total System</w:t>
      </w:r>
      <w:r>
        <w:rPr>
          <w:color w:val="2B579A"/>
          <w:shd w:val="clear" w:color="auto" w:fill="E6E6E6"/>
        </w:rPr>
        <w:fldChar w:fldCharType="end"/>
      </w:r>
      <w:r w:rsidRPr="0076424C">
        <w:t xml:space="preserve"> then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76424C">
        <w:t xml:space="preserve"> is required to respond to these requests promptly but will liaise with and inform other </w:t>
      </w: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Pr="0076424C">
        <w:rPr>
          <w:b/>
        </w:rPr>
        <w:t>s</w:t>
      </w:r>
      <w:r w:rsidRPr="0076424C">
        <w:t xml:space="preserve"> so far as is practical.</w:t>
      </w:r>
    </w:p>
    <w:p w14:paraId="6E861648" w14:textId="77777777" w:rsidR="00314B36" w:rsidRPr="0076424C" w:rsidRDefault="00314B36">
      <w:pPr>
        <w:rPr>
          <w:b/>
          <w:caps/>
        </w:rPr>
      </w:pPr>
      <w:r w:rsidRPr="0076424C">
        <w:br w:type="page"/>
      </w:r>
      <w:r w:rsidRPr="0076424C">
        <w:rPr>
          <w:b/>
        </w:rPr>
        <w:lastRenderedPageBreak/>
        <w:t>DISTRIBUTION</w:t>
      </w:r>
      <w:r w:rsidRPr="0076424C">
        <w:t xml:space="preserve"> </w:t>
      </w:r>
      <w:r w:rsidRPr="0076424C">
        <w:rPr>
          <w:b/>
        </w:rPr>
        <w:t>OPERATING CODE</w:t>
      </w:r>
      <w:r w:rsidRPr="0076424C">
        <w:rPr>
          <w:b/>
          <w:caps/>
        </w:rPr>
        <w:t xml:space="preserve"> 7</w:t>
      </w:r>
    </w:p>
    <w:p w14:paraId="6E861649" w14:textId="77777777" w:rsidR="00314B36" w:rsidRPr="0076424C" w:rsidRDefault="00314B36">
      <w:pPr>
        <w:pStyle w:val="Heading1"/>
      </w:pPr>
      <w:bookmarkStart w:id="978" w:name="_Toc138331137"/>
      <w:smartTag w:uri="urn:schemas-microsoft-com:office:smarttags" w:element="stockticker">
        <w:r w:rsidRPr="0076424C">
          <w:t>DOC</w:t>
        </w:r>
      </w:smartTag>
      <w:r w:rsidRPr="0076424C">
        <w:t>7</w:t>
      </w:r>
      <w:r w:rsidRPr="0076424C">
        <w:tab/>
        <w:t>OPERATIONAL LIAISON</w:t>
      </w:r>
      <w:bookmarkEnd w:id="978"/>
    </w:p>
    <w:p w14:paraId="6E86164A" w14:textId="77777777" w:rsidR="00314B36" w:rsidRPr="0076424C" w:rsidRDefault="00314B36">
      <w:smartTag w:uri="urn:schemas-microsoft-com:office:smarttags" w:element="stockticker">
        <w:r w:rsidRPr="0076424C">
          <w:t>DOC</w:t>
        </w:r>
      </w:smartTag>
      <w:r w:rsidRPr="0076424C">
        <w:t>7.1</w:t>
      </w:r>
      <w:r w:rsidRPr="0076424C">
        <w:tab/>
      </w:r>
      <w:r w:rsidRPr="0076424C">
        <w:rPr>
          <w:b/>
        </w:rPr>
        <w:t>Introduction</w:t>
      </w:r>
    </w:p>
    <w:p w14:paraId="6E86164B" w14:textId="1EB921DE" w:rsidR="00314B36" w:rsidRPr="0076424C" w:rsidRDefault="00314B36">
      <w:smartTag w:uri="urn:schemas-microsoft-com:office:smarttags" w:element="stockticker">
        <w:r w:rsidRPr="0076424C">
          <w:t>DOC</w:t>
        </w:r>
      </w:smartTag>
      <w:r w:rsidRPr="0076424C">
        <w:t>7.1.1</w:t>
      </w:r>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7</w:t>
      </w:r>
      <w:ins w:id="979" w:author="Shaheeni Vekaria" w:date="2024-04-17T15:16:00Z">
        <w:r w:rsidR="00ED6A85">
          <w:t xml:space="preserve"> </w:t>
        </w:r>
      </w:ins>
      <w:r w:rsidRPr="0076424C">
        <w:t xml:space="preserve">sets out the requirements for the exchange of information in relation to </w:t>
      </w:r>
      <w:r w:rsidRPr="0076424C">
        <w:rPr>
          <w:b/>
        </w:rPr>
        <w:t>Operations</w:t>
      </w:r>
      <w:r w:rsidRPr="0076424C">
        <w:t xml:space="preserve"> and/or </w:t>
      </w:r>
      <w:r w:rsidRPr="0076424C">
        <w:rPr>
          <w:b/>
        </w:rPr>
        <w:t>Events</w:t>
      </w:r>
      <w:r w:rsidRPr="0076424C">
        <w:t xml:space="preser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on the immediately adjacent parts of adjoining </w:t>
      </w:r>
      <w:r w:rsidRPr="0076424C">
        <w:rPr>
          <w:b/>
        </w:rPr>
        <w:t>Systems</w:t>
      </w:r>
      <w:r w:rsidRPr="0076424C">
        <w:t xml:space="preserve"> which have had (or may have had), or will have (or may have) an </w:t>
      </w:r>
      <w:r w:rsidRPr="0076424C">
        <w:rPr>
          <w:b/>
        </w:rPr>
        <w:t>Operational</w:t>
      </w:r>
      <w:r w:rsidRPr="0076424C">
        <w:t xml:space="preserve"> </w:t>
      </w:r>
      <w:r w:rsidRPr="0076424C">
        <w:rPr>
          <w:b/>
        </w:rPr>
        <w:t>Effect</w:t>
      </w:r>
      <w:r w:rsidRPr="0076424C">
        <w:t>.</w:t>
      </w:r>
    </w:p>
    <w:p w14:paraId="6E86164C" w14:textId="1119BE57" w:rsidR="00314B36" w:rsidRPr="0076424C" w:rsidRDefault="00314B36">
      <w:pPr>
        <w:pStyle w:val="Indent1"/>
      </w:pPr>
      <w:r w:rsidRPr="0076424C">
        <w:t>(a)</w:t>
      </w:r>
      <w:r w:rsidRPr="0076424C">
        <w:tab/>
        <w:t>on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any other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 the case of an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occurring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and</w:t>
      </w:r>
    </w:p>
    <w:p w14:paraId="6E86164D" w14:textId="245AB4C1" w:rsidR="00314B36" w:rsidRPr="0076424C" w:rsidRDefault="00314B36">
      <w:pPr>
        <w:pStyle w:val="Indent1"/>
        <w:rPr>
          <w:b/>
        </w:rPr>
      </w:pPr>
      <w:r w:rsidRPr="0076424C">
        <w:t>(b)</w:t>
      </w:r>
      <w:r w:rsidRPr="0076424C">
        <w:tab/>
        <w:t xml:space="preserve">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 the case of an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occurring on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or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Pr="0076424C">
        <w:rPr>
          <w:b/>
        </w:rPr>
        <w:t>,</w:t>
      </w:r>
    </w:p>
    <w:p w14:paraId="6E86164E" w14:textId="7EE1E1F4" w:rsidR="00314B36" w:rsidRPr="0076424C" w:rsidRDefault="00314B36">
      <w:pPr>
        <w:ind w:firstLine="0"/>
      </w:pPr>
      <w:r w:rsidRPr="0076424C">
        <w:t xml:space="preserve">where no requirement for liaison is specified in any other section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w:t>
      </w:r>
    </w:p>
    <w:p w14:paraId="6E86164F" w14:textId="4F66E086" w:rsidR="00314B36" w:rsidRPr="0076424C" w:rsidRDefault="00314B36">
      <w:smartTag w:uri="urn:schemas-microsoft-com:office:smarttags" w:element="stockticker">
        <w:r w:rsidRPr="0076424C">
          <w:t>DOC</w:t>
        </w:r>
      </w:smartTag>
      <w:r w:rsidRPr="0076424C">
        <w:t>7.1.2</w:t>
      </w:r>
      <w:r w:rsidRPr="0076424C">
        <w:tab/>
        <w:t xml:space="preserve">The requirement to notify in </w:t>
      </w:r>
      <w:smartTag w:uri="urn:schemas-microsoft-com:office:smarttags" w:element="stockticker">
        <w:r w:rsidRPr="0076424C">
          <w:t>DOC</w:t>
        </w:r>
      </w:smartTag>
      <w:r w:rsidRPr="0076424C">
        <w:t xml:space="preserve">7 relates generally to communicating what has happened or what is to happen and not the reasons why.  However, </w:t>
      </w:r>
      <w:smartTag w:uri="urn:schemas-microsoft-com:office:smarttags" w:element="stockticker">
        <w:r w:rsidRPr="0076424C">
          <w:t>DOC</w:t>
        </w:r>
      </w:smartTag>
      <w:r w:rsidRPr="0076424C">
        <w:t xml:space="preserve">7 provides, when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has occurred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which itself has been caused by (or exacerbated by) an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on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reporting the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to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can pass on what it has been told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 relation to the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on that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w:t>
      </w:r>
    </w:p>
    <w:p w14:paraId="6E861650" w14:textId="77777777" w:rsidR="00314B36" w:rsidRPr="0076424C" w:rsidRDefault="00314B36">
      <w:smartTag w:uri="urn:schemas-microsoft-com:office:smarttags" w:element="stockticker">
        <w:r w:rsidRPr="0076424C">
          <w:t>DOC</w:t>
        </w:r>
      </w:smartTag>
      <w:r w:rsidRPr="0076424C">
        <w:t>7.2</w:t>
      </w:r>
      <w:r w:rsidRPr="0076424C">
        <w:tab/>
      </w:r>
      <w:r w:rsidRPr="0076424C">
        <w:rPr>
          <w:b/>
        </w:rPr>
        <w:t>Objective</w:t>
      </w:r>
    </w:p>
    <w:p w14:paraId="6E861651" w14:textId="416F3686" w:rsidR="00314B36" w:rsidRPr="0076424C" w:rsidRDefault="00314B36">
      <w:r w:rsidRPr="0076424C">
        <w:tab/>
        <w:t xml:space="preserve">To provide for the exchange of information so that the implications of the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can be considered and the possible risks arising from it can be assessed and appropriate action taken by the relevant party in order to maintain the integrity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r w:rsidRPr="0076424C">
        <w:t>does not seek to deal with any actions arising from the exchange of information, but merely with that exchange.</w:t>
      </w:r>
    </w:p>
    <w:p w14:paraId="6E861652" w14:textId="77777777" w:rsidR="00314B36" w:rsidRPr="0076424C" w:rsidRDefault="00314B36">
      <w:smartTag w:uri="urn:schemas-microsoft-com:office:smarttags" w:element="stockticker">
        <w:r w:rsidRPr="0076424C">
          <w:t>DOC</w:t>
        </w:r>
      </w:smartTag>
      <w:r w:rsidRPr="0076424C">
        <w:t>7.3</w:t>
      </w:r>
      <w:r w:rsidRPr="0076424C">
        <w:tab/>
      </w:r>
      <w:r w:rsidRPr="0076424C">
        <w:rPr>
          <w:b/>
        </w:rPr>
        <w:t>Scope</w:t>
      </w:r>
    </w:p>
    <w:p w14:paraId="6E861653" w14:textId="7929ABF2" w:rsidR="00314B36" w:rsidRPr="0076424C" w:rsidRDefault="00314B36">
      <w:r w:rsidRPr="0076424C">
        <w:tab/>
        <w:t xml:space="preserve">This Distribution Operating Code applies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to Users, which in this Distribution Operating Code </w:t>
      </w:r>
      <w:proofErr w:type="gramStart"/>
      <w:r w:rsidRPr="0076424C">
        <w:t>means:-</w:t>
      </w:r>
      <w:proofErr w:type="gramEnd"/>
    </w:p>
    <w:p w14:paraId="6E861654" w14:textId="28935C55" w:rsidR="00314B36" w:rsidRPr="0076424C" w:rsidRDefault="008572B5" w:rsidP="00C20566">
      <w:pPr>
        <w:pStyle w:val="Indent1"/>
        <w:numPr>
          <w:ilvl w:val="0"/>
          <w:numId w:val="98"/>
        </w:numPr>
        <w:rPr>
          <w:b/>
        </w:rPr>
      </w:pPr>
      <w:r>
        <w:rPr>
          <w:color w:val="2B579A"/>
          <w:shd w:val="clear" w:color="auto" w:fill="E6E6E6"/>
        </w:rPr>
        <w:fldChar w:fldCharType="begin"/>
      </w:r>
      <w:r>
        <w:instrText xml:space="preserve"> REF HVCustomer \h  \* MERGEFORMAT </w:instrText>
      </w:r>
      <w:r>
        <w:rPr>
          <w:color w:val="2B579A"/>
          <w:shd w:val="clear" w:color="auto" w:fill="E6E6E6"/>
        </w:rPr>
      </w:r>
      <w:r>
        <w:rPr>
          <w:color w:val="2B579A"/>
          <w:shd w:val="clear" w:color="auto" w:fill="E6E6E6"/>
        </w:rPr>
        <w:fldChar w:fldCharType="separate"/>
      </w:r>
      <w:r w:rsidR="005C572C" w:rsidRPr="0076424C">
        <w:rPr>
          <w:b/>
          <w:spacing w:val="5"/>
        </w:rPr>
        <w:t>High Voltage Customer</w:t>
      </w:r>
      <w:r>
        <w:rPr>
          <w:color w:val="2B579A"/>
          <w:shd w:val="clear" w:color="auto" w:fill="E6E6E6"/>
        </w:rPr>
        <w:fldChar w:fldCharType="end"/>
      </w:r>
      <w:r w:rsidR="00314B36" w:rsidRPr="0076424C">
        <w:rPr>
          <w:b/>
        </w:rPr>
        <w:t>s.</w:t>
      </w:r>
    </w:p>
    <w:p w14:paraId="6E861655" w14:textId="7902D192" w:rsidR="00314B36" w:rsidRPr="0076424C" w:rsidRDefault="008572B5" w:rsidP="00C20566">
      <w:pPr>
        <w:pStyle w:val="Indent1"/>
        <w:numPr>
          <w:ilvl w:val="0"/>
          <w:numId w:val="98"/>
        </w:numPr>
      </w:pP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00314B36" w:rsidRPr="0076424C">
        <w:rPr>
          <w:b/>
        </w:rPr>
        <w:t>s</w:t>
      </w:r>
      <w:r w:rsidR="00314B36" w:rsidRPr="0076424C">
        <w:t xml:space="preserv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rPr>
          <w:b/>
        </w:rPr>
        <w:t>.</w:t>
      </w:r>
    </w:p>
    <w:p w14:paraId="6E861656" w14:textId="0BC867C1" w:rsidR="00314B36" w:rsidRPr="0076424C" w:rsidRDefault="00314B36" w:rsidP="00C20566">
      <w:pPr>
        <w:pStyle w:val="Indent1"/>
        <w:numPr>
          <w:ilvl w:val="0"/>
          <w:numId w:val="98"/>
        </w:numPr>
      </w:pPr>
      <w:r w:rsidRPr="0076424C">
        <w:rPr>
          <w:b/>
        </w:rPr>
        <w:t>Other Authorised Distributors</w:t>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657" w14:textId="77777777" w:rsidR="00314B36" w:rsidRPr="0076424C" w:rsidRDefault="00314B36" w:rsidP="00C20566">
      <w:pPr>
        <w:pStyle w:val="Indent1"/>
        <w:numPr>
          <w:ilvl w:val="0"/>
          <w:numId w:val="98"/>
        </w:numPr>
        <w:spacing w:after="240"/>
      </w:pPr>
      <w:r w:rsidRPr="0076424C">
        <w:rPr>
          <w:b/>
        </w:rPr>
        <w:t xml:space="preserve">Suppliers </w:t>
      </w:r>
      <w:r w:rsidRPr="0076424C">
        <w:t xml:space="preserve">on behalf of their </w:t>
      </w:r>
      <w:r w:rsidRPr="0076424C">
        <w:rPr>
          <w:b/>
        </w:rPr>
        <w:t>Customers</w:t>
      </w:r>
      <w:r w:rsidRPr="0076424C">
        <w:t xml:space="preserve"> where appropriate.</w:t>
      </w:r>
    </w:p>
    <w:p w14:paraId="6E861658" w14:textId="77777777" w:rsidR="00314B36" w:rsidRPr="0076424C" w:rsidRDefault="00314B36">
      <w:pPr>
        <w:keepNext/>
      </w:pPr>
      <w:smartTag w:uri="urn:schemas-microsoft-com:office:smarttags" w:element="stockticker">
        <w:r w:rsidRPr="0076424C">
          <w:lastRenderedPageBreak/>
          <w:t>DOC</w:t>
        </w:r>
      </w:smartTag>
      <w:r w:rsidRPr="0076424C">
        <w:t>7.4</w:t>
      </w:r>
      <w:r w:rsidRPr="0076424C">
        <w:tab/>
      </w:r>
      <w:r w:rsidRPr="0076424C">
        <w:rPr>
          <w:b/>
        </w:rPr>
        <w:t>Communications</w:t>
      </w:r>
    </w:p>
    <w:p w14:paraId="6E861659" w14:textId="213F7576" w:rsidR="00314B36" w:rsidRPr="0076424C" w:rsidRDefault="00314B36">
      <w:smartTag w:uri="urn:schemas-microsoft-com:office:smarttags" w:element="stockticker">
        <w:r w:rsidRPr="0076424C">
          <w:t>DOC</w:t>
        </w:r>
      </w:smartTag>
      <w:r w:rsidRPr="0076424C">
        <w:t>7.4.1</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each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will establish communication channels to make effective the exchange of information required by </w:t>
      </w:r>
      <w:smartTag w:uri="urn:schemas-microsoft-com:office:smarttags" w:element="stockticker">
        <w:r w:rsidRPr="0076424C">
          <w:t>DOC</w:t>
        </w:r>
      </w:smartTag>
      <w:r w:rsidRPr="0076424C">
        <w:t>7.</w:t>
      </w:r>
    </w:p>
    <w:p w14:paraId="6E86165A" w14:textId="325DFE18" w:rsidR="00314B36" w:rsidRPr="0076424C" w:rsidRDefault="00314B36">
      <w:smartTag w:uri="urn:schemas-microsoft-com:office:smarttags" w:element="stockticker">
        <w:r w:rsidRPr="0076424C">
          <w:t>DOC</w:t>
        </w:r>
      </w:smartTag>
      <w:r w:rsidRPr="0076424C">
        <w:t>7.4.2</w:t>
      </w:r>
      <w:r w:rsidRPr="0076424C">
        <w:tab/>
        <w:t xml:space="preserve">Communication should, as far as possible, be direct between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and the operator of the network to which that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is connected.  </w:t>
      </w:r>
    </w:p>
    <w:p w14:paraId="6E86165B" w14:textId="196FB97C" w:rsidR="00314B36" w:rsidRPr="0076424C" w:rsidRDefault="00314B36">
      <w:pPr>
        <w:rPr>
          <w:u w:val="single"/>
        </w:rPr>
      </w:pPr>
      <w:smartTag w:uri="urn:schemas-microsoft-com:office:smarttags" w:element="stockticker">
        <w:r w:rsidRPr="0076424C">
          <w:t>DOC</w:t>
        </w:r>
      </w:smartTag>
      <w:r w:rsidRPr="0076424C">
        <w:t>7.4.3</w:t>
      </w:r>
      <w:r w:rsidRPr="0076424C">
        <w:tab/>
        <w:t xml:space="preserve">Information between a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will be exchanged on the reasonable request of either party.  The request may follow a specific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or be in accordance with a prior agreement to exchange information on particular types of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w:t>
      </w:r>
      <w:r w:rsidRPr="0076424C">
        <w:rPr>
          <w:u w:val="single"/>
        </w:rPr>
        <w:t xml:space="preserve">  </w:t>
      </w:r>
    </w:p>
    <w:p w14:paraId="6E86165C" w14:textId="7824B029" w:rsidR="00314B36" w:rsidRPr="0076424C" w:rsidRDefault="00314B36">
      <w:pPr>
        <w:ind w:firstLine="0"/>
      </w:pPr>
      <w:r w:rsidRPr="0076424C">
        <w:t>This does not preclude the voluntary exchange of information which may be perceived as being relevant to the operation of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in accordance with good operating practice</w:t>
      </w:r>
      <w:r w:rsidRPr="0076424C">
        <w:rPr>
          <w:i/>
        </w:rPr>
        <w:t>.</w:t>
      </w:r>
    </w:p>
    <w:p w14:paraId="6E86165D" w14:textId="77777777" w:rsidR="00314B36" w:rsidRPr="0076424C" w:rsidRDefault="00314B36">
      <w:pPr>
        <w:rPr>
          <w:u w:val="single"/>
        </w:rPr>
      </w:pPr>
      <w:smartTag w:uri="urn:schemas-microsoft-com:office:smarttags" w:element="stockticker">
        <w:r w:rsidRPr="0076424C">
          <w:t>DOC</w:t>
        </w:r>
      </w:smartTag>
      <w:r w:rsidRPr="0076424C">
        <w:t>7.5</w:t>
      </w:r>
      <w:r w:rsidRPr="0076424C">
        <w:tab/>
      </w:r>
      <w:r w:rsidRPr="0076424C">
        <w:rPr>
          <w:b/>
        </w:rPr>
        <w:t>Requirement to notify Operations</w:t>
      </w:r>
      <w:r w:rsidRPr="0076424C">
        <w:rPr>
          <w:u w:val="single"/>
        </w:rPr>
        <w:t xml:space="preserve"> </w:t>
      </w:r>
    </w:p>
    <w:p w14:paraId="6E86165E" w14:textId="77777777" w:rsidR="00314B36" w:rsidRPr="0076424C" w:rsidRDefault="00314B36">
      <w:pPr>
        <w:rPr>
          <w:u w:val="single"/>
        </w:rPr>
      </w:pPr>
      <w:smartTag w:uri="urn:schemas-microsoft-com:office:smarttags" w:element="stockticker">
        <w:r w:rsidRPr="0076424C">
          <w:t>DOC</w:t>
        </w:r>
      </w:smartTag>
      <w:r w:rsidRPr="0076424C">
        <w:t>7.5.1</w:t>
      </w:r>
      <w:r w:rsidRPr="0076424C">
        <w:tab/>
      </w:r>
      <w:r w:rsidRPr="0076424C">
        <w:rPr>
          <w:b/>
        </w:rPr>
        <w:t>Notification Requirements</w:t>
      </w:r>
    </w:p>
    <w:p w14:paraId="6E86165F" w14:textId="6E9DC4F6" w:rsidR="00314B36" w:rsidRPr="0076424C" w:rsidRDefault="00314B36">
      <w:smartTag w:uri="urn:schemas-microsoft-com:office:smarttags" w:element="stockticker">
        <w:r w:rsidRPr="0076424C">
          <w:t>DOC</w:t>
        </w:r>
      </w:smartTag>
      <w:r w:rsidRPr="0076424C">
        <w:t>7.5.1.1</w:t>
      </w:r>
      <w:r w:rsidRPr="0076424C">
        <w:tab/>
        <w:t xml:space="preserve">In the case of an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on receipt of notification of an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Pr="0076424C">
        <w:t xml:space="preserve">, which will have or may, in the opinion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have an </w:t>
      </w:r>
      <w:r w:rsidR="008572B5">
        <w:rPr>
          <w:color w:val="2B579A"/>
          <w:shd w:val="clear" w:color="auto" w:fill="E6E6E6"/>
        </w:rPr>
        <w:fldChar w:fldCharType="begin"/>
      </w:r>
      <w:r w:rsidR="008572B5">
        <w:instrText xml:space="preserve"> REF OperationalEffect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Effect</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will notify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 accordance with </w:t>
      </w:r>
      <w:smartTag w:uri="urn:schemas-microsoft-com:office:smarttags" w:element="stockticker">
        <w:r w:rsidRPr="0076424C">
          <w:t>DOC</w:t>
        </w:r>
      </w:smartTag>
      <w:r w:rsidRPr="0076424C">
        <w:t>7.</w:t>
      </w:r>
    </w:p>
    <w:p w14:paraId="6E861660" w14:textId="012E7D13" w:rsidR="00314B36" w:rsidRPr="0076424C" w:rsidRDefault="00314B36">
      <w:smartTag w:uri="urn:schemas-microsoft-com:office:smarttags" w:element="stockticker">
        <w:r w:rsidRPr="0076424C">
          <w:t>DOC</w:t>
        </w:r>
      </w:smartTag>
      <w:r w:rsidRPr="0076424C">
        <w:t>7.5.1.2</w:t>
      </w:r>
      <w:r w:rsidRPr="0076424C">
        <w:tab/>
        <w:t xml:space="preserve">In the case of an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which, in the opinion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will have or may have an </w:t>
      </w:r>
      <w:r w:rsidR="008572B5">
        <w:rPr>
          <w:color w:val="2B579A"/>
          <w:shd w:val="clear" w:color="auto" w:fill="E6E6E6"/>
        </w:rPr>
        <w:fldChar w:fldCharType="begin"/>
      </w:r>
      <w:r w:rsidR="008572B5">
        <w:instrText xml:space="preserve"> REF OperationalEffect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Effect</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will notify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accordance with </w:t>
      </w:r>
      <w:smartTag w:uri="urn:schemas-microsoft-com:office:smarttags" w:element="stockticker">
        <w:r w:rsidRPr="0076424C">
          <w:t>DOC</w:t>
        </w:r>
      </w:smartTag>
      <w:r w:rsidRPr="0076424C">
        <w:t>7.</w:t>
      </w:r>
    </w:p>
    <w:p w14:paraId="6E861661" w14:textId="2B2DABFF" w:rsidR="00314B36" w:rsidRPr="0076424C" w:rsidRDefault="00314B36">
      <w:smartTag w:uri="urn:schemas-microsoft-com:office:smarttags" w:element="stockticker">
        <w:r w:rsidRPr="0076424C">
          <w:t>DOC</w:t>
        </w:r>
      </w:smartTag>
      <w:r w:rsidRPr="0076424C">
        <w:t>7.5.1.3</w:t>
      </w:r>
      <w:r w:rsidRPr="0076424C">
        <w:tab/>
        <w:t xml:space="preserve">An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may be caused by another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or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on another’s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and in such situations the information to be notified is different from that where the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arose independently of any other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w:t>
      </w:r>
    </w:p>
    <w:p w14:paraId="6E861662" w14:textId="681BEAA3" w:rsidR="00314B36" w:rsidRPr="0076424C" w:rsidRDefault="00314B36">
      <w:smartTag w:uri="urn:schemas-microsoft-com:office:smarttags" w:element="stockticker">
        <w:r w:rsidRPr="0076424C">
          <w:t>DOC</w:t>
        </w:r>
      </w:smartTag>
      <w:r w:rsidRPr="0076424C">
        <w:t>7.5.1.4</w:t>
      </w:r>
      <w:r w:rsidRPr="0076424C">
        <w:tab/>
        <w:t>Whilst in no way limiting the general requirement to notify in advance as set out in this part of this</w:t>
      </w:r>
      <w:r w:rsidRPr="0076424C">
        <w:rPr>
          <w:b/>
        </w:rPr>
        <w:t xml:space="preserve">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w:t>
      </w:r>
      <w:smartTag w:uri="urn:schemas-microsoft-com:office:smarttags" w:element="stockticker">
        <w:r w:rsidRPr="0076424C">
          <w:t>DOC</w:t>
        </w:r>
      </w:smartTag>
      <w:r w:rsidRPr="0076424C">
        <w:t xml:space="preserve">7.5, the following are examples of circumstances where notification may be required  in accordance with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w:t>
      </w:r>
    </w:p>
    <w:p w14:paraId="6E861663" w14:textId="1AE620D3" w:rsidR="00314B36" w:rsidRPr="0076424C" w:rsidRDefault="00314B36">
      <w:pPr>
        <w:pStyle w:val="Indent1"/>
      </w:pPr>
      <w:r w:rsidRPr="0076424C">
        <w:t>(a)</w:t>
      </w:r>
      <w:r w:rsidRPr="0076424C">
        <w:tab/>
        <w:t xml:space="preserve">The implementation of a scheduled outage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which has been arranged pursuant to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2.</w:t>
      </w:r>
    </w:p>
    <w:p w14:paraId="6E861664" w14:textId="680A3C3F" w:rsidR="00314B36" w:rsidRPr="0076424C" w:rsidRDefault="00314B36">
      <w:pPr>
        <w:pStyle w:val="Indent1"/>
      </w:pPr>
      <w:r w:rsidRPr="0076424C">
        <w:t>(b)</w:t>
      </w:r>
      <w:r w:rsidRPr="0076424C">
        <w:tab/>
        <w:t xml:space="preserve">The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rPr>
          <w:b/>
        </w:rPr>
        <w:t xml:space="preserve"> </w:t>
      </w:r>
      <w:r w:rsidRPr="0076424C">
        <w:t xml:space="preserve">(other than, in the case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at the instruction of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of a circuit breaker or isolator or any sequence or combination of the two, including any temporary over-stressing,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parallels, or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0F2F3C">
        <w:t xml:space="preserve"> </w:t>
      </w:r>
      <w:r w:rsidRPr="0076424C">
        <w:t>synchronising.</w:t>
      </w:r>
    </w:p>
    <w:p w14:paraId="6E861665" w14:textId="77777777" w:rsidR="00314B36" w:rsidRPr="0076424C" w:rsidRDefault="00314B36">
      <w:pPr>
        <w:pStyle w:val="Indent1"/>
        <w:spacing w:after="240"/>
      </w:pPr>
      <w:r w:rsidRPr="0076424C">
        <w:t>(c)</w:t>
      </w:r>
      <w:r w:rsidRPr="0076424C">
        <w:tab/>
        <w:t>Voltage control.</w:t>
      </w:r>
    </w:p>
    <w:p w14:paraId="6E861666" w14:textId="77777777" w:rsidR="00314B36" w:rsidRPr="0076424C" w:rsidRDefault="00314B36">
      <w:pPr>
        <w:keepNext/>
        <w:rPr>
          <w:b/>
        </w:rPr>
      </w:pPr>
      <w:smartTag w:uri="urn:schemas-microsoft-com:office:smarttags" w:element="stockticker">
        <w:r w:rsidRPr="0076424C">
          <w:lastRenderedPageBreak/>
          <w:t>DOC</w:t>
        </w:r>
      </w:smartTag>
      <w:r w:rsidRPr="0076424C">
        <w:t>7.5.2</w:t>
      </w:r>
      <w:r w:rsidRPr="0076424C">
        <w:tab/>
      </w:r>
      <w:r w:rsidRPr="0076424C">
        <w:rPr>
          <w:b/>
        </w:rPr>
        <w:t xml:space="preserve">Form of Notification </w:t>
      </w:r>
    </w:p>
    <w:p w14:paraId="6E861667" w14:textId="2134E7F4" w:rsidR="00314B36" w:rsidRPr="0076424C" w:rsidRDefault="00314B36">
      <w:smartTag w:uri="urn:schemas-microsoft-com:office:smarttags" w:element="stockticker">
        <w:r w:rsidRPr="0076424C">
          <w:t>DOC</w:t>
        </w:r>
      </w:smartTag>
      <w:r w:rsidRPr="0076424C">
        <w:t>7.5.2.1</w:t>
      </w:r>
      <w:r w:rsidRPr="0076424C">
        <w:tab/>
        <w:t xml:space="preserve">A notification under </w:t>
      </w:r>
      <w:smartTag w:uri="urn:schemas-microsoft-com:office:smarttags" w:element="stockticker">
        <w:r w:rsidRPr="0076424C">
          <w:t>DOC</w:t>
        </w:r>
      </w:smartTag>
      <w:r w:rsidRPr="0076424C">
        <w:t xml:space="preserve">7.5.1 will be of sufficient detail to describe the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although it need not state the cause, and to enable the recipient of the notification reasonably to consider and assess the implications and risks arising and will include the name of the individual reporting the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rPr>
          <w:b/>
        </w:rPr>
        <w:t xml:space="preserve"> </w:t>
      </w:r>
      <w:r w:rsidRPr="0076424C">
        <w:t>on behalf of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or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as the case may be.  The recipient </w:t>
      </w:r>
      <w:r w:rsidR="00760804" w:rsidRPr="0076424C">
        <w:t>may seek</w:t>
      </w:r>
      <w:r w:rsidRPr="0076424C">
        <w:t xml:space="preserve"> clarification of the notification.</w:t>
      </w:r>
    </w:p>
    <w:p w14:paraId="6E861668" w14:textId="77777777" w:rsidR="00314B36" w:rsidRPr="0076424C" w:rsidRDefault="00314B36">
      <w:pPr>
        <w:pStyle w:val="BodyTextIndent3"/>
      </w:pPr>
      <w:smartTag w:uri="urn:schemas-microsoft-com:office:smarttags" w:element="stockticker">
        <w:r w:rsidRPr="0076424C">
          <w:t>DOC</w:t>
        </w:r>
      </w:smartTag>
      <w:r w:rsidRPr="0076424C">
        <w:t>7.5.2.2</w:t>
      </w:r>
      <w:r w:rsidRPr="0076424C">
        <w:tab/>
        <w:t>The notification may be written or oral. Written notification must be of an immediate form such as electronic mail.  Where the notification is oral, it shall be written down by the sender and be dictated to the recipient who shall write it down and repeat each phrase as received and on completion shall repeat the notification in full to the sender and check that it has been accurately recorded.</w:t>
      </w:r>
    </w:p>
    <w:p w14:paraId="6E861669" w14:textId="77777777" w:rsidR="00314B36" w:rsidRPr="0076424C" w:rsidRDefault="00314B36">
      <w:smartTag w:uri="urn:schemas-microsoft-com:office:smarttags" w:element="stockticker">
        <w:r w:rsidRPr="0076424C">
          <w:t>DOC</w:t>
        </w:r>
      </w:smartTag>
      <w:r w:rsidRPr="0076424C">
        <w:t>7.5.3</w:t>
      </w:r>
      <w:r w:rsidRPr="0076424C">
        <w:tab/>
      </w:r>
      <w:r w:rsidRPr="0076424C">
        <w:rPr>
          <w:b/>
        </w:rPr>
        <w:t>Timing</w:t>
      </w:r>
    </w:p>
    <w:p w14:paraId="6E86166A" w14:textId="77777777" w:rsidR="00314B36" w:rsidRPr="0076424C" w:rsidRDefault="00314B36">
      <w:r w:rsidRPr="0076424C">
        <w:tab/>
        <w:t xml:space="preserve">A notification under </w:t>
      </w:r>
      <w:smartTag w:uri="urn:schemas-microsoft-com:office:smarttags" w:element="stockticker">
        <w:r w:rsidRPr="0076424C">
          <w:t>DOC</w:t>
        </w:r>
      </w:smartTag>
      <w:r w:rsidRPr="0076424C">
        <w:t>7.5.12 shall be given in sufficient time as will reasonably allow the recipient to consider and assess the implications and risks arising, and to undertake mitigating actions.</w:t>
      </w:r>
    </w:p>
    <w:p w14:paraId="6E86166B" w14:textId="77777777" w:rsidR="00314B36" w:rsidRPr="0076424C" w:rsidRDefault="00314B36">
      <w:pPr>
        <w:rPr>
          <w:u w:val="single"/>
        </w:rPr>
      </w:pPr>
      <w:smartTag w:uri="urn:schemas-microsoft-com:office:smarttags" w:element="stockticker">
        <w:r w:rsidRPr="0076424C">
          <w:t>DOC</w:t>
        </w:r>
      </w:smartTag>
      <w:r w:rsidRPr="0076424C">
        <w:t>7.6</w:t>
      </w:r>
      <w:r w:rsidRPr="0076424C">
        <w:tab/>
      </w:r>
      <w:r w:rsidRPr="0076424C">
        <w:rPr>
          <w:b/>
        </w:rPr>
        <w:t>Requirement to Notify Events</w:t>
      </w:r>
    </w:p>
    <w:p w14:paraId="6E86166C" w14:textId="77777777" w:rsidR="00314B36" w:rsidRPr="0076424C" w:rsidRDefault="00314B36">
      <w:smartTag w:uri="urn:schemas-microsoft-com:office:smarttags" w:element="stockticker">
        <w:r w:rsidRPr="0076424C">
          <w:t>DOC</w:t>
        </w:r>
      </w:smartTag>
      <w:r w:rsidRPr="0076424C">
        <w:t>7.6.1</w:t>
      </w:r>
      <w:r w:rsidRPr="0076424C">
        <w:tab/>
      </w:r>
      <w:r w:rsidRPr="0076424C">
        <w:rPr>
          <w:b/>
        </w:rPr>
        <w:t>Notification Requirements</w:t>
      </w:r>
    </w:p>
    <w:p w14:paraId="6E86166D" w14:textId="326933C9" w:rsidR="00314B36" w:rsidRPr="0076424C" w:rsidRDefault="00314B36">
      <w:smartTag w:uri="urn:schemas-microsoft-com:office:smarttags" w:element="stockticker">
        <w:r w:rsidRPr="0076424C">
          <w:t>DOC</w:t>
        </w:r>
      </w:smartTag>
      <w:r w:rsidRPr="0076424C">
        <w:t>7.6.1.1</w:t>
      </w:r>
      <w:r w:rsidRPr="0076424C">
        <w:tab/>
        <w:t xml:space="preserve">In the case of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on receipt of notification of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Pr="0076424C">
        <w:t xml:space="preserve">, which, in the opinion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might have had or will have an </w:t>
      </w:r>
      <w:r w:rsidRPr="0076424C">
        <w:rPr>
          <w:b/>
        </w:rPr>
        <w:t>Operational</w:t>
      </w:r>
      <w:r w:rsidRPr="0076424C">
        <w:t xml:space="preserve"> </w:t>
      </w:r>
      <w:r w:rsidRPr="0076424C">
        <w:rPr>
          <w:b/>
        </w:rPr>
        <w:t>Effect</w:t>
      </w:r>
      <w:r w:rsidRPr="0076424C">
        <w:t xml:space="preserve">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notify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 accordance with this </w:t>
      </w:r>
      <w:smartTag w:uri="urn:schemas-microsoft-com:office:smarttags" w:element="stockticker">
        <w:r w:rsidRPr="0076424C">
          <w:t>DOC</w:t>
        </w:r>
      </w:smartTag>
      <w:r w:rsidRPr="0076424C">
        <w:t xml:space="preserve">7.  This does not preclude any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asking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whose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he is connected, for information regarding the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which has affected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w:t>
      </w:r>
    </w:p>
    <w:p w14:paraId="6E86166E" w14:textId="08A5028B" w:rsidR="00314B36" w:rsidRPr="0076424C" w:rsidRDefault="00314B36">
      <w:smartTag w:uri="urn:schemas-microsoft-com:office:smarttags" w:element="stockticker">
        <w:r w:rsidRPr="0076424C">
          <w:t>DOC</w:t>
        </w:r>
      </w:smartTag>
      <w:r w:rsidRPr="0076424C">
        <w:t>7.6.1.2</w:t>
      </w:r>
      <w:r w:rsidRPr="0076424C">
        <w:tab/>
        <w:t xml:space="preserve">In the case of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which has had or may have had an </w:t>
      </w:r>
      <w:r w:rsidRPr="0076424C">
        <w:rPr>
          <w:b/>
        </w:rPr>
        <w:t>Operational</w:t>
      </w:r>
      <w:r w:rsidRPr="0076424C">
        <w:t xml:space="preserve"> </w:t>
      </w:r>
      <w:r w:rsidRPr="0076424C">
        <w:rPr>
          <w:b/>
        </w:rPr>
        <w:t>Effect</w:t>
      </w:r>
      <w:r w:rsidRPr="0076424C">
        <w:t xml:space="preser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on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will notify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accordance with this </w:t>
      </w:r>
      <w:smartTag w:uri="urn:schemas-microsoft-com:office:smarttags" w:element="stockticker">
        <w:r w:rsidRPr="0076424C">
          <w:t>DOC</w:t>
        </w:r>
      </w:smartTag>
      <w:r w:rsidRPr="0076424C">
        <w:t>7.</w:t>
      </w:r>
    </w:p>
    <w:p w14:paraId="6E86166F" w14:textId="0B80B1F6" w:rsidR="00314B36" w:rsidRPr="0076424C" w:rsidRDefault="00314B36">
      <w:smartTag w:uri="urn:schemas-microsoft-com:office:smarttags" w:element="stockticker">
        <w:r w:rsidRPr="0076424C">
          <w:t>DOC</w:t>
        </w:r>
      </w:smartTag>
      <w:r w:rsidRPr="0076424C">
        <w:t>7.6.1.3</w:t>
      </w:r>
      <w:r w:rsidRPr="0076424C">
        <w:tab/>
        <w:t xml:space="preserve">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may be caused by (or exacerbated by) another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or by an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on another’s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and in that situation the information to be notified is different from that where the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arose independently or any other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w:t>
      </w:r>
    </w:p>
    <w:p w14:paraId="6E861670" w14:textId="46CE9779" w:rsidR="00314B36" w:rsidRPr="0076424C" w:rsidRDefault="00314B36">
      <w:smartTag w:uri="urn:schemas-microsoft-com:office:smarttags" w:element="stockticker">
        <w:r w:rsidRPr="0076424C">
          <w:t>DOC</w:t>
        </w:r>
      </w:smartTag>
      <w:r w:rsidRPr="0076424C">
        <w:t>7.6.1.4</w:t>
      </w:r>
      <w:r w:rsidRPr="0076424C">
        <w:tab/>
        <w:t>Whilst in no way limiting the general requirement to notify set out in this part of this</w:t>
      </w:r>
      <w:r w:rsidRPr="0076424C">
        <w:rPr>
          <w:b/>
        </w:rPr>
        <w:t xml:space="preserve">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w:t>
      </w:r>
      <w:smartTag w:uri="urn:schemas-microsoft-com:office:smarttags" w:element="stockticker">
        <w:r w:rsidRPr="0076424C">
          <w:t>DOC</w:t>
        </w:r>
      </w:smartTag>
      <w:r w:rsidRPr="0076424C">
        <w:t xml:space="preserve">7.6, the following are examples of circumstances where notification may be required in accordance with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w:t>
      </w:r>
    </w:p>
    <w:p w14:paraId="6E861671" w14:textId="305CEEBD" w:rsidR="00314B36" w:rsidRPr="0076424C" w:rsidRDefault="00314B36" w:rsidP="00B77034">
      <w:pPr>
        <w:pStyle w:val="Indent1"/>
        <w:numPr>
          <w:ilvl w:val="0"/>
          <w:numId w:val="26"/>
        </w:numPr>
      </w:pPr>
      <w:r w:rsidRPr="0076424C">
        <w:t xml:space="preserve">Where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rPr>
          <w:b/>
        </w:rPr>
        <w:t xml:space="preserve"> </w:t>
      </w:r>
      <w:r w:rsidRPr="0076424C">
        <w:t>and/or</w:t>
      </w:r>
      <w:r w:rsidRPr="0076424C">
        <w:rPr>
          <w:b/>
        </w:rPr>
        <w:t xml:space="preserv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is being operated in excess of its capability or may present a hazard to personnel.</w:t>
      </w:r>
    </w:p>
    <w:p w14:paraId="6E861672" w14:textId="77777777" w:rsidR="00314B36" w:rsidRPr="0076424C" w:rsidRDefault="00314B36" w:rsidP="00B77034">
      <w:pPr>
        <w:pStyle w:val="Indent1"/>
        <w:numPr>
          <w:ilvl w:val="0"/>
          <w:numId w:val="26"/>
        </w:numPr>
      </w:pPr>
      <w:r w:rsidRPr="0076424C">
        <w:t>The actuation of an alarm or indication of an abnormal operating condition.</w:t>
      </w:r>
    </w:p>
    <w:p w14:paraId="6E861673" w14:textId="77777777" w:rsidR="00314B36" w:rsidRPr="0076424C" w:rsidRDefault="00314B36" w:rsidP="00B77034">
      <w:pPr>
        <w:pStyle w:val="Indent1"/>
        <w:numPr>
          <w:ilvl w:val="0"/>
          <w:numId w:val="26"/>
        </w:numPr>
      </w:pPr>
      <w:r w:rsidRPr="0076424C">
        <w:t>Adverse weather conditions being experienced or forecast.</w:t>
      </w:r>
    </w:p>
    <w:p w14:paraId="6E861674" w14:textId="34C432A5" w:rsidR="00314B36" w:rsidRPr="0076424C" w:rsidRDefault="00314B36" w:rsidP="00B77034">
      <w:pPr>
        <w:pStyle w:val="Indent1"/>
        <w:numPr>
          <w:ilvl w:val="0"/>
          <w:numId w:val="26"/>
        </w:numPr>
      </w:pPr>
      <w:r w:rsidRPr="0076424C">
        <w:lastRenderedPageBreak/>
        <w:t xml:space="preserve">Breakdown of, or faults on, or temporary changes in the capabilities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3B36B6" w:rsidRPr="0076424C">
        <w:rPr>
          <w:b/>
        </w:rPr>
        <w:t xml:space="preserve"> </w:t>
      </w:r>
      <w:r w:rsidR="003B36B6" w:rsidRPr="0076424C">
        <w:t>and/or</w:t>
      </w:r>
      <w:r w:rsidR="00EF1103" w:rsidRPr="0076424C">
        <w:t xml:space="preserv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including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control, communications and metering equipment.</w:t>
      </w:r>
    </w:p>
    <w:p w14:paraId="6E861675" w14:textId="5A7803EA" w:rsidR="00314B36" w:rsidRPr="0076424C" w:rsidRDefault="00314B36" w:rsidP="00B77034">
      <w:pPr>
        <w:pStyle w:val="Indent1"/>
        <w:numPr>
          <w:ilvl w:val="0"/>
          <w:numId w:val="26"/>
        </w:numPr>
      </w:pPr>
      <w:r w:rsidRPr="0076424C">
        <w:t xml:space="preserve">Increased risk of inadvertent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76424C">
        <w:t xml:space="preserve"> operation.</w:t>
      </w:r>
    </w:p>
    <w:p w14:paraId="6E861676" w14:textId="77777777" w:rsidR="00314B36" w:rsidRPr="0076424C" w:rsidRDefault="00314B36">
      <w:smartTag w:uri="urn:schemas-microsoft-com:office:smarttags" w:element="stockticker">
        <w:r w:rsidRPr="0076424C">
          <w:t>DOC</w:t>
        </w:r>
      </w:smartTag>
      <w:r w:rsidRPr="0076424C">
        <w:t>7.6.2</w:t>
      </w:r>
      <w:r w:rsidRPr="0076424C">
        <w:tab/>
      </w:r>
      <w:r w:rsidRPr="0076424C">
        <w:rPr>
          <w:b/>
        </w:rPr>
        <w:t>Form of Notification</w:t>
      </w:r>
    </w:p>
    <w:p w14:paraId="6E861677" w14:textId="3DE98F86" w:rsidR="00314B36" w:rsidRPr="0076424C" w:rsidRDefault="00314B36">
      <w:smartTag w:uri="urn:schemas-microsoft-com:office:smarttags" w:element="stockticker">
        <w:r w:rsidRPr="0076424C">
          <w:t>DOC</w:t>
        </w:r>
      </w:smartTag>
      <w:r w:rsidRPr="0076424C">
        <w:t>7.6.2.1</w:t>
      </w:r>
      <w:r w:rsidRPr="0076424C">
        <w:tab/>
        <w:t xml:space="preserve">A notification under </w:t>
      </w:r>
      <w:smartTag w:uri="urn:schemas-microsoft-com:office:smarttags" w:element="stockticker">
        <w:r w:rsidRPr="0076424C">
          <w:t>DOC</w:t>
        </w:r>
      </w:smartTag>
      <w:r w:rsidRPr="0076424C">
        <w:t xml:space="preserve">7.6.1of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00760804" w:rsidRPr="0076424C">
        <w:rPr>
          <w:b/>
        </w:rPr>
        <w:t xml:space="preserve">, </w:t>
      </w:r>
      <w:r w:rsidR="00760804" w:rsidRPr="0076424C">
        <w:t>although</w:t>
      </w:r>
      <w:r w:rsidRPr="0076424C">
        <w:t xml:space="preserve"> it need not state the cause</w:t>
      </w:r>
      <w:r w:rsidR="00760804" w:rsidRPr="0076424C">
        <w:t>, shall</w:t>
      </w:r>
      <w:r w:rsidRPr="0076424C">
        <w:t xml:space="preserve"> be of sufficient detail to enable the recipient of the notification to reasonably consider and assess the implications and risks arising.  Details of the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should include the timescale and the probability of repeat occurrences within a period. The recipient may seek clarification of the notification.</w:t>
      </w:r>
    </w:p>
    <w:p w14:paraId="6E861678" w14:textId="77777777" w:rsidR="00314B36" w:rsidRPr="0076424C" w:rsidRDefault="00314B36">
      <w:smartTag w:uri="urn:schemas-microsoft-com:office:smarttags" w:element="stockticker">
        <w:r w:rsidRPr="0076424C">
          <w:t>DOC</w:t>
        </w:r>
      </w:smartTag>
      <w:r w:rsidRPr="0076424C">
        <w:t>7.6.2.2</w:t>
      </w:r>
      <w:r w:rsidRPr="0076424C">
        <w:tab/>
        <w:t>The notification may be written or oral.  Written notification must be of an immediate form such as electronic mail.  Except in an emergency situation any oral notification shall, be written down by the sender and dictated to the recipient who shall write it down and repeat each phrase as received and on completion shall repeat the notification in full to the sender and check that it has been accurately recorded.</w:t>
      </w:r>
    </w:p>
    <w:p w14:paraId="6E861679" w14:textId="77777777" w:rsidR="00314B36" w:rsidRPr="0076424C" w:rsidRDefault="00314B36">
      <w:smartTag w:uri="urn:schemas-microsoft-com:office:smarttags" w:element="stockticker">
        <w:r w:rsidRPr="0076424C">
          <w:t>DOC</w:t>
        </w:r>
      </w:smartTag>
      <w:r w:rsidRPr="0076424C">
        <w:t>7.6.3</w:t>
      </w:r>
      <w:r w:rsidRPr="0076424C">
        <w:tab/>
      </w:r>
      <w:r w:rsidRPr="0076424C">
        <w:rPr>
          <w:b/>
        </w:rPr>
        <w:t>Timing</w:t>
      </w:r>
    </w:p>
    <w:p w14:paraId="6E86167A" w14:textId="6AC512BB" w:rsidR="00314B36" w:rsidRPr="0076424C" w:rsidRDefault="00314B36">
      <w:r w:rsidRPr="0076424C">
        <w:tab/>
        <w:t xml:space="preserve">A notification under </w:t>
      </w:r>
      <w:smartTag w:uri="urn:schemas-microsoft-com:office:smarttags" w:element="stockticker">
        <w:r w:rsidRPr="0076424C">
          <w:t>DOC</w:t>
        </w:r>
      </w:smartTag>
      <w:r w:rsidRPr="0076424C">
        <w:t xml:space="preserve">7.6.1 shall be given as soon as practicable after the occurrence of the </w:t>
      </w:r>
      <w:r w:rsidR="00786E2C">
        <w:rPr>
          <w:color w:val="2B579A"/>
          <w:shd w:val="clear" w:color="auto" w:fill="E6E6E6"/>
        </w:rPr>
        <w:fldChar w:fldCharType="begin"/>
      </w:r>
      <w:r w:rsidR="00F60EFA">
        <w:instrText xml:space="preserve"> REF Event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Event</w:t>
      </w:r>
      <w:r w:rsidR="00786E2C">
        <w:rPr>
          <w:color w:val="2B579A"/>
          <w:shd w:val="clear" w:color="auto" w:fill="E6E6E6"/>
        </w:rPr>
        <w:fldChar w:fldCharType="end"/>
      </w:r>
      <w:r w:rsidRPr="0076424C">
        <w:t xml:space="preserve">, or time that the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is known of or anticipated by the giver of the notification under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7.</w:t>
      </w:r>
    </w:p>
    <w:p w14:paraId="6E86167B" w14:textId="4A4B86E0" w:rsidR="00314B36" w:rsidRPr="0076424C" w:rsidRDefault="00314B36">
      <w:smartTag w:uri="urn:schemas-microsoft-com:office:smarttags" w:element="stockticker">
        <w:r w:rsidRPr="0076424C">
          <w:t>DOC</w:t>
        </w:r>
      </w:smartTag>
      <w:r w:rsidRPr="0076424C">
        <w:t>7.7</w:t>
      </w:r>
      <w:r w:rsidRPr="0076424C">
        <w:tab/>
      </w:r>
      <w:r w:rsidR="008572B5">
        <w:rPr>
          <w:color w:val="2B579A"/>
          <w:shd w:val="clear" w:color="auto" w:fill="E6E6E6"/>
        </w:rPr>
        <w:fldChar w:fldCharType="begin"/>
      </w:r>
      <w:r w:rsidR="008572B5">
        <w:instrText xml:space="preserve"> REF SystemControl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Control</w:t>
      </w:r>
      <w:r w:rsidR="008572B5">
        <w:rPr>
          <w:color w:val="2B579A"/>
          <w:shd w:val="clear" w:color="auto" w:fill="E6E6E6"/>
        </w:rPr>
        <w:fldChar w:fldCharType="end"/>
      </w:r>
      <w:r w:rsidRPr="0076424C">
        <w:rPr>
          <w:i/>
          <w:u w:val="single"/>
        </w:rPr>
        <w:t xml:space="preserve"> </w:t>
      </w:r>
    </w:p>
    <w:p w14:paraId="6E86167C" w14:textId="14C8D09E" w:rsidR="00314B36" w:rsidRPr="0076424C" w:rsidRDefault="00314B36">
      <w:smartTag w:uri="urn:schemas-microsoft-com:office:smarttags" w:element="stockticker">
        <w:r w:rsidRPr="0076424C">
          <w:t>DOC</w:t>
        </w:r>
      </w:smartTag>
      <w:r w:rsidRPr="0076424C">
        <w:t>7.7.1</w:t>
      </w:r>
      <w:r w:rsidRPr="0076424C">
        <w:tab/>
        <w:t xml:space="preserve">Where a part of a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is, by agreement, under the </w:t>
      </w:r>
      <w:r w:rsidR="008572B5">
        <w:rPr>
          <w:color w:val="2B579A"/>
          <w:shd w:val="clear" w:color="auto" w:fill="E6E6E6"/>
        </w:rPr>
        <w:fldChar w:fldCharType="begin"/>
      </w:r>
      <w:r w:rsidR="008572B5">
        <w:instrText xml:space="preserve"> REF SystemControl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Control</w:t>
      </w:r>
      <w:r w:rsidR="008572B5">
        <w:rPr>
          <w:color w:val="2B579A"/>
          <w:shd w:val="clear" w:color="auto" w:fill="E6E6E6"/>
        </w:rPr>
        <w:fldChar w:fldCharType="end"/>
      </w:r>
      <w:r w:rsidRPr="0076424C">
        <w:t xml:space="preserve"> of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8B238E" w:rsidRPr="0076424C">
        <w:rPr>
          <w:b/>
        </w:rPr>
        <w:t xml:space="preserve"> </w:t>
      </w:r>
      <w:r w:rsidR="008572B5">
        <w:rPr>
          <w:color w:val="2B579A"/>
          <w:shd w:val="clear" w:color="auto" w:fill="E6E6E6"/>
        </w:rPr>
        <w:fldChar w:fldCharType="begin"/>
      </w:r>
      <w:r w:rsidR="008572B5">
        <w:instrText xml:space="preserve"> REF ControlCentre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Centre</w:t>
      </w:r>
      <w:r w:rsidR="008572B5">
        <w:rPr>
          <w:color w:val="2B579A"/>
          <w:shd w:val="clear" w:color="auto" w:fill="E6E6E6"/>
        </w:rPr>
        <w:fldChar w:fldCharType="end"/>
      </w:r>
      <w:r w:rsidRPr="0076424C">
        <w:rPr>
          <w:b/>
        </w:rPr>
        <w:t xml:space="preserve"> </w:t>
      </w:r>
      <w:r w:rsidRPr="0076424C">
        <w:t xml:space="preserve">then the requirements and provisions of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 xml:space="preserve"> shall apply to that situation as if that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was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p>
    <w:p w14:paraId="6E86167D" w14:textId="1411DCB0" w:rsidR="00314B36" w:rsidRPr="0076424C" w:rsidRDefault="00314B36">
      <w:smartTag w:uri="urn:schemas-microsoft-com:office:smarttags" w:element="stockticker">
        <w:r w:rsidRPr="0076424C">
          <w:t>DOC</w:t>
        </w:r>
      </w:smartTag>
      <w:r w:rsidRPr="0076424C">
        <w:t>7.7.2</w:t>
      </w:r>
      <w:r w:rsidRPr="0076424C">
        <w:tab/>
        <w:t xml:space="preserve">Where a part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is, by agreement, under the </w:t>
      </w:r>
      <w:r w:rsidR="008572B5">
        <w:rPr>
          <w:color w:val="2B579A"/>
          <w:shd w:val="clear" w:color="auto" w:fill="E6E6E6"/>
        </w:rPr>
        <w:fldChar w:fldCharType="begin"/>
      </w:r>
      <w:r w:rsidR="008572B5">
        <w:instrText xml:space="preserve"> REF SystemControl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Control</w:t>
      </w:r>
      <w:r w:rsidR="008572B5">
        <w:rPr>
          <w:color w:val="2B579A"/>
          <w:shd w:val="clear" w:color="auto" w:fill="E6E6E6"/>
        </w:rPr>
        <w:fldChar w:fldCharType="end"/>
      </w:r>
      <w:r w:rsidRPr="0076424C">
        <w:rPr>
          <w:b/>
        </w:rPr>
        <w:t xml:space="preserve"> </w:t>
      </w:r>
      <w:r w:rsidRPr="0076424C">
        <w:t xml:space="preserve">of a Distribution </w:t>
      </w:r>
      <w:r w:rsidR="008572B5">
        <w:rPr>
          <w:color w:val="2B579A"/>
          <w:shd w:val="clear" w:color="auto" w:fill="E6E6E6"/>
        </w:rPr>
        <w:fldChar w:fldCharType="begin"/>
      </w:r>
      <w:r w:rsidR="008572B5">
        <w:instrText xml:space="preserve"> REF ControlCentre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Centre</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then the requirements and provisions of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shall apply to that situation as if that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was part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67E" w14:textId="3D791DB9" w:rsidR="00314B36" w:rsidRPr="0076424C" w:rsidRDefault="00314B36">
      <w:smartTag w:uri="urn:schemas-microsoft-com:office:smarttags" w:element="stockticker">
        <w:r w:rsidRPr="0076424C">
          <w:t>DOC</w:t>
        </w:r>
      </w:smartTag>
      <w:r w:rsidRPr="0076424C">
        <w:t>7.8.</w:t>
      </w:r>
      <w:r w:rsidRPr="0076424C">
        <w:tab/>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rPr>
          <w:b/>
        </w:rPr>
        <w:t>s</w:t>
      </w:r>
    </w:p>
    <w:p w14:paraId="6E86167F" w14:textId="11C468D4" w:rsidR="00314B36" w:rsidRPr="0076424C" w:rsidRDefault="00314B36">
      <w:smartTag w:uri="urn:schemas-microsoft-com:office:smarttags" w:element="stockticker">
        <w:r w:rsidRPr="0076424C">
          <w:t>DOC</w:t>
        </w:r>
      </w:smartTag>
      <w:r w:rsidRPr="0076424C">
        <w:t>7.8.1</w:t>
      </w:r>
      <w:r w:rsidRPr="0076424C">
        <w:tab/>
        <w:t xml:space="preserve">Where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8B238E" w:rsidRPr="0076424C">
        <w:rPr>
          <w:b/>
        </w:rPr>
        <w:t xml:space="preserve"> </w:t>
      </w:r>
      <w:r w:rsidRPr="0076424C">
        <w:t xml:space="preserve">or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 the opinion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has had or may have had a significant effect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any of the others, the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shall be reported in writing to the owner of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affected in accordance with the provisions of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 xml:space="preserve">10.  Such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will be termed a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w:t>
      </w:r>
    </w:p>
    <w:p w14:paraId="6E861680" w14:textId="6FA1160E" w:rsidR="00314B36" w:rsidRPr="0076424C" w:rsidRDefault="00314B36">
      <w:smartTag w:uri="urn:schemas-microsoft-com:office:smarttags" w:element="stockticker">
        <w:r w:rsidRPr="0076424C">
          <w:t>DOC</w:t>
        </w:r>
      </w:smartTag>
      <w:r w:rsidRPr="0076424C">
        <w:t>7.8.2</w:t>
      </w:r>
      <w:r w:rsidRPr="0076424C">
        <w:tab/>
        <w:t xml:space="preserve">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notifies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of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under </w:t>
      </w:r>
      <w:smartTag w:uri="urn:schemas-microsoft-com:office:smarttags" w:element="stockticker">
        <w:r w:rsidRPr="0076424C">
          <w:t>DOC</w:t>
        </w:r>
      </w:smartTag>
      <w:r w:rsidRPr="0076424C">
        <w:t xml:space="preserve">7, which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considers has had or may have a significant effect on that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that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will require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report that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in writing and will notify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accordingly.  Such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will also be termed a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w:t>
      </w:r>
    </w:p>
    <w:p w14:paraId="6E861681" w14:textId="77777777" w:rsidR="00314B36" w:rsidRPr="0076424C" w:rsidRDefault="00314B36">
      <w:smartTag w:uri="urn:schemas-microsoft-com:office:smarttags" w:element="stockticker">
        <w:r w:rsidRPr="0076424C">
          <w:lastRenderedPageBreak/>
          <w:t>DOC</w:t>
        </w:r>
      </w:smartTag>
      <w:r w:rsidRPr="0076424C">
        <w:t>7.8.3</w:t>
      </w:r>
      <w:r w:rsidRPr="0076424C">
        <w:tab/>
        <w:t xml:space="preserve">Without limiting the general description set out in </w:t>
      </w:r>
      <w:smartTag w:uri="urn:schemas-microsoft-com:office:smarttags" w:element="stockticker">
        <w:r w:rsidRPr="0076424C">
          <w:t>DOC</w:t>
        </w:r>
      </w:smartTag>
      <w:r w:rsidRPr="0076424C">
        <w:t xml:space="preserve">7.8.1 or </w:t>
      </w:r>
      <w:smartTag w:uri="urn:schemas-microsoft-com:office:smarttags" w:element="stockticker">
        <w:r w:rsidRPr="0076424C">
          <w:t>DOC</w:t>
        </w:r>
      </w:smartTag>
      <w:r w:rsidRPr="0076424C">
        <w:t xml:space="preserve">7.4.10.2 a </w:t>
      </w:r>
      <w:r w:rsidRPr="0076424C">
        <w:rPr>
          <w:b/>
        </w:rPr>
        <w:t>Significant</w:t>
      </w:r>
      <w:r w:rsidRPr="0076424C">
        <w:t xml:space="preserve"> </w:t>
      </w:r>
      <w:r w:rsidRPr="0076424C">
        <w:rPr>
          <w:b/>
        </w:rPr>
        <w:t>Incident</w:t>
      </w:r>
      <w:r w:rsidRPr="0076424C">
        <w:t xml:space="preserve"> will include </w:t>
      </w:r>
      <w:r w:rsidRPr="0076424C">
        <w:rPr>
          <w:b/>
        </w:rPr>
        <w:t>Events</w:t>
      </w:r>
      <w:r w:rsidRPr="0076424C">
        <w:t xml:space="preserve"> which result in, or may result in, the following:</w:t>
      </w:r>
    </w:p>
    <w:p w14:paraId="6E861682" w14:textId="77777777" w:rsidR="00314B36" w:rsidRPr="0076424C" w:rsidRDefault="00314B36" w:rsidP="00B77034">
      <w:pPr>
        <w:pStyle w:val="Indent1"/>
        <w:numPr>
          <w:ilvl w:val="0"/>
          <w:numId w:val="27"/>
        </w:numPr>
      </w:pPr>
      <w:r w:rsidRPr="0076424C">
        <w:t>Voltage outside statutory limits.</w:t>
      </w:r>
    </w:p>
    <w:p w14:paraId="6E861683" w14:textId="2254A3FA" w:rsidR="00314B36" w:rsidRPr="0076424C" w:rsidRDefault="008572B5" w:rsidP="00B77034">
      <w:pPr>
        <w:pStyle w:val="Indent1"/>
        <w:numPr>
          <w:ilvl w:val="0"/>
          <w:numId w:val="27"/>
        </w:numPr>
      </w:pP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00314B36" w:rsidRPr="0076424C">
        <w:t xml:space="preserve"> </w:t>
      </w:r>
      <w:r>
        <w:rPr>
          <w:color w:val="2B579A"/>
          <w:shd w:val="clear" w:color="auto" w:fill="E6E6E6"/>
        </w:rPr>
        <w:fldChar w:fldCharType="begin"/>
      </w:r>
      <w:r>
        <w:instrText xml:space="preserve"> REF Frequency \h  \* MERGEFORMAT </w:instrText>
      </w:r>
      <w:r>
        <w:rPr>
          <w:color w:val="2B579A"/>
          <w:shd w:val="clear" w:color="auto" w:fill="E6E6E6"/>
        </w:rPr>
      </w:r>
      <w:r>
        <w:rPr>
          <w:color w:val="2B579A"/>
          <w:shd w:val="clear" w:color="auto" w:fill="E6E6E6"/>
        </w:rPr>
        <w:fldChar w:fldCharType="separate"/>
      </w:r>
      <w:r w:rsidR="005C572C" w:rsidRPr="0076424C">
        <w:rPr>
          <w:b/>
        </w:rPr>
        <w:t>Frequency</w:t>
      </w:r>
      <w:r>
        <w:rPr>
          <w:color w:val="2B579A"/>
          <w:shd w:val="clear" w:color="auto" w:fill="E6E6E6"/>
        </w:rPr>
        <w:fldChar w:fldCharType="end"/>
      </w:r>
      <w:r w:rsidR="00314B36" w:rsidRPr="0076424C">
        <w:t xml:space="preserve"> outside statutory limits.</w:t>
      </w:r>
    </w:p>
    <w:p w14:paraId="6E861684" w14:textId="112A32CA" w:rsidR="00314B36" w:rsidRPr="0076424C" w:rsidRDefault="008572B5" w:rsidP="00B77034">
      <w:pPr>
        <w:pStyle w:val="Indent1"/>
        <w:numPr>
          <w:ilvl w:val="0"/>
          <w:numId w:val="27"/>
        </w:numPr>
      </w:pP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00314B36" w:rsidRPr="0076424C">
        <w:t xml:space="preserve"> instability.</w:t>
      </w:r>
    </w:p>
    <w:p w14:paraId="6E861685" w14:textId="77777777" w:rsidR="00314B36" w:rsidRPr="0076424C" w:rsidRDefault="00314B36">
      <w:pPr>
        <w:ind w:left="2160" w:hanging="720"/>
        <w:rPr>
          <w:b/>
        </w:rPr>
      </w:pPr>
    </w:p>
    <w:p w14:paraId="6E861686" w14:textId="77777777" w:rsidR="00314B36" w:rsidRPr="0076424C" w:rsidRDefault="00314B36">
      <w:pPr>
        <w:ind w:left="2160" w:hanging="2160"/>
        <w:rPr>
          <w:b/>
        </w:rPr>
      </w:pPr>
      <w:r w:rsidRPr="0076424C">
        <w:rPr>
          <w:b/>
        </w:rPr>
        <w:br w:type="page"/>
      </w:r>
      <w:r w:rsidRPr="0076424C">
        <w:rPr>
          <w:b/>
        </w:rPr>
        <w:lastRenderedPageBreak/>
        <w:t>DISTRIBUTION</w:t>
      </w:r>
      <w:r w:rsidRPr="0076424C">
        <w:t xml:space="preserve"> </w:t>
      </w:r>
      <w:r w:rsidRPr="0076424C">
        <w:rPr>
          <w:b/>
        </w:rPr>
        <w:t>OPERATING CODE 8</w:t>
      </w:r>
    </w:p>
    <w:p w14:paraId="6E861687" w14:textId="77777777" w:rsidR="00314B36" w:rsidRPr="0076424C" w:rsidRDefault="00314B36">
      <w:pPr>
        <w:pStyle w:val="Heading1"/>
      </w:pPr>
      <w:bookmarkStart w:id="980" w:name="_Toc138331138"/>
      <w:smartTag w:uri="urn:schemas-microsoft-com:office:smarttags" w:element="stockticker">
        <w:r w:rsidRPr="0076424C">
          <w:t>DOC</w:t>
        </w:r>
      </w:smartTag>
      <w:r w:rsidRPr="0076424C">
        <w:t>8</w:t>
      </w:r>
      <w:r w:rsidRPr="0076424C">
        <w:tab/>
        <w:t>SAFETY CO-ORDINATION</w:t>
      </w:r>
      <w:bookmarkEnd w:id="980"/>
    </w:p>
    <w:p w14:paraId="6E861688" w14:textId="77777777" w:rsidR="00314B36" w:rsidRPr="0076424C" w:rsidRDefault="00314B36">
      <w:smartTag w:uri="urn:schemas-microsoft-com:office:smarttags" w:element="stockticker">
        <w:r w:rsidRPr="0076424C">
          <w:t>DOC</w:t>
        </w:r>
      </w:smartTag>
      <w:r w:rsidRPr="0076424C">
        <w:t>8.1</w:t>
      </w:r>
      <w:r w:rsidRPr="0076424C">
        <w:tab/>
      </w:r>
      <w:r w:rsidRPr="0076424C">
        <w:rPr>
          <w:b/>
        </w:rPr>
        <w:t>Introduction</w:t>
      </w:r>
    </w:p>
    <w:p w14:paraId="6E861689" w14:textId="623CF287" w:rsidR="00314B36" w:rsidRPr="0076424C" w:rsidRDefault="00314B36">
      <w:smartTag w:uri="urn:schemas-microsoft-com:office:smarttags" w:element="stockticker">
        <w:r w:rsidRPr="0076424C">
          <w:t>DOC</w:t>
        </w:r>
      </w:smartTag>
      <w:r w:rsidRPr="0076424C">
        <w:t>8.1.1</w:t>
      </w:r>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w:t>
      </w:r>
      <w:smartTag w:uri="urn:schemas-microsoft-com:office:smarttags" w:element="stockticker">
        <w:r w:rsidRPr="0076424C">
          <w:t>DOC</w:t>
        </w:r>
      </w:smartTag>
      <w:r w:rsidRPr="0076424C">
        <w:t xml:space="preserve">8 specifies the </w:t>
      </w:r>
      <w:r w:rsidR="008572B5">
        <w:rPr>
          <w:color w:val="2B579A"/>
          <w:shd w:val="clear" w:color="auto" w:fill="E6E6E6"/>
        </w:rPr>
        <w:fldChar w:fldCharType="begin"/>
      </w:r>
      <w:r w:rsidR="008572B5">
        <w:instrText xml:space="preserve"> REF SafetySystemManagement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Management System</w:t>
      </w:r>
      <w:r w:rsidR="008572B5">
        <w:rPr>
          <w:color w:val="2B579A"/>
          <w:shd w:val="clear" w:color="auto" w:fill="E6E6E6"/>
        </w:rPr>
        <w:fldChar w:fldCharType="end"/>
      </w:r>
      <w:r w:rsidRPr="0076424C">
        <w:rPr>
          <w:b/>
        </w:rPr>
        <w:t xml:space="preserve"> </w:t>
      </w:r>
      <w:r w:rsidRPr="0076424C">
        <w:t>criteria to be applied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for the co</w:t>
      </w:r>
      <w:r w:rsidRPr="0076424C">
        <w:noBreakHyphen/>
        <w:t xml:space="preserve">ordination, establishment and maintenance of necessary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t xml:space="preserve"> when work or testing is to be carried out on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rPr>
          <w:b/>
        </w:rPr>
        <w:t xml:space="preserve"> </w:t>
      </w:r>
      <w:r w:rsidRPr="0076424C">
        <w:t xml:space="preserve">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of </w:t>
      </w:r>
      <w:r w:rsidRPr="0076424C">
        <w:rPr>
          <w:b/>
        </w:rPr>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or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and where for this to be done safely, isolation on and/or earthing of the other’s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is needed.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does not apply to the situation where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t xml:space="preserve"> need to be agreed solely between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E86168A" w14:textId="528C31F9" w:rsidR="00314B36" w:rsidRPr="0076424C" w:rsidRDefault="00314B36">
      <w:smartTag w:uri="urn:schemas-microsoft-com:office:smarttags" w:element="stockticker">
        <w:r w:rsidRPr="0076424C">
          <w:t>DOC</w:t>
        </w:r>
      </w:smartTag>
      <w:r w:rsidRPr="0076424C">
        <w:t>8.1.2</w:t>
      </w:r>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does not seek to impose a particular set of </w:t>
      </w:r>
      <w:r w:rsidR="008572B5">
        <w:rPr>
          <w:color w:val="2B579A"/>
          <w:shd w:val="clear" w:color="auto" w:fill="E6E6E6"/>
        </w:rPr>
        <w:fldChar w:fldCharType="begin"/>
      </w:r>
      <w:r w:rsidR="008572B5">
        <w:instrText xml:space="preserve"> REF SafetyRules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Rules</w:t>
      </w:r>
      <w:r w:rsidR="008572B5">
        <w:rPr>
          <w:color w:val="2B579A"/>
          <w:shd w:val="clear" w:color="auto" w:fill="E6E6E6"/>
        </w:rPr>
        <w:fldChar w:fldCharType="end"/>
      </w:r>
      <w:r w:rsidRPr="0076424C">
        <w:t xml:space="preserve"> on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The </w:t>
      </w:r>
      <w:r w:rsidR="008572B5">
        <w:rPr>
          <w:color w:val="2B579A"/>
          <w:shd w:val="clear" w:color="auto" w:fill="E6E6E6"/>
        </w:rPr>
        <w:fldChar w:fldCharType="begin"/>
      </w:r>
      <w:r w:rsidR="008572B5">
        <w:instrText xml:space="preserve"> REF SafetyRules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Rules</w:t>
      </w:r>
      <w:r w:rsidR="008572B5">
        <w:rPr>
          <w:color w:val="2B579A"/>
          <w:shd w:val="clear" w:color="auto" w:fill="E6E6E6"/>
        </w:rPr>
        <w:fldChar w:fldCharType="end"/>
      </w:r>
      <w:r w:rsidRPr="0076424C">
        <w:t xml:space="preserve"> to be adopted and used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each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shall be those chosen by each.</w:t>
      </w:r>
    </w:p>
    <w:p w14:paraId="6E86168B" w14:textId="77777777" w:rsidR="00314B36" w:rsidRPr="0076424C" w:rsidRDefault="00314B36">
      <w:smartTag w:uri="urn:schemas-microsoft-com:office:smarttags" w:element="stockticker">
        <w:r w:rsidRPr="0076424C">
          <w:t>DOC</w:t>
        </w:r>
      </w:smartTag>
      <w:r w:rsidRPr="0076424C">
        <w:t>8.2</w:t>
      </w:r>
      <w:r w:rsidRPr="0076424C">
        <w:tab/>
      </w:r>
      <w:r w:rsidRPr="0076424C">
        <w:rPr>
          <w:b/>
        </w:rPr>
        <w:t>Objectives</w:t>
      </w:r>
    </w:p>
    <w:p w14:paraId="6E86168C" w14:textId="4F555D86" w:rsidR="00314B36" w:rsidRPr="0076424C" w:rsidRDefault="00314B36">
      <w:pPr>
        <w:ind w:firstLine="0"/>
      </w:pPr>
      <w:r w:rsidRPr="0076424C">
        <w:t xml:space="preserve">To lay down requirements with a view to ensuring safety of persons working at or across Operational and Ownership Boundaries between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Users’ Systems.</w:t>
      </w:r>
    </w:p>
    <w:p w14:paraId="6E86168D" w14:textId="77777777" w:rsidR="00314B36" w:rsidRPr="0076424C" w:rsidRDefault="00314B36">
      <w:smartTag w:uri="urn:schemas-microsoft-com:office:smarttags" w:element="stockticker">
        <w:r w:rsidRPr="0076424C">
          <w:t>DOC</w:t>
        </w:r>
      </w:smartTag>
      <w:r w:rsidRPr="0076424C">
        <w:t>8.3</w:t>
      </w:r>
      <w:r w:rsidRPr="0076424C">
        <w:tab/>
      </w:r>
      <w:r w:rsidRPr="0076424C">
        <w:rPr>
          <w:b/>
        </w:rPr>
        <w:t>Scope</w:t>
      </w:r>
    </w:p>
    <w:p w14:paraId="6E86168E" w14:textId="09642609" w:rsidR="00314B36" w:rsidRPr="0076424C" w:rsidRDefault="00314B36">
      <w:pPr>
        <w:ind w:firstLine="0"/>
      </w:pPr>
      <w:r w:rsidRPr="0076424C">
        <w:rPr>
          <w:b/>
        </w:rPr>
        <w:t>This</w:t>
      </w:r>
      <w:r w:rsidRPr="0076424C">
        <w:t xml:space="preserve"> Distribution Operating Code </w:t>
      </w:r>
      <w:smartTag w:uri="urn:schemas-microsoft-com:office:smarttags" w:element="stockticker">
        <w:r w:rsidRPr="0076424C">
          <w:rPr>
            <w:b/>
          </w:rPr>
          <w:t>DOC</w:t>
        </w:r>
      </w:smartTag>
      <w:r w:rsidRPr="0076424C">
        <w:rPr>
          <w:b/>
        </w:rPr>
        <w:t xml:space="preserve">8 </w:t>
      </w:r>
      <w:r w:rsidRPr="0076424C">
        <w:t>specifies the</w:t>
      </w:r>
      <w:r w:rsidRPr="0076424C">
        <w:rPr>
          <w:b/>
        </w:rPr>
        <w:t xml:space="preserve"> </w:t>
      </w:r>
      <w:r w:rsidR="008572B5">
        <w:rPr>
          <w:color w:val="2B579A"/>
          <w:shd w:val="clear" w:color="auto" w:fill="E6E6E6"/>
        </w:rPr>
        <w:fldChar w:fldCharType="begin"/>
      </w:r>
      <w:r w:rsidR="008572B5">
        <w:instrText xml:space="preserve"> REF SafetySystemManagement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Management System</w:t>
      </w:r>
      <w:r w:rsidR="008572B5">
        <w:rPr>
          <w:color w:val="2B579A"/>
          <w:shd w:val="clear" w:color="auto" w:fill="E6E6E6"/>
        </w:rPr>
        <w:fldChar w:fldCharType="end"/>
      </w:r>
      <w:r w:rsidRPr="0076424C">
        <w:t xml:space="preserve"> criteria to be applied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all</w:t>
      </w:r>
      <w:r w:rsidRPr="0076424C">
        <w:rPr>
          <w:b/>
        </w:rPr>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at or across an </w:t>
      </w:r>
      <w:r w:rsidR="008572B5">
        <w:rPr>
          <w:color w:val="2B579A"/>
          <w:shd w:val="clear" w:color="auto" w:fill="E6E6E6"/>
        </w:rPr>
        <w:fldChar w:fldCharType="begin"/>
      </w:r>
      <w:r w:rsidR="008572B5">
        <w:instrText xml:space="preserve"> REF OperationalBoundary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Boundary</w:t>
      </w:r>
      <w:r w:rsidR="008572B5">
        <w:rPr>
          <w:color w:val="2B579A"/>
          <w:shd w:val="clear" w:color="auto" w:fill="E6E6E6"/>
        </w:rPr>
        <w:fldChar w:fldCharType="end"/>
      </w:r>
      <w:r w:rsidRPr="0076424C">
        <w:rPr>
          <w:b/>
        </w:rPr>
        <w:t>,</w:t>
      </w:r>
      <w:r w:rsidRPr="0076424C">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for the purposes of this</w:t>
      </w:r>
      <w:r w:rsidRPr="0076424C">
        <w:rPr>
          <w:b/>
        </w:rPr>
        <w:t xml:space="preserve"> Distribution Operating</w:t>
      </w:r>
      <w:r w:rsidRPr="0076424C">
        <w:t xml:space="preserve"> </w:t>
      </w:r>
      <w:r w:rsidRPr="0076424C">
        <w:rPr>
          <w:b/>
        </w:rPr>
        <w:t>Code</w:t>
      </w:r>
      <w:r w:rsidRPr="0076424C">
        <w:t xml:space="preserve"> being</w:t>
      </w:r>
      <w:r w:rsidRPr="0076424C">
        <w:rPr>
          <w:b/>
        </w:rPr>
        <w:t>:-</w:t>
      </w:r>
    </w:p>
    <w:p w14:paraId="6E86168F" w14:textId="0ED38A54" w:rsidR="00314B36" w:rsidRPr="0076424C" w:rsidRDefault="008572B5" w:rsidP="00B77034">
      <w:pPr>
        <w:pStyle w:val="Indent1"/>
        <w:numPr>
          <w:ilvl w:val="0"/>
          <w:numId w:val="28"/>
        </w:numPr>
        <w:rPr>
          <w:b/>
        </w:rPr>
      </w:pPr>
      <w:r>
        <w:rPr>
          <w:color w:val="2B579A"/>
          <w:shd w:val="clear" w:color="auto" w:fill="E6E6E6"/>
        </w:rPr>
        <w:fldChar w:fldCharType="begin"/>
      </w:r>
      <w:r>
        <w:instrText xml:space="preserve"> REF HVCustomer \h  \* MERGEFORMAT </w:instrText>
      </w:r>
      <w:r>
        <w:rPr>
          <w:color w:val="2B579A"/>
          <w:shd w:val="clear" w:color="auto" w:fill="E6E6E6"/>
        </w:rPr>
      </w:r>
      <w:r>
        <w:rPr>
          <w:color w:val="2B579A"/>
          <w:shd w:val="clear" w:color="auto" w:fill="E6E6E6"/>
        </w:rPr>
        <w:fldChar w:fldCharType="separate"/>
      </w:r>
      <w:r w:rsidR="005C572C" w:rsidRPr="0076424C">
        <w:rPr>
          <w:b/>
          <w:spacing w:val="5"/>
        </w:rPr>
        <w:t>High Voltage Customer</w:t>
      </w:r>
      <w:r>
        <w:rPr>
          <w:color w:val="2B579A"/>
          <w:shd w:val="clear" w:color="auto" w:fill="E6E6E6"/>
        </w:rPr>
        <w:fldChar w:fldCharType="end"/>
      </w:r>
      <w:r w:rsidR="00314B36" w:rsidRPr="0076424C">
        <w:rPr>
          <w:b/>
        </w:rPr>
        <w:t>s.</w:t>
      </w:r>
    </w:p>
    <w:p w14:paraId="6E861690" w14:textId="494F63B8" w:rsidR="00314B36" w:rsidRPr="0076424C" w:rsidRDefault="008572B5" w:rsidP="00B77034">
      <w:pPr>
        <w:pStyle w:val="Indent1"/>
        <w:numPr>
          <w:ilvl w:val="0"/>
          <w:numId w:val="28"/>
        </w:numPr>
      </w:pP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proofErr w:type="gramStart"/>
      <w:r w:rsidR="00314B36" w:rsidRPr="0076424C">
        <w:rPr>
          <w:b/>
        </w:rPr>
        <w:t>s</w:t>
      </w:r>
      <w:r w:rsidR="00FC417F" w:rsidRPr="0076424C">
        <w:rPr>
          <w:b/>
        </w:rPr>
        <w:t xml:space="preserve">, </w:t>
      </w:r>
      <w:r w:rsidR="00FC417F" w:rsidRPr="0076424C">
        <w:t xml:space="preserve"> </w:t>
      </w:r>
      <w:r w:rsidR="008D5B91" w:rsidRPr="0076424C">
        <w:t>but</w:t>
      </w:r>
      <w:proofErr w:type="gramEnd"/>
      <w:r w:rsidR="008D5B91" w:rsidRPr="0076424C">
        <w:t xml:space="preserve"> excluding the </w:t>
      </w:r>
      <w:r>
        <w:rPr>
          <w:color w:val="2B579A"/>
          <w:shd w:val="clear" w:color="auto" w:fill="E6E6E6"/>
        </w:rPr>
        <w:fldChar w:fldCharType="begin"/>
      </w:r>
      <w:r>
        <w:instrText xml:space="preserve"> REF OTSO \h  \* MERGEFORMAT </w:instrText>
      </w:r>
      <w:r>
        <w:rPr>
          <w:color w:val="2B579A"/>
          <w:shd w:val="clear" w:color="auto" w:fill="E6E6E6"/>
        </w:rPr>
      </w:r>
      <w:r>
        <w:rPr>
          <w:color w:val="2B579A"/>
          <w:shd w:val="clear" w:color="auto" w:fill="E6E6E6"/>
        </w:rPr>
        <w:fldChar w:fldCharType="separate"/>
      </w:r>
      <w:r w:rsidR="005C572C" w:rsidRPr="0076424C">
        <w:rPr>
          <w:b/>
        </w:rPr>
        <w:t>OTSO</w:t>
      </w:r>
      <w:r>
        <w:rPr>
          <w:color w:val="2B579A"/>
          <w:shd w:val="clear" w:color="auto" w:fill="E6E6E6"/>
        </w:rPr>
        <w:fldChar w:fldCharType="end"/>
      </w:r>
      <w:r w:rsidR="00FC417F" w:rsidRPr="0076424C">
        <w:rPr>
          <w:b/>
        </w:rPr>
        <w:t>.</w:t>
      </w:r>
    </w:p>
    <w:p w14:paraId="6E861691" w14:textId="689E42B0" w:rsidR="00314B36" w:rsidRPr="0076424C" w:rsidRDefault="008572B5" w:rsidP="00B77034">
      <w:pPr>
        <w:pStyle w:val="Indent1"/>
        <w:numPr>
          <w:ilvl w:val="0"/>
          <w:numId w:val="28"/>
        </w:numPr>
      </w:pP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00314B36" w:rsidRPr="0076424C">
        <w:rPr>
          <w:b/>
        </w:rPr>
        <w:t>s</w:t>
      </w:r>
      <w:r w:rsidR="00314B36" w:rsidRPr="0076424C">
        <w:t xml:space="preserv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rPr>
          <w:b/>
        </w:rPr>
        <w:t>.</w:t>
      </w:r>
    </w:p>
    <w:p w14:paraId="6E861692" w14:textId="01B5F0E3" w:rsidR="00314B36" w:rsidRPr="0076424C" w:rsidRDefault="008572B5" w:rsidP="00B77034">
      <w:pPr>
        <w:pStyle w:val="Indent1"/>
        <w:numPr>
          <w:ilvl w:val="0"/>
          <w:numId w:val="28"/>
        </w:numPr>
      </w:pPr>
      <w:r>
        <w:rPr>
          <w:color w:val="2B579A"/>
          <w:shd w:val="clear" w:color="auto" w:fill="E6E6E6"/>
        </w:rPr>
        <w:fldChar w:fldCharType="begin"/>
      </w:r>
      <w:r>
        <w:instrText xml:space="preserve"> REF MO \h  \* MERGEFORMAT </w:instrText>
      </w:r>
      <w:r>
        <w:rPr>
          <w:color w:val="2B579A"/>
          <w:shd w:val="clear" w:color="auto" w:fill="E6E6E6"/>
        </w:rPr>
      </w:r>
      <w:r>
        <w:rPr>
          <w:color w:val="2B579A"/>
          <w:shd w:val="clear" w:color="auto" w:fill="E6E6E6"/>
        </w:rPr>
        <w:fldChar w:fldCharType="separate"/>
      </w:r>
      <w:r w:rsidR="005C572C" w:rsidRPr="0076424C">
        <w:rPr>
          <w:b/>
        </w:rPr>
        <w:t>Meter Operator</w:t>
      </w:r>
      <w:r>
        <w:rPr>
          <w:color w:val="2B579A"/>
          <w:shd w:val="clear" w:color="auto" w:fill="E6E6E6"/>
        </w:rPr>
        <w:fldChar w:fldCharType="end"/>
      </w:r>
      <w:r w:rsidR="00314B36" w:rsidRPr="0076424C">
        <w:rPr>
          <w:b/>
        </w:rPr>
        <w:t>s.</w:t>
      </w:r>
    </w:p>
    <w:p w14:paraId="6E861693" w14:textId="2665449F" w:rsidR="00314B36" w:rsidRPr="0076424C" w:rsidRDefault="00314B36" w:rsidP="00B77034">
      <w:pPr>
        <w:pStyle w:val="Indent1"/>
        <w:numPr>
          <w:ilvl w:val="0"/>
          <w:numId w:val="28"/>
        </w:numPr>
      </w:pPr>
      <w:r w:rsidRPr="0076424C">
        <w:t xml:space="preserve">Any other party reasonably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including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with </w:t>
      </w:r>
      <w:r w:rsidR="008572B5">
        <w:rPr>
          <w:color w:val="2B579A"/>
          <w:shd w:val="clear" w:color="auto" w:fill="E6E6E6"/>
        </w:rPr>
        <w:fldChar w:fldCharType="begin"/>
      </w:r>
      <w:r w:rsidR="008572B5">
        <w:instrText xml:space="preserve"> REF UnmeteredSupply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Unmetered Supply</w:t>
      </w:r>
      <w:r w:rsidR="008572B5">
        <w:rPr>
          <w:color w:val="2B579A"/>
          <w:shd w:val="clear" w:color="auto" w:fill="E6E6E6"/>
        </w:rPr>
        <w:fldChar w:fldCharType="end"/>
      </w:r>
      <w:r w:rsidRPr="0076424C">
        <w:t xml:space="preserve"> and those connected 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for appropriate sections of </w:t>
      </w:r>
      <w:smartTag w:uri="urn:schemas-microsoft-com:office:smarttags" w:element="stockticker">
        <w:r w:rsidRPr="0076424C">
          <w:t>DOC</w:t>
        </w:r>
      </w:smartTag>
      <w:r w:rsidRPr="0076424C">
        <w:t>8 where necessary.</w:t>
      </w:r>
    </w:p>
    <w:p w14:paraId="6E861694" w14:textId="77777777" w:rsidR="00314B36" w:rsidRPr="0076424C" w:rsidRDefault="00314B36">
      <w:smartTag w:uri="urn:schemas-microsoft-com:office:smarttags" w:element="stockticker">
        <w:r w:rsidRPr="0076424C">
          <w:t>DOC</w:t>
        </w:r>
      </w:smartTag>
      <w:r w:rsidRPr="0076424C">
        <w:t>8.4</w:t>
      </w:r>
      <w:r w:rsidRPr="0076424C">
        <w:tab/>
      </w:r>
      <w:r w:rsidRPr="0076424C">
        <w:rPr>
          <w:b/>
        </w:rPr>
        <w:t xml:space="preserve">Operational Safety </w:t>
      </w:r>
    </w:p>
    <w:p w14:paraId="6E861695" w14:textId="1D8B07CB" w:rsidR="00314B36" w:rsidRPr="0076424C" w:rsidRDefault="00314B36">
      <w:smartTag w:uri="urn:schemas-microsoft-com:office:smarttags" w:element="stockticker">
        <w:r w:rsidRPr="0076424C">
          <w:t>DOC</w:t>
        </w:r>
      </w:smartTag>
      <w:r w:rsidRPr="0076424C">
        <w:t>8.4.1</w:t>
      </w:r>
      <w:r w:rsidRPr="0076424C">
        <w:tab/>
      </w:r>
      <w:r w:rsidRPr="0076424C">
        <w:rPr>
          <w:b/>
        </w:rPr>
        <w:t xml:space="preserve">Approved </w:t>
      </w:r>
      <w:r w:rsidR="008572B5">
        <w:rPr>
          <w:color w:val="2B579A"/>
          <w:shd w:val="clear" w:color="auto" w:fill="E6E6E6"/>
        </w:rPr>
        <w:fldChar w:fldCharType="begin"/>
      </w:r>
      <w:r w:rsidR="008572B5">
        <w:instrText xml:space="preserve"> REF SafetySystemManagement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Management System</w:t>
      </w:r>
      <w:r w:rsidR="008572B5">
        <w:rPr>
          <w:color w:val="2B579A"/>
          <w:shd w:val="clear" w:color="auto" w:fill="E6E6E6"/>
        </w:rPr>
        <w:fldChar w:fldCharType="end"/>
      </w:r>
      <w:r w:rsidRPr="0076424C">
        <w:rPr>
          <w:b/>
        </w:rPr>
        <w:t>s</w:t>
      </w:r>
    </w:p>
    <w:p w14:paraId="6E861696" w14:textId="56C98A0A" w:rsidR="00314B36" w:rsidRPr="0076424C" w:rsidRDefault="00314B36">
      <w:smartTag w:uri="urn:schemas-microsoft-com:office:smarttags" w:element="stockticker">
        <w:r w:rsidRPr="0076424C">
          <w:t>DOC</w:t>
        </w:r>
      </w:smartTag>
      <w:r w:rsidRPr="0076424C">
        <w:t>8.4.1.1</w:t>
      </w:r>
      <w:r w:rsidRPr="0076424C">
        <w:tab/>
        <w:t xml:space="preserve">At each site or location where an </w:t>
      </w:r>
      <w:r w:rsidR="008572B5">
        <w:rPr>
          <w:color w:val="2B579A"/>
          <w:shd w:val="clear" w:color="auto" w:fill="E6E6E6"/>
        </w:rPr>
        <w:fldChar w:fldCharType="begin"/>
      </w:r>
      <w:r w:rsidR="008572B5">
        <w:instrText xml:space="preserve"> REF OperationalBoundary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Boundary</w:t>
      </w:r>
      <w:r w:rsidR="008572B5">
        <w:rPr>
          <w:color w:val="2B579A"/>
          <w:shd w:val="clear" w:color="auto" w:fill="E6E6E6"/>
        </w:rPr>
        <w:fldChar w:fldCharType="end"/>
      </w:r>
      <w:r w:rsidRPr="0076424C">
        <w:t xml:space="preserve"> exists, a </w:t>
      </w:r>
      <w:r w:rsidR="008572B5">
        <w:rPr>
          <w:color w:val="2B579A"/>
          <w:shd w:val="clear" w:color="auto" w:fill="E6E6E6"/>
        </w:rPr>
        <w:fldChar w:fldCharType="begin"/>
      </w:r>
      <w:r w:rsidR="008572B5">
        <w:instrText xml:space="preserve"> REF SafetySystemManagement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Management System</w:t>
      </w:r>
      <w:r w:rsidR="008572B5">
        <w:rPr>
          <w:color w:val="2B579A"/>
          <w:shd w:val="clear" w:color="auto" w:fill="E6E6E6"/>
        </w:rPr>
        <w:fldChar w:fldCharType="end"/>
      </w:r>
      <w:r w:rsidRPr="0076424C">
        <w:t xml:space="preserve"> specifying the principles and procedures to be applied so as to ensure the health and safety of all who are liable to be working or testing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on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C01DCD" w:rsidRPr="0076424C">
        <w:rPr>
          <w:b/>
        </w:rPr>
        <w:t xml:space="preserve"> </w:t>
      </w:r>
      <w:r w:rsidRPr="0076424C">
        <w:t xml:space="preserve"> and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0094049B" w:rsidRPr="0076424C">
        <w:rPr>
          <w:b/>
        </w:rPr>
        <w:t xml:space="preserve"> </w:t>
      </w:r>
      <w:r w:rsidRPr="0076424C">
        <w:t xml:space="preserve">connected to it, will be established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For interfaces involving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s</w:t>
      </w:r>
      <w:r w:rsidRPr="0076424C">
        <w:t xml:space="preserve"> this shall include the provision for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rPr>
          <w:b/>
        </w:rPr>
        <w:t>(s)</w:t>
      </w:r>
      <w:r w:rsidRPr="0076424C">
        <w:t xml:space="preserve">, a system of documentation and the establishment of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rPr>
          <w:b/>
        </w:rPr>
        <w:t>.</w:t>
      </w:r>
    </w:p>
    <w:p w14:paraId="6E861697" w14:textId="77777777" w:rsidR="00314B36" w:rsidRPr="0076424C" w:rsidRDefault="00314B36">
      <w:pPr>
        <w:keepNext/>
        <w:rPr>
          <w:b/>
          <w:u w:val="single"/>
        </w:rPr>
      </w:pPr>
      <w:smartTag w:uri="urn:schemas-microsoft-com:office:smarttags" w:element="stockticker">
        <w:r w:rsidRPr="0076424C">
          <w:lastRenderedPageBreak/>
          <w:t>DOC</w:t>
        </w:r>
      </w:smartTag>
      <w:r w:rsidRPr="0076424C">
        <w:t xml:space="preserve">8.4.2 </w:t>
      </w:r>
      <w:r w:rsidRPr="0076424C">
        <w:tab/>
      </w:r>
      <w:r w:rsidRPr="0076424C">
        <w:rPr>
          <w:b/>
        </w:rPr>
        <w:t>Authorised Persons</w:t>
      </w:r>
    </w:p>
    <w:p w14:paraId="6E861698" w14:textId="6767FF9A" w:rsidR="00314B36" w:rsidRPr="0076424C" w:rsidRDefault="00314B36">
      <w:smartTag w:uri="urn:schemas-microsoft-com:office:smarttags" w:element="stockticker">
        <w:r w:rsidRPr="0076424C">
          <w:t>DOC</w:t>
        </w:r>
      </w:smartTag>
      <w:r w:rsidRPr="0076424C">
        <w:t>8.4.2.1</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every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shall at all times have nominated a person or persons to be responsible for the co-ordination of safety pursuant to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those persons being referred to 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as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rPr>
          <w:b/>
        </w:rPr>
        <w:t>s.</w:t>
      </w:r>
      <w:r w:rsidRPr="0076424C">
        <w:t xml:space="preserve"> (Under the conditions of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SafetyRules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Rules</w:t>
      </w:r>
      <w:r w:rsidR="008572B5">
        <w:rPr>
          <w:color w:val="2B579A"/>
          <w:shd w:val="clear" w:color="auto" w:fill="E6E6E6"/>
        </w:rPr>
        <w:fldChar w:fldCharType="end"/>
      </w:r>
      <w:r w:rsidRPr="0076424C">
        <w:t xml:space="preserve"> a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t xml:space="preserve"> may either be at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Distribution </w:t>
      </w:r>
      <w:r w:rsidR="008572B5">
        <w:rPr>
          <w:color w:val="2B579A"/>
          <w:shd w:val="clear" w:color="auto" w:fill="E6E6E6"/>
        </w:rPr>
        <w:fldChar w:fldCharType="begin"/>
      </w:r>
      <w:r w:rsidR="008572B5">
        <w:instrText xml:space="preserve"> REF ControlCentre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Centre</w:t>
      </w:r>
      <w:r w:rsidR="008572B5">
        <w:rPr>
          <w:color w:val="2B579A"/>
          <w:shd w:val="clear" w:color="auto" w:fill="E6E6E6"/>
        </w:rPr>
        <w:fldChar w:fldCharType="end"/>
      </w:r>
      <w:r w:rsidRPr="0076424C">
        <w:t xml:space="preserve"> or be a person authorised in accordance with </w:t>
      </w:r>
      <w:smartTag w:uri="urn:schemas-microsoft-com:office:smarttags" w:element="stockticker">
        <w:r w:rsidRPr="0076424C">
          <w:t>DOC</w:t>
        </w:r>
      </w:smartTag>
      <w:r w:rsidRPr="0076424C">
        <w:t xml:space="preserve">8.4.2.2, who is at the site or location of the </w:t>
      </w:r>
      <w:r w:rsidR="008572B5">
        <w:rPr>
          <w:color w:val="2B579A"/>
          <w:shd w:val="clear" w:color="auto" w:fill="E6E6E6"/>
        </w:rPr>
        <w:fldChar w:fldCharType="begin"/>
      </w:r>
      <w:r w:rsidR="008572B5">
        <w:instrText xml:space="preserve"> REF OperationalBoundary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Boundary</w:t>
      </w:r>
      <w:r w:rsidR="008572B5">
        <w:rPr>
          <w:color w:val="2B579A"/>
          <w:shd w:val="clear" w:color="auto" w:fill="E6E6E6"/>
        </w:rPr>
        <w:fldChar w:fldCharType="end"/>
      </w:r>
      <w:r w:rsidRPr="0076424C">
        <w:t>).</w:t>
      </w:r>
    </w:p>
    <w:p w14:paraId="6E861699" w14:textId="35F413B8" w:rsidR="00314B36" w:rsidRPr="0076424C" w:rsidRDefault="00314B36">
      <w:smartTag w:uri="urn:schemas-microsoft-com:office:smarttags" w:element="stockticker">
        <w:r w:rsidRPr="0076424C">
          <w:t>DOC</w:t>
        </w:r>
      </w:smartTag>
      <w:r w:rsidRPr="0076424C">
        <w:t>8.4.2.2</w:t>
      </w:r>
      <w:r w:rsidRPr="0076424C">
        <w:tab/>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rPr>
          <w:b/>
        </w:rPr>
        <w:t>s</w:t>
      </w:r>
      <w:r w:rsidRPr="0076424C">
        <w:t xml:space="preserve"> and persons concerned with the carrying out of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t xml:space="preserve"> and work on or testing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rPr>
          <w:b/>
        </w:rPr>
        <w:t xml:space="preserve"> </w:t>
      </w:r>
      <w:r w:rsidRPr="0076424C">
        <w:t>and</w:t>
      </w:r>
      <w:r w:rsidRPr="0076424C">
        <w:rPr>
          <w:b/>
        </w:rPr>
        <w:t xml:space="preserv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forming part of, or connected to,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shall have a written authorisation designating their role in implementing the </w:t>
      </w:r>
      <w:r w:rsidR="008572B5">
        <w:rPr>
          <w:color w:val="2B579A"/>
          <w:shd w:val="clear" w:color="auto" w:fill="E6E6E6"/>
        </w:rPr>
        <w:fldChar w:fldCharType="begin"/>
      </w:r>
      <w:r w:rsidR="008572B5">
        <w:instrText xml:space="preserve"> REF SafetySystemManagement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Management System</w:t>
      </w:r>
      <w:r w:rsidR="008572B5">
        <w:rPr>
          <w:color w:val="2B579A"/>
          <w:shd w:val="clear" w:color="auto" w:fill="E6E6E6"/>
        </w:rPr>
        <w:fldChar w:fldCharType="end"/>
      </w:r>
      <w:r w:rsidRPr="0076424C">
        <w:rPr>
          <w:b/>
        </w:rPr>
        <w:t>.</w:t>
      </w:r>
    </w:p>
    <w:p w14:paraId="6E86169A" w14:textId="4B145EB9" w:rsidR="00314B36" w:rsidRPr="0076424C" w:rsidRDefault="00314B36">
      <w:smartTag w:uri="urn:schemas-microsoft-com:office:smarttags" w:element="stockticker">
        <w:r w:rsidRPr="0076424C">
          <w:t>DOC</w:t>
        </w:r>
      </w:smartTag>
      <w:r w:rsidRPr="0076424C">
        <w:t>8.4.2.3</w:t>
      </w:r>
      <w:r w:rsidRPr="0076424C">
        <w:tab/>
        <w:t>The written authorisation shall indicate the class of</w:t>
      </w:r>
      <w:r w:rsidRPr="0076424C">
        <w:rPr>
          <w:b/>
        </w:rPr>
        <w:t xml:space="preserv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and/or the class of work permitted and the parts of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w:t>
      </w:r>
      <w:r w:rsidRPr="0076424C">
        <w:rPr>
          <w:b/>
        </w:rPr>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to which the written authorisation shall apply.</w:t>
      </w:r>
    </w:p>
    <w:p w14:paraId="6E86169B" w14:textId="77777777" w:rsidR="00314B36" w:rsidRPr="0076424C" w:rsidRDefault="00314B36">
      <w:smartTag w:uri="urn:schemas-microsoft-com:office:smarttags" w:element="stockticker">
        <w:r w:rsidRPr="0076424C">
          <w:t>DOC</w:t>
        </w:r>
      </w:smartTag>
      <w:r w:rsidRPr="0076424C">
        <w:t>8.4.3</w:t>
      </w:r>
      <w:r w:rsidRPr="0076424C">
        <w:tab/>
      </w:r>
      <w:r w:rsidRPr="0076424C">
        <w:rPr>
          <w:b/>
        </w:rPr>
        <w:t>System of Documentation</w:t>
      </w:r>
    </w:p>
    <w:p w14:paraId="6E86169C" w14:textId="2AE58435" w:rsidR="00314B36" w:rsidRPr="0076424C" w:rsidRDefault="00314B36">
      <w:smartTag w:uri="urn:schemas-microsoft-com:office:smarttags" w:element="stockticker">
        <w:r w:rsidRPr="0076424C">
          <w:t>DOC</w:t>
        </w:r>
      </w:smartTag>
      <w:r w:rsidRPr="0076424C">
        <w:t>8.4.3.1</w:t>
      </w:r>
      <w:r w:rsidRPr="0076424C">
        <w:tab/>
        <w:t>A system of documentation shall be maintained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appropriate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which will record the inter</w:t>
      </w:r>
      <w:r w:rsidRPr="0076424C">
        <w:noBreakHyphen/>
        <w:t xml:space="preserve">system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t xml:space="preserve"> taken when:-</w:t>
      </w:r>
    </w:p>
    <w:p w14:paraId="6E86169D" w14:textId="6168C9E3" w:rsidR="00314B36" w:rsidRPr="0076424C" w:rsidRDefault="00314B36">
      <w:pPr>
        <w:pStyle w:val="Indent1"/>
      </w:pPr>
      <w:r w:rsidRPr="0076424C">
        <w:t>(a)</w:t>
      </w:r>
      <w:r w:rsidRPr="0076424C">
        <w:tab/>
        <w:t xml:space="preserve">Work and/or testing is to be carried out on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and/or</w:t>
      </w:r>
      <w:r w:rsidRPr="0076424C">
        <w:rPr>
          <w:b/>
        </w:rPr>
        <w:t xml:space="preserv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00FA2C6B" w:rsidRPr="0076424C">
        <w:t xml:space="preserve"> </w:t>
      </w:r>
      <w:r w:rsidRPr="0076424C">
        <w:t xml:space="preserve">across the </w:t>
      </w:r>
      <w:r w:rsidR="008572B5">
        <w:rPr>
          <w:color w:val="2B579A"/>
          <w:shd w:val="clear" w:color="auto" w:fill="E6E6E6"/>
        </w:rPr>
        <w:fldChar w:fldCharType="begin"/>
      </w:r>
      <w:r w:rsidR="008572B5">
        <w:instrText xml:space="preserve"> REF OperationalBoundary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Boundary</w:t>
      </w:r>
      <w:r w:rsidR="008572B5">
        <w:rPr>
          <w:color w:val="2B579A"/>
          <w:shd w:val="clear" w:color="auto" w:fill="E6E6E6"/>
        </w:rPr>
        <w:fldChar w:fldCharType="end"/>
      </w:r>
      <w:r w:rsidRPr="0076424C">
        <w:t>.</w:t>
      </w:r>
    </w:p>
    <w:p w14:paraId="6E86169E" w14:textId="31069E2C" w:rsidR="00314B36" w:rsidRPr="0076424C" w:rsidRDefault="00314B36">
      <w:pPr>
        <w:pStyle w:val="Indent1"/>
        <w:spacing w:after="240"/>
      </w:pPr>
      <w:r w:rsidRPr="0076424C">
        <w:t>(b)</w:t>
      </w:r>
      <w:r w:rsidRPr="0076424C">
        <w:tab/>
        <w:t xml:space="preserve">Isolation and/or earthing of the other’s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 xml:space="preserve"> </w:t>
      </w:r>
      <w:r w:rsidRPr="0076424C">
        <w:t xml:space="preserve">is required. </w:t>
      </w:r>
    </w:p>
    <w:p w14:paraId="6E86169F" w14:textId="60C48E67" w:rsidR="00314B36" w:rsidRPr="0076424C" w:rsidRDefault="00314B36">
      <w:smartTag w:uri="urn:schemas-microsoft-com:office:smarttags" w:element="stockticker">
        <w:r w:rsidRPr="0076424C">
          <w:t>DOC</w:t>
        </w:r>
      </w:smartTag>
      <w:r w:rsidRPr="0076424C">
        <w:t>8.4.3.2</w:t>
      </w:r>
      <w:r w:rsidRPr="0076424C">
        <w:tab/>
        <w:t xml:space="preserve">Where relevant, copies of the </w:t>
      </w:r>
      <w:r w:rsidR="008572B5">
        <w:rPr>
          <w:color w:val="2B579A"/>
          <w:shd w:val="clear" w:color="auto" w:fill="E6E6E6"/>
        </w:rPr>
        <w:fldChar w:fldCharType="begin"/>
      </w:r>
      <w:r w:rsidR="008572B5">
        <w:instrText xml:space="preserve"> REF SafetySystemManagement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Management System</w:t>
      </w:r>
      <w:r w:rsidR="008572B5">
        <w:rPr>
          <w:color w:val="2B579A"/>
          <w:shd w:val="clear" w:color="auto" w:fill="E6E6E6"/>
        </w:rPr>
        <w:fldChar w:fldCharType="end"/>
      </w:r>
      <w:r w:rsidRPr="0076424C">
        <w:rPr>
          <w:b/>
        </w:rPr>
        <w:t>s</w:t>
      </w:r>
      <w:r w:rsidRPr="0076424C">
        <w:t xml:space="preserve"> and related documentation shall be exchanged between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for each </w:t>
      </w:r>
      <w:r w:rsidR="008572B5">
        <w:rPr>
          <w:color w:val="2B579A"/>
          <w:shd w:val="clear" w:color="auto" w:fill="E6E6E6"/>
        </w:rPr>
        <w:fldChar w:fldCharType="begin"/>
      </w:r>
      <w:r w:rsidR="008572B5">
        <w:instrText xml:space="preserve"> REF OperationalBoundary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Boundary</w:t>
      </w:r>
      <w:r w:rsidR="008572B5">
        <w:rPr>
          <w:color w:val="2B579A"/>
          <w:shd w:val="clear" w:color="auto" w:fill="E6E6E6"/>
        </w:rPr>
        <w:fldChar w:fldCharType="end"/>
      </w:r>
      <w:r w:rsidRPr="0076424C">
        <w:rPr>
          <w:b/>
        </w:rPr>
        <w:t>.</w:t>
      </w:r>
    </w:p>
    <w:p w14:paraId="6E8616A0" w14:textId="1BE6F8A6" w:rsidR="00314B36" w:rsidRPr="0076424C" w:rsidRDefault="00314B36">
      <w:smartTag w:uri="urn:schemas-microsoft-com:office:smarttags" w:element="stockticker">
        <w:r w:rsidRPr="0076424C">
          <w:t>DOC</w:t>
        </w:r>
      </w:smartTag>
      <w:r w:rsidRPr="0076424C">
        <w:t>8.4.3.3</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shall maintain a suitable system of documentation which records all relevant operational events that have taken place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or any other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connected to it and the co-ordination of relevant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t xml:space="preserve"> for work.</w:t>
      </w:r>
    </w:p>
    <w:p w14:paraId="6E8616A1" w14:textId="18A0AC6D" w:rsidR="00314B36" w:rsidRPr="0076424C" w:rsidRDefault="00314B36">
      <w:smartTag w:uri="urn:schemas-microsoft-com:office:smarttags" w:element="stockticker">
        <w:r w:rsidRPr="0076424C">
          <w:t>DOC</w:t>
        </w:r>
      </w:smartTag>
      <w:r w:rsidRPr="0076424C">
        <w:t>8.4.3.4</w:t>
      </w:r>
      <w:r w:rsidRPr="0076424C">
        <w:tab/>
        <w:t xml:space="preserve">All documentation relevant to the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of the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rPr>
          <w:b/>
        </w:rPr>
        <w:t xml:space="preserve"> </w:t>
      </w:r>
      <w:r w:rsidRPr="0076424C">
        <w:t xml:space="preserve">taken for work or tests, shall be held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appropriate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for a period of not less than six months.</w:t>
      </w:r>
    </w:p>
    <w:p w14:paraId="6E8616A2" w14:textId="17BE5A6E" w:rsidR="00314B36" w:rsidRPr="0076424C" w:rsidRDefault="00314B36">
      <w:smartTag w:uri="urn:schemas-microsoft-com:office:smarttags" w:element="stockticker">
        <w:r w:rsidRPr="0076424C">
          <w:t>DOC</w:t>
        </w:r>
      </w:smartTag>
      <w:r w:rsidRPr="0076424C">
        <w:t>8.4.4</w:t>
      </w:r>
      <w:r w:rsidRPr="0076424C">
        <w:tab/>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p>
    <w:p w14:paraId="6E8616A3" w14:textId="792EFD96" w:rsidR="00314B36" w:rsidRPr="0076424C" w:rsidRDefault="00314B36">
      <w:r w:rsidRPr="0076424C">
        <w:tab/>
        <w:t xml:space="preserve">The establishment of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t xml:space="preserve"> </w:t>
      </w:r>
      <w:proofErr w:type="gramStart"/>
      <w:r w:rsidRPr="0076424C">
        <w:t>involves:-</w:t>
      </w:r>
      <w:proofErr w:type="gramEnd"/>
    </w:p>
    <w:p w14:paraId="6E8616A4" w14:textId="2A1CFD6F" w:rsidR="00314B36" w:rsidRPr="0076424C" w:rsidRDefault="00314B36">
      <w:pPr>
        <w:pStyle w:val="Indent1"/>
      </w:pPr>
      <w:r w:rsidRPr="0076424C">
        <w:t>(a)</w:t>
      </w:r>
      <w:r w:rsidRPr="0076424C">
        <w:tab/>
        <w:t xml:space="preserve">the isolation from the remainder of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including from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w:t>
      </w:r>
      <w:proofErr w:type="spellStart"/>
      <w:r w:rsidRPr="0076424C">
        <w:t>infeeds</w:t>
      </w:r>
      <w:proofErr w:type="spellEnd"/>
      <w:r w:rsidRPr="0076424C">
        <w:t xml:space="preserve">, either by an </w:t>
      </w:r>
      <w:r w:rsidR="008572B5">
        <w:rPr>
          <w:color w:val="2B579A"/>
          <w:shd w:val="clear" w:color="auto" w:fill="E6E6E6"/>
        </w:rPr>
        <w:fldChar w:fldCharType="begin"/>
      </w:r>
      <w:r w:rsidR="008572B5">
        <w:instrText xml:space="preserve"> REF IsolatingDevice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Isolating Device</w:t>
      </w:r>
      <w:r w:rsidR="008572B5">
        <w:rPr>
          <w:color w:val="2B579A"/>
          <w:shd w:val="clear" w:color="auto" w:fill="E6E6E6"/>
        </w:rPr>
        <w:fldChar w:fldCharType="end"/>
      </w:r>
      <w:r w:rsidRPr="0076424C">
        <w:rPr>
          <w:b/>
        </w:rPr>
        <w:t xml:space="preserve"> </w:t>
      </w:r>
      <w:r w:rsidRPr="0076424C">
        <w:t xml:space="preserve">in the isolating position and immobilised and locked or by other means of rendering the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Isolated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Isolated</w:t>
      </w:r>
      <w:r w:rsidR="008572B5">
        <w:rPr>
          <w:color w:val="2B579A"/>
          <w:shd w:val="clear" w:color="auto" w:fill="E6E6E6"/>
        </w:rPr>
        <w:fldChar w:fldCharType="end"/>
      </w:r>
      <w:r w:rsidRPr="0076424C">
        <w:t xml:space="preserve">, and/or </w:t>
      </w:r>
    </w:p>
    <w:p w14:paraId="6E8616A5" w14:textId="4CB540E9" w:rsidR="00314B36" w:rsidRPr="0076424C" w:rsidRDefault="00314B36">
      <w:pPr>
        <w:pStyle w:val="Indent1"/>
      </w:pPr>
      <w:r w:rsidRPr="0076424C">
        <w:t>(b)</w:t>
      </w:r>
      <w:r w:rsidRPr="0076424C">
        <w:tab/>
        <w:t xml:space="preserve">the earthing by way of providing a connection between a conductor and earth by using an </w:t>
      </w:r>
      <w:r w:rsidR="008572B5">
        <w:rPr>
          <w:color w:val="2B579A"/>
          <w:shd w:val="clear" w:color="auto" w:fill="E6E6E6"/>
        </w:rPr>
        <w:fldChar w:fldCharType="begin"/>
      </w:r>
      <w:r w:rsidR="008572B5">
        <w:instrText xml:space="preserve"> REF EarthingDevice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Earthing Device</w:t>
      </w:r>
      <w:r w:rsidR="008572B5">
        <w:rPr>
          <w:color w:val="2B579A"/>
          <w:shd w:val="clear" w:color="auto" w:fill="E6E6E6"/>
        </w:rPr>
        <w:fldChar w:fldCharType="end"/>
      </w:r>
      <w:r w:rsidRPr="0076424C">
        <w:t xml:space="preserve"> which is applied and where reasonably practicable, immobilised and locked, the extent of the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t xml:space="preserve"> required being determined pursuant to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w:t>
      </w:r>
    </w:p>
    <w:p w14:paraId="6E8616A6" w14:textId="77777777" w:rsidR="00314B36" w:rsidRPr="0076424C" w:rsidRDefault="00314B36">
      <w:smartTag w:uri="urn:schemas-microsoft-com:office:smarttags" w:element="stockticker">
        <w:r w:rsidRPr="0076424C">
          <w:lastRenderedPageBreak/>
          <w:t>DOC</w:t>
        </w:r>
      </w:smartTag>
      <w:r w:rsidRPr="0076424C">
        <w:t>8.5</w:t>
      </w:r>
      <w:r w:rsidRPr="0076424C">
        <w:tab/>
      </w:r>
      <w:r w:rsidRPr="0076424C">
        <w:rPr>
          <w:b/>
        </w:rPr>
        <w:t>Environmental Safety</w:t>
      </w:r>
    </w:p>
    <w:p w14:paraId="6E8616A7" w14:textId="77777777" w:rsidR="00314B36" w:rsidRPr="0076424C" w:rsidRDefault="00314B36">
      <w:smartTag w:uri="urn:schemas-microsoft-com:office:smarttags" w:element="stockticker">
        <w:r w:rsidRPr="0076424C">
          <w:t>DOC</w:t>
        </w:r>
      </w:smartTag>
      <w:r w:rsidRPr="0076424C">
        <w:t>8.5.1</w:t>
      </w:r>
      <w:r w:rsidRPr="0076424C">
        <w:tab/>
      </w:r>
      <w:r w:rsidRPr="0076424C">
        <w:rPr>
          <w:b/>
        </w:rPr>
        <w:t>Site Safety and Security</w:t>
      </w:r>
    </w:p>
    <w:p w14:paraId="6E8616A8" w14:textId="655CB8AC" w:rsidR="00314B36" w:rsidRPr="0076424C" w:rsidRDefault="00314B36">
      <w:smartTag w:uri="urn:schemas-microsoft-com:office:smarttags" w:element="stockticker">
        <w:r w:rsidRPr="0076424C">
          <w:t>DOC</w:t>
        </w:r>
      </w:smartTag>
      <w:r w:rsidRPr="0076424C">
        <w:t>8.5.1.1</w:t>
      </w:r>
      <w:r w:rsidRPr="0076424C">
        <w:tab/>
        <w:t xml:space="preserve">Arrangements shall be made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to ensure site safety and security as required by statutory requirements.</w:t>
      </w:r>
    </w:p>
    <w:p w14:paraId="6E8616A9" w14:textId="4C55B0EB" w:rsidR="00314B36" w:rsidRPr="0076424C" w:rsidRDefault="00314B36">
      <w:smartTag w:uri="urn:schemas-microsoft-com:office:smarttags" w:element="stockticker">
        <w:r w:rsidRPr="0076424C">
          <w:t>DOC</w:t>
        </w:r>
      </w:smartTag>
      <w:r w:rsidRPr="0076424C">
        <w:t>8.5.1.2</w:t>
      </w:r>
      <w:r w:rsidRPr="0076424C">
        <w:tab/>
        <w:t>Suitable arrangements shall be agreed between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relevant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provide free and unrestricted access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at substations or similar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personnel or their designated representatives at all times.</w:t>
      </w:r>
    </w:p>
    <w:p w14:paraId="6E8616AA" w14:textId="77777777" w:rsidR="00314B36" w:rsidRPr="0076424C" w:rsidRDefault="00314B36">
      <w:smartTag w:uri="urn:schemas-microsoft-com:office:smarttags" w:element="stockticker">
        <w:r w:rsidRPr="0076424C">
          <w:t>DOC</w:t>
        </w:r>
      </w:smartTag>
      <w:r w:rsidRPr="0076424C">
        <w:t>8.5.2</w:t>
      </w:r>
      <w:r w:rsidRPr="0076424C">
        <w:tab/>
      </w:r>
      <w:r w:rsidRPr="0076424C">
        <w:rPr>
          <w:b/>
        </w:rPr>
        <w:t>Site Specific Hazards</w:t>
      </w:r>
    </w:p>
    <w:p w14:paraId="6E8616AB" w14:textId="762018B6" w:rsidR="00314B36" w:rsidRPr="0076424C" w:rsidRDefault="00314B36">
      <w:r w:rsidRPr="0076424C">
        <w:tab/>
        <w:t xml:space="preserve">Suitable arrangements shall be made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and/or the relevant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ensure that personnel are warned by an appropriate means of hazards specific to any site, before entering any area of the site.  This shall include hazards that may be temporary or permanent.  Where these risks include contamination or similar, suitable decontamination facilities and procedures shall be provided.</w:t>
      </w:r>
    </w:p>
    <w:p w14:paraId="6E8616AC" w14:textId="77777777" w:rsidR="00314B36" w:rsidRPr="0076424C" w:rsidRDefault="00314B36">
      <w:smartTag w:uri="urn:schemas-microsoft-com:office:smarttags" w:element="stockticker">
        <w:r w:rsidRPr="0076424C">
          <w:t>DOC</w:t>
        </w:r>
      </w:smartTag>
      <w:r w:rsidRPr="0076424C">
        <w:t>8.6</w:t>
      </w:r>
      <w:r w:rsidRPr="0076424C">
        <w:tab/>
      </w:r>
      <w:r w:rsidRPr="0076424C">
        <w:rPr>
          <w:b/>
        </w:rPr>
        <w:t>Information Flow and Co-ordination</w:t>
      </w:r>
    </w:p>
    <w:p w14:paraId="6E8616AD" w14:textId="77777777" w:rsidR="00314B36" w:rsidRPr="0076424C" w:rsidRDefault="00314B36">
      <w:smartTag w:uri="urn:schemas-microsoft-com:office:smarttags" w:element="stockticker">
        <w:r w:rsidRPr="0076424C">
          <w:t>DOC</w:t>
        </w:r>
      </w:smartTag>
      <w:r w:rsidRPr="0076424C">
        <w:t>8.6.1</w:t>
      </w:r>
      <w:r w:rsidRPr="0076424C">
        <w:tab/>
      </w:r>
      <w:r w:rsidRPr="0076424C">
        <w:rPr>
          <w:b/>
        </w:rPr>
        <w:t>Schedules of Responsibility</w:t>
      </w:r>
    </w:p>
    <w:p w14:paraId="6E8616AE" w14:textId="5C1496EC" w:rsidR="00314B36" w:rsidRPr="0076424C" w:rsidRDefault="00314B36">
      <w:smartTag w:uri="urn:schemas-microsoft-com:office:smarttags" w:element="stockticker">
        <w:r w:rsidRPr="0076424C">
          <w:t>DOC</w:t>
        </w:r>
      </w:smartTag>
      <w:r w:rsidRPr="0076424C">
        <w:t>8.6.1.1</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shall jointly agree and set down in writing schedules specifying the responsibilities for </w:t>
      </w:r>
      <w:r w:rsidR="008572B5">
        <w:rPr>
          <w:color w:val="2B579A"/>
          <w:shd w:val="clear" w:color="auto" w:fill="E6E6E6"/>
        </w:rPr>
        <w:fldChar w:fldCharType="begin"/>
      </w:r>
      <w:r w:rsidR="008572B5">
        <w:instrText xml:space="preserve"> REF SystemControl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Control</w:t>
      </w:r>
      <w:r w:rsidR="008572B5">
        <w:rPr>
          <w:color w:val="2B579A"/>
          <w:shd w:val="clear" w:color="auto" w:fill="E6E6E6"/>
        </w:rPr>
        <w:fldChar w:fldCharType="end"/>
      </w:r>
      <w:r w:rsidRPr="0076424C">
        <w:t xml:space="preserve"> of </w:t>
      </w:r>
      <w:r w:rsidR="008572B5">
        <w:rPr>
          <w:color w:val="2B579A"/>
          <w:shd w:val="clear" w:color="auto" w:fill="E6E6E6"/>
        </w:rPr>
        <w:fldChar w:fldCharType="begin"/>
      </w:r>
      <w:r w:rsidR="008572B5">
        <w:instrText xml:space="preserve"> REF Equipment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Equipment</w:t>
      </w:r>
      <w:r w:rsidR="008572B5">
        <w:rPr>
          <w:color w:val="2B579A"/>
          <w:shd w:val="clear" w:color="auto" w:fill="E6E6E6"/>
        </w:rPr>
        <w:fldChar w:fldCharType="end"/>
      </w:r>
      <w:r w:rsidRPr="0076424C">
        <w:t xml:space="preserve">.  These shall ensure that only one party is responsible for any item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at any one time.</w:t>
      </w:r>
    </w:p>
    <w:p w14:paraId="6E8616AF" w14:textId="43576C07" w:rsidR="00314B36" w:rsidRPr="0076424C" w:rsidRDefault="00314B36">
      <w:smartTag w:uri="urn:schemas-microsoft-com:office:smarttags" w:element="stockticker">
        <w:r w:rsidRPr="0076424C">
          <w:t>DOC</w:t>
        </w:r>
      </w:smartTag>
      <w:r w:rsidRPr="0076424C">
        <w:t>8.6.1.2</w:t>
      </w:r>
      <w:r w:rsidRPr="0076424C">
        <w:tab/>
        <w:t xml:space="preserve">Pursuant to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SiteResponsibilitySchedule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Site Responsibility Schedule</w:t>
      </w:r>
      <w:r w:rsidR="008572B5">
        <w:rPr>
          <w:color w:val="2B579A"/>
          <w:shd w:val="clear" w:color="auto" w:fill="E6E6E6"/>
        </w:rPr>
        <w:fldChar w:fldCharType="end"/>
      </w:r>
      <w:r w:rsidRPr="0076424C">
        <w:rPr>
          <w:b/>
        </w:rPr>
        <w:t>s</w:t>
      </w:r>
      <w:r w:rsidRPr="0076424C">
        <w:t xml:space="preserve"> specifying the responsibilities for ownership, operation and maintenance shall be jointly agreed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appropriate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for each site or location where an </w:t>
      </w:r>
      <w:r w:rsidR="008572B5">
        <w:rPr>
          <w:color w:val="2B579A"/>
          <w:shd w:val="clear" w:color="auto" w:fill="E6E6E6"/>
        </w:rPr>
        <w:fldChar w:fldCharType="begin"/>
      </w:r>
      <w:r w:rsidR="008572B5">
        <w:instrText xml:space="preserve"> REF OperationalBoundary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Boundary</w:t>
      </w:r>
      <w:r w:rsidR="008572B5">
        <w:rPr>
          <w:color w:val="2B579A"/>
          <w:shd w:val="clear" w:color="auto" w:fill="E6E6E6"/>
        </w:rPr>
        <w:fldChar w:fldCharType="end"/>
      </w:r>
      <w:r w:rsidRPr="0076424C">
        <w:t xml:space="preserve"> or joint responsibility exists. This will include </w:t>
      </w:r>
      <w:r w:rsidR="008572B5">
        <w:rPr>
          <w:color w:val="2B579A"/>
          <w:shd w:val="clear" w:color="auto" w:fill="E6E6E6"/>
        </w:rPr>
        <w:fldChar w:fldCharType="begin"/>
      </w:r>
      <w:r w:rsidR="008572B5">
        <w:instrText xml:space="preserve"> REF OperationDiagrams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 Diagrams</w:t>
      </w:r>
      <w:r w:rsidR="008572B5">
        <w:rPr>
          <w:color w:val="2B579A"/>
          <w:shd w:val="clear" w:color="auto" w:fill="E6E6E6"/>
        </w:rPr>
        <w:fldChar w:fldCharType="end"/>
      </w:r>
      <w:r w:rsidRPr="0076424C">
        <w:t xml:space="preserve"> illustrating sufficient information for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rPr>
          <w:b/>
        </w:rPr>
        <w:t>s</w:t>
      </w:r>
      <w:r w:rsidRPr="0076424C">
        <w:t xml:space="preserve"> to carry out their duties which shall be exchanged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appropriate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w:t>
      </w:r>
    </w:p>
    <w:p w14:paraId="6E8616B0" w14:textId="31D2F2A4" w:rsidR="00314B36" w:rsidRPr="0076424C" w:rsidRDefault="00314B36">
      <w:r w:rsidRPr="0076424C">
        <w:t xml:space="preserve"> </w:t>
      </w:r>
      <w:smartTag w:uri="urn:schemas-microsoft-com:office:smarttags" w:element="stockticker">
        <w:r w:rsidRPr="0076424C">
          <w:t>DOC</w:t>
        </w:r>
      </w:smartTag>
      <w:r w:rsidRPr="0076424C">
        <w:t>8.6.1.3</w:t>
      </w:r>
      <w:r w:rsidRPr="0076424C">
        <w:tab/>
        <w:t xml:space="preserve">A copy of the </w:t>
      </w:r>
      <w:r w:rsidR="008572B5">
        <w:rPr>
          <w:color w:val="2B579A"/>
          <w:shd w:val="clear" w:color="auto" w:fill="E6E6E6"/>
        </w:rPr>
        <w:fldChar w:fldCharType="begin"/>
      </w:r>
      <w:r w:rsidR="008572B5">
        <w:instrText xml:space="preserve"> REF SiteResponsibilitySchedule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Site Responsibility Schedule</w:t>
      </w:r>
      <w:r w:rsidR="008572B5">
        <w:rPr>
          <w:color w:val="2B579A"/>
          <w:shd w:val="clear" w:color="auto" w:fill="E6E6E6"/>
        </w:rPr>
        <w:fldChar w:fldCharType="end"/>
      </w:r>
      <w:r w:rsidRPr="0076424C">
        <w:rPr>
          <w:b/>
        </w:rPr>
        <w:t>s</w:t>
      </w:r>
      <w:r w:rsidRPr="0076424C">
        <w:t xml:space="preserve"> and </w:t>
      </w:r>
      <w:r w:rsidR="008572B5">
        <w:rPr>
          <w:color w:val="2B579A"/>
          <w:shd w:val="clear" w:color="auto" w:fill="E6E6E6"/>
        </w:rPr>
        <w:fldChar w:fldCharType="begin"/>
      </w:r>
      <w:r w:rsidR="008572B5">
        <w:instrText xml:space="preserve"> REF OperationDiagrams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 Diagrams</w:t>
      </w:r>
      <w:r w:rsidR="008572B5">
        <w:rPr>
          <w:color w:val="2B579A"/>
          <w:shd w:val="clear" w:color="auto" w:fill="E6E6E6"/>
        </w:rPr>
        <w:fldChar w:fldCharType="end"/>
      </w:r>
      <w:r w:rsidRPr="0076424C">
        <w:t xml:space="preserve"> shall be retained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the appropriate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SiteResponsibilitySchedule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Site Responsibility Schedule</w:t>
      </w:r>
      <w:r w:rsidR="008572B5">
        <w:rPr>
          <w:color w:val="2B579A"/>
          <w:shd w:val="clear" w:color="auto" w:fill="E6E6E6"/>
        </w:rPr>
        <w:fldChar w:fldCharType="end"/>
      </w:r>
      <w:r w:rsidRPr="0076424C">
        <w:rPr>
          <w:b/>
        </w:rPr>
        <w:t>s</w:t>
      </w:r>
      <w:r w:rsidRPr="0076424C">
        <w:t xml:space="preserve"> and </w:t>
      </w:r>
      <w:r w:rsidR="008572B5">
        <w:rPr>
          <w:color w:val="2B579A"/>
          <w:shd w:val="clear" w:color="auto" w:fill="E6E6E6"/>
        </w:rPr>
        <w:fldChar w:fldCharType="begin"/>
      </w:r>
      <w:r w:rsidR="008572B5">
        <w:instrText xml:space="preserve"> REF OperationDiagrams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 Diagrams</w:t>
      </w:r>
      <w:r w:rsidR="008572B5">
        <w:rPr>
          <w:color w:val="2B579A"/>
          <w:shd w:val="clear" w:color="auto" w:fill="E6E6E6"/>
        </w:rPr>
        <w:fldChar w:fldCharType="end"/>
      </w:r>
      <w:r w:rsidRPr="0076424C">
        <w:t xml:space="preserve"> shall be maintained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appropriate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and exchanged as necessary to ensure that they reflect the current agreements.</w:t>
      </w:r>
    </w:p>
    <w:p w14:paraId="6E8616B1" w14:textId="77777777" w:rsidR="00314B36" w:rsidRPr="0076424C" w:rsidRDefault="00314B36">
      <w:smartTag w:uri="urn:schemas-microsoft-com:office:smarttags" w:element="stockticker">
        <w:r w:rsidRPr="0076424C">
          <w:t>DOC</w:t>
        </w:r>
      </w:smartTag>
      <w:r w:rsidRPr="0076424C">
        <w:t>8.6.2</w:t>
      </w:r>
      <w:r w:rsidRPr="0076424C">
        <w:tab/>
      </w:r>
      <w:r w:rsidRPr="0076424C">
        <w:rPr>
          <w:b/>
        </w:rPr>
        <w:t>Outage Co-ordination</w:t>
      </w:r>
      <w:r w:rsidRPr="0076424C">
        <w:t xml:space="preserve"> </w:t>
      </w:r>
    </w:p>
    <w:p w14:paraId="6E8616B2" w14:textId="51321996" w:rsidR="00314B36" w:rsidRPr="0076424C" w:rsidRDefault="00314B36">
      <w:smartTag w:uri="urn:schemas-microsoft-com:office:smarttags" w:element="stockticker">
        <w:r w:rsidRPr="0076424C">
          <w:t>DOC</w:t>
        </w:r>
      </w:smartTag>
      <w:r w:rsidRPr="0076424C">
        <w:t>8.6.2.1</w:t>
      </w:r>
      <w:r w:rsidRPr="0076424C">
        <w:tab/>
        <w:t xml:space="preserve">For those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connected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 xml:space="preserve"> and having firm supply connections (provided by more than one circuit) and where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so requests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these schedules shall identify those specified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circuits on which </w:t>
      </w:r>
      <w:r w:rsidR="008572B5">
        <w:rPr>
          <w:color w:val="2B579A"/>
          <w:shd w:val="clear" w:color="auto" w:fill="E6E6E6"/>
        </w:rPr>
        <w:fldChar w:fldCharType="begin"/>
      </w:r>
      <w:r w:rsidR="008572B5">
        <w:instrText xml:space="preserve"> REF PlannedOutage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Planned Outage</w:t>
      </w:r>
      <w:r w:rsidR="008572B5">
        <w:rPr>
          <w:color w:val="2B579A"/>
          <w:shd w:val="clear" w:color="auto" w:fill="E6E6E6"/>
        </w:rPr>
        <w:fldChar w:fldCharType="end"/>
      </w:r>
      <w:r w:rsidRPr="0076424C">
        <w:rPr>
          <w:b/>
        </w:rPr>
        <w:t>s</w:t>
      </w:r>
      <w:r w:rsidRPr="0076424C">
        <w:t xml:space="preserv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be notified to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These specified circuits will be those 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have agreed that during outages of the specified circuits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can introduce measures to manage critical processes or safety aspects.  These specified circuits will usually operate at the voltage level at which the supply is provided and will have a significant effect on the security level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supply.</w:t>
      </w:r>
    </w:p>
    <w:p w14:paraId="6E8616B3" w14:textId="1DB71797" w:rsidR="00314B36" w:rsidRPr="0076424C" w:rsidRDefault="00314B36">
      <w:smartTag w:uri="urn:schemas-microsoft-com:office:smarttags" w:element="stockticker">
        <w:r w:rsidRPr="0076424C">
          <w:lastRenderedPageBreak/>
          <w:t>DOC</w:t>
        </w:r>
      </w:smartTag>
      <w:r w:rsidRPr="0076424C">
        <w:t>8.6.2.2</w:t>
      </w:r>
      <w:r w:rsidRPr="0076424C">
        <w:tab/>
        <w:t xml:space="preserve">Those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connected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 xml:space="preserve"> and not having firm supply connections (provided by more than one circuit) may seek to obtain outage planning information through arrangements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6B4" w14:textId="5628B8D0" w:rsidR="00314B36" w:rsidRPr="0076424C" w:rsidRDefault="00314B36">
      <w:smartTag w:uri="urn:schemas-microsoft-com:office:smarttags" w:element="stockticker">
        <w:r w:rsidRPr="0076424C">
          <w:t>DOC</w:t>
        </w:r>
      </w:smartTag>
      <w:r w:rsidRPr="0076424C">
        <w:t>8.6.3</w:t>
      </w:r>
      <w:r w:rsidRPr="0076424C">
        <w:rPr>
          <w:b/>
        </w:rPr>
        <w:tab/>
        <w:t xml:space="preserve">Nomination of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rPr>
          <w:b/>
        </w:rPr>
        <w:t>s</w:t>
      </w:r>
    </w:p>
    <w:p w14:paraId="6E8616B5" w14:textId="68ADCD70" w:rsidR="00314B36" w:rsidRPr="0076424C" w:rsidRDefault="00314B36">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each </w:t>
      </w:r>
      <w:bookmarkStart w:id="981" w:name="_Hlt40960765"/>
      <w:r w:rsidR="00786E2C" w:rsidRPr="0076424C">
        <w:rPr>
          <w:b/>
          <w:color w:val="2B579A"/>
          <w:shd w:val="clear" w:color="auto" w:fill="E6E6E6"/>
        </w:rPr>
        <w:fldChar w:fldCharType="begin"/>
      </w:r>
      <w:r w:rsidRPr="0076424C">
        <w:instrText xml:space="preserve"> REF User \h </w:instrText>
      </w:r>
      <w:r w:rsidR="00287BD3" w:rsidRPr="0076424C">
        <w:rPr>
          <w:b/>
        </w:rPr>
        <w:instrText xml:space="preserve"> \* MERGEFORMAT </w:instrText>
      </w:r>
      <w:r w:rsidR="00786E2C" w:rsidRPr="0076424C">
        <w:rPr>
          <w:b/>
          <w:color w:val="2B579A"/>
          <w:shd w:val="clear" w:color="auto" w:fill="E6E6E6"/>
        </w:rPr>
      </w:r>
      <w:r w:rsidR="00786E2C" w:rsidRPr="0076424C">
        <w:rPr>
          <w:b/>
          <w:color w:val="2B579A"/>
          <w:shd w:val="clear" w:color="auto" w:fill="E6E6E6"/>
        </w:rPr>
        <w:fldChar w:fldCharType="separate"/>
      </w:r>
      <w:r w:rsidR="005C572C" w:rsidRPr="0076424C">
        <w:rPr>
          <w:b/>
        </w:rPr>
        <w:t>User</w:t>
      </w:r>
      <w:r w:rsidR="00786E2C" w:rsidRPr="0076424C">
        <w:rPr>
          <w:b/>
          <w:color w:val="2B579A"/>
          <w:shd w:val="clear" w:color="auto" w:fill="E6E6E6"/>
        </w:rPr>
        <w:fldChar w:fldCharType="end"/>
      </w:r>
      <w:bookmarkEnd w:id="981"/>
      <w:r w:rsidRPr="0076424C">
        <w:t xml:space="preserve"> shall at all times have nominated a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rPr>
          <w:b/>
        </w:rPr>
        <w:t>s</w:t>
      </w:r>
      <w:r w:rsidRPr="0076424C">
        <w:t xml:space="preserve"> responsible for co-ordination of </w:t>
      </w:r>
      <w:r w:rsidR="00786E2C">
        <w:rPr>
          <w:color w:val="2B579A"/>
          <w:shd w:val="clear" w:color="auto" w:fill="E6E6E6"/>
        </w:rPr>
        <w:fldChar w:fldCharType="begin"/>
      </w:r>
      <w:r w:rsidR="00F60EFA">
        <w:instrText xml:space="preserve"> REF SafetyFromTheSystem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Safety From The System</w:t>
      </w:r>
      <w:r w:rsidR="00786E2C">
        <w:rPr>
          <w:color w:val="2B579A"/>
          <w:shd w:val="clear" w:color="auto" w:fill="E6E6E6"/>
        </w:rPr>
        <w:fldChar w:fldCharType="end"/>
      </w:r>
      <w:r w:rsidRPr="0076424C">
        <w:t xml:space="preserve"> pursuant to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w:t>
      </w:r>
    </w:p>
    <w:p w14:paraId="6E8616B6" w14:textId="77777777" w:rsidR="00314B36" w:rsidRPr="0076424C" w:rsidRDefault="00314B36">
      <w:smartTag w:uri="urn:schemas-microsoft-com:office:smarttags" w:element="stockticker">
        <w:r w:rsidRPr="0076424C">
          <w:t>DOC</w:t>
        </w:r>
      </w:smartTag>
      <w:r w:rsidRPr="0076424C">
        <w:t>8.6.4</w:t>
      </w:r>
      <w:r w:rsidRPr="0076424C">
        <w:tab/>
      </w:r>
      <w:r w:rsidRPr="0076424C">
        <w:rPr>
          <w:b/>
        </w:rPr>
        <w:t>Communications</w:t>
      </w:r>
    </w:p>
    <w:p w14:paraId="6E8616B7" w14:textId="5825C3FB" w:rsidR="00314B36" w:rsidRPr="0076424C" w:rsidRDefault="00314B36">
      <w:pPr>
        <w:rPr>
          <w:b/>
        </w:rPr>
      </w:pPr>
      <w:smartTag w:uri="urn:schemas-microsoft-com:office:smarttags" w:element="stockticker">
        <w:r w:rsidRPr="0076424C">
          <w:t>DOC</w:t>
        </w:r>
      </w:smartTag>
      <w:r w:rsidRPr="0076424C">
        <w:t>8.6.4.1</w:t>
      </w:r>
      <w:r w:rsidRPr="0076424C">
        <w:tab/>
        <w:t xml:space="preserve">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specifies the need, suitable communication systems shall be established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other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ensure the control function is carried out in a safe and secure manner.</w:t>
      </w:r>
    </w:p>
    <w:p w14:paraId="6E8616B8" w14:textId="2B600420" w:rsidR="00314B36" w:rsidRPr="0076424C" w:rsidRDefault="00314B36">
      <w:smartTag w:uri="urn:schemas-microsoft-com:office:smarttags" w:element="stockticker">
        <w:r w:rsidRPr="0076424C">
          <w:t>DOC</w:t>
        </w:r>
      </w:smartTag>
      <w:r w:rsidRPr="0076424C">
        <w:t>8.6.4.2</w:t>
      </w:r>
      <w:r w:rsidRPr="0076424C">
        <w:tab/>
        <w:t xml:space="preserve">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reasonably decides a </w:t>
      </w:r>
      <w:proofErr w:type="spellStart"/>
      <w:r w:rsidRPr="0076424C">
        <w:t>back up</w:t>
      </w:r>
      <w:proofErr w:type="spellEnd"/>
      <w:r w:rsidRPr="0076424C">
        <w:t xml:space="preserve"> or alternative routing of communication is necessary to provide for the safe and secure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the means shall be agreed with the appropriate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E8616B9" w14:textId="3A35E34C" w:rsidR="00314B36" w:rsidRPr="0076424C" w:rsidRDefault="00314B36">
      <w:smartTag w:uri="urn:schemas-microsoft-com:office:smarttags" w:element="stockticker">
        <w:r w:rsidRPr="0076424C">
          <w:t>DOC</w:t>
        </w:r>
      </w:smartTag>
      <w:r w:rsidRPr="0076424C">
        <w:t>8.6.4.3</w:t>
      </w:r>
      <w:r w:rsidRPr="0076424C">
        <w:tab/>
        <w:t xml:space="preserve">Schedules of telephone numbers/call signs shall be exchanged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appropriate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to enable control activities to be efficiently co-ordinated.</w:t>
      </w:r>
    </w:p>
    <w:p w14:paraId="6E8616BA" w14:textId="0871B627" w:rsidR="00314B36" w:rsidRPr="0076424C" w:rsidRDefault="00314B36">
      <w:smartTag w:uri="urn:schemas-microsoft-com:office:smarttags" w:element="stockticker">
        <w:r w:rsidRPr="0076424C">
          <w:t>DOC</w:t>
        </w:r>
      </w:smartTag>
      <w:r w:rsidRPr="0076424C">
        <w:t>8.6.4.4</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appropriate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will establish 24-hour availability of personnel with suitable authorisation where the joint operational requirements demand it.</w:t>
      </w:r>
    </w:p>
    <w:p w14:paraId="6E8616BB" w14:textId="77777777" w:rsidR="00314B36" w:rsidRPr="0076424C" w:rsidRDefault="00314B36">
      <w:smartTag w:uri="urn:schemas-microsoft-com:office:smarttags" w:element="stockticker">
        <w:r w:rsidRPr="0076424C">
          <w:t>DOC</w:t>
        </w:r>
      </w:smartTag>
      <w:r w:rsidRPr="0076424C">
        <w:t>8.7</w:t>
      </w:r>
      <w:r w:rsidRPr="0076424C">
        <w:rPr>
          <w:b/>
        </w:rPr>
        <w:tab/>
        <w:t>Procedures</w:t>
      </w:r>
    </w:p>
    <w:p w14:paraId="6E8616BC" w14:textId="4A00D8AC" w:rsidR="00314B36" w:rsidRPr="0076424C" w:rsidRDefault="00314B36">
      <w:smartTag w:uri="urn:schemas-microsoft-com:office:smarttags" w:element="stockticker">
        <w:r w:rsidRPr="0076424C">
          <w:t>DOC</w:t>
        </w:r>
      </w:smartTag>
      <w:r w:rsidRPr="0076424C">
        <w:t>8.7.1</w:t>
      </w:r>
      <w:r w:rsidRPr="0076424C">
        <w:tab/>
        <w:t xml:space="preserve">Pursuant to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t xml:space="preserve"> and/or Authorised Persons for each of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relating to the place where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t xml:space="preserve"> are required will contact each other to coordinate the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rPr>
          <w:b/>
        </w:rPr>
        <w:t>,</w:t>
      </w:r>
      <w:r w:rsidRPr="0076424C">
        <w:t xml:space="preserve"> and the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t xml:space="preserve"> requesting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t xml:space="preserve"> shall be referred to as the </w:t>
      </w:r>
      <w:r w:rsidRPr="0076424C">
        <w:rPr>
          <w:b/>
        </w:rPr>
        <w:t>“</w:t>
      </w:r>
      <w:r w:rsidR="008572B5">
        <w:rPr>
          <w:color w:val="2B579A"/>
          <w:shd w:val="clear" w:color="auto" w:fill="E6E6E6"/>
        </w:rPr>
        <w:fldChar w:fldCharType="begin"/>
      </w:r>
      <w:r w:rsidR="008572B5">
        <w:instrText xml:space="preserve"> REF RequestingControlPerson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spacing w:val="5"/>
        </w:rPr>
        <w:t>Requesting Control Person</w:t>
      </w:r>
      <w:r w:rsidR="008572B5">
        <w:rPr>
          <w:color w:val="2B579A"/>
          <w:shd w:val="clear" w:color="auto" w:fill="E6E6E6"/>
        </w:rPr>
        <w:fldChar w:fldCharType="end"/>
      </w:r>
      <w:r w:rsidRPr="0076424C">
        <w:rPr>
          <w:b/>
        </w:rPr>
        <w:t>”</w:t>
      </w:r>
      <w:r w:rsidRPr="0076424C">
        <w:t xml:space="preserve"> and the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t xml:space="preserve"> being requested and implementing the </w:t>
      </w:r>
      <w:r w:rsidR="008572B5">
        <w:rPr>
          <w:color w:val="2B579A"/>
          <w:shd w:val="clear" w:color="auto" w:fill="E6E6E6"/>
        </w:rPr>
        <w:fldChar w:fldCharType="begin"/>
      </w:r>
      <w:r w:rsidR="008572B5">
        <w:instrText xml:space="preserve"> REF SafetyPrecautions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Precautions</w:t>
      </w:r>
      <w:r w:rsidR="008572B5">
        <w:rPr>
          <w:color w:val="2B579A"/>
          <w:shd w:val="clear" w:color="auto" w:fill="E6E6E6"/>
        </w:rPr>
        <w:fldChar w:fldCharType="end"/>
      </w:r>
      <w:r w:rsidRPr="0076424C">
        <w:t xml:space="preserve"> shall be referred to as the </w:t>
      </w:r>
      <w:r w:rsidRPr="0076424C">
        <w:rPr>
          <w:b/>
        </w:rPr>
        <w:t>“</w:t>
      </w:r>
      <w:r w:rsidR="008572B5">
        <w:rPr>
          <w:color w:val="2B579A"/>
          <w:shd w:val="clear" w:color="auto" w:fill="E6E6E6"/>
        </w:rPr>
        <w:fldChar w:fldCharType="begin"/>
      </w:r>
      <w:r w:rsidR="008572B5">
        <w:instrText xml:space="preserve"> REF ImplementingControlPerson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spacing w:val="5"/>
        </w:rPr>
        <w:t>Implementing Control Person</w:t>
      </w:r>
      <w:r w:rsidR="008572B5">
        <w:rPr>
          <w:color w:val="2B579A"/>
          <w:shd w:val="clear" w:color="auto" w:fill="E6E6E6"/>
        </w:rPr>
        <w:fldChar w:fldCharType="end"/>
      </w:r>
      <w:r w:rsidRPr="0076424C">
        <w:rPr>
          <w:b/>
        </w:rPr>
        <w:t>”.</w:t>
      </w:r>
    </w:p>
    <w:p w14:paraId="6E8616BD" w14:textId="2596C99A" w:rsidR="00314B36" w:rsidRPr="0076424C" w:rsidRDefault="00314B36">
      <w:smartTag w:uri="urn:schemas-microsoft-com:office:smarttags" w:element="stockticker">
        <w:r w:rsidRPr="0076424C">
          <w:t>DOC</w:t>
        </w:r>
      </w:smartTag>
      <w:r w:rsidRPr="0076424C">
        <w:t>8.7.2</w:t>
      </w:r>
      <w:r w:rsidRPr="0076424C">
        <w:tab/>
        <w:t>Procedures shall be maintained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appropriate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which clearly specify the responsibility for </w:t>
      </w:r>
      <w:r w:rsidR="008572B5">
        <w:rPr>
          <w:color w:val="2B579A"/>
          <w:shd w:val="clear" w:color="auto" w:fill="E6E6E6"/>
        </w:rPr>
        <w:fldChar w:fldCharType="begin"/>
      </w:r>
      <w:r w:rsidR="008572B5">
        <w:instrText xml:space="preserve"> REF SystemControl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Control</w:t>
      </w:r>
      <w:r w:rsidR="008572B5">
        <w:rPr>
          <w:color w:val="2B579A"/>
          <w:shd w:val="clear" w:color="auto" w:fill="E6E6E6"/>
        </w:rPr>
        <w:fldChar w:fldCharType="end"/>
      </w:r>
      <w:r w:rsidRPr="0076424C">
        <w:t xml:space="preserve">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00FA2C6B" w:rsidRPr="0076424C">
        <w:rPr>
          <w:b/>
        </w:rPr>
        <w:t xml:space="preserve"> </w:t>
      </w:r>
      <w:r w:rsidRPr="0076424C">
        <w:t xml:space="preserve">and these shall ensure that only one </w:t>
      </w:r>
      <w:r w:rsidR="008572B5">
        <w:rPr>
          <w:color w:val="2B579A"/>
          <w:shd w:val="clear" w:color="auto" w:fill="E6E6E6"/>
        </w:rPr>
        <w:fldChar w:fldCharType="begin"/>
      </w:r>
      <w:r w:rsidR="008572B5">
        <w:instrText xml:space="preserve"> REF ControlPerson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Control Person</w:t>
      </w:r>
      <w:r w:rsidR="008572B5">
        <w:rPr>
          <w:color w:val="2B579A"/>
          <w:shd w:val="clear" w:color="auto" w:fill="E6E6E6"/>
        </w:rPr>
        <w:fldChar w:fldCharType="end"/>
      </w:r>
      <w:r w:rsidRPr="0076424C">
        <w:t xml:space="preserve"> is responsible for any item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FA2C6B" w:rsidRPr="0076424C">
        <w:t xml:space="preserve"> </w:t>
      </w:r>
      <w:r w:rsidRPr="0076424C">
        <w:t xml:space="preserve">and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00BD7B54" w:rsidRPr="0076424C">
        <w:rPr>
          <w:b/>
        </w:rPr>
        <w:t xml:space="preserve"> </w:t>
      </w:r>
      <w:r w:rsidRPr="0076424C">
        <w:t>at any one time.</w:t>
      </w:r>
    </w:p>
    <w:p w14:paraId="6E8616BE" w14:textId="7E9913FC" w:rsidR="00314B36" w:rsidRPr="0076424C" w:rsidRDefault="00314B36">
      <w:smartTag w:uri="urn:schemas-microsoft-com:office:smarttags" w:element="stockticker">
        <w:r w:rsidRPr="0076424C">
          <w:t>DOC</w:t>
        </w:r>
      </w:smartTag>
      <w:r w:rsidRPr="0076424C">
        <w:t>8.7.3</w:t>
      </w:r>
      <w:r w:rsidRPr="0076424C">
        <w:tab/>
        <w:t xml:space="preserve">The operational procedures shall be in accordance with the </w:t>
      </w:r>
      <w:r w:rsidR="008572B5">
        <w:rPr>
          <w:color w:val="2B579A"/>
          <w:shd w:val="clear" w:color="auto" w:fill="E6E6E6"/>
        </w:rPr>
        <w:fldChar w:fldCharType="begin"/>
      </w:r>
      <w:r w:rsidR="008572B5">
        <w:instrText xml:space="preserve"> REF SafetySystemManagement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Safety Management System</w:t>
      </w:r>
      <w:r w:rsidR="008572B5">
        <w:rPr>
          <w:color w:val="2B579A"/>
          <w:shd w:val="clear" w:color="auto" w:fill="E6E6E6"/>
        </w:rPr>
        <w:fldChar w:fldCharType="end"/>
      </w:r>
      <w:r w:rsidRPr="0076424C">
        <w:t xml:space="preserve"> agreed between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p>
    <w:p w14:paraId="6E8616BF"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OPERATING CODE 9</w:t>
      </w:r>
    </w:p>
    <w:p w14:paraId="6E8616C0" w14:textId="77777777" w:rsidR="00314B36" w:rsidRPr="0076424C" w:rsidRDefault="00314B36">
      <w:pPr>
        <w:pStyle w:val="Heading1"/>
      </w:pPr>
      <w:bookmarkStart w:id="982" w:name="_Toc138331139"/>
      <w:smartTag w:uri="urn:schemas-microsoft-com:office:smarttags" w:element="stockticker">
        <w:r w:rsidRPr="0076424C">
          <w:t>DOC</w:t>
        </w:r>
      </w:smartTag>
      <w:r w:rsidRPr="0076424C">
        <w:t>9</w:t>
      </w:r>
      <w:r w:rsidRPr="0076424C">
        <w:tab/>
        <w:t>CONTINGENCY PLANNING</w:t>
      </w:r>
      <w:bookmarkEnd w:id="982"/>
    </w:p>
    <w:p w14:paraId="6E8616C1" w14:textId="77777777" w:rsidR="00314B36" w:rsidRPr="0076424C" w:rsidRDefault="00314B36">
      <w:pPr>
        <w:rPr>
          <w:b/>
        </w:rPr>
      </w:pPr>
      <w:smartTag w:uri="urn:schemas-microsoft-com:office:smarttags" w:element="stockticker">
        <w:r w:rsidRPr="0076424C">
          <w:t>DOC</w:t>
        </w:r>
      </w:smartTag>
      <w:r w:rsidRPr="0076424C">
        <w:t>9.1</w:t>
      </w:r>
      <w:r w:rsidRPr="0076424C">
        <w:tab/>
      </w:r>
      <w:r w:rsidRPr="0076424C">
        <w:rPr>
          <w:b/>
        </w:rPr>
        <w:t>Introduction</w:t>
      </w:r>
    </w:p>
    <w:p w14:paraId="6E8616C2" w14:textId="51C18EAB" w:rsidR="00314B36" w:rsidRPr="0076424C" w:rsidRDefault="00314B36">
      <w:pPr>
        <w:pStyle w:val="BodyText"/>
      </w:pPr>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w:t>
      </w:r>
      <w:smartTag w:uri="urn:schemas-microsoft-com:office:smarttags" w:element="stockticker">
        <w:r w:rsidRPr="0076424C">
          <w:t>DOC</w:t>
        </w:r>
      </w:smartTag>
      <w:r w:rsidRPr="0076424C">
        <w:t>9 sets out requirements and procedures relating to the following planning procedures for abnormal situations:</w:t>
      </w:r>
    </w:p>
    <w:p w14:paraId="6E8616C3" w14:textId="11649E49" w:rsidR="00314B36" w:rsidRPr="0076424C" w:rsidRDefault="00314B36">
      <w:smartTag w:uri="urn:schemas-microsoft-com:office:smarttags" w:element="stockticker">
        <w:r w:rsidRPr="0076424C">
          <w:t>DOC</w:t>
        </w:r>
      </w:smartTag>
      <w:r w:rsidRPr="0076424C">
        <w:t>9.1.1</w:t>
      </w:r>
      <w:r w:rsidRPr="0076424C">
        <w:tab/>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p>
    <w:p w14:paraId="6E8616C4" w14:textId="6ACE2B85" w:rsidR="00314B36" w:rsidRPr="0076424C" w:rsidRDefault="00314B36">
      <w:pPr>
        <w:ind w:firstLine="0"/>
      </w:pPr>
      <w:r w:rsidRPr="0076424C">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9 covers the requirements for the implementation of</w:t>
      </w:r>
      <w:r w:rsidR="00582FFD">
        <w:t xml:space="preserve"> </w:t>
      </w:r>
      <w:r w:rsidR="00177970">
        <w:rPr>
          <w:color w:val="2B579A"/>
          <w:shd w:val="clear" w:color="auto" w:fill="E6E6E6"/>
        </w:rPr>
        <w:fldChar w:fldCharType="begin"/>
      </w:r>
      <w:r w:rsidR="00177970">
        <w:instrText xml:space="preserve"> REF systemrestoration \h </w:instrText>
      </w:r>
      <w:r w:rsidR="00177970">
        <w:rPr>
          <w:color w:val="2B579A"/>
          <w:shd w:val="clear" w:color="auto" w:fill="E6E6E6"/>
        </w:rPr>
      </w:r>
      <w:r w:rsidR="00177970">
        <w:rPr>
          <w:color w:val="2B579A"/>
          <w:shd w:val="clear" w:color="auto" w:fill="E6E6E6"/>
        </w:rPr>
        <w:fldChar w:fldCharType="separate"/>
      </w:r>
      <w:r w:rsidR="005C572C" w:rsidRPr="0076424C">
        <w:rPr>
          <w:b/>
        </w:rPr>
        <w:t>S</w:t>
      </w:r>
      <w:r w:rsidR="005C572C">
        <w:rPr>
          <w:b/>
        </w:rPr>
        <w:t>ystem Restoration</w:t>
      </w:r>
      <w:r w:rsidR="00177970">
        <w:rPr>
          <w:color w:val="2B579A"/>
          <w:shd w:val="clear" w:color="auto" w:fill="E6E6E6"/>
        </w:rPr>
        <w:fldChar w:fldCharType="end"/>
      </w:r>
      <w:r w:rsidR="00177970">
        <w:t xml:space="preserve"> </w:t>
      </w:r>
      <w:r w:rsidRPr="0076424C">
        <w:t xml:space="preserve">procedures following a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Pr="0076424C">
        <w:rPr>
          <w:b/>
        </w:rPr>
        <w:t xml:space="preserve"> </w:t>
      </w:r>
      <w:r w:rsidRPr="0076424C">
        <w:t xml:space="preserve">or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Pr="0076424C">
        <w:t xml:space="preserve">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as recognised by</w:t>
      </w:r>
      <w:r w:rsidR="00392666" w:rsidRPr="0076424C">
        <w:rPr>
          <w:szCs w:val="24"/>
        </w:rPr>
        <w:t xml:space="preserve"> </w:t>
      </w:r>
      <w:del w:id="983" w:author="Shaheeni Vekaria" w:date="2024-04-17T15:17:00Z">
        <w:r w:rsidR="00392666" w:rsidDel="003B7B48">
          <w:rPr>
            <w:color w:val="2B579A"/>
            <w:szCs w:val="24"/>
            <w:shd w:val="clear" w:color="auto" w:fill="E6E6E6"/>
          </w:rPr>
          <w:fldChar w:fldCharType="begin"/>
        </w:r>
        <w:r w:rsidR="00392666" w:rsidDel="003B7B48">
          <w:rPr>
            <w:szCs w:val="24"/>
          </w:rPr>
          <w:delInstrText xml:space="preserve"> REF NGESO \h </w:delInstrText>
        </w:r>
        <w:r w:rsidR="00392666" w:rsidDel="003B7B48">
          <w:rPr>
            <w:color w:val="2B579A"/>
            <w:szCs w:val="24"/>
            <w:shd w:val="clear" w:color="auto" w:fill="E6E6E6"/>
          </w:rPr>
        </w:r>
        <w:r w:rsidR="00392666" w:rsidDel="003B7B48">
          <w:rPr>
            <w:color w:val="2B579A"/>
            <w:szCs w:val="24"/>
            <w:shd w:val="clear" w:color="auto" w:fill="E6E6E6"/>
          </w:rPr>
          <w:fldChar w:fldCharType="separate"/>
        </w:r>
        <w:r w:rsidR="005C572C" w:rsidDel="003B7B48">
          <w:rPr>
            <w:b/>
          </w:rPr>
          <w:delText>NGESO</w:delText>
        </w:r>
        <w:r w:rsidR="00392666" w:rsidDel="003B7B48">
          <w:rPr>
            <w:color w:val="2B579A"/>
            <w:szCs w:val="24"/>
            <w:shd w:val="clear" w:color="auto" w:fill="E6E6E6"/>
          </w:rPr>
          <w:fldChar w:fldCharType="end"/>
        </w:r>
      </w:del>
      <w:ins w:id="984" w:author="Shaheeni Vekaria" w:date="2024-04-17T15:17:00Z">
        <w:r w:rsidR="003B7B48">
          <w:rPr>
            <w:szCs w:val="24"/>
          </w:rPr>
          <w:t xml:space="preserve">the </w:t>
        </w:r>
        <w:r w:rsidR="003B7B48" w:rsidRPr="003B7B48">
          <w:rPr>
            <w:b/>
            <w:color w:val="2B579A"/>
            <w:szCs w:val="24"/>
            <w:shd w:val="clear" w:color="auto" w:fill="E6E6E6"/>
            <w:rPrChange w:id="985" w:author="Shaheeni Vekaria" w:date="2024-04-17T15:17:00Z">
              <w:rPr>
                <w:szCs w:val="24"/>
              </w:rPr>
            </w:rPrChange>
          </w:rPr>
          <w:t>ISOP</w:t>
        </w:r>
      </w:ins>
      <w:r w:rsidRPr="00264E39">
        <w:rPr>
          <w:bCs/>
        </w:rPr>
        <w:t>.</w:t>
      </w:r>
      <w:r w:rsidRPr="0076424C">
        <w:rPr>
          <w:b/>
        </w:rPr>
        <w:t xml:space="preserve"> </w:t>
      </w:r>
      <w:r w:rsidRPr="0076424C">
        <w:t xml:space="preserve"> The</w:t>
      </w:r>
      <w:r w:rsidR="005C687D">
        <w:t xml:space="preserve"> </w:t>
      </w:r>
      <w:r w:rsidR="00E61825">
        <w:rPr>
          <w:color w:val="2B579A"/>
          <w:shd w:val="clear" w:color="auto" w:fill="E6E6E6"/>
        </w:rPr>
        <w:fldChar w:fldCharType="begin"/>
      </w:r>
      <w:r w:rsidR="00E61825">
        <w:instrText xml:space="preserve"> REF systemrestoration \h </w:instrText>
      </w:r>
      <w:r w:rsidR="00E61825">
        <w:rPr>
          <w:color w:val="2B579A"/>
          <w:shd w:val="clear" w:color="auto" w:fill="E6E6E6"/>
        </w:rPr>
      </w:r>
      <w:r w:rsidR="00E61825">
        <w:rPr>
          <w:color w:val="2B579A"/>
          <w:shd w:val="clear" w:color="auto" w:fill="E6E6E6"/>
        </w:rPr>
        <w:fldChar w:fldCharType="separate"/>
      </w:r>
      <w:r w:rsidR="005C572C" w:rsidRPr="0076424C">
        <w:rPr>
          <w:b/>
        </w:rPr>
        <w:t>S</w:t>
      </w:r>
      <w:r w:rsidR="005C572C">
        <w:rPr>
          <w:b/>
        </w:rPr>
        <w:t>ystem Restoration</w:t>
      </w:r>
      <w:r w:rsidR="00E61825">
        <w:rPr>
          <w:color w:val="2B579A"/>
          <w:shd w:val="clear" w:color="auto" w:fill="E6E6E6"/>
        </w:rPr>
        <w:fldChar w:fldCharType="end"/>
      </w:r>
      <w:r w:rsidR="00E61825">
        <w:t xml:space="preserve"> procedure </w:t>
      </w:r>
      <w:r w:rsidRPr="0076424C">
        <w:t xml:space="preserve">provides for the recovery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in the shortest possible time taking into account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Pr="0076424C">
        <w:t xml:space="preserve"> capabilities and the operational constraints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rPr>
          <w:b/>
        </w:rPr>
        <w:t xml:space="preserve">, </w:t>
      </w:r>
      <w:r w:rsidRPr="0076424C">
        <w:t xml:space="preserve">in accordance with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rPr>
          <w:b/>
        </w:rPr>
        <w:t xml:space="preserve"> </w:t>
      </w:r>
      <w:r w:rsidRPr="0076424C">
        <w:t>and the requirements of</w:t>
      </w:r>
      <w:r w:rsidR="00392666" w:rsidRPr="0076424C">
        <w:rPr>
          <w:szCs w:val="24"/>
        </w:rPr>
        <w:t xml:space="preserve"> </w:t>
      </w:r>
      <w:del w:id="986" w:author="Shaheeni Vekaria" w:date="2024-04-17T15:17:00Z">
        <w:r w:rsidR="00392666" w:rsidDel="003B7B48">
          <w:rPr>
            <w:color w:val="2B579A"/>
            <w:szCs w:val="24"/>
            <w:shd w:val="clear" w:color="auto" w:fill="E6E6E6"/>
          </w:rPr>
          <w:fldChar w:fldCharType="begin"/>
        </w:r>
        <w:r w:rsidR="00392666" w:rsidDel="003B7B48">
          <w:rPr>
            <w:szCs w:val="24"/>
          </w:rPr>
          <w:delInstrText xml:space="preserve"> REF NGESO \h </w:delInstrText>
        </w:r>
        <w:r w:rsidR="00392666" w:rsidDel="003B7B48">
          <w:rPr>
            <w:color w:val="2B579A"/>
            <w:szCs w:val="24"/>
            <w:shd w:val="clear" w:color="auto" w:fill="E6E6E6"/>
          </w:rPr>
        </w:r>
        <w:r w:rsidR="00392666" w:rsidDel="003B7B48">
          <w:rPr>
            <w:color w:val="2B579A"/>
            <w:szCs w:val="24"/>
            <w:shd w:val="clear" w:color="auto" w:fill="E6E6E6"/>
          </w:rPr>
          <w:fldChar w:fldCharType="separate"/>
        </w:r>
        <w:r w:rsidR="005C572C" w:rsidDel="003B7B48">
          <w:rPr>
            <w:b/>
          </w:rPr>
          <w:delText>NGESO</w:delText>
        </w:r>
        <w:r w:rsidR="00392666" w:rsidDel="003B7B48">
          <w:rPr>
            <w:color w:val="2B579A"/>
            <w:szCs w:val="24"/>
            <w:shd w:val="clear" w:color="auto" w:fill="E6E6E6"/>
          </w:rPr>
          <w:fldChar w:fldCharType="end"/>
        </w:r>
      </w:del>
      <w:ins w:id="987" w:author="Shaheeni Vekaria" w:date="2024-04-17T15:17:00Z">
        <w:r w:rsidR="003B7B48">
          <w:rPr>
            <w:szCs w:val="24"/>
          </w:rPr>
          <w:t xml:space="preserve">the </w:t>
        </w:r>
        <w:r w:rsidR="003B7B48" w:rsidRPr="003B7B48">
          <w:rPr>
            <w:b/>
            <w:color w:val="2B579A"/>
            <w:szCs w:val="24"/>
            <w:shd w:val="clear" w:color="auto" w:fill="E6E6E6"/>
            <w:rPrChange w:id="988" w:author="Shaheeni Vekaria" w:date="2024-04-17T15:17:00Z">
              <w:rPr>
                <w:szCs w:val="24"/>
              </w:rPr>
            </w:rPrChange>
          </w:rPr>
          <w:t>ISOP</w:t>
        </w:r>
      </w:ins>
      <w:r w:rsidRPr="0076424C">
        <w:rPr>
          <w:b/>
        </w:rPr>
        <w:t>.</w:t>
      </w:r>
      <w:r w:rsidRPr="0076424C">
        <w:t xml:space="preserve"> </w:t>
      </w:r>
    </w:p>
    <w:p w14:paraId="065B45F3" w14:textId="3E7BC38D" w:rsidR="004F49EF" w:rsidRPr="0076424C" w:rsidRDefault="004F49EF" w:rsidP="004F49EF">
      <w:pPr>
        <w:ind w:firstLine="0"/>
      </w:pPr>
      <w:del w:id="989" w:author="Shaheeni Vekaria" w:date="2024-04-17T15:17:00Z">
        <w:r w:rsidRPr="00E419E5" w:rsidDel="003B7B48">
          <w:rPr>
            <w:b/>
            <w:bCs/>
          </w:rPr>
          <w:delText>NGESO’s</w:delText>
        </w:r>
        <w:r w:rsidDel="003B7B48">
          <w:delText xml:space="preserve"> </w:delText>
        </w:r>
      </w:del>
      <w:ins w:id="990" w:author="Shaheeni Vekaria" w:date="2024-04-17T15:17:00Z">
        <w:r w:rsidR="003B7B48" w:rsidRPr="003B7B48">
          <w:rPr>
            <w:color w:val="2B579A"/>
            <w:shd w:val="clear" w:color="auto" w:fill="E6E6E6"/>
            <w:rPrChange w:id="991" w:author="Shaheeni Vekaria" w:date="2024-04-17T15:17:00Z">
              <w:rPr>
                <w:b/>
                <w:bCs/>
              </w:rPr>
            </w:rPrChange>
          </w:rPr>
          <w:t>The</w:t>
        </w:r>
        <w:r w:rsidR="003B7B48">
          <w:rPr>
            <w:b/>
            <w:bCs/>
          </w:rPr>
          <w:t xml:space="preserve"> </w:t>
        </w:r>
      </w:ins>
      <w:ins w:id="992" w:author="Shaheeni Vekaria" w:date="2024-04-24T16:45:00Z">
        <w:r w:rsidR="00833FA1">
          <w:rPr>
            <w:b/>
            <w:bCs/>
          </w:rPr>
          <w:t>ESO</w:t>
        </w:r>
      </w:ins>
      <w:del w:id="993" w:author="Shaheeni Vekaria" w:date="2024-04-24T16:45:00Z">
        <w:r w:rsidDel="00833FA1">
          <w:delText>l</w:delText>
        </w:r>
      </w:del>
      <w:ins w:id="994" w:author="Shaheeni Vekaria" w:date="2024-04-24T16:45:00Z">
        <w:r w:rsidR="00833FA1">
          <w:t xml:space="preserve"> </w:t>
        </w:r>
        <w:r w:rsidR="00833FA1" w:rsidRPr="00833FA1">
          <w:rPr>
            <w:b/>
            <w:color w:val="2B579A"/>
            <w:shd w:val="clear" w:color="auto" w:fill="E6E6E6"/>
            <w:rPrChange w:id="995" w:author="Shaheeni Vekaria" w:date="2024-04-24T16:45:00Z">
              <w:rPr/>
            </w:rPrChange>
          </w:rPr>
          <w:t>L</w:t>
        </w:r>
      </w:ins>
      <w:r w:rsidRPr="00833FA1">
        <w:rPr>
          <w:b/>
          <w:color w:val="2B579A"/>
          <w:shd w:val="clear" w:color="auto" w:fill="E6E6E6"/>
          <w:rPrChange w:id="996" w:author="Shaheeni Vekaria" w:date="2024-04-24T16:45:00Z">
            <w:rPr/>
          </w:rPrChange>
        </w:rPr>
        <w:t>icence</w:t>
      </w:r>
      <w:r>
        <w:t xml:space="preserve"> includes the obligation to comply with the </w:t>
      </w:r>
      <w:r w:rsidRPr="001C5319">
        <w:t xml:space="preserve">Electricity System Restoration </w:t>
      </w:r>
      <w:r>
        <w:t>Direction in relation to the restoration</w:t>
      </w:r>
      <w:r w:rsidRPr="001C5319">
        <w:t xml:space="preserve"> of </w:t>
      </w:r>
      <w:r>
        <w:t xml:space="preserve">electricity </w:t>
      </w:r>
      <w:r w:rsidRPr="00E419E5">
        <w:rPr>
          <w:b/>
          <w:bCs/>
        </w:rPr>
        <w:t>Demand</w:t>
      </w:r>
      <w:r w:rsidRPr="001C5319">
        <w:t xml:space="preserve"> </w:t>
      </w:r>
      <w:r>
        <w:t xml:space="preserve">in all regions of </w:t>
      </w:r>
      <w:r w:rsidRPr="00E419E5">
        <w:rPr>
          <w:b/>
          <w:bCs/>
        </w:rPr>
        <w:t>GB</w:t>
      </w:r>
      <w:r w:rsidRPr="001C5319">
        <w:t xml:space="preserve">. </w:t>
      </w:r>
      <w:r>
        <w:t xml:space="preserve"> </w:t>
      </w:r>
    </w:p>
    <w:p w14:paraId="7697272F" w14:textId="6D96193E" w:rsidR="004F49EF" w:rsidRDefault="004F49EF" w:rsidP="004F49EF">
      <w:pPr>
        <w:ind w:firstLine="0"/>
      </w:pPr>
      <w:r>
        <w:t xml:space="preserve">Two principal recovery routes exist, via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Pr>
          <w:b/>
          <w:bCs/>
        </w:rPr>
        <w:t>s</w:t>
      </w:r>
      <w:r>
        <w:t xml:space="preserve">, and via </w:t>
      </w:r>
      <w:r w:rsidR="00CB5B0D">
        <w:rPr>
          <w:b/>
          <w:color w:val="2B579A"/>
          <w:shd w:val="clear" w:color="auto" w:fill="E6E6E6"/>
        </w:rPr>
        <w:fldChar w:fldCharType="begin"/>
      </w:r>
      <w:r w:rsidR="00CB5B0D">
        <w:instrText xml:space="preserve"> REF DRZP \h </w:instrText>
      </w:r>
      <w:r w:rsidR="00CB5B0D">
        <w:rPr>
          <w:b/>
          <w:color w:val="2B579A"/>
          <w:shd w:val="clear" w:color="auto" w:fill="E6E6E6"/>
        </w:rPr>
      </w:r>
      <w:r w:rsidR="00CB5B0D">
        <w:rPr>
          <w:b/>
          <w:color w:val="2B579A"/>
          <w:shd w:val="clear" w:color="auto" w:fill="E6E6E6"/>
        </w:rPr>
        <w:fldChar w:fldCharType="separate"/>
      </w:r>
      <w:r w:rsidR="005C572C">
        <w:rPr>
          <w:b/>
        </w:rPr>
        <w:t>DRZP</w:t>
      </w:r>
      <w:r w:rsidR="00CB5B0D">
        <w:rPr>
          <w:b/>
          <w:color w:val="2B579A"/>
          <w:shd w:val="clear" w:color="auto" w:fill="E6E6E6"/>
        </w:rPr>
        <w:fldChar w:fldCharType="end"/>
      </w:r>
      <w:r w:rsidRPr="00687154">
        <w:rPr>
          <w:b/>
          <w:bCs/>
        </w:rPr>
        <w:t>s</w:t>
      </w:r>
      <w:r>
        <w:t xml:space="preserve"> collectively known as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C27252">
        <w:rPr>
          <w:b/>
          <w:bCs/>
        </w:rPr>
        <w:t>s</w:t>
      </w:r>
      <w:r>
        <w:t>.  Their requirements are described separately in this DOC9.</w:t>
      </w:r>
    </w:p>
    <w:p w14:paraId="1FC720D9" w14:textId="75EDD425" w:rsidR="004F49EF" w:rsidRPr="0076424C" w:rsidRDefault="004F49EF" w:rsidP="004F49EF">
      <w:pPr>
        <w:ind w:firstLine="0"/>
      </w:pPr>
      <w:r>
        <w:t xml:space="preserve">In practice and in order to re-establish the integrity of the </w:t>
      </w:r>
      <w:r w:rsidR="004670DD">
        <w:rPr>
          <w:b/>
          <w:snapToGrid w:val="0"/>
          <w:color w:val="2B579A"/>
          <w:shd w:val="clear" w:color="auto" w:fill="E6E6E6"/>
        </w:rPr>
        <w:fldChar w:fldCharType="begin"/>
      </w:r>
      <w:r w:rsidR="004670DD">
        <w:rPr>
          <w:snapToGrid w:val="0"/>
        </w:rPr>
        <w:instrText xml:space="preserve"> REF TotalSystem \h </w:instrText>
      </w:r>
      <w:r w:rsidR="004670DD">
        <w:rPr>
          <w:b/>
          <w:snapToGrid w:val="0"/>
          <w:color w:val="2B579A"/>
          <w:shd w:val="clear" w:color="auto" w:fill="E6E6E6"/>
        </w:rPr>
      </w:r>
      <w:r w:rsidR="004670DD">
        <w:rPr>
          <w:b/>
          <w:snapToGrid w:val="0"/>
          <w:color w:val="2B579A"/>
          <w:shd w:val="clear" w:color="auto" w:fill="E6E6E6"/>
        </w:rPr>
        <w:fldChar w:fldCharType="separate"/>
      </w:r>
      <w:r w:rsidR="005C572C" w:rsidRPr="0076424C">
        <w:rPr>
          <w:b/>
        </w:rPr>
        <w:t>Total System</w:t>
      </w:r>
      <w:r w:rsidR="004670DD">
        <w:rPr>
          <w:b/>
          <w:snapToGrid w:val="0"/>
          <w:color w:val="2B579A"/>
          <w:shd w:val="clear" w:color="auto" w:fill="E6E6E6"/>
        </w:rPr>
        <w:fldChar w:fldCharType="end"/>
      </w:r>
      <w:r>
        <w:t xml:space="preserve"> and reconnect </w:t>
      </w:r>
      <w:r w:rsidRPr="001B2582">
        <w:rPr>
          <w:b/>
          <w:bCs/>
        </w:rPr>
        <w:t>Demand</w:t>
      </w:r>
      <w:r>
        <w:t xml:space="preserve"> in as short a time as possible, it is expected that </w:t>
      </w:r>
      <w:del w:id="997" w:author="Shaheeni Vekaria" w:date="2024-04-17T15:17:00Z">
        <w:r w:rsidRPr="001B2582" w:rsidDel="003B7B48">
          <w:rPr>
            <w:b/>
            <w:bCs/>
          </w:rPr>
          <w:delText>NGESO</w:delText>
        </w:r>
        <w:r w:rsidDel="003B7B48">
          <w:delText xml:space="preserve"> </w:delText>
        </w:r>
      </w:del>
      <w:ins w:id="998" w:author="Shaheeni Vekaria" w:date="2024-04-17T15:17:00Z">
        <w:r w:rsidR="003B7B48" w:rsidRPr="003B7B48">
          <w:rPr>
            <w:color w:val="2B579A"/>
            <w:shd w:val="clear" w:color="auto" w:fill="E6E6E6"/>
            <w:rPrChange w:id="999" w:author="Shaheeni Vekaria" w:date="2024-04-17T15:17:00Z">
              <w:rPr>
                <w:b/>
                <w:bCs/>
              </w:rPr>
            </w:rPrChange>
          </w:rPr>
          <w:t>the</w:t>
        </w:r>
        <w:r w:rsidR="003B7B48">
          <w:rPr>
            <w:b/>
            <w:bCs/>
          </w:rPr>
          <w:t xml:space="preserve"> ISOP</w:t>
        </w:r>
        <w:r w:rsidR="003B7B48">
          <w:t xml:space="preserve"> </w:t>
        </w:r>
      </w:ins>
      <w:r>
        <w:t xml:space="preserve">will activate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Pr="001B2582">
        <w:rPr>
          <w:b/>
          <w:bCs/>
        </w:rPr>
        <w:t>s</w:t>
      </w:r>
      <w:r>
        <w:t xml:space="preserve"> and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1B2582">
        <w:rPr>
          <w:b/>
          <w:bCs/>
        </w:rPr>
        <w:t>s</w:t>
      </w:r>
      <w:r>
        <w:t xml:space="preserve"> in parallel.  </w:t>
      </w:r>
      <w:r w:rsidRPr="00831C84">
        <w:t xml:space="preserve">Any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Pr="00831C84">
        <w:rPr>
          <w:b/>
          <w:bCs/>
        </w:rPr>
        <w:t xml:space="preserve"> </w:t>
      </w:r>
      <w:r w:rsidRPr="00831C84">
        <w:t xml:space="preserve">and/or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831C84">
        <w:rPr>
          <w:b/>
          <w:bCs/>
        </w:rPr>
        <w:t xml:space="preserve"> </w:t>
      </w:r>
      <w:r w:rsidRPr="00831C84">
        <w:t xml:space="preserve">comprising common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rsidRPr="00831C84">
        <w:t xml:space="preserve"> or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831C84">
        <w:t xml:space="preserve"> assets cannot be activated at the same time.  </w:t>
      </w:r>
      <w:proofErr w:type="gramStart"/>
      <w:r w:rsidRPr="00831C84">
        <w:t>However</w:t>
      </w:r>
      <w:proofErr w:type="gramEnd"/>
      <w:r w:rsidRPr="00831C84">
        <w:t xml:space="preserve"> this would not preclude a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Pr="00831C84">
        <w:t xml:space="preserve"> or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831C84">
        <w:t xml:space="preserve"> from being activated at the same site(s) where there is segregation between them</w:t>
      </w:r>
      <w:r>
        <w:t xml:space="preserve"> and the assets involved.</w:t>
      </w:r>
    </w:p>
    <w:p w14:paraId="6E8616C5" w14:textId="77777777" w:rsidR="00314B36" w:rsidRPr="0076424C" w:rsidRDefault="00314B36">
      <w:smartTag w:uri="urn:schemas-microsoft-com:office:smarttags" w:element="stockticker">
        <w:r w:rsidRPr="0076424C">
          <w:t>DOC</w:t>
        </w:r>
      </w:smartTag>
      <w:r w:rsidRPr="0076424C">
        <w:t>9.1.2</w:t>
      </w:r>
      <w:r w:rsidRPr="0076424C">
        <w:rPr>
          <w:b/>
        </w:rPr>
        <w:tab/>
        <w:t>Re-synchronising Islands</w:t>
      </w:r>
    </w:p>
    <w:p w14:paraId="6E8616C6" w14:textId="2D476F30" w:rsidR="00314B36" w:rsidRPr="0076424C" w:rsidRDefault="00314B36">
      <w:r w:rsidRPr="0076424C">
        <w:tab/>
      </w:r>
      <w:del w:id="1000" w:author="Shaheeni Vekaria" w:date="2024-04-17T15:17:00Z">
        <w:r w:rsidR="00787D7C" w:rsidRPr="00261C7B" w:rsidDel="003B7B48">
          <w:rPr>
            <w:b/>
            <w:bCs/>
          </w:rPr>
          <w:delText>NGESO</w:delText>
        </w:r>
        <w:r w:rsidR="00787D7C" w:rsidDel="003B7B48">
          <w:delText xml:space="preserve"> </w:delText>
        </w:r>
      </w:del>
      <w:ins w:id="1001" w:author="Shaheeni Vekaria" w:date="2024-04-17T15:17:00Z">
        <w:r w:rsidR="003B7B48" w:rsidRPr="003B7B48">
          <w:rPr>
            <w:color w:val="2B579A"/>
            <w:shd w:val="clear" w:color="auto" w:fill="E6E6E6"/>
            <w:rPrChange w:id="1002" w:author="Shaheeni Vekaria" w:date="2024-04-17T15:17:00Z">
              <w:rPr>
                <w:b/>
                <w:bCs/>
              </w:rPr>
            </w:rPrChange>
          </w:rPr>
          <w:t>The</w:t>
        </w:r>
        <w:r w:rsidR="003B7B48">
          <w:rPr>
            <w:b/>
            <w:bCs/>
          </w:rPr>
          <w:t xml:space="preserve"> ISOP</w:t>
        </w:r>
        <w:r w:rsidR="003B7B48">
          <w:t xml:space="preserve"> </w:t>
        </w:r>
      </w:ins>
      <w:r w:rsidR="00787D7C">
        <w:t xml:space="preserve">will co-ordinate the </w:t>
      </w:r>
      <w:r w:rsidR="00787D7C" w:rsidRPr="00CC4421">
        <w:rPr>
          <w:b/>
          <w:bCs/>
        </w:rPr>
        <w:t>Resynchronisat</w:t>
      </w:r>
      <w:r w:rsidR="00787D7C">
        <w:rPr>
          <w:b/>
          <w:bCs/>
        </w:rPr>
        <w:t>io</w:t>
      </w:r>
      <w:r w:rsidR="00787D7C" w:rsidRPr="00CC4421">
        <w:rPr>
          <w:b/>
          <w:bCs/>
        </w:rPr>
        <w:t xml:space="preserve">n </w:t>
      </w:r>
      <w:r w:rsidR="00787D7C">
        <w:t xml:space="preserve">of </w:t>
      </w:r>
      <w:r w:rsidR="001074A8">
        <w:rPr>
          <w:b/>
          <w:color w:val="2B579A"/>
          <w:shd w:val="clear" w:color="auto" w:fill="E6E6E6"/>
        </w:rPr>
        <w:fldChar w:fldCharType="begin"/>
      </w:r>
      <w:r w:rsidR="001074A8">
        <w:instrText xml:space="preserve"> REF PowerIsland \h </w:instrText>
      </w:r>
      <w:r w:rsidR="001074A8">
        <w:rPr>
          <w:b/>
          <w:color w:val="2B579A"/>
          <w:shd w:val="clear" w:color="auto" w:fill="E6E6E6"/>
        </w:rPr>
      </w:r>
      <w:r w:rsidR="001074A8">
        <w:rPr>
          <w:b/>
          <w:color w:val="2B579A"/>
          <w:shd w:val="clear" w:color="auto" w:fill="E6E6E6"/>
        </w:rPr>
        <w:fldChar w:fldCharType="separate"/>
      </w:r>
      <w:r w:rsidR="005C572C" w:rsidRPr="0076424C">
        <w:rPr>
          <w:b/>
        </w:rPr>
        <w:t>Power Island</w:t>
      </w:r>
      <w:r w:rsidR="001074A8">
        <w:rPr>
          <w:b/>
          <w:color w:val="2B579A"/>
          <w:shd w:val="clear" w:color="auto" w:fill="E6E6E6"/>
        </w:rPr>
        <w:fldChar w:fldCharType="end"/>
      </w:r>
      <w:r w:rsidR="00787D7C" w:rsidRPr="00261C7B">
        <w:rPr>
          <w:b/>
          <w:bCs/>
        </w:rPr>
        <w:t xml:space="preserve">s </w:t>
      </w:r>
      <w:r w:rsidR="00787D7C">
        <w:t xml:space="preserve">in such cases </w:t>
      </w:r>
      <w:r w:rsidR="00787D7C" w:rsidRPr="0076424C">
        <w:t xml:space="preserve"> </w:t>
      </w:r>
      <w:r w:rsidRPr="0076424C">
        <w:t xml:space="preserve">where there is no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Pr="0076424C">
        <w:rPr>
          <w:b/>
        </w:rPr>
        <w:t xml:space="preserve"> </w:t>
      </w:r>
      <w:r w:rsidRPr="0076424C">
        <w:t xml:space="preserve">or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Pr="0076424C">
        <w:t xml:space="preserve"> but parts of the </w:t>
      </w:r>
      <w:r w:rsidRPr="0076424C">
        <w:rPr>
          <w:b/>
        </w:rPr>
        <w:t>Total</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are out of </w:t>
      </w:r>
      <w:r w:rsidR="007A475E" w:rsidRPr="007A475E">
        <w:rPr>
          <w:b/>
          <w:bCs/>
        </w:rPr>
        <w:t>Synchronism</w:t>
      </w:r>
      <w:r w:rsidR="007A475E" w:rsidRPr="0076424C">
        <w:t xml:space="preserve"> </w:t>
      </w:r>
      <w:r w:rsidRPr="0076424C">
        <w:t>with each other.</w:t>
      </w:r>
    </w:p>
    <w:p w14:paraId="6E8616C7" w14:textId="34503FB0" w:rsidR="00314B36" w:rsidRPr="0076424C" w:rsidRDefault="00314B36">
      <w:smartTag w:uri="urn:schemas-microsoft-com:office:smarttags" w:element="stockticker">
        <w:r w:rsidRPr="0076424C">
          <w:t>DOC</w:t>
        </w:r>
      </w:smartTag>
      <w:r w:rsidRPr="0076424C">
        <w:t>9.1.3</w:t>
      </w:r>
      <w:r w:rsidRPr="0076424C">
        <w:rPr>
          <w:b/>
        </w:rPr>
        <w:tab/>
      </w:r>
      <w:r w:rsidR="008572B5">
        <w:rPr>
          <w:color w:val="2B579A"/>
          <w:shd w:val="clear" w:color="auto" w:fill="E6E6E6"/>
        </w:rPr>
        <w:fldChar w:fldCharType="begin"/>
      </w:r>
      <w:r w:rsidR="008572B5">
        <w:instrText xml:space="preserve"> REF JointSystemIncident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Joint System Incident</w:t>
      </w:r>
      <w:r w:rsidR="008572B5">
        <w:rPr>
          <w:color w:val="2B579A"/>
          <w:shd w:val="clear" w:color="auto" w:fill="E6E6E6"/>
        </w:rPr>
        <w:fldChar w:fldCharType="end"/>
      </w:r>
      <w:r w:rsidRPr="0076424C">
        <w:rPr>
          <w:b/>
        </w:rPr>
        <w:t xml:space="preserve"> Procedure </w:t>
      </w:r>
    </w:p>
    <w:p w14:paraId="6E8616C8" w14:textId="44B4E0B4" w:rsidR="00314B36" w:rsidRPr="0076424C" w:rsidRDefault="00314B36">
      <w:r w:rsidRPr="0076424C">
        <w:tab/>
        <w:t>The requirements for the establishment of a communication route and arrangements between responsible representatives of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involved in, or who may be involved in, an actual or potential serious or widespread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disruption which requires or may require urgent managerial response, day or night.</w:t>
      </w:r>
    </w:p>
    <w:p w14:paraId="6E8616C9" w14:textId="77777777" w:rsidR="00314B36" w:rsidRPr="0076424C" w:rsidRDefault="00314B36" w:rsidP="00B80730">
      <w:pPr>
        <w:keepNext/>
        <w:rPr>
          <w:b/>
        </w:rPr>
      </w:pPr>
      <w:smartTag w:uri="urn:schemas-microsoft-com:office:smarttags" w:element="stockticker">
        <w:r w:rsidRPr="0076424C">
          <w:t>DOC</w:t>
        </w:r>
      </w:smartTag>
      <w:r w:rsidRPr="0076424C">
        <w:t>9.1.4</w:t>
      </w:r>
      <w:r w:rsidRPr="0076424C">
        <w:tab/>
      </w:r>
      <w:r w:rsidRPr="0076424C">
        <w:rPr>
          <w:b/>
        </w:rPr>
        <w:t>Civil Emergencies</w:t>
      </w:r>
    </w:p>
    <w:p w14:paraId="6E8616CA" w14:textId="20ECBB9A" w:rsidR="00314B36" w:rsidRPr="0076424C" w:rsidRDefault="00314B36">
      <w:pPr>
        <w:ind w:firstLine="0"/>
      </w:pPr>
      <w:r w:rsidRPr="0076424C">
        <w:t xml:space="preserve">The requirements for dealing with a Civil Emergency which under the </w:t>
      </w:r>
      <w:bookmarkStart w:id="1003" w:name="_Hlt40951529"/>
      <w:bookmarkStart w:id="1004" w:name="_Hlk2483060"/>
      <w:r w:rsidR="00786E2C" w:rsidRPr="0076424C">
        <w:rPr>
          <w:b/>
          <w:color w:val="2B579A"/>
          <w:shd w:val="clear" w:color="auto" w:fill="E6E6E6"/>
        </w:rPr>
        <w:fldChar w:fldCharType="begin"/>
      </w:r>
      <w:r w:rsidRPr="0076424C">
        <w:rPr>
          <w:b/>
        </w:rPr>
        <w:instrText xml:space="preserve"> HYPERLINK  \l "_Hlk2483013" </w:instrText>
      </w:r>
      <w:r w:rsidR="00786E2C" w:rsidRPr="0076424C">
        <w:rPr>
          <w:b/>
          <w:color w:val="2B579A"/>
          <w:shd w:val="clear" w:color="auto" w:fill="E6E6E6"/>
        </w:rPr>
      </w:r>
      <w:r w:rsidR="00786E2C" w:rsidRPr="0076424C">
        <w:rPr>
          <w:b/>
          <w:color w:val="2B579A"/>
          <w:shd w:val="clear" w:color="auto" w:fill="E6E6E6"/>
        </w:rPr>
        <w:fldChar w:fldCharType="separate"/>
      </w:r>
      <w:hyperlink w:anchor="Act" w:history="1">
        <w:r w:rsidR="008572B5">
          <w:rPr>
            <w:color w:val="2B579A"/>
            <w:shd w:val="clear" w:color="auto" w:fill="E6E6E6"/>
          </w:rPr>
          <w:fldChar w:fldCharType="begin"/>
        </w:r>
        <w:r w:rsidR="008572B5">
          <w:instrText xml:space="preserve"> REF Act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w:t>
        </w:r>
        <w:r w:rsidR="008572B5">
          <w:rPr>
            <w:color w:val="2B579A"/>
            <w:shd w:val="clear" w:color="auto" w:fill="E6E6E6"/>
          </w:rPr>
          <w:fldChar w:fldCharType="end"/>
        </w:r>
      </w:hyperlink>
      <w:r w:rsidR="00786E2C" w:rsidRPr="0076424C">
        <w:rPr>
          <w:b/>
          <w:color w:val="2B579A"/>
          <w:shd w:val="clear" w:color="auto" w:fill="E6E6E6"/>
        </w:rPr>
        <w:fldChar w:fldCharType="end"/>
      </w:r>
      <w:bookmarkEnd w:id="1003"/>
      <w:r w:rsidRPr="0076424C">
        <w:t xml:space="preserve"> </w:t>
      </w:r>
      <w:bookmarkEnd w:id="1004"/>
      <w:r w:rsidRPr="0076424C">
        <w:t xml:space="preserve">is any natural disaster or other emergency which, in the opinion of the </w:t>
      </w:r>
      <w:r w:rsidR="008572B5">
        <w:rPr>
          <w:color w:val="2B579A"/>
          <w:shd w:val="clear" w:color="auto" w:fill="E6E6E6"/>
        </w:rPr>
        <w:fldChar w:fldCharType="begin"/>
      </w:r>
      <w:r w:rsidR="008572B5">
        <w:instrText xml:space="preserve"> REF SecretaryofState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Secretary of State</w:t>
      </w:r>
      <w:r w:rsidR="008572B5">
        <w:rPr>
          <w:color w:val="2B579A"/>
          <w:shd w:val="clear" w:color="auto" w:fill="E6E6E6"/>
        </w:rPr>
        <w:fldChar w:fldCharType="end"/>
      </w:r>
      <w:r w:rsidRPr="0076424C">
        <w:t xml:space="preserve">, is or may be likely to disrupt electricity supplies.  The procedures may be </w:t>
      </w:r>
      <w:proofErr w:type="gramStart"/>
      <w:r w:rsidRPr="0076424C">
        <w:t>similar to</w:t>
      </w:r>
      <w:proofErr w:type="gramEnd"/>
      <w:r w:rsidRPr="0076424C">
        <w:t xml:space="preserve">, or separate from, the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reduction schemes in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6.</w:t>
      </w:r>
    </w:p>
    <w:p w14:paraId="6E8616CB" w14:textId="77777777" w:rsidR="00314B36" w:rsidRPr="0076424C" w:rsidRDefault="00314B36">
      <w:pPr>
        <w:rPr>
          <w:b/>
        </w:rPr>
      </w:pPr>
      <w:smartTag w:uri="urn:schemas-microsoft-com:office:smarttags" w:element="stockticker">
        <w:r w:rsidRPr="0076424C">
          <w:lastRenderedPageBreak/>
          <w:t>DOC</w:t>
        </w:r>
      </w:smartTag>
      <w:r w:rsidRPr="0076424C">
        <w:t>9.2</w:t>
      </w:r>
      <w:r w:rsidRPr="0076424C">
        <w:tab/>
      </w:r>
      <w:r w:rsidRPr="0076424C">
        <w:rPr>
          <w:b/>
        </w:rPr>
        <w:t xml:space="preserve">Objectives </w:t>
      </w:r>
    </w:p>
    <w:p w14:paraId="6E8616CC" w14:textId="4D8E4C95" w:rsidR="00314B36" w:rsidRPr="0076424C" w:rsidRDefault="00314B36">
      <w:pPr>
        <w:ind w:firstLine="0"/>
      </w:pPr>
      <w:r w:rsidRPr="0076424C">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sets out Contingency Planning procedures to enable co-ordination between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with a common approach to give uniformity of priorities to restart or to operate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in abnormal situations. It also specifies requirements to be met during periods of declared civil emergencies.</w:t>
      </w:r>
    </w:p>
    <w:p w14:paraId="6E8616CD" w14:textId="77777777" w:rsidR="00314B36" w:rsidRPr="0076424C" w:rsidRDefault="00314B36">
      <w:pPr>
        <w:keepNext/>
        <w:rPr>
          <w:b/>
        </w:rPr>
      </w:pPr>
      <w:smartTag w:uri="urn:schemas-microsoft-com:office:smarttags" w:element="stockticker">
        <w:r w:rsidRPr="0076424C">
          <w:t>DOC</w:t>
        </w:r>
      </w:smartTag>
      <w:r w:rsidRPr="0076424C">
        <w:t>9.3</w:t>
      </w:r>
      <w:r w:rsidRPr="0076424C">
        <w:tab/>
      </w:r>
      <w:r w:rsidRPr="0076424C">
        <w:rPr>
          <w:b/>
        </w:rPr>
        <w:t xml:space="preserve">Scope </w:t>
      </w:r>
    </w:p>
    <w:p w14:paraId="6E8616CE" w14:textId="316B5128" w:rsidR="00314B36" w:rsidRPr="0076424C" w:rsidRDefault="00314B36">
      <w:r w:rsidRPr="0076424C">
        <w:tab/>
        <w:t xml:space="preserve">This Distribution Operating Code applies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to </w:t>
      </w:r>
      <w:r w:rsidR="007F607C">
        <w:rPr>
          <w:b/>
          <w:color w:val="2B579A"/>
          <w:shd w:val="clear" w:color="auto" w:fill="E6E6E6"/>
        </w:rPr>
        <w:fldChar w:fldCharType="begin"/>
      </w:r>
      <w:r w:rsidR="007F607C">
        <w:instrText xml:space="preserve"> REF User \h </w:instrText>
      </w:r>
      <w:r w:rsidR="007F607C">
        <w:rPr>
          <w:b/>
          <w:color w:val="2B579A"/>
          <w:shd w:val="clear" w:color="auto" w:fill="E6E6E6"/>
        </w:rPr>
      </w:r>
      <w:r w:rsidR="007F607C">
        <w:rPr>
          <w:b/>
          <w:color w:val="2B579A"/>
          <w:shd w:val="clear" w:color="auto" w:fill="E6E6E6"/>
        </w:rPr>
        <w:fldChar w:fldCharType="separate"/>
      </w:r>
      <w:r w:rsidR="005C572C" w:rsidRPr="0076424C">
        <w:rPr>
          <w:b/>
        </w:rPr>
        <w:t>User</w:t>
      </w:r>
      <w:r w:rsidR="007F607C">
        <w:rPr>
          <w:b/>
          <w:color w:val="2B579A"/>
          <w:shd w:val="clear" w:color="auto" w:fill="E6E6E6"/>
        </w:rPr>
        <w:fldChar w:fldCharType="end"/>
      </w:r>
      <w:r w:rsidRPr="007F607C">
        <w:rPr>
          <w:b/>
          <w:bCs/>
        </w:rPr>
        <w:t>s</w:t>
      </w:r>
      <w:r w:rsidRPr="0076424C">
        <w:t xml:space="preserve"> which in this Distribution Operating Code means, the </w:t>
      </w:r>
      <w:r w:rsidR="00620282">
        <w:rPr>
          <w:b/>
          <w:color w:val="2B579A"/>
          <w:shd w:val="clear" w:color="auto" w:fill="E6E6E6"/>
        </w:rPr>
        <w:fldChar w:fldCharType="begin"/>
      </w:r>
      <w:r w:rsidR="00620282">
        <w:instrText xml:space="preserve"> REF User \h </w:instrText>
      </w:r>
      <w:r w:rsidR="00620282">
        <w:rPr>
          <w:b/>
          <w:color w:val="2B579A"/>
          <w:shd w:val="clear" w:color="auto" w:fill="E6E6E6"/>
        </w:rPr>
      </w:r>
      <w:r w:rsidR="00620282">
        <w:rPr>
          <w:b/>
          <w:color w:val="2B579A"/>
          <w:shd w:val="clear" w:color="auto" w:fill="E6E6E6"/>
        </w:rPr>
        <w:fldChar w:fldCharType="separate"/>
      </w:r>
      <w:r w:rsidR="005C572C" w:rsidRPr="0076424C">
        <w:rPr>
          <w:b/>
        </w:rPr>
        <w:t>User</w:t>
      </w:r>
      <w:r w:rsidR="00620282">
        <w:rPr>
          <w:b/>
          <w:color w:val="2B579A"/>
          <w:shd w:val="clear" w:color="auto" w:fill="E6E6E6"/>
        </w:rPr>
        <w:fldChar w:fldCharType="end"/>
      </w:r>
      <w:r w:rsidRPr="0076424C">
        <w:t xml:space="preserve">s specified below with a </w:t>
      </w:r>
      <w:r w:rsidR="00F95057">
        <w:rPr>
          <w:color w:val="2B579A"/>
          <w:shd w:val="clear" w:color="auto" w:fill="E6E6E6"/>
        </w:rPr>
        <w:fldChar w:fldCharType="begin"/>
      </w:r>
      <w:r w:rsidR="00F95057">
        <w:instrText xml:space="preserve"> REF HV \h  \* MERGEFORMAT </w:instrText>
      </w:r>
      <w:r w:rsidR="00F95057">
        <w:rPr>
          <w:color w:val="2B579A"/>
          <w:shd w:val="clear" w:color="auto" w:fill="E6E6E6"/>
        </w:rPr>
      </w:r>
      <w:r w:rsidR="00F95057">
        <w:rPr>
          <w:color w:val="2B579A"/>
          <w:shd w:val="clear" w:color="auto" w:fill="E6E6E6"/>
        </w:rPr>
        <w:fldChar w:fldCharType="separate"/>
      </w:r>
      <w:r w:rsidR="005C572C" w:rsidRPr="0076424C">
        <w:rPr>
          <w:b/>
        </w:rPr>
        <w:t>HV</w:t>
      </w:r>
      <w:r w:rsidR="00F95057">
        <w:rPr>
          <w:color w:val="2B579A"/>
          <w:shd w:val="clear" w:color="auto" w:fill="E6E6E6"/>
        </w:rPr>
        <w:fldChar w:fldCharType="end"/>
      </w:r>
      <w:r w:rsidR="00185753">
        <w:t xml:space="preserve"> </w:t>
      </w:r>
      <w:r w:rsidRPr="0076424C">
        <w:t xml:space="preserve">connection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r w:rsidRPr="0076424C">
        <w:tab/>
      </w:r>
    </w:p>
    <w:p w14:paraId="6E8616CF" w14:textId="4299D2F8" w:rsidR="00314B36" w:rsidRPr="0076424C" w:rsidRDefault="008572B5" w:rsidP="00B77034">
      <w:pPr>
        <w:pStyle w:val="Indent1"/>
        <w:numPr>
          <w:ilvl w:val="0"/>
          <w:numId w:val="29"/>
        </w:numPr>
      </w:pP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00314B36" w:rsidRPr="0076424C">
        <w:rPr>
          <w:b/>
        </w:rPr>
        <w:t xml:space="preserve">s </w:t>
      </w:r>
      <w:r w:rsidR="00314B36" w:rsidRPr="0076424C">
        <w:t xml:space="preserve">(it is not intended that the </w:t>
      </w:r>
      <w:r>
        <w:rPr>
          <w:color w:val="2B579A"/>
          <w:shd w:val="clear" w:color="auto" w:fill="E6E6E6"/>
        </w:rPr>
        <w:fldChar w:fldCharType="begin"/>
      </w:r>
      <w:r>
        <w:instrText xml:space="preserve"> REF DistributionCode \h  \* MERGEFORMAT </w:instrText>
      </w:r>
      <w:r>
        <w:rPr>
          <w:color w:val="2B579A"/>
          <w:shd w:val="clear" w:color="auto" w:fill="E6E6E6"/>
        </w:rPr>
      </w:r>
      <w:r>
        <w:rPr>
          <w:color w:val="2B579A"/>
          <w:shd w:val="clear" w:color="auto" w:fill="E6E6E6"/>
        </w:rPr>
        <w:fldChar w:fldCharType="separate"/>
      </w:r>
      <w:r w:rsidR="005C572C" w:rsidRPr="0076424C">
        <w:rPr>
          <w:b/>
        </w:rPr>
        <w:t>Distribution Code</w:t>
      </w:r>
      <w:r>
        <w:rPr>
          <w:color w:val="2B579A"/>
          <w:shd w:val="clear" w:color="auto" w:fill="E6E6E6"/>
        </w:rPr>
        <w:fldChar w:fldCharType="end"/>
      </w:r>
      <w:r w:rsidR="00314B36" w:rsidRPr="0076424C">
        <w:rPr>
          <w:b/>
        </w:rPr>
        <w:t xml:space="preserve"> </w:t>
      </w:r>
      <w:r w:rsidR="00314B36" w:rsidRPr="0076424C">
        <w:t xml:space="preserve">shall apply to small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00314B36" w:rsidRPr="0076424C">
        <w:rPr>
          <w:b/>
        </w:rPr>
        <w:t xml:space="preserve">s </w:t>
      </w:r>
      <w:r w:rsidR="00314B36" w:rsidRPr="0076424C">
        <w:t>individually).</w:t>
      </w:r>
    </w:p>
    <w:p w14:paraId="6E8616D0" w14:textId="5312F1A1" w:rsidR="00314B36" w:rsidRPr="0076424C" w:rsidRDefault="008572B5" w:rsidP="00B77034">
      <w:pPr>
        <w:pStyle w:val="Indent1"/>
        <w:numPr>
          <w:ilvl w:val="0"/>
          <w:numId w:val="29"/>
        </w:numPr>
      </w:pP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proofErr w:type="gramStart"/>
      <w:r w:rsidR="00314B36" w:rsidRPr="0076424C">
        <w:rPr>
          <w:b/>
        </w:rPr>
        <w:t>s</w:t>
      </w:r>
      <w:r w:rsidR="00117EE6" w:rsidRPr="0076424C">
        <w:t>, but</w:t>
      </w:r>
      <w:proofErr w:type="gramEnd"/>
      <w:r w:rsidR="00117EE6" w:rsidRPr="0076424C">
        <w:t xml:space="preserve"> excluding the</w:t>
      </w:r>
      <w:r w:rsidR="00117EE6" w:rsidRPr="0076424C">
        <w:rPr>
          <w:b/>
        </w:rPr>
        <w:t xml:space="preserve"> </w:t>
      </w:r>
      <w:r>
        <w:rPr>
          <w:color w:val="2B579A"/>
          <w:shd w:val="clear" w:color="auto" w:fill="E6E6E6"/>
        </w:rPr>
        <w:fldChar w:fldCharType="begin"/>
      </w:r>
      <w:r>
        <w:instrText xml:space="preserve"> REF OTSO \h  \* MERGEFORMAT </w:instrText>
      </w:r>
      <w:r>
        <w:rPr>
          <w:color w:val="2B579A"/>
          <w:shd w:val="clear" w:color="auto" w:fill="E6E6E6"/>
        </w:rPr>
      </w:r>
      <w:r>
        <w:rPr>
          <w:color w:val="2B579A"/>
          <w:shd w:val="clear" w:color="auto" w:fill="E6E6E6"/>
        </w:rPr>
        <w:fldChar w:fldCharType="separate"/>
      </w:r>
      <w:r w:rsidR="005C572C" w:rsidRPr="0076424C">
        <w:rPr>
          <w:b/>
        </w:rPr>
        <w:t>OTSO</w:t>
      </w:r>
      <w:r>
        <w:rPr>
          <w:color w:val="2B579A"/>
          <w:shd w:val="clear" w:color="auto" w:fill="E6E6E6"/>
        </w:rPr>
        <w:fldChar w:fldCharType="end"/>
      </w:r>
      <w:r w:rsidR="00314B36" w:rsidRPr="0076424C">
        <w:rPr>
          <w:b/>
        </w:rPr>
        <w:t>.</w:t>
      </w:r>
    </w:p>
    <w:p w14:paraId="6E8616D1" w14:textId="5ECCCE73" w:rsidR="00314B36" w:rsidRPr="0076424C" w:rsidRDefault="008572B5" w:rsidP="00B77034">
      <w:pPr>
        <w:pStyle w:val="Indent1"/>
        <w:numPr>
          <w:ilvl w:val="0"/>
          <w:numId w:val="29"/>
        </w:numPr>
      </w:pP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00314B36" w:rsidRPr="0076424C">
        <w:rPr>
          <w:b/>
        </w:rPr>
        <w:t xml:space="preserve">s </w:t>
      </w:r>
      <w:r w:rsidR="00314B36" w:rsidRPr="0076424C">
        <w:t xml:space="preserve">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rPr>
          <w:b/>
        </w:rPr>
        <w:t>.</w:t>
      </w:r>
    </w:p>
    <w:p w14:paraId="6E8616D2" w14:textId="320FE76F" w:rsidR="00314B36" w:rsidRPr="0076424C" w:rsidRDefault="00314B36">
      <w:pPr>
        <w:ind w:firstLine="0"/>
      </w:pPr>
      <w:r w:rsidRPr="0076424C">
        <w:t xml:space="preserve">Any actions required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connected at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t xml:space="preserve"> will be identified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discussed with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E8616D3" w14:textId="13F44403" w:rsidR="00314B36" w:rsidRPr="0076424C" w:rsidRDefault="00314B36">
      <w:pPr>
        <w:rPr>
          <w:b/>
        </w:rPr>
      </w:pPr>
      <w:smartTag w:uri="urn:schemas-microsoft-com:office:smarttags" w:element="stockticker">
        <w:r w:rsidRPr="0076424C">
          <w:t>DOC</w:t>
        </w:r>
      </w:smartTag>
      <w:r w:rsidRPr="0076424C">
        <w:t>9.4</w:t>
      </w:r>
      <w:r w:rsidRPr="0076424C">
        <w:tab/>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r w:rsidRPr="0076424C">
        <w:rPr>
          <w:b/>
        </w:rPr>
        <w:t xml:space="preserve"> </w:t>
      </w:r>
    </w:p>
    <w:p w14:paraId="6E8616D4" w14:textId="77777777" w:rsidR="00314B36" w:rsidRPr="0076424C" w:rsidRDefault="00314B36">
      <w:smartTag w:uri="urn:schemas-microsoft-com:office:smarttags" w:element="stockticker">
        <w:r w:rsidRPr="0076424C">
          <w:t>DOC</w:t>
        </w:r>
      </w:smartTag>
      <w:r w:rsidRPr="0076424C">
        <w:t>9.4.1</w:t>
      </w:r>
      <w:r w:rsidRPr="0076424C">
        <w:tab/>
      </w:r>
      <w:r w:rsidRPr="0076424C">
        <w:rPr>
          <w:b/>
        </w:rPr>
        <w:t>Shutdown</w:t>
      </w:r>
    </w:p>
    <w:p w14:paraId="6E8616D5" w14:textId="58C9ACAA" w:rsidR="00314B36" w:rsidRPr="0076424C" w:rsidRDefault="00314B36">
      <w:smartTag w:uri="urn:schemas-microsoft-com:office:smarttags" w:element="stockticker">
        <w:r w:rsidRPr="0076424C">
          <w:t>DOC</w:t>
        </w:r>
      </w:smartTag>
      <w:r w:rsidRPr="0076424C">
        <w:t>9.4.1.1</w:t>
      </w:r>
      <w:r w:rsidRPr="0076424C">
        <w:tab/>
        <w:t xml:space="preserve">During a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Pr="0076424C">
        <w:t xml:space="preserve"> and during the subsequent recovery the Security Standards set out in, or deriving authority pursuant to, the </w:t>
      </w:r>
      <w:ins w:id="1005" w:author="Shaheeni Vekaria" w:date="2024-04-15T14:28:00Z">
        <w:r w:rsidR="00F3793D" w:rsidRPr="00B94C31">
          <w:rPr>
            <w:b/>
            <w:color w:val="2B579A"/>
            <w:shd w:val="clear" w:color="auto" w:fill="E6E6E6"/>
            <w:rPrChange w:id="1006" w:author="Shaheeni Vekaria" w:date="2024-04-15T14:28:00Z">
              <w:rPr/>
            </w:rPrChange>
          </w:rPr>
          <w:t>ESO Licence</w:t>
        </w:r>
        <w:r w:rsidR="00F3793D">
          <w:t xml:space="preserve">, </w:t>
        </w:r>
        <w:r w:rsidR="00B94C31">
          <w:t xml:space="preserve">the </w:t>
        </w:r>
      </w:ins>
      <w:r w:rsidR="008572B5">
        <w:rPr>
          <w:color w:val="2B579A"/>
          <w:shd w:val="clear" w:color="auto" w:fill="E6E6E6"/>
        </w:rPr>
        <w:fldChar w:fldCharType="begin"/>
      </w:r>
      <w:r w:rsidR="008572B5">
        <w:instrText xml:space="preserve"> REF TransmissionLicence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Licence</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DistributionLicence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Licence</w:t>
      </w:r>
      <w:r w:rsidR="008572B5">
        <w:rPr>
          <w:color w:val="2B579A"/>
          <w:shd w:val="clear" w:color="auto" w:fill="E6E6E6"/>
        </w:rPr>
        <w:fldChar w:fldCharType="end"/>
      </w:r>
      <w:r w:rsidRPr="0076424C">
        <w:rPr>
          <w:b/>
        </w:rPr>
        <w:t xml:space="preserve"> </w:t>
      </w:r>
      <w:r w:rsidRPr="0076424C">
        <w:t xml:space="preserve">may not apply and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rPr>
          <w:b/>
        </w:rPr>
        <w:t xml:space="preserve"> </w:t>
      </w:r>
      <w:r w:rsidRPr="0076424C">
        <w:t xml:space="preserve">may be operated outside normal voltage and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Frequency</w:t>
      </w:r>
      <w:r w:rsidR="008572B5">
        <w:rPr>
          <w:color w:val="2B579A"/>
          <w:shd w:val="clear" w:color="auto" w:fill="E6E6E6"/>
        </w:rPr>
        <w:fldChar w:fldCharType="end"/>
      </w:r>
      <w:r w:rsidRPr="0076424C">
        <w:t xml:space="preserve"> standards.</w:t>
      </w:r>
    </w:p>
    <w:p w14:paraId="6E8616D6" w14:textId="40E01FD2" w:rsidR="00314B36" w:rsidRPr="0076424C" w:rsidRDefault="00314B36" w:rsidP="00074992">
      <w:pPr>
        <w:pStyle w:val="BodyText"/>
        <w:tabs>
          <w:tab w:val="left" w:pos="1425"/>
        </w:tabs>
        <w:spacing w:line="272" w:lineRule="atLeast"/>
        <w:ind w:left="1425" w:hanging="1425"/>
      </w:pPr>
      <w:smartTag w:uri="urn:schemas-microsoft-com:office:smarttags" w:element="stockticker">
        <w:r w:rsidRPr="0076424C">
          <w:t>DOC</w:t>
        </w:r>
      </w:smartTag>
      <w:r w:rsidRPr="0076424C">
        <w:t xml:space="preserve">9.4.1.2 </w:t>
      </w:r>
      <w:r w:rsidR="00074992" w:rsidRPr="0076424C">
        <w:tab/>
        <w:t xml:space="preserve">In a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00074992" w:rsidRPr="0076424C">
        <w:rPr>
          <w:b/>
        </w:rPr>
        <w:t xml:space="preserve"> </w:t>
      </w:r>
      <w:r w:rsidR="00074992" w:rsidRPr="0076424C">
        <w:t xml:space="preserve">or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00074992" w:rsidRPr="0076424C">
        <w:t>, it may be necessary for</w:t>
      </w:r>
      <w:r w:rsidR="00392666" w:rsidRPr="0076424C">
        <w:rPr>
          <w:szCs w:val="24"/>
        </w:rPr>
        <w:t xml:space="preserve"> </w:t>
      </w:r>
      <w:del w:id="1007" w:author="Shaheeni Vekaria" w:date="2024-04-17T15:18:00Z">
        <w:r w:rsidR="00392666" w:rsidDel="00221C98">
          <w:rPr>
            <w:color w:val="2B579A"/>
            <w:szCs w:val="24"/>
            <w:shd w:val="clear" w:color="auto" w:fill="E6E6E6"/>
          </w:rPr>
          <w:fldChar w:fldCharType="begin"/>
        </w:r>
        <w:r w:rsidR="00392666" w:rsidDel="00221C98">
          <w:rPr>
            <w:szCs w:val="24"/>
          </w:rPr>
          <w:delInstrText xml:space="preserve"> REF NGESO \h </w:delInstrText>
        </w:r>
        <w:r w:rsidR="00392666" w:rsidDel="00221C98">
          <w:rPr>
            <w:color w:val="2B579A"/>
            <w:szCs w:val="24"/>
            <w:shd w:val="clear" w:color="auto" w:fill="E6E6E6"/>
          </w:rPr>
        </w:r>
        <w:r w:rsidR="00392666" w:rsidDel="00221C98">
          <w:rPr>
            <w:color w:val="2B579A"/>
            <w:szCs w:val="24"/>
            <w:shd w:val="clear" w:color="auto" w:fill="E6E6E6"/>
          </w:rPr>
          <w:fldChar w:fldCharType="separate"/>
        </w:r>
        <w:r w:rsidR="005C572C" w:rsidDel="00221C98">
          <w:rPr>
            <w:b/>
          </w:rPr>
          <w:delText>NGESO</w:delText>
        </w:r>
        <w:r w:rsidR="00392666" w:rsidDel="00221C98">
          <w:rPr>
            <w:color w:val="2B579A"/>
            <w:szCs w:val="24"/>
            <w:shd w:val="clear" w:color="auto" w:fill="E6E6E6"/>
          </w:rPr>
          <w:fldChar w:fldCharType="end"/>
        </w:r>
        <w:r w:rsidR="00074992" w:rsidRPr="0076424C" w:rsidDel="00221C98">
          <w:rPr>
            <w:b/>
          </w:rPr>
          <w:delText xml:space="preserve"> </w:delText>
        </w:r>
      </w:del>
      <w:ins w:id="1008" w:author="Shaheeni Vekaria" w:date="2024-04-17T15:18:00Z">
        <w:r w:rsidR="00221C98">
          <w:rPr>
            <w:szCs w:val="24"/>
          </w:rPr>
          <w:t xml:space="preserve">the </w:t>
        </w:r>
        <w:r w:rsidR="00221C98" w:rsidRPr="00221C98">
          <w:rPr>
            <w:b/>
            <w:color w:val="2B579A"/>
            <w:szCs w:val="24"/>
            <w:shd w:val="clear" w:color="auto" w:fill="E6E6E6"/>
            <w:rPrChange w:id="1009" w:author="Shaheeni Vekaria" w:date="2024-04-17T15:18:00Z">
              <w:rPr>
                <w:szCs w:val="24"/>
              </w:rPr>
            </w:rPrChange>
          </w:rPr>
          <w:t>ISOP</w:t>
        </w:r>
        <w:r w:rsidR="00221C98" w:rsidRPr="0076424C">
          <w:rPr>
            <w:b/>
          </w:rPr>
          <w:t xml:space="preserve"> </w:t>
        </w:r>
      </w:ins>
      <w:r w:rsidR="00074992" w:rsidRPr="0076424C">
        <w:t xml:space="preserve">to issue </w:t>
      </w:r>
      <w:r w:rsidR="00B627C6">
        <w:t>e</w:t>
      </w:r>
      <w:r w:rsidR="00074992" w:rsidRPr="0076424C">
        <w:t xml:space="preserve">mergency </w:t>
      </w:r>
      <w:r w:rsidR="00B627C6">
        <w:t>i</w:t>
      </w:r>
      <w:r w:rsidR="00074992" w:rsidRPr="0076424C">
        <w:t xml:space="preserve">nstructions and it may be necessary to depart from the normal </w:t>
      </w:r>
      <w:r w:rsidR="008572B5">
        <w:rPr>
          <w:color w:val="2B579A"/>
          <w:shd w:val="clear" w:color="auto" w:fill="E6E6E6"/>
        </w:rPr>
        <w:fldChar w:fldCharType="begin"/>
      </w:r>
      <w:r w:rsidR="008572B5">
        <w:instrText xml:space="preserve"> REF BalancingMechanism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Balancing Mechanism</w:t>
      </w:r>
      <w:r w:rsidR="008572B5">
        <w:rPr>
          <w:color w:val="2B579A"/>
          <w:shd w:val="clear" w:color="auto" w:fill="E6E6E6"/>
        </w:rPr>
        <w:fldChar w:fldCharType="end"/>
      </w:r>
      <w:r w:rsidR="00074992" w:rsidRPr="0076424C">
        <w:t xml:space="preserve"> operation in issuing </w:t>
      </w:r>
      <w:r w:rsidR="002D0940">
        <w:t>b</w:t>
      </w:r>
      <w:r w:rsidR="00074992" w:rsidRPr="0076424C">
        <w:t>id-</w:t>
      </w:r>
      <w:r w:rsidR="002D0940">
        <w:t>o</w:t>
      </w:r>
      <w:r w:rsidR="00074992" w:rsidRPr="0076424C">
        <w:t xml:space="preserve">ffer </w:t>
      </w:r>
      <w:r w:rsidR="002D0940">
        <w:t>a</w:t>
      </w:r>
      <w:r w:rsidR="00074992" w:rsidRPr="0076424C">
        <w:t>cceptances.</w:t>
      </w:r>
    </w:p>
    <w:p w14:paraId="4D0F4946" w14:textId="5000303F" w:rsidR="00052CAF" w:rsidRPr="00626B8F" w:rsidRDefault="00052CAF">
      <w:r>
        <w:t>DOC.9.4.2</w:t>
      </w:r>
      <w:r w:rsidR="00626B8F">
        <w:tab/>
      </w:r>
      <w:r w:rsidR="00626B8F">
        <w:rPr>
          <w:b/>
          <w:bCs/>
        </w:rPr>
        <w:t xml:space="preserve">Local Joint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00626B8F">
        <w:rPr>
          <w:b/>
          <w:bCs/>
        </w:rPr>
        <w:t>s</w:t>
      </w:r>
    </w:p>
    <w:p w14:paraId="6E8616D7" w14:textId="001E4116" w:rsidR="00314B36" w:rsidRPr="0076424C" w:rsidRDefault="00314B36">
      <w:r w:rsidRPr="0076424C">
        <w:t>DOC9.4.</w:t>
      </w:r>
      <w:r w:rsidR="00626B8F">
        <w:t>2.</w:t>
      </w:r>
      <w:r w:rsidRPr="0076424C">
        <w:t>1</w:t>
      </w:r>
      <w:r w:rsidRPr="0076424C">
        <w:tab/>
        <w:t xml:space="preserve">Certain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005E0776" w:rsidRPr="005E0776">
        <w:rPr>
          <w:b/>
          <w:bCs/>
        </w:rPr>
        <w:t>s</w:t>
      </w:r>
      <w:r w:rsidR="005E0776">
        <w:t xml:space="preserve"> (which may or may not be </w:t>
      </w:r>
      <w:r w:rsidR="00920F9D">
        <w:rPr>
          <w:b/>
          <w:color w:val="2B579A"/>
          <w:shd w:val="clear" w:color="auto" w:fill="E6E6E6"/>
        </w:rPr>
        <w:fldChar w:fldCharType="begin"/>
      </w:r>
      <w:r w:rsidR="00920F9D">
        <w:instrText xml:space="preserve"> REF Embedded \h </w:instrText>
      </w:r>
      <w:r w:rsidR="00920F9D">
        <w:rPr>
          <w:b/>
          <w:color w:val="2B579A"/>
          <w:shd w:val="clear" w:color="auto" w:fill="E6E6E6"/>
        </w:rPr>
      </w:r>
      <w:r w:rsidR="00920F9D">
        <w:rPr>
          <w:b/>
          <w:color w:val="2B579A"/>
          <w:shd w:val="clear" w:color="auto" w:fill="E6E6E6"/>
        </w:rPr>
        <w:fldChar w:fldCharType="separate"/>
      </w:r>
      <w:r w:rsidR="005C572C" w:rsidRPr="0076424C">
        <w:rPr>
          <w:b/>
        </w:rPr>
        <w:t>Embedded</w:t>
      </w:r>
      <w:r w:rsidR="00920F9D">
        <w:rPr>
          <w:b/>
          <w:color w:val="2B579A"/>
          <w:shd w:val="clear" w:color="auto" w:fill="E6E6E6"/>
        </w:rPr>
        <w:fldChar w:fldCharType="end"/>
      </w:r>
      <w:r w:rsidR="005E0776">
        <w:rPr>
          <w:b/>
          <w:bCs/>
        </w:rPr>
        <w:t>)</w:t>
      </w:r>
      <w:r w:rsidR="005E0776" w:rsidRPr="0076424C">
        <w:t xml:space="preserve"> </w:t>
      </w:r>
      <w:r w:rsidRPr="0076424C">
        <w:t xml:space="preserve">are </w:t>
      </w:r>
      <w:r w:rsidR="005E0776">
        <w:t>recognised</w:t>
      </w:r>
      <w:r w:rsidR="005E0776" w:rsidRPr="0076424C">
        <w:t xml:space="preserve"> </w:t>
      </w:r>
      <w:r w:rsidRPr="0076424C">
        <w:t>by</w:t>
      </w:r>
      <w:r w:rsidR="00392666" w:rsidRPr="0076424C">
        <w:rPr>
          <w:szCs w:val="24"/>
        </w:rPr>
        <w:t xml:space="preserve"> </w:t>
      </w:r>
      <w:del w:id="1010" w:author="Shaheeni Vekaria" w:date="2024-04-17T15:18:00Z">
        <w:r w:rsidR="00392666" w:rsidDel="00221C98">
          <w:rPr>
            <w:color w:val="2B579A"/>
            <w:szCs w:val="24"/>
            <w:shd w:val="clear" w:color="auto" w:fill="E6E6E6"/>
          </w:rPr>
          <w:fldChar w:fldCharType="begin"/>
        </w:r>
        <w:r w:rsidR="00392666" w:rsidDel="00221C98">
          <w:rPr>
            <w:szCs w:val="24"/>
          </w:rPr>
          <w:delInstrText xml:space="preserve"> REF NGESO \h </w:delInstrText>
        </w:r>
        <w:r w:rsidR="00392666" w:rsidDel="00221C98">
          <w:rPr>
            <w:color w:val="2B579A"/>
            <w:szCs w:val="24"/>
            <w:shd w:val="clear" w:color="auto" w:fill="E6E6E6"/>
          </w:rPr>
        </w:r>
        <w:r w:rsidR="00392666" w:rsidDel="00221C98">
          <w:rPr>
            <w:color w:val="2B579A"/>
            <w:szCs w:val="24"/>
            <w:shd w:val="clear" w:color="auto" w:fill="E6E6E6"/>
          </w:rPr>
          <w:fldChar w:fldCharType="separate"/>
        </w:r>
        <w:r w:rsidR="005C572C" w:rsidDel="00221C98">
          <w:rPr>
            <w:b/>
          </w:rPr>
          <w:delText>NGESO</w:delText>
        </w:r>
        <w:r w:rsidR="00392666" w:rsidDel="00221C98">
          <w:rPr>
            <w:color w:val="2B579A"/>
            <w:szCs w:val="24"/>
            <w:shd w:val="clear" w:color="auto" w:fill="E6E6E6"/>
          </w:rPr>
          <w:fldChar w:fldCharType="end"/>
        </w:r>
        <w:r w:rsidRPr="0076424C" w:rsidDel="00221C98">
          <w:delText xml:space="preserve"> </w:delText>
        </w:r>
      </w:del>
      <w:ins w:id="1011" w:author="Shaheeni Vekaria" w:date="2024-04-17T15:18:00Z">
        <w:r w:rsidR="00221C98">
          <w:rPr>
            <w:szCs w:val="24"/>
          </w:rPr>
          <w:t xml:space="preserve">the </w:t>
        </w:r>
        <w:r w:rsidR="00221C98" w:rsidRPr="00221C98">
          <w:rPr>
            <w:b/>
            <w:color w:val="2B579A"/>
            <w:szCs w:val="24"/>
            <w:shd w:val="clear" w:color="auto" w:fill="E6E6E6"/>
            <w:rPrChange w:id="1012" w:author="Shaheeni Vekaria" w:date="2024-04-17T15:18:00Z">
              <w:rPr>
                <w:szCs w:val="24"/>
              </w:rPr>
            </w:rPrChange>
          </w:rPr>
          <w:t>ISOP</w:t>
        </w:r>
        <w:r w:rsidR="00221C98" w:rsidRPr="0076424C">
          <w:t xml:space="preserve"> </w:t>
        </w:r>
      </w:ins>
      <w:r w:rsidRPr="0076424C">
        <w:t xml:space="preserve">as having the ability of at least one of its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Pr="0076424C">
        <w:rPr>
          <w:b/>
        </w:rPr>
        <w:t>s</w:t>
      </w:r>
      <w:r w:rsidRPr="0076424C">
        <w:t xml:space="preserve"> to start up from </w:t>
      </w:r>
      <w:r w:rsidR="00B25437">
        <w:rPr>
          <w:color w:val="2B579A"/>
          <w:shd w:val="clear" w:color="auto" w:fill="E6E6E6"/>
        </w:rPr>
        <w:fldChar w:fldCharType="begin"/>
      </w:r>
      <w:r w:rsidR="00B25437">
        <w:instrText xml:space="preserve"> REF shutdown \h </w:instrText>
      </w:r>
      <w:r w:rsidR="00B25437">
        <w:rPr>
          <w:color w:val="2B579A"/>
          <w:shd w:val="clear" w:color="auto" w:fill="E6E6E6"/>
        </w:rPr>
      </w:r>
      <w:r w:rsidR="00B25437">
        <w:rPr>
          <w:color w:val="2B579A"/>
          <w:shd w:val="clear" w:color="auto" w:fill="E6E6E6"/>
        </w:rPr>
        <w:fldChar w:fldCharType="separate"/>
      </w:r>
      <w:r w:rsidR="005C572C">
        <w:rPr>
          <w:b/>
        </w:rPr>
        <w:t>Shutdown</w:t>
      </w:r>
      <w:r w:rsidR="00B25437">
        <w:rPr>
          <w:color w:val="2B579A"/>
          <w:shd w:val="clear" w:color="auto" w:fill="E6E6E6"/>
        </w:rPr>
        <w:fldChar w:fldCharType="end"/>
      </w:r>
      <w:r w:rsidRPr="0076424C">
        <w:t xml:space="preserve"> without connections to external power supplies.  Such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r w:rsidR="006D2146" w:rsidRPr="006D2146">
        <w:rPr>
          <w:b/>
          <w:bCs/>
        </w:rPr>
        <w:t xml:space="preserve">s </w:t>
      </w:r>
      <w:r w:rsidRPr="0076424C">
        <w:t>are to be referred to as</w:t>
      </w:r>
      <w:r w:rsidR="002D0940">
        <w:rPr>
          <w:b/>
        </w:rPr>
        <w:t xml:space="preserve"> </w:t>
      </w:r>
      <w:r w:rsidR="002C4E02">
        <w:rPr>
          <w:b/>
          <w:color w:val="2B579A"/>
          <w:shd w:val="clear" w:color="auto" w:fill="E6E6E6"/>
        </w:rPr>
        <w:fldChar w:fldCharType="begin"/>
      </w:r>
      <w:r w:rsidR="002C4E02">
        <w:instrText xml:space="preserve"> REF Anchor \h </w:instrText>
      </w:r>
      <w:r w:rsidR="002C4E02">
        <w:rPr>
          <w:b/>
          <w:color w:val="2B579A"/>
          <w:shd w:val="clear" w:color="auto" w:fill="E6E6E6"/>
        </w:rPr>
      </w:r>
      <w:r w:rsidR="002C4E02">
        <w:rPr>
          <w:b/>
          <w:color w:val="2B579A"/>
          <w:shd w:val="clear" w:color="auto" w:fill="E6E6E6"/>
        </w:rPr>
        <w:fldChar w:fldCharType="separate"/>
      </w:r>
      <w:r w:rsidR="005C572C">
        <w:rPr>
          <w:b/>
        </w:rPr>
        <w:t>Anchor</w:t>
      </w:r>
      <w:r w:rsidR="002C4E02">
        <w:rPr>
          <w:b/>
          <w:color w:val="2B579A"/>
          <w:shd w:val="clear" w:color="auto" w:fill="E6E6E6"/>
        </w:rPr>
        <w:fldChar w:fldCharType="end"/>
      </w:r>
      <w:r w:rsidR="006D2146">
        <w:rPr>
          <w:b/>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006D2146">
        <w:rPr>
          <w:b/>
        </w:rPr>
        <w:t>s</w:t>
      </w:r>
      <w:r w:rsidRPr="0076424C">
        <w:t>.</w:t>
      </w:r>
    </w:p>
    <w:p w14:paraId="6E8616D8" w14:textId="1BC4DEC9" w:rsidR="00B312D8" w:rsidRPr="0076424C" w:rsidRDefault="00314B36">
      <w:smartTag w:uri="urn:schemas-microsoft-com:office:smarttags" w:element="stockticker">
        <w:r w:rsidRPr="0076424C">
          <w:t>DOC</w:t>
        </w:r>
      </w:smartTag>
      <w:r w:rsidRPr="0076424C">
        <w:t>9.4.</w:t>
      </w:r>
      <w:r w:rsidR="00626B8F">
        <w:t>2.2</w:t>
      </w:r>
      <w:r w:rsidRPr="0076424C">
        <w:tab/>
        <w:t xml:space="preserve">For each </w:t>
      </w:r>
      <w:r w:rsidR="00244885">
        <w:rPr>
          <w:b/>
          <w:color w:val="2B579A"/>
          <w:shd w:val="clear" w:color="auto" w:fill="E6E6E6"/>
        </w:rPr>
        <w:fldChar w:fldCharType="begin"/>
      </w:r>
      <w:r w:rsidR="00244885">
        <w:instrText xml:space="preserve"> REF Anchor \h </w:instrText>
      </w:r>
      <w:r w:rsidR="00244885">
        <w:rPr>
          <w:b/>
          <w:color w:val="2B579A"/>
          <w:shd w:val="clear" w:color="auto" w:fill="E6E6E6"/>
        </w:rPr>
      </w:r>
      <w:r w:rsidR="00244885">
        <w:rPr>
          <w:b/>
          <w:color w:val="2B579A"/>
          <w:shd w:val="clear" w:color="auto" w:fill="E6E6E6"/>
        </w:rPr>
        <w:fldChar w:fldCharType="separate"/>
      </w:r>
      <w:r w:rsidR="005C572C">
        <w:rPr>
          <w:b/>
        </w:rPr>
        <w:t>Anchor</w:t>
      </w:r>
      <w:r w:rsidR="00244885">
        <w:rPr>
          <w:b/>
          <w:color w:val="2B579A"/>
          <w:shd w:val="clear" w:color="auto" w:fill="E6E6E6"/>
        </w:rPr>
        <w:fldChar w:fldCharType="end"/>
      </w:r>
      <w:r w:rsidR="00244885">
        <w:rPr>
          <w:b/>
          <w:bCs/>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00003143">
        <w:t xml:space="preserve"> </w:t>
      </w:r>
      <w:r w:rsidRPr="0076424C">
        <w:t xml:space="preserve">plans will be put in place, in accordance with the </w:t>
      </w:r>
      <w:r w:rsidR="00786E2C">
        <w:rPr>
          <w:color w:val="2B579A"/>
          <w:shd w:val="clear" w:color="auto" w:fill="E6E6E6"/>
        </w:rPr>
        <w:fldChar w:fldCharType="begin"/>
      </w:r>
      <w:r w:rsidR="00F60EFA">
        <w:instrText xml:space="preserve"> REF GridCode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Grid Code</w:t>
      </w:r>
      <w:r w:rsidR="00786E2C">
        <w:rPr>
          <w:color w:val="2B579A"/>
          <w:shd w:val="clear" w:color="auto" w:fill="E6E6E6"/>
        </w:rPr>
        <w:fldChar w:fldCharType="end"/>
      </w:r>
      <w:r w:rsidRPr="0076424C">
        <w:t xml:space="preserve"> which</w:t>
      </w:r>
      <w:r w:rsidR="00E025A3">
        <w:t>,</w:t>
      </w:r>
      <w:r w:rsidRPr="0076424C">
        <w:t xml:space="preserve"> in the event of a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Pr="0076424C">
        <w:t xml:space="preserve">, will provide for the establishment of a </w:t>
      </w:r>
      <w:r w:rsidR="008572B5">
        <w:rPr>
          <w:color w:val="2B579A"/>
          <w:shd w:val="clear" w:color="auto" w:fill="E6E6E6"/>
        </w:rPr>
        <w:fldChar w:fldCharType="begin"/>
      </w:r>
      <w:r w:rsidR="008572B5">
        <w:instrText xml:space="preserve"> REF PowerIsland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Island</w:t>
      </w:r>
      <w:r w:rsidR="008572B5">
        <w:rPr>
          <w:color w:val="2B579A"/>
          <w:shd w:val="clear" w:color="auto" w:fill="E6E6E6"/>
        </w:rPr>
        <w:fldChar w:fldCharType="end"/>
      </w:r>
      <w:r w:rsidRPr="0076424C">
        <w:t xml:space="preserve">.  These plans are known as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00003143">
        <w:t>s</w:t>
      </w:r>
      <w:r w:rsidR="00B70A4B">
        <w:t>,</w:t>
      </w:r>
      <w:r w:rsidR="00003143">
        <w:t xml:space="preserve"> </w:t>
      </w:r>
      <w:r w:rsidRPr="0076424C">
        <w:t>produced jointly by</w:t>
      </w:r>
      <w:r w:rsidR="00392666" w:rsidRPr="0076424C">
        <w:rPr>
          <w:szCs w:val="24"/>
        </w:rPr>
        <w:t xml:space="preserve"> </w:t>
      </w:r>
      <w:del w:id="1013" w:author="Shaheeni Vekaria" w:date="2024-04-17T15:18:00Z">
        <w:r w:rsidR="00392666" w:rsidDel="00221C98">
          <w:rPr>
            <w:color w:val="2B579A"/>
            <w:szCs w:val="24"/>
            <w:shd w:val="clear" w:color="auto" w:fill="E6E6E6"/>
          </w:rPr>
          <w:fldChar w:fldCharType="begin"/>
        </w:r>
        <w:r w:rsidR="00392666" w:rsidDel="00221C98">
          <w:rPr>
            <w:szCs w:val="24"/>
          </w:rPr>
          <w:delInstrText xml:space="preserve"> REF NGESO \h </w:delInstrText>
        </w:r>
        <w:r w:rsidR="00392666" w:rsidDel="00221C98">
          <w:rPr>
            <w:color w:val="2B579A"/>
            <w:szCs w:val="24"/>
            <w:shd w:val="clear" w:color="auto" w:fill="E6E6E6"/>
          </w:rPr>
        </w:r>
        <w:r w:rsidR="00392666" w:rsidDel="00221C98">
          <w:rPr>
            <w:color w:val="2B579A"/>
            <w:szCs w:val="24"/>
            <w:shd w:val="clear" w:color="auto" w:fill="E6E6E6"/>
          </w:rPr>
          <w:fldChar w:fldCharType="separate"/>
        </w:r>
        <w:r w:rsidR="005C572C" w:rsidDel="00221C98">
          <w:rPr>
            <w:b/>
          </w:rPr>
          <w:delText>NGESO</w:delText>
        </w:r>
        <w:r w:rsidR="00392666" w:rsidDel="00221C98">
          <w:rPr>
            <w:color w:val="2B579A"/>
            <w:szCs w:val="24"/>
            <w:shd w:val="clear" w:color="auto" w:fill="E6E6E6"/>
          </w:rPr>
          <w:fldChar w:fldCharType="end"/>
        </w:r>
      </w:del>
      <w:ins w:id="1014" w:author="Shaheeni Vekaria" w:date="2024-04-17T15:18:00Z">
        <w:r w:rsidR="00221C98">
          <w:rPr>
            <w:szCs w:val="24"/>
          </w:rPr>
          <w:t xml:space="preserve">the </w:t>
        </w:r>
        <w:r w:rsidR="00221C98" w:rsidRPr="00221C98">
          <w:rPr>
            <w:b/>
            <w:color w:val="2B579A"/>
            <w:szCs w:val="24"/>
            <w:shd w:val="clear" w:color="auto" w:fill="E6E6E6"/>
            <w:rPrChange w:id="1015" w:author="Shaheeni Vekaria" w:date="2024-04-17T15:19:00Z">
              <w:rPr>
                <w:szCs w:val="24"/>
              </w:rPr>
            </w:rPrChange>
          </w:rPr>
          <w:t>ISOP</w:t>
        </w:r>
      </w:ins>
      <w:r w:rsidR="00003143">
        <w:rPr>
          <w:szCs w:val="24"/>
        </w:rPr>
        <w:t xml:space="preserve">, </w:t>
      </w:r>
      <w:del w:id="1016" w:author="Shaheeni Vekaria" w:date="2024-04-24T16:46:00Z">
        <w:r w:rsidR="00003143" w:rsidDel="00833FA1">
          <w:rPr>
            <w:szCs w:val="24"/>
          </w:rPr>
          <w:delText xml:space="preserve">other </w:delText>
        </w:r>
      </w:del>
      <w:r w:rsidR="00003143">
        <w:rPr>
          <w:szCs w:val="24"/>
        </w:rPr>
        <w:t xml:space="preserve">relevant </w:t>
      </w:r>
      <w:r w:rsidR="00242F0A">
        <w:rPr>
          <w:b/>
          <w:snapToGrid w:val="0"/>
          <w:color w:val="2B579A"/>
          <w:shd w:val="clear" w:color="auto" w:fill="E6E6E6"/>
        </w:rPr>
        <w:fldChar w:fldCharType="begin"/>
      </w:r>
      <w:r w:rsidR="00242F0A">
        <w:rPr>
          <w:b/>
          <w:bCs/>
          <w:snapToGrid w:val="0"/>
        </w:rPr>
        <w:instrText xml:space="preserve"> REF TransmissionLicensee \h </w:instrText>
      </w:r>
      <w:r w:rsidR="00242F0A">
        <w:rPr>
          <w:b/>
          <w:snapToGrid w:val="0"/>
          <w:color w:val="2B579A"/>
          <w:shd w:val="clear" w:color="auto" w:fill="E6E6E6"/>
        </w:rPr>
      </w:r>
      <w:r w:rsidR="00242F0A">
        <w:rPr>
          <w:b/>
          <w:snapToGrid w:val="0"/>
          <w:color w:val="2B579A"/>
          <w:shd w:val="clear" w:color="auto" w:fill="E6E6E6"/>
        </w:rPr>
        <w:fldChar w:fldCharType="separate"/>
      </w:r>
      <w:r w:rsidR="005C572C" w:rsidRPr="0076424C">
        <w:rPr>
          <w:b/>
        </w:rPr>
        <w:t>Transmission Licensee</w:t>
      </w:r>
      <w:r w:rsidR="00242F0A">
        <w:rPr>
          <w:b/>
          <w:snapToGrid w:val="0"/>
          <w:color w:val="2B579A"/>
          <w:shd w:val="clear" w:color="auto" w:fill="E6E6E6"/>
        </w:rPr>
        <w:fldChar w:fldCharType="end"/>
      </w:r>
      <w:r w:rsidR="00003143" w:rsidRPr="00E94574">
        <w:rPr>
          <w:b/>
          <w:bCs/>
          <w:szCs w:val="24"/>
        </w:rPr>
        <w:t>s</w:t>
      </w:r>
      <w:r w:rsidR="00003143">
        <w:rPr>
          <w:szCs w:val="24"/>
        </w:rPr>
        <w:t>,</w:t>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w:t>
      </w:r>
      <w:r w:rsidR="00507810">
        <w:t xml:space="preserve"> the </w:t>
      </w:r>
      <w:r w:rsidR="00507810">
        <w:rPr>
          <w:color w:val="2B579A"/>
          <w:shd w:val="clear" w:color="auto" w:fill="E6E6E6"/>
        </w:rPr>
        <w:fldChar w:fldCharType="begin"/>
      </w:r>
      <w:r w:rsidR="00507810">
        <w:instrText xml:space="preserve"> REF Anchor \h </w:instrText>
      </w:r>
      <w:r w:rsidR="00507810">
        <w:rPr>
          <w:color w:val="2B579A"/>
          <w:shd w:val="clear" w:color="auto" w:fill="E6E6E6"/>
        </w:rPr>
      </w:r>
      <w:r w:rsidR="00507810">
        <w:rPr>
          <w:color w:val="2B579A"/>
          <w:shd w:val="clear" w:color="auto" w:fill="E6E6E6"/>
        </w:rPr>
        <w:fldChar w:fldCharType="separate"/>
      </w:r>
      <w:r w:rsidR="005C572C">
        <w:rPr>
          <w:b/>
        </w:rPr>
        <w:t>Anchor</w:t>
      </w:r>
      <w:r w:rsidR="00507810">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11701A">
        <w:rPr>
          <w:bCs/>
        </w:rPr>
        <w:t>.</w:t>
      </w:r>
      <w:r w:rsidR="00BA5873">
        <w:rPr>
          <w:bCs/>
        </w:rPr>
        <w:t xml:space="preserve"> </w:t>
      </w:r>
      <w:r w:rsidRPr="0011701A">
        <w:rPr>
          <w:bCs/>
        </w:rPr>
        <w:t xml:space="preserve"> </w:t>
      </w:r>
      <w:r w:rsidRPr="0076424C">
        <w:rPr>
          <w:b/>
        </w:rPr>
        <w:t>DNO</w:t>
      </w:r>
      <w:r w:rsidRPr="0076424C">
        <w:t xml:space="preserve">s will be party to these Plans irrespective of whether the </w:t>
      </w:r>
      <w:r w:rsidR="002C4E02">
        <w:rPr>
          <w:b/>
          <w:color w:val="2B579A"/>
          <w:shd w:val="clear" w:color="auto" w:fill="E6E6E6"/>
        </w:rPr>
        <w:fldChar w:fldCharType="begin"/>
      </w:r>
      <w:r w:rsidR="002C4E02">
        <w:instrText xml:space="preserve"> REF Anchor \h </w:instrText>
      </w:r>
      <w:r w:rsidR="002C4E02">
        <w:rPr>
          <w:b/>
          <w:color w:val="2B579A"/>
          <w:shd w:val="clear" w:color="auto" w:fill="E6E6E6"/>
        </w:rPr>
      </w:r>
      <w:r w:rsidR="002C4E02">
        <w:rPr>
          <w:b/>
          <w:color w:val="2B579A"/>
          <w:shd w:val="clear" w:color="auto" w:fill="E6E6E6"/>
        </w:rPr>
        <w:fldChar w:fldCharType="separate"/>
      </w:r>
      <w:r w:rsidR="005C572C">
        <w:rPr>
          <w:b/>
        </w:rPr>
        <w:t>Anchor</w:t>
      </w:r>
      <w:r w:rsidR="002C4E02">
        <w:rPr>
          <w:b/>
          <w:color w:val="2B579A"/>
          <w:shd w:val="clear" w:color="auto" w:fill="E6E6E6"/>
        </w:rPr>
        <w:fldChar w:fldCharType="end"/>
      </w:r>
      <w:r w:rsidR="00003143">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00003143">
        <w:t xml:space="preserve"> </w:t>
      </w:r>
      <w:r w:rsidRPr="0076424C">
        <w:t xml:space="preserve">is </w:t>
      </w:r>
      <w:r w:rsidR="00786E2C">
        <w:rPr>
          <w:color w:val="2B579A"/>
          <w:shd w:val="clear" w:color="auto" w:fill="E6E6E6"/>
        </w:rPr>
        <w:fldChar w:fldCharType="begin"/>
      </w:r>
      <w:r w:rsidR="00F60EFA">
        <w:instrText xml:space="preserve"> REF Embedded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Embedded</w:t>
      </w:r>
      <w:r w:rsidR="00786E2C">
        <w:rPr>
          <w:color w:val="2B579A"/>
          <w:shd w:val="clear" w:color="auto" w:fill="E6E6E6"/>
        </w:rPr>
        <w:fldChar w:fldCharType="end"/>
      </w:r>
      <w:r w:rsidRPr="00E94574">
        <w:rPr>
          <w:bCs/>
        </w:rPr>
        <w:t>.</w:t>
      </w:r>
      <w:r w:rsidRPr="0076424C">
        <w:rPr>
          <w:b/>
        </w:rPr>
        <w:t xml:space="preserve"> </w:t>
      </w:r>
    </w:p>
    <w:p w14:paraId="4E1D59D4" w14:textId="77777777" w:rsidR="00DF4CC7" w:rsidRDefault="00DF4CC7" w:rsidP="00DF4CC7">
      <w:pPr>
        <w:keepNext/>
      </w:pPr>
      <w:r>
        <w:lastRenderedPageBreak/>
        <w:t>DOC9.4.3</w:t>
      </w:r>
      <w:r>
        <w:tab/>
      </w:r>
      <w:r w:rsidRPr="00622203">
        <w:rPr>
          <w:b/>
          <w:bCs/>
        </w:rPr>
        <w:t>Distribution Restoration Zone Plans</w:t>
      </w:r>
    </w:p>
    <w:p w14:paraId="570C0071" w14:textId="4B5DDC28" w:rsidR="00DF4CC7" w:rsidRDefault="00DF4CC7" w:rsidP="00DF4CC7">
      <w:r>
        <w:t>DOC9.4.3.1</w:t>
      </w:r>
      <w:r>
        <w:tab/>
      </w:r>
      <w:r w:rsidRPr="0076424C">
        <w:t>Certain</w:t>
      </w:r>
      <w:r>
        <w:t xml:space="preserve"> </w:t>
      </w:r>
      <w:r w:rsidRPr="00480481">
        <w:rPr>
          <w:b/>
          <w:bCs/>
        </w:rPr>
        <w:t>Embedded</w:t>
      </w:r>
      <w:r w:rsidRPr="0076424C">
        <w:t xml:space="preserve"> </w:t>
      </w:r>
      <w:r w:rsidR="00D012A4">
        <w:rPr>
          <w:color w:val="2B579A"/>
          <w:shd w:val="clear" w:color="auto" w:fill="E6E6E6"/>
        </w:rPr>
        <w:fldChar w:fldCharType="begin"/>
      </w:r>
      <w:r w:rsidR="00D012A4">
        <w:instrText xml:space="preserve"> REF PowerStation \h </w:instrText>
      </w:r>
      <w:r w:rsidR="00D012A4">
        <w:rPr>
          <w:color w:val="2B579A"/>
          <w:shd w:val="clear" w:color="auto" w:fill="E6E6E6"/>
        </w:rPr>
      </w:r>
      <w:r w:rsidR="00D012A4">
        <w:rPr>
          <w:color w:val="2B579A"/>
          <w:shd w:val="clear" w:color="auto" w:fill="E6E6E6"/>
        </w:rPr>
        <w:fldChar w:fldCharType="separate"/>
      </w:r>
      <w:r w:rsidR="005C572C" w:rsidRPr="0076424C">
        <w:rPr>
          <w:b/>
        </w:rPr>
        <w:t>Power Station</w:t>
      </w:r>
      <w:r w:rsidR="00D012A4">
        <w:rPr>
          <w:color w:val="2B579A"/>
          <w:shd w:val="clear" w:color="auto" w:fill="E6E6E6"/>
        </w:rPr>
        <w:fldChar w:fldCharType="end"/>
      </w:r>
      <w:r>
        <w:t xml:space="preserve">s </w:t>
      </w:r>
      <w:r w:rsidRPr="0076424C">
        <w:t xml:space="preserve">are </w:t>
      </w:r>
      <w:r>
        <w:t>recognised</w:t>
      </w:r>
      <w:r w:rsidRPr="0076424C">
        <w:t xml:space="preserve"> by</w:t>
      </w:r>
      <w:r>
        <w:t xml:space="preserve"> the </w:t>
      </w:r>
      <w:r w:rsidR="0015587E">
        <w:rPr>
          <w:b/>
          <w:color w:val="2B579A"/>
          <w:shd w:val="clear" w:color="auto" w:fill="E6E6E6"/>
        </w:rPr>
        <w:fldChar w:fldCharType="begin"/>
      </w:r>
      <w:r w:rsidR="0015587E">
        <w:instrText xml:space="preserve"> REF DNO \h </w:instrText>
      </w:r>
      <w:r w:rsidR="0015587E">
        <w:rPr>
          <w:b/>
          <w:color w:val="2B579A"/>
          <w:shd w:val="clear" w:color="auto" w:fill="E6E6E6"/>
        </w:rPr>
      </w:r>
      <w:r w:rsidR="0015587E">
        <w:rPr>
          <w:b/>
          <w:color w:val="2B579A"/>
          <w:shd w:val="clear" w:color="auto" w:fill="E6E6E6"/>
        </w:rPr>
        <w:fldChar w:fldCharType="separate"/>
      </w:r>
      <w:r w:rsidR="005C572C" w:rsidRPr="0076424C">
        <w:rPr>
          <w:b/>
        </w:rPr>
        <w:t>DNO</w:t>
      </w:r>
      <w:r w:rsidR="0015587E">
        <w:rPr>
          <w:b/>
          <w:color w:val="2B579A"/>
          <w:shd w:val="clear" w:color="auto" w:fill="E6E6E6"/>
        </w:rPr>
        <w:fldChar w:fldCharType="end"/>
      </w:r>
      <w:r>
        <w:t xml:space="preserve"> and</w:t>
      </w:r>
      <w:r w:rsidRPr="0076424C">
        <w:rPr>
          <w:szCs w:val="24"/>
        </w:rPr>
        <w:t xml:space="preserve"> </w:t>
      </w:r>
      <w:del w:id="1017" w:author="Shaheeni Vekaria" w:date="2024-04-17T15:19:00Z">
        <w:r w:rsidR="00D012A4" w:rsidDel="00221C98">
          <w:rPr>
            <w:color w:val="2B579A"/>
            <w:szCs w:val="24"/>
            <w:shd w:val="clear" w:color="auto" w:fill="E6E6E6"/>
          </w:rPr>
          <w:fldChar w:fldCharType="begin"/>
        </w:r>
        <w:r w:rsidR="00D012A4" w:rsidDel="00221C98">
          <w:rPr>
            <w:szCs w:val="24"/>
          </w:rPr>
          <w:delInstrText xml:space="preserve"> REF NGESO \h </w:delInstrText>
        </w:r>
        <w:r w:rsidR="00D012A4" w:rsidDel="00221C98">
          <w:rPr>
            <w:color w:val="2B579A"/>
            <w:szCs w:val="24"/>
            <w:shd w:val="clear" w:color="auto" w:fill="E6E6E6"/>
          </w:rPr>
        </w:r>
        <w:r w:rsidR="00D012A4" w:rsidDel="00221C98">
          <w:rPr>
            <w:color w:val="2B579A"/>
            <w:szCs w:val="24"/>
            <w:shd w:val="clear" w:color="auto" w:fill="E6E6E6"/>
          </w:rPr>
          <w:fldChar w:fldCharType="separate"/>
        </w:r>
        <w:r w:rsidR="005C572C" w:rsidDel="00221C98">
          <w:rPr>
            <w:b/>
          </w:rPr>
          <w:delText>NGESO</w:delText>
        </w:r>
        <w:r w:rsidR="00D012A4" w:rsidDel="00221C98">
          <w:rPr>
            <w:color w:val="2B579A"/>
            <w:szCs w:val="24"/>
            <w:shd w:val="clear" w:color="auto" w:fill="E6E6E6"/>
          </w:rPr>
          <w:fldChar w:fldCharType="end"/>
        </w:r>
        <w:r w:rsidR="00D012A4" w:rsidDel="00221C98">
          <w:rPr>
            <w:szCs w:val="24"/>
          </w:rPr>
          <w:delText xml:space="preserve"> </w:delText>
        </w:r>
      </w:del>
      <w:ins w:id="1018" w:author="Shaheeni Vekaria" w:date="2024-04-17T15:19:00Z">
        <w:r w:rsidR="00221C98">
          <w:rPr>
            <w:szCs w:val="24"/>
          </w:rPr>
          <w:t xml:space="preserve">the </w:t>
        </w:r>
        <w:r w:rsidR="00221C98" w:rsidRPr="00221C98">
          <w:rPr>
            <w:b/>
            <w:color w:val="2B579A"/>
            <w:szCs w:val="24"/>
            <w:shd w:val="clear" w:color="auto" w:fill="E6E6E6"/>
            <w:rPrChange w:id="1019" w:author="Shaheeni Vekaria" w:date="2024-04-17T15:19:00Z">
              <w:rPr>
                <w:szCs w:val="24"/>
              </w:rPr>
            </w:rPrChange>
          </w:rPr>
          <w:t>ISOP</w:t>
        </w:r>
        <w:r w:rsidR="00221C98">
          <w:rPr>
            <w:szCs w:val="24"/>
          </w:rPr>
          <w:t xml:space="preserve"> </w:t>
        </w:r>
      </w:ins>
      <w:r w:rsidRPr="0076424C">
        <w:t xml:space="preserve">as having the </w:t>
      </w:r>
      <w:r>
        <w:t>cap</w:t>
      </w:r>
      <w:r w:rsidRPr="0076424C">
        <w:t xml:space="preserve">ability of at least one of its </w:t>
      </w:r>
      <w:r w:rsidR="00D012A4">
        <w:rPr>
          <w:color w:val="2B579A"/>
          <w:shd w:val="clear" w:color="auto" w:fill="E6E6E6"/>
        </w:rPr>
        <w:fldChar w:fldCharType="begin"/>
      </w:r>
      <w:r w:rsidR="00D012A4">
        <w:instrText xml:space="preserve"> REF pgm \h </w:instrText>
      </w:r>
      <w:r w:rsidR="00D012A4">
        <w:rPr>
          <w:color w:val="2B579A"/>
          <w:shd w:val="clear" w:color="auto" w:fill="E6E6E6"/>
        </w:rPr>
      </w:r>
      <w:r w:rsidR="00D012A4">
        <w:rPr>
          <w:color w:val="2B579A"/>
          <w:shd w:val="clear" w:color="auto" w:fill="E6E6E6"/>
        </w:rPr>
        <w:fldChar w:fldCharType="separate"/>
      </w:r>
      <w:r w:rsidR="005C572C">
        <w:rPr>
          <w:b/>
        </w:rPr>
        <w:t>Power Generating Module</w:t>
      </w:r>
      <w:r w:rsidR="00D012A4">
        <w:rPr>
          <w:color w:val="2B579A"/>
          <w:shd w:val="clear" w:color="auto" w:fill="E6E6E6"/>
        </w:rPr>
        <w:fldChar w:fldCharType="end"/>
      </w:r>
      <w:r w:rsidR="00D012A4" w:rsidRPr="00D012A4">
        <w:rPr>
          <w:b/>
          <w:bCs/>
        </w:rPr>
        <w:t>s</w:t>
      </w:r>
      <w:r w:rsidR="00D012A4">
        <w:t xml:space="preserve"> </w:t>
      </w:r>
      <w:r w:rsidRPr="0076424C">
        <w:t xml:space="preserve">to start up from </w:t>
      </w:r>
      <w:r w:rsidR="00B25437">
        <w:rPr>
          <w:color w:val="2B579A"/>
          <w:shd w:val="clear" w:color="auto" w:fill="E6E6E6"/>
        </w:rPr>
        <w:fldChar w:fldCharType="begin"/>
      </w:r>
      <w:r w:rsidR="00B25437">
        <w:instrText xml:space="preserve"> REF shutdown \h </w:instrText>
      </w:r>
      <w:r w:rsidR="00B25437">
        <w:rPr>
          <w:color w:val="2B579A"/>
          <w:shd w:val="clear" w:color="auto" w:fill="E6E6E6"/>
        </w:rPr>
      </w:r>
      <w:r w:rsidR="00B25437">
        <w:rPr>
          <w:color w:val="2B579A"/>
          <w:shd w:val="clear" w:color="auto" w:fill="E6E6E6"/>
        </w:rPr>
        <w:fldChar w:fldCharType="separate"/>
      </w:r>
      <w:r w:rsidR="005C572C">
        <w:rPr>
          <w:b/>
        </w:rPr>
        <w:t>Shutdown</w:t>
      </w:r>
      <w:r w:rsidR="00B25437">
        <w:rPr>
          <w:color w:val="2B579A"/>
          <w:shd w:val="clear" w:color="auto" w:fill="E6E6E6"/>
        </w:rPr>
        <w:fldChar w:fldCharType="end"/>
      </w:r>
      <w:r w:rsidRPr="0076424C">
        <w:t xml:space="preserve"> without connections to external power supplies</w:t>
      </w:r>
      <w:r>
        <w:t xml:space="preserve"> and be able to energize part of the </w:t>
      </w:r>
      <w:r w:rsidR="004670DD">
        <w:rPr>
          <w:b/>
          <w:color w:val="2B579A"/>
          <w:shd w:val="clear" w:color="auto" w:fill="E6E6E6"/>
        </w:rPr>
        <w:fldChar w:fldCharType="begin"/>
      </w:r>
      <w:r w:rsidR="004670DD">
        <w:instrText xml:space="preserve"> REF DNOsSystem \h </w:instrText>
      </w:r>
      <w:r w:rsidR="004670DD">
        <w:rPr>
          <w:b/>
          <w:color w:val="2B579A"/>
          <w:shd w:val="clear" w:color="auto" w:fill="E6E6E6"/>
        </w:rPr>
      </w:r>
      <w:r w:rsidR="004670DD">
        <w:rPr>
          <w:b/>
          <w:color w:val="2B579A"/>
          <w:shd w:val="clear" w:color="auto" w:fill="E6E6E6"/>
        </w:rPr>
        <w:fldChar w:fldCharType="separate"/>
      </w:r>
      <w:r w:rsidR="005C572C" w:rsidRPr="0076424C">
        <w:rPr>
          <w:b/>
        </w:rPr>
        <w:t>DNO’s Distribution System</w:t>
      </w:r>
      <w:r w:rsidR="004670DD">
        <w:rPr>
          <w:b/>
          <w:color w:val="2B579A"/>
          <w:shd w:val="clear" w:color="auto" w:fill="E6E6E6"/>
        </w:rPr>
        <w:fldChar w:fldCharType="end"/>
      </w:r>
      <w:r>
        <w:t xml:space="preserve"> within 8 hours</w:t>
      </w:r>
      <w:r w:rsidRPr="0076424C">
        <w:t xml:space="preserve">.  Such </w:t>
      </w:r>
      <w:r w:rsidR="006429B5">
        <w:rPr>
          <w:color w:val="2B579A"/>
          <w:shd w:val="clear" w:color="auto" w:fill="E6E6E6"/>
        </w:rPr>
        <w:fldChar w:fldCharType="begin"/>
      </w:r>
      <w:r w:rsidR="006429B5">
        <w:instrText xml:space="preserve"> REF PowerStation \h </w:instrText>
      </w:r>
      <w:r w:rsidR="006429B5">
        <w:rPr>
          <w:color w:val="2B579A"/>
          <w:shd w:val="clear" w:color="auto" w:fill="E6E6E6"/>
        </w:rPr>
      </w:r>
      <w:r w:rsidR="006429B5">
        <w:rPr>
          <w:color w:val="2B579A"/>
          <w:shd w:val="clear" w:color="auto" w:fill="E6E6E6"/>
        </w:rPr>
        <w:fldChar w:fldCharType="separate"/>
      </w:r>
      <w:r w:rsidR="005C572C" w:rsidRPr="0076424C">
        <w:rPr>
          <w:b/>
        </w:rPr>
        <w:t>Power Station</w:t>
      </w:r>
      <w:r w:rsidR="006429B5">
        <w:rPr>
          <w:color w:val="2B579A"/>
          <w:shd w:val="clear" w:color="auto" w:fill="E6E6E6"/>
        </w:rPr>
        <w:fldChar w:fldCharType="end"/>
      </w:r>
      <w:r w:rsidRPr="006429B5">
        <w:rPr>
          <w:b/>
          <w:bCs/>
        </w:rPr>
        <w:t>s</w:t>
      </w:r>
      <w:r>
        <w:t xml:space="preserve"> where their owner has a </w:t>
      </w:r>
      <w:r w:rsidR="0066353C">
        <w:rPr>
          <w:b/>
          <w:color w:val="2B579A"/>
          <w:shd w:val="clear" w:color="auto" w:fill="E6E6E6"/>
        </w:rPr>
        <w:fldChar w:fldCharType="begin"/>
      </w:r>
      <w:r w:rsidR="0066353C">
        <w:rPr>
          <w:bCs/>
        </w:rPr>
        <w:instrText xml:space="preserve"> REF distributionRestorationContract \h </w:instrText>
      </w:r>
      <w:r w:rsidR="0066353C">
        <w:rPr>
          <w:b/>
          <w:color w:val="2B579A"/>
          <w:shd w:val="clear" w:color="auto" w:fill="E6E6E6"/>
        </w:rPr>
      </w:r>
      <w:r w:rsidR="0066353C">
        <w:rPr>
          <w:b/>
          <w:color w:val="2B579A"/>
          <w:shd w:val="clear" w:color="auto" w:fill="E6E6E6"/>
        </w:rPr>
        <w:fldChar w:fldCharType="separate"/>
      </w:r>
      <w:r w:rsidR="005C572C">
        <w:rPr>
          <w:b/>
        </w:rPr>
        <w:t>Distribution Restoration Contract</w:t>
      </w:r>
      <w:r w:rsidR="0066353C">
        <w:rPr>
          <w:b/>
          <w:color w:val="2B579A"/>
          <w:shd w:val="clear" w:color="auto" w:fill="E6E6E6"/>
        </w:rPr>
        <w:fldChar w:fldCharType="end"/>
      </w:r>
      <w:r>
        <w:t xml:space="preserve"> </w:t>
      </w:r>
      <w:r w:rsidRPr="0076424C">
        <w:t xml:space="preserve">are referred to as </w:t>
      </w:r>
      <w:r w:rsidR="002C4E02">
        <w:rPr>
          <w:b/>
          <w:color w:val="2B579A"/>
          <w:shd w:val="clear" w:color="auto" w:fill="E6E6E6"/>
        </w:rPr>
        <w:fldChar w:fldCharType="begin"/>
      </w:r>
      <w:r w:rsidR="002C4E02">
        <w:instrText xml:space="preserve"> REF Anchor \h </w:instrText>
      </w:r>
      <w:r w:rsidR="002C4E02">
        <w:rPr>
          <w:b/>
          <w:color w:val="2B579A"/>
          <w:shd w:val="clear" w:color="auto" w:fill="E6E6E6"/>
        </w:rPr>
      </w:r>
      <w:r w:rsidR="002C4E02">
        <w:rPr>
          <w:b/>
          <w:color w:val="2B579A"/>
          <w:shd w:val="clear" w:color="auto" w:fill="E6E6E6"/>
        </w:rPr>
        <w:fldChar w:fldCharType="separate"/>
      </w:r>
      <w:r w:rsidR="005C572C">
        <w:rPr>
          <w:b/>
        </w:rPr>
        <w:t>Anchor</w:t>
      </w:r>
      <w:r w:rsidR="002C4E02">
        <w:rPr>
          <w:b/>
          <w:color w:val="2B579A"/>
          <w:shd w:val="clear" w:color="auto" w:fill="E6E6E6"/>
        </w:rPr>
        <w:fldChar w:fldCharType="end"/>
      </w:r>
      <w:r w:rsidRPr="002F686E">
        <w:rPr>
          <w:b/>
          <w:bCs/>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Pr="002F686E">
        <w:rPr>
          <w:b/>
          <w:bCs/>
        </w:rPr>
        <w:t>s</w:t>
      </w:r>
      <w:r w:rsidRPr="00877F5A">
        <w:t xml:space="preserve">, and their owners as </w:t>
      </w:r>
      <w:r w:rsidR="006D08FB">
        <w:rPr>
          <w:b/>
          <w:color w:val="2B579A"/>
          <w:shd w:val="clear" w:color="auto" w:fill="E6E6E6"/>
        </w:rPr>
        <w:fldChar w:fldCharType="begin"/>
      </w:r>
      <w:r w:rsidR="006D08FB">
        <w:instrText xml:space="preserve"> REF Anchor \h </w:instrText>
      </w:r>
      <w:r w:rsidR="006D08FB">
        <w:rPr>
          <w:b/>
          <w:color w:val="2B579A"/>
          <w:shd w:val="clear" w:color="auto" w:fill="E6E6E6"/>
        </w:rPr>
      </w:r>
      <w:r w:rsidR="006D08FB">
        <w:rPr>
          <w:b/>
          <w:color w:val="2B579A"/>
          <w:shd w:val="clear" w:color="auto" w:fill="E6E6E6"/>
        </w:rPr>
        <w:fldChar w:fldCharType="separate"/>
      </w:r>
      <w:r w:rsidR="005C572C">
        <w:rPr>
          <w:b/>
        </w:rPr>
        <w:t>Anchor</w:t>
      </w:r>
      <w:r w:rsidR="006D08FB">
        <w:rPr>
          <w:b/>
          <w:color w:val="2B579A"/>
          <w:shd w:val="clear" w:color="auto" w:fill="E6E6E6"/>
        </w:rPr>
        <w:fldChar w:fldCharType="end"/>
      </w:r>
      <w:r w:rsidR="006D08FB" w:rsidRPr="00080846">
        <w:rPr>
          <w:b/>
          <w:bCs/>
        </w:rPr>
        <w:t xml:space="preserve"> </w:t>
      </w:r>
      <w:r w:rsidR="006D08FB">
        <w:rPr>
          <w:b/>
          <w:color w:val="2B579A"/>
          <w:shd w:val="clear" w:color="auto" w:fill="E6E6E6"/>
        </w:rPr>
        <w:fldChar w:fldCharType="begin"/>
      </w:r>
      <w:r w:rsidR="006D08FB">
        <w:rPr>
          <w:b/>
          <w:bCs/>
        </w:rPr>
        <w:instrText xml:space="preserve"> REF Generator \h </w:instrText>
      </w:r>
      <w:r w:rsidR="006D08FB">
        <w:rPr>
          <w:b/>
          <w:color w:val="2B579A"/>
          <w:shd w:val="clear" w:color="auto" w:fill="E6E6E6"/>
        </w:rPr>
      </w:r>
      <w:r w:rsidR="006D08FB">
        <w:rPr>
          <w:b/>
          <w:color w:val="2B579A"/>
          <w:shd w:val="clear" w:color="auto" w:fill="E6E6E6"/>
        </w:rPr>
        <w:fldChar w:fldCharType="separate"/>
      </w:r>
      <w:r w:rsidR="005C572C" w:rsidRPr="0076424C">
        <w:rPr>
          <w:b/>
        </w:rPr>
        <w:t>Generator</w:t>
      </w:r>
      <w:r w:rsidR="006D08FB">
        <w:rPr>
          <w:b/>
          <w:color w:val="2B579A"/>
          <w:shd w:val="clear" w:color="auto" w:fill="E6E6E6"/>
        </w:rPr>
        <w:fldChar w:fldCharType="end"/>
      </w:r>
      <w:r>
        <w:rPr>
          <w:b/>
          <w:bCs/>
        </w:rPr>
        <w:t>s</w:t>
      </w:r>
      <w:r w:rsidRPr="00BB56C4">
        <w:t>.</w:t>
      </w:r>
    </w:p>
    <w:p w14:paraId="0279D482" w14:textId="7439ABE4" w:rsidR="00DF4CC7" w:rsidRDefault="00DF4CC7" w:rsidP="00DF4CC7">
      <w:pPr>
        <w:rPr>
          <w:b/>
        </w:rPr>
      </w:pPr>
      <w:r>
        <w:t>DOC9.4.3.2</w:t>
      </w:r>
      <w:r>
        <w:tab/>
      </w:r>
      <w:r w:rsidRPr="0076424C">
        <w:t xml:space="preserve">For each </w:t>
      </w:r>
      <w:r w:rsidR="002C4E02">
        <w:rPr>
          <w:b/>
          <w:color w:val="2B579A"/>
          <w:shd w:val="clear" w:color="auto" w:fill="E6E6E6"/>
        </w:rPr>
        <w:fldChar w:fldCharType="begin"/>
      </w:r>
      <w:r w:rsidR="002C4E02">
        <w:instrText xml:space="preserve"> REF Anchor \h </w:instrText>
      </w:r>
      <w:r w:rsidR="002C4E02">
        <w:rPr>
          <w:b/>
          <w:color w:val="2B579A"/>
          <w:shd w:val="clear" w:color="auto" w:fill="E6E6E6"/>
        </w:rPr>
      </w:r>
      <w:r w:rsidR="002C4E02">
        <w:rPr>
          <w:b/>
          <w:color w:val="2B579A"/>
          <w:shd w:val="clear" w:color="auto" w:fill="E6E6E6"/>
        </w:rPr>
        <w:fldChar w:fldCharType="separate"/>
      </w:r>
      <w:r w:rsidR="005C572C">
        <w:rPr>
          <w:b/>
        </w:rPr>
        <w:t>Anchor</w:t>
      </w:r>
      <w:r w:rsidR="002C4E02">
        <w:rPr>
          <w:b/>
          <w:color w:val="2B579A"/>
          <w:shd w:val="clear" w:color="auto" w:fill="E6E6E6"/>
        </w:rPr>
        <w:fldChar w:fldCharType="end"/>
      </w:r>
      <w:r w:rsidRPr="001139D3">
        <w:rPr>
          <w:b/>
          <w:bCs/>
        </w:rPr>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t xml:space="preserve"> </w:t>
      </w:r>
      <w:r w:rsidRPr="0076424C">
        <w:t xml:space="preserve">plans will be put in place in accordance with the  </w:t>
      </w:r>
      <w:r w:rsidR="006429B5">
        <w:rPr>
          <w:color w:val="2B579A"/>
          <w:shd w:val="clear" w:color="auto" w:fill="E6E6E6"/>
        </w:rPr>
        <w:fldChar w:fldCharType="begin"/>
      </w:r>
      <w:r w:rsidR="006429B5">
        <w:instrText xml:space="preserve"> REF GridCode \h </w:instrText>
      </w:r>
      <w:r w:rsidR="006429B5">
        <w:rPr>
          <w:color w:val="2B579A"/>
          <w:shd w:val="clear" w:color="auto" w:fill="E6E6E6"/>
        </w:rPr>
      </w:r>
      <w:r w:rsidR="006429B5">
        <w:rPr>
          <w:color w:val="2B579A"/>
          <w:shd w:val="clear" w:color="auto" w:fill="E6E6E6"/>
        </w:rPr>
        <w:fldChar w:fldCharType="separate"/>
      </w:r>
      <w:r w:rsidR="005C572C" w:rsidRPr="0076424C">
        <w:rPr>
          <w:b/>
        </w:rPr>
        <w:t>Grid Code</w:t>
      </w:r>
      <w:r w:rsidR="006429B5">
        <w:rPr>
          <w:color w:val="2B579A"/>
          <w:shd w:val="clear" w:color="auto" w:fill="E6E6E6"/>
        </w:rPr>
        <w:fldChar w:fldCharType="end"/>
      </w:r>
      <w:r w:rsidRPr="0076424C">
        <w:t xml:space="preserve"> which</w:t>
      </w:r>
      <w:r w:rsidR="005B2CC4">
        <w:t>,</w:t>
      </w:r>
      <w:r w:rsidRPr="0076424C">
        <w:t xml:space="preserve"> in the event of a </w:t>
      </w:r>
      <w:r w:rsidR="006429B5">
        <w:rPr>
          <w:color w:val="2B579A"/>
          <w:shd w:val="clear" w:color="auto" w:fill="E6E6E6"/>
        </w:rPr>
        <w:fldChar w:fldCharType="begin"/>
      </w:r>
      <w:r w:rsidR="006429B5">
        <w:instrText xml:space="preserve"> REF PartialShutdown \h </w:instrText>
      </w:r>
      <w:r w:rsidR="006429B5">
        <w:rPr>
          <w:color w:val="2B579A"/>
          <w:shd w:val="clear" w:color="auto" w:fill="E6E6E6"/>
        </w:rPr>
      </w:r>
      <w:r w:rsidR="006429B5">
        <w:rPr>
          <w:color w:val="2B579A"/>
          <w:shd w:val="clear" w:color="auto" w:fill="E6E6E6"/>
        </w:rPr>
        <w:fldChar w:fldCharType="separate"/>
      </w:r>
      <w:r w:rsidR="005C572C" w:rsidRPr="0076424C">
        <w:rPr>
          <w:b/>
        </w:rPr>
        <w:t>Partial Shutdown</w:t>
      </w:r>
      <w:r w:rsidR="006429B5">
        <w:rPr>
          <w:color w:val="2B579A"/>
          <w:shd w:val="clear" w:color="auto" w:fill="E6E6E6"/>
        </w:rPr>
        <w:fldChar w:fldCharType="end"/>
      </w:r>
      <w:r w:rsidR="006429B5">
        <w:t xml:space="preserve"> </w:t>
      </w:r>
      <w:r w:rsidRPr="0076424C">
        <w:t xml:space="preserve">or </w:t>
      </w:r>
      <w:r w:rsidR="00032891">
        <w:rPr>
          <w:color w:val="2B579A"/>
          <w:shd w:val="clear" w:color="auto" w:fill="E6E6E6"/>
        </w:rPr>
        <w:fldChar w:fldCharType="begin"/>
      </w:r>
      <w:r w:rsidR="00032891">
        <w:instrText xml:space="preserve"> REF TotalShutdown \h </w:instrText>
      </w:r>
      <w:r w:rsidR="00032891">
        <w:rPr>
          <w:color w:val="2B579A"/>
          <w:shd w:val="clear" w:color="auto" w:fill="E6E6E6"/>
        </w:rPr>
      </w:r>
      <w:r w:rsidR="00032891">
        <w:rPr>
          <w:color w:val="2B579A"/>
          <w:shd w:val="clear" w:color="auto" w:fill="E6E6E6"/>
        </w:rPr>
        <w:fldChar w:fldCharType="separate"/>
      </w:r>
      <w:r w:rsidR="005C572C" w:rsidRPr="0076424C">
        <w:rPr>
          <w:b/>
        </w:rPr>
        <w:t>Total Shutdown</w:t>
      </w:r>
      <w:r w:rsidR="00032891">
        <w:rPr>
          <w:color w:val="2B579A"/>
          <w:shd w:val="clear" w:color="auto" w:fill="E6E6E6"/>
        </w:rPr>
        <w:fldChar w:fldCharType="end"/>
      </w:r>
      <w:r w:rsidRPr="0076424C">
        <w:t xml:space="preserve">, will provide for the </w:t>
      </w:r>
      <w:r>
        <w:t>creation</w:t>
      </w:r>
      <w:r w:rsidRPr="0076424C">
        <w:t xml:space="preserve"> of a </w:t>
      </w:r>
      <w:r w:rsidR="00032891">
        <w:rPr>
          <w:color w:val="2B579A"/>
          <w:shd w:val="clear" w:color="auto" w:fill="E6E6E6"/>
        </w:rPr>
        <w:fldChar w:fldCharType="begin"/>
      </w:r>
      <w:r w:rsidR="00032891">
        <w:instrText xml:space="preserve"> REF PowerIsland \h </w:instrText>
      </w:r>
      <w:r w:rsidR="00032891">
        <w:rPr>
          <w:color w:val="2B579A"/>
          <w:shd w:val="clear" w:color="auto" w:fill="E6E6E6"/>
        </w:rPr>
      </w:r>
      <w:r w:rsidR="00032891">
        <w:rPr>
          <w:color w:val="2B579A"/>
          <w:shd w:val="clear" w:color="auto" w:fill="E6E6E6"/>
        </w:rPr>
        <w:fldChar w:fldCharType="separate"/>
      </w:r>
      <w:r w:rsidR="005C572C" w:rsidRPr="0076424C">
        <w:rPr>
          <w:b/>
        </w:rPr>
        <w:t>Power Island</w:t>
      </w:r>
      <w:r w:rsidR="00032891">
        <w:rPr>
          <w:color w:val="2B579A"/>
          <w:shd w:val="clear" w:color="auto" w:fill="E6E6E6"/>
        </w:rPr>
        <w:fldChar w:fldCharType="end"/>
      </w:r>
      <w:r w:rsidRPr="0076424C">
        <w:t xml:space="preserve">.  These plans are known as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91532D">
        <w:rPr>
          <w:b/>
          <w:bCs/>
        </w:rPr>
        <w:t>s</w:t>
      </w:r>
      <w:r>
        <w:t xml:space="preserve"> and are</w:t>
      </w:r>
      <w:r w:rsidRPr="0076424C">
        <w:t xml:space="preserve"> </w:t>
      </w:r>
      <w:r>
        <w:t xml:space="preserve">a </w:t>
      </w:r>
      <w:proofErr w:type="spellStart"/>
      <w:r>
        <w:t>multi party</w:t>
      </w:r>
      <w:proofErr w:type="spellEnd"/>
      <w:r>
        <w:t xml:space="preserve"> agreement between</w:t>
      </w:r>
      <w:r w:rsidRPr="0076424C">
        <w:rPr>
          <w:szCs w:val="24"/>
        </w:rPr>
        <w:t xml:space="preserve"> </w:t>
      </w:r>
      <w:del w:id="1020" w:author="Shaheeni Vekaria" w:date="2024-04-17T15:19:00Z">
        <w:r w:rsidR="00032891" w:rsidDel="00221C98">
          <w:rPr>
            <w:color w:val="2B579A"/>
            <w:szCs w:val="24"/>
            <w:shd w:val="clear" w:color="auto" w:fill="E6E6E6"/>
          </w:rPr>
          <w:fldChar w:fldCharType="begin"/>
        </w:r>
        <w:r w:rsidR="00032891" w:rsidDel="00221C98">
          <w:rPr>
            <w:szCs w:val="24"/>
          </w:rPr>
          <w:delInstrText xml:space="preserve"> REF NGESO \h </w:delInstrText>
        </w:r>
        <w:r w:rsidR="00032891" w:rsidDel="00221C98">
          <w:rPr>
            <w:color w:val="2B579A"/>
            <w:szCs w:val="24"/>
            <w:shd w:val="clear" w:color="auto" w:fill="E6E6E6"/>
          </w:rPr>
        </w:r>
        <w:r w:rsidR="00032891" w:rsidDel="00221C98">
          <w:rPr>
            <w:color w:val="2B579A"/>
            <w:szCs w:val="24"/>
            <w:shd w:val="clear" w:color="auto" w:fill="E6E6E6"/>
          </w:rPr>
          <w:fldChar w:fldCharType="separate"/>
        </w:r>
        <w:r w:rsidR="005C572C" w:rsidDel="00221C98">
          <w:rPr>
            <w:b/>
          </w:rPr>
          <w:delText>NGESO</w:delText>
        </w:r>
        <w:r w:rsidR="00032891" w:rsidDel="00221C98">
          <w:rPr>
            <w:color w:val="2B579A"/>
            <w:szCs w:val="24"/>
            <w:shd w:val="clear" w:color="auto" w:fill="E6E6E6"/>
          </w:rPr>
          <w:fldChar w:fldCharType="end"/>
        </w:r>
      </w:del>
      <w:ins w:id="1021" w:author="Shaheeni Vekaria" w:date="2024-04-17T15:19:00Z">
        <w:r w:rsidR="00221C98">
          <w:rPr>
            <w:szCs w:val="24"/>
          </w:rPr>
          <w:t xml:space="preserve">the </w:t>
        </w:r>
        <w:r w:rsidR="00221C98" w:rsidRPr="00221C98">
          <w:rPr>
            <w:b/>
            <w:color w:val="2B579A"/>
            <w:szCs w:val="24"/>
            <w:shd w:val="clear" w:color="auto" w:fill="E6E6E6"/>
            <w:rPrChange w:id="1022" w:author="Shaheeni Vekaria" w:date="2024-04-17T15:19:00Z">
              <w:rPr>
                <w:szCs w:val="24"/>
              </w:rPr>
            </w:rPrChange>
          </w:rPr>
          <w:t>ISOP</w:t>
        </w:r>
      </w:ins>
      <w:r>
        <w:rPr>
          <w:szCs w:val="24"/>
        </w:rPr>
        <w:t>,</w:t>
      </w:r>
      <w:r w:rsidRPr="0076424C">
        <w:t xml:space="preserve"> the </w:t>
      </w:r>
      <w:r w:rsidR="00032891">
        <w:rPr>
          <w:color w:val="2B579A"/>
          <w:shd w:val="clear" w:color="auto" w:fill="E6E6E6"/>
        </w:rPr>
        <w:fldChar w:fldCharType="begin"/>
      </w:r>
      <w:r w:rsidR="00032891">
        <w:instrText xml:space="preserve"> REF DNO \h </w:instrText>
      </w:r>
      <w:r w:rsidR="00032891">
        <w:rPr>
          <w:color w:val="2B579A"/>
          <w:shd w:val="clear" w:color="auto" w:fill="E6E6E6"/>
        </w:rPr>
      </w:r>
      <w:r w:rsidR="00032891">
        <w:rPr>
          <w:color w:val="2B579A"/>
          <w:shd w:val="clear" w:color="auto" w:fill="E6E6E6"/>
        </w:rPr>
        <w:fldChar w:fldCharType="separate"/>
      </w:r>
      <w:r w:rsidR="005C572C" w:rsidRPr="0076424C">
        <w:rPr>
          <w:b/>
        </w:rPr>
        <w:t>DNO</w:t>
      </w:r>
      <w:r w:rsidR="00032891">
        <w:rPr>
          <w:color w:val="2B579A"/>
          <w:shd w:val="clear" w:color="auto" w:fill="E6E6E6"/>
        </w:rPr>
        <w:fldChar w:fldCharType="end"/>
      </w:r>
      <w:r>
        <w:t xml:space="preserv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407E11">
        <w:rPr>
          <w:b/>
          <w:bCs/>
        </w:rPr>
        <w:t>s</w:t>
      </w:r>
      <w:r>
        <w:t xml:space="preserve"> (including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D10719">
        <w:t>)</w:t>
      </w:r>
      <w:r>
        <w:t xml:space="preserve"> and where necessary the relevant </w:t>
      </w:r>
      <w:r w:rsidR="00242F0A">
        <w:rPr>
          <w:b/>
          <w:snapToGrid w:val="0"/>
          <w:color w:val="2B579A"/>
          <w:shd w:val="clear" w:color="auto" w:fill="E6E6E6"/>
        </w:rPr>
        <w:fldChar w:fldCharType="begin"/>
      </w:r>
      <w:r w:rsidR="00242F0A">
        <w:rPr>
          <w:b/>
          <w:bCs/>
          <w:snapToGrid w:val="0"/>
        </w:rPr>
        <w:instrText xml:space="preserve"> REF TransmissionLicensee \h </w:instrText>
      </w:r>
      <w:r w:rsidR="00242F0A">
        <w:rPr>
          <w:b/>
          <w:snapToGrid w:val="0"/>
          <w:color w:val="2B579A"/>
          <w:shd w:val="clear" w:color="auto" w:fill="E6E6E6"/>
        </w:rPr>
      </w:r>
      <w:r w:rsidR="00242F0A">
        <w:rPr>
          <w:b/>
          <w:snapToGrid w:val="0"/>
          <w:color w:val="2B579A"/>
          <w:shd w:val="clear" w:color="auto" w:fill="E6E6E6"/>
        </w:rPr>
        <w:fldChar w:fldCharType="separate"/>
      </w:r>
      <w:r w:rsidR="005C572C" w:rsidRPr="0076424C">
        <w:rPr>
          <w:b/>
        </w:rPr>
        <w:t>Transmission Licensee</w:t>
      </w:r>
      <w:r w:rsidR="00242F0A">
        <w:rPr>
          <w:b/>
          <w:snapToGrid w:val="0"/>
          <w:color w:val="2B579A"/>
          <w:shd w:val="clear" w:color="auto" w:fill="E6E6E6"/>
        </w:rPr>
        <w:fldChar w:fldCharType="end"/>
      </w:r>
      <w:r w:rsidRPr="00D10719">
        <w:t>.</w:t>
      </w:r>
      <w:r w:rsidRPr="0076424C">
        <w:rPr>
          <w:b/>
        </w:rPr>
        <w:t xml:space="preserve"> </w:t>
      </w:r>
    </w:p>
    <w:p w14:paraId="16DA3075" w14:textId="45B94583" w:rsidR="00DF4CC7" w:rsidRDefault="00DF4CC7" w:rsidP="00DF4CC7">
      <w:pPr>
        <w:rPr>
          <w:rFonts w:eastAsia="Cambria" w:cs="Arial"/>
          <w:lang w:eastAsia="en-GB"/>
        </w:rPr>
      </w:pPr>
      <w:r w:rsidRPr="0076424C">
        <w:t>DOC9.4.</w:t>
      </w:r>
      <w:r>
        <w:t>3.3</w:t>
      </w:r>
      <w:r w:rsidRPr="0076424C">
        <w:tab/>
        <w:t xml:space="preserve">In Scotland a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76424C">
        <w:t xml:space="preserve"> </w:t>
      </w:r>
      <w:r>
        <w:t>will be under the direction of</w:t>
      </w:r>
      <w:r w:rsidRPr="0076424C">
        <w:t xml:space="preserve"> the relevant </w:t>
      </w:r>
      <w:r w:rsidR="00032891">
        <w:rPr>
          <w:color w:val="2B579A"/>
          <w:shd w:val="clear" w:color="auto" w:fill="E6E6E6"/>
        </w:rPr>
        <w:fldChar w:fldCharType="begin"/>
      </w:r>
      <w:r w:rsidR="00032891">
        <w:instrText xml:space="preserve"> REF TransmissionLicensee \h </w:instrText>
      </w:r>
      <w:r w:rsidR="00032891">
        <w:rPr>
          <w:color w:val="2B579A"/>
          <w:shd w:val="clear" w:color="auto" w:fill="E6E6E6"/>
        </w:rPr>
      </w:r>
      <w:r w:rsidR="00032891">
        <w:rPr>
          <w:color w:val="2B579A"/>
          <w:shd w:val="clear" w:color="auto" w:fill="E6E6E6"/>
        </w:rPr>
        <w:fldChar w:fldCharType="separate"/>
      </w:r>
      <w:r w:rsidR="005C572C" w:rsidRPr="0076424C">
        <w:rPr>
          <w:b/>
        </w:rPr>
        <w:t>Transmission Licensee</w:t>
      </w:r>
      <w:r w:rsidR="00032891">
        <w:rPr>
          <w:color w:val="2B579A"/>
          <w:shd w:val="clear" w:color="auto" w:fill="E6E6E6"/>
        </w:rPr>
        <w:fldChar w:fldCharType="end"/>
      </w:r>
      <w:r>
        <w:t>.  Any in</w:t>
      </w:r>
      <w:r w:rsidRPr="000C31F8">
        <w:rPr>
          <w:bCs/>
        </w:rPr>
        <w:t xml:space="preserve">struction to </w:t>
      </w:r>
      <w:r>
        <w:rPr>
          <w:bCs/>
        </w:rPr>
        <w:t>activate</w:t>
      </w:r>
      <w:r w:rsidRPr="00902C94">
        <w:rPr>
          <w:bCs/>
        </w:rPr>
        <w:t xml:space="preserve"> </w:t>
      </w:r>
      <w:r w:rsidRPr="000C31F8">
        <w:rPr>
          <w:bCs/>
        </w:rPr>
        <w:t>a</w:t>
      </w:r>
      <w:r>
        <w:rPr>
          <w:b/>
        </w:rPr>
        <w:t xml:space="preserv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Pr>
          <w:b/>
        </w:rPr>
        <w:t xml:space="preserve"> </w:t>
      </w:r>
      <w:r w:rsidRPr="000C31F8">
        <w:rPr>
          <w:bCs/>
        </w:rPr>
        <w:t xml:space="preserve">will be </w:t>
      </w:r>
      <w:r>
        <w:rPr>
          <w:bCs/>
        </w:rPr>
        <w:t xml:space="preserve">issued by the relevant </w:t>
      </w:r>
      <w:r w:rsidR="00C272E6">
        <w:rPr>
          <w:b/>
          <w:color w:val="2B579A"/>
          <w:shd w:val="clear" w:color="auto" w:fill="E6E6E6"/>
        </w:rPr>
        <w:fldChar w:fldCharType="begin"/>
      </w:r>
      <w:r w:rsidR="00C272E6">
        <w:rPr>
          <w:bCs/>
        </w:rPr>
        <w:instrText xml:space="preserve"> REF TransmissionLicensee \h </w:instrText>
      </w:r>
      <w:r w:rsidR="00C272E6">
        <w:rPr>
          <w:b/>
          <w:color w:val="2B579A"/>
          <w:shd w:val="clear" w:color="auto" w:fill="E6E6E6"/>
        </w:rPr>
      </w:r>
      <w:r w:rsidR="00C272E6">
        <w:rPr>
          <w:b/>
          <w:color w:val="2B579A"/>
          <w:shd w:val="clear" w:color="auto" w:fill="E6E6E6"/>
        </w:rPr>
        <w:fldChar w:fldCharType="separate"/>
      </w:r>
      <w:r w:rsidR="005C572C" w:rsidRPr="0076424C">
        <w:rPr>
          <w:b/>
        </w:rPr>
        <w:t>Transmission Licensee</w:t>
      </w:r>
      <w:r w:rsidR="00C272E6">
        <w:rPr>
          <w:b/>
          <w:color w:val="2B579A"/>
          <w:shd w:val="clear" w:color="auto" w:fill="E6E6E6"/>
        </w:rPr>
        <w:fldChar w:fldCharType="end"/>
      </w:r>
      <w:r w:rsidRPr="007C3D08">
        <w:rPr>
          <w:rFonts w:eastAsia="Cambria" w:cs="Arial"/>
          <w:lang w:eastAsia="en-GB"/>
        </w:rPr>
        <w:t>.</w:t>
      </w:r>
    </w:p>
    <w:p w14:paraId="6E8616DA" w14:textId="01531FEE" w:rsidR="00314B36" w:rsidRPr="0076424C" w:rsidRDefault="00314B36">
      <w:smartTag w:uri="urn:schemas-microsoft-com:office:smarttags" w:element="stockticker">
        <w:r w:rsidRPr="0076424C">
          <w:t>DOC</w:t>
        </w:r>
      </w:smartTag>
      <w:r w:rsidRPr="0076424C">
        <w:t>9.4.</w:t>
      </w:r>
      <w:r w:rsidR="00E74B95">
        <w:t>4</w:t>
      </w:r>
      <w:r w:rsidRPr="0076424C">
        <w:rPr>
          <w:b/>
        </w:rPr>
        <w:tab/>
        <w:t>Situation</w:t>
      </w:r>
      <w:r w:rsidR="00DF4CC7">
        <w:rPr>
          <w:b/>
        </w:rPr>
        <w:t xml:space="preserve">s requiring </w:t>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p>
    <w:p w14:paraId="6E8616DB" w14:textId="03476A35" w:rsidR="00314B36" w:rsidRPr="0076424C" w:rsidRDefault="00314B36">
      <w:r w:rsidRPr="0076424C">
        <w:rPr>
          <w:b/>
        </w:rPr>
        <w:tab/>
      </w:r>
      <w:r w:rsidRPr="0076424C">
        <w:t xml:space="preserve">In the event of a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Pr="0076424C">
        <w:t>,</w:t>
      </w:r>
      <w:r w:rsidRPr="0076424C">
        <w:rPr>
          <w:b/>
        </w:rPr>
        <w:t xml:space="preserve"> </w:t>
      </w:r>
      <w:r w:rsidRPr="0076424C">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as soon as reasonably practicable, inform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which, in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opinion, need to be informed that a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Pr="0076424C">
        <w:t xml:space="preserve"> or, as the case may be, a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Pr="0076424C">
        <w:t>, exists and that</w:t>
      </w:r>
      <w:r w:rsidR="00392666" w:rsidRPr="0076424C">
        <w:rPr>
          <w:szCs w:val="24"/>
        </w:rPr>
        <w:t xml:space="preserve"> </w:t>
      </w:r>
      <w:del w:id="1023" w:author="Shaheeni Vekaria" w:date="2024-04-17T15:19:00Z">
        <w:r w:rsidR="00392666" w:rsidDel="00221C98">
          <w:rPr>
            <w:color w:val="2B579A"/>
            <w:szCs w:val="24"/>
            <w:shd w:val="clear" w:color="auto" w:fill="E6E6E6"/>
          </w:rPr>
          <w:fldChar w:fldCharType="begin"/>
        </w:r>
        <w:r w:rsidR="00392666" w:rsidDel="00221C98">
          <w:rPr>
            <w:szCs w:val="24"/>
          </w:rPr>
          <w:delInstrText xml:space="preserve"> REF NGESO \h </w:delInstrText>
        </w:r>
        <w:r w:rsidR="00392666" w:rsidDel="00221C98">
          <w:rPr>
            <w:color w:val="2B579A"/>
            <w:szCs w:val="24"/>
            <w:shd w:val="clear" w:color="auto" w:fill="E6E6E6"/>
          </w:rPr>
        </w:r>
        <w:r w:rsidR="00392666" w:rsidDel="00221C98">
          <w:rPr>
            <w:color w:val="2B579A"/>
            <w:szCs w:val="24"/>
            <w:shd w:val="clear" w:color="auto" w:fill="E6E6E6"/>
          </w:rPr>
          <w:fldChar w:fldCharType="separate"/>
        </w:r>
        <w:r w:rsidR="005C572C" w:rsidDel="00221C98">
          <w:rPr>
            <w:b/>
          </w:rPr>
          <w:delText>NGESO</w:delText>
        </w:r>
        <w:r w:rsidR="00392666" w:rsidDel="00221C98">
          <w:rPr>
            <w:color w:val="2B579A"/>
            <w:szCs w:val="24"/>
            <w:shd w:val="clear" w:color="auto" w:fill="E6E6E6"/>
          </w:rPr>
          <w:fldChar w:fldCharType="end"/>
        </w:r>
        <w:r w:rsidRPr="0076424C" w:rsidDel="00221C98">
          <w:delText xml:space="preserve"> </w:delText>
        </w:r>
      </w:del>
      <w:ins w:id="1024" w:author="Shaheeni Vekaria" w:date="2024-04-17T15:19:00Z">
        <w:r w:rsidR="00221C98">
          <w:rPr>
            <w:szCs w:val="24"/>
          </w:rPr>
          <w:t xml:space="preserve">the </w:t>
        </w:r>
        <w:r w:rsidR="00221C98" w:rsidRPr="00221C98">
          <w:rPr>
            <w:b/>
            <w:color w:val="2B579A"/>
            <w:szCs w:val="24"/>
            <w:shd w:val="clear" w:color="auto" w:fill="E6E6E6"/>
            <w:rPrChange w:id="1025" w:author="Shaheeni Vekaria" w:date="2024-04-17T15:19:00Z">
              <w:rPr>
                <w:szCs w:val="24"/>
              </w:rPr>
            </w:rPrChange>
          </w:rPr>
          <w:t>ISOP</w:t>
        </w:r>
        <w:r w:rsidR="00221C98" w:rsidRPr="0076424C">
          <w:t xml:space="preserve"> </w:t>
        </w:r>
      </w:ins>
      <w:r w:rsidRPr="0076424C">
        <w:t xml:space="preserve">intends to implement the </w:t>
      </w:r>
      <w:r w:rsidR="00E97F40">
        <w:rPr>
          <w:color w:val="2B579A"/>
          <w:shd w:val="clear" w:color="auto" w:fill="E6E6E6"/>
        </w:rPr>
        <w:fldChar w:fldCharType="begin"/>
      </w:r>
      <w:r w:rsidR="00E97F40">
        <w:instrText xml:space="preserve"> REF systemrestoration \h </w:instrText>
      </w:r>
      <w:r w:rsidR="00E97F40">
        <w:rPr>
          <w:color w:val="2B579A"/>
          <w:shd w:val="clear" w:color="auto" w:fill="E6E6E6"/>
        </w:rPr>
      </w:r>
      <w:r w:rsidR="00E97F40">
        <w:rPr>
          <w:color w:val="2B579A"/>
          <w:shd w:val="clear" w:color="auto" w:fill="E6E6E6"/>
        </w:rPr>
        <w:fldChar w:fldCharType="separate"/>
      </w:r>
      <w:r w:rsidR="005C572C" w:rsidRPr="0076424C">
        <w:rPr>
          <w:b/>
        </w:rPr>
        <w:t>S</w:t>
      </w:r>
      <w:r w:rsidR="005C572C">
        <w:rPr>
          <w:b/>
        </w:rPr>
        <w:t>ystem Restoration</w:t>
      </w:r>
      <w:r w:rsidR="00E97F40">
        <w:rPr>
          <w:color w:val="2B579A"/>
          <w:shd w:val="clear" w:color="auto" w:fill="E6E6E6"/>
        </w:rPr>
        <w:fldChar w:fldCharType="end"/>
      </w:r>
      <w:r w:rsidRPr="0076424C">
        <w:rPr>
          <w:b/>
        </w:rPr>
        <w:t xml:space="preserve"> </w:t>
      </w:r>
      <w:r w:rsidRPr="0076424C">
        <w:t xml:space="preserve"> procedure.</w:t>
      </w:r>
    </w:p>
    <w:p w14:paraId="34ADF9AA" w14:textId="77BAC283" w:rsidR="001A3168" w:rsidRDefault="00074992">
      <w:r w:rsidRPr="0076424C">
        <w:tab/>
      </w:r>
      <w:r w:rsidR="00314B36" w:rsidRPr="0076424C">
        <w:t xml:space="preserve">In Scotland, in exceptional circumstances, as specified in the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00314B36" w:rsidRPr="0076424C">
        <w:t xml:space="preserve">, the relevant </w:t>
      </w:r>
      <w:r w:rsidR="008572B5">
        <w:rPr>
          <w:color w:val="2B579A"/>
          <w:shd w:val="clear" w:color="auto" w:fill="E6E6E6"/>
        </w:rPr>
        <w:fldChar w:fldCharType="begin"/>
      </w:r>
      <w:r w:rsidR="008572B5">
        <w:instrText xml:space="preserve"> REF TransmissionLicensee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Licensee</w:t>
      </w:r>
      <w:r w:rsidR="008572B5">
        <w:rPr>
          <w:color w:val="2B579A"/>
          <w:shd w:val="clear" w:color="auto" w:fill="E6E6E6"/>
        </w:rPr>
        <w:fldChar w:fldCharType="end"/>
      </w:r>
      <w:r w:rsidR="00314B36" w:rsidRPr="0076424C">
        <w:t xml:space="preserve"> may invoke such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00A97B79">
        <w:t xml:space="preserve"> </w:t>
      </w:r>
      <w:r w:rsidR="00314B36" w:rsidRPr="0076424C">
        <w:t xml:space="preserve">for its own </w:t>
      </w:r>
      <w:r w:rsidR="008572B5">
        <w:rPr>
          <w:color w:val="2B579A"/>
          <w:shd w:val="clear" w:color="auto" w:fill="E6E6E6"/>
        </w:rPr>
        <w:fldChar w:fldCharType="begin"/>
      </w:r>
      <w:r w:rsidR="008572B5">
        <w:instrText xml:space="preserve"> REF TransmissionSystem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System</w:t>
      </w:r>
      <w:r w:rsidR="008572B5">
        <w:rPr>
          <w:color w:val="2B579A"/>
          <w:shd w:val="clear" w:color="auto" w:fill="E6E6E6"/>
        </w:rPr>
        <w:fldChar w:fldCharType="end"/>
      </w:r>
      <w:r w:rsidR="00314B36" w:rsidRPr="0076424C">
        <w:t xml:space="preserve"> and operate within its provisions.</w:t>
      </w:r>
    </w:p>
    <w:p w14:paraId="6E8616DC" w14:textId="1B80B832" w:rsidR="00314B36" w:rsidRPr="0076424C" w:rsidRDefault="00314B36">
      <w:r w:rsidRPr="0076424C">
        <w:t>DOC9.4.</w:t>
      </w:r>
      <w:r w:rsidR="00E74B95">
        <w:t>5</w:t>
      </w:r>
      <w:r w:rsidR="00E74B95" w:rsidRPr="0076424C">
        <w:t xml:space="preserve"> </w:t>
      </w:r>
      <w:r w:rsidR="00C859CF">
        <w:rPr>
          <w:color w:val="2B579A"/>
          <w:shd w:val="clear" w:color="auto" w:fill="E6E6E6"/>
        </w:rPr>
        <w:fldChar w:fldCharType="begin"/>
      </w:r>
      <w:r w:rsidR="00C859CF">
        <w:instrText xml:space="preserve"> REF systemrestoration \h </w:instrText>
      </w:r>
      <w:r w:rsidR="00C859CF">
        <w:rPr>
          <w:color w:val="2B579A"/>
          <w:shd w:val="clear" w:color="auto" w:fill="E6E6E6"/>
        </w:rPr>
      </w:r>
      <w:r w:rsidR="00C859CF">
        <w:rPr>
          <w:color w:val="2B579A"/>
          <w:shd w:val="clear" w:color="auto" w:fill="E6E6E6"/>
        </w:rPr>
        <w:fldChar w:fldCharType="separate"/>
      </w:r>
      <w:r w:rsidR="005C572C" w:rsidRPr="0076424C">
        <w:rPr>
          <w:b/>
        </w:rPr>
        <w:t>S</w:t>
      </w:r>
      <w:r w:rsidR="005C572C">
        <w:rPr>
          <w:b/>
        </w:rPr>
        <w:t>ystem Restoration</w:t>
      </w:r>
      <w:r w:rsidR="00C859CF">
        <w:rPr>
          <w:color w:val="2B579A"/>
          <w:shd w:val="clear" w:color="auto" w:fill="E6E6E6"/>
        </w:rPr>
        <w:fldChar w:fldCharType="end"/>
      </w:r>
      <w:r w:rsidR="00E74B95" w:rsidRPr="00E74B95">
        <w:rPr>
          <w:b/>
        </w:rPr>
        <w:t xml:space="preserve"> Recovery Procedure</w:t>
      </w:r>
      <w:r w:rsidR="00A97B79">
        <w:t xml:space="preserve"> </w:t>
      </w:r>
    </w:p>
    <w:p w14:paraId="6E8616DD" w14:textId="7B8BFB62" w:rsidR="00314B36" w:rsidRPr="0076424C" w:rsidRDefault="00314B36">
      <w:smartTag w:uri="urn:schemas-microsoft-com:office:smarttags" w:element="stockticker">
        <w:r w:rsidRPr="0076424C">
          <w:t>DOC</w:t>
        </w:r>
      </w:smartTag>
      <w:r w:rsidRPr="0076424C">
        <w:t>9.4.</w:t>
      </w:r>
      <w:r w:rsidR="00E74B95">
        <w:t>5</w:t>
      </w:r>
      <w:r w:rsidRPr="0076424C">
        <w:t>.1</w:t>
      </w:r>
      <w:r w:rsidRPr="0076424C">
        <w:tab/>
        <w:t xml:space="preserve">The procedure necessary for a recovery from a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Pr="0076424C">
        <w:t xml:space="preserve"> is known as </w:t>
      </w:r>
      <w:r w:rsidR="00C859CF">
        <w:rPr>
          <w:color w:val="2B579A"/>
          <w:shd w:val="clear" w:color="auto" w:fill="E6E6E6"/>
        </w:rPr>
        <w:fldChar w:fldCharType="begin"/>
      </w:r>
      <w:r w:rsidR="00C859CF">
        <w:instrText xml:space="preserve"> REF systemrestoration \h </w:instrText>
      </w:r>
      <w:r w:rsidR="00C859CF">
        <w:rPr>
          <w:color w:val="2B579A"/>
          <w:shd w:val="clear" w:color="auto" w:fill="E6E6E6"/>
        </w:rPr>
      </w:r>
      <w:r w:rsidR="00C859CF">
        <w:rPr>
          <w:color w:val="2B579A"/>
          <w:shd w:val="clear" w:color="auto" w:fill="E6E6E6"/>
        </w:rPr>
        <w:fldChar w:fldCharType="separate"/>
      </w:r>
      <w:r w:rsidR="005C572C" w:rsidRPr="0076424C">
        <w:rPr>
          <w:b/>
        </w:rPr>
        <w:t>S</w:t>
      </w:r>
      <w:r w:rsidR="005C572C">
        <w:rPr>
          <w:b/>
        </w:rPr>
        <w:t>ystem Restoration</w:t>
      </w:r>
      <w:r w:rsidR="00C859CF">
        <w:rPr>
          <w:color w:val="2B579A"/>
          <w:shd w:val="clear" w:color="auto" w:fill="E6E6E6"/>
        </w:rPr>
        <w:fldChar w:fldCharType="end"/>
      </w:r>
      <w:r w:rsidRPr="0076424C">
        <w:rPr>
          <w:b/>
        </w:rPr>
        <w:t xml:space="preserve">, </w:t>
      </w:r>
      <w:r w:rsidRPr="0076424C">
        <w:t xml:space="preserve">the main objective of which is the restoration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as an integrated whole as soon as possible bearing in mind the restoration of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2525C5">
        <w:rPr>
          <w:bCs/>
        </w:rPr>
        <w:t>s</w:t>
      </w:r>
      <w:r w:rsidRPr="0076424C">
        <w:t>.</w:t>
      </w:r>
      <w:r w:rsidRPr="0076424C">
        <w:rPr>
          <w:b/>
        </w:rPr>
        <w:t xml:space="preserve"> </w:t>
      </w:r>
      <w:r w:rsidRPr="0076424C">
        <w:t xml:space="preserve">The procedure for a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Pr="0076424C">
        <w:t xml:space="preserve"> is the same as that for a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Pr="0076424C">
        <w:t xml:space="preserve"> except that it applies only to a part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It should be remembered that a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Pr="0076424C">
        <w:t xml:space="preserve"> may affect parts of the </w:t>
      </w:r>
      <w:r w:rsidRPr="0076424C">
        <w:rPr>
          <w:b/>
        </w:rPr>
        <w:t>Total</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which are not themselves shut down.</w:t>
      </w:r>
    </w:p>
    <w:p w14:paraId="6E8616DE" w14:textId="62276BA1" w:rsidR="00314B36" w:rsidRPr="0076424C" w:rsidRDefault="00314B36">
      <w:smartTag w:uri="urn:schemas-microsoft-com:office:smarttags" w:element="stockticker">
        <w:r w:rsidRPr="0076424C">
          <w:t>DOC</w:t>
        </w:r>
      </w:smartTag>
      <w:r w:rsidRPr="0076424C">
        <w:t>9.4.</w:t>
      </w:r>
      <w:r w:rsidR="00E74B95">
        <w:t>5</w:t>
      </w:r>
      <w:r w:rsidRPr="0076424C">
        <w:t>.2</w:t>
      </w:r>
      <w:r w:rsidRPr="0076424C">
        <w:tab/>
        <w:t xml:space="preserve">The complexities and uncertainties of recovery from a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Pr="0076424C">
        <w:t xml:space="preserve"> require that </w:t>
      </w:r>
      <w:r w:rsidR="00C859CF">
        <w:rPr>
          <w:color w:val="2B579A"/>
          <w:shd w:val="clear" w:color="auto" w:fill="E6E6E6"/>
        </w:rPr>
        <w:fldChar w:fldCharType="begin"/>
      </w:r>
      <w:r w:rsidR="00C859CF">
        <w:instrText xml:space="preserve"> REF systemrestoration \h </w:instrText>
      </w:r>
      <w:r w:rsidR="00C859CF">
        <w:rPr>
          <w:color w:val="2B579A"/>
          <w:shd w:val="clear" w:color="auto" w:fill="E6E6E6"/>
        </w:rPr>
      </w:r>
      <w:r w:rsidR="00C859CF">
        <w:rPr>
          <w:color w:val="2B579A"/>
          <w:shd w:val="clear" w:color="auto" w:fill="E6E6E6"/>
        </w:rPr>
        <w:fldChar w:fldCharType="separate"/>
      </w:r>
      <w:r w:rsidR="005C572C" w:rsidRPr="0076424C">
        <w:rPr>
          <w:b/>
        </w:rPr>
        <w:t>S</w:t>
      </w:r>
      <w:r w:rsidR="005C572C">
        <w:rPr>
          <w:b/>
        </w:rPr>
        <w:t xml:space="preserve">ystem </w:t>
      </w:r>
      <w:proofErr w:type="spellStart"/>
      <w:r w:rsidR="005C572C">
        <w:rPr>
          <w:b/>
        </w:rPr>
        <w:t>Restoration</w:t>
      </w:r>
      <w:r w:rsidR="00C859CF">
        <w:rPr>
          <w:color w:val="2B579A"/>
          <w:shd w:val="clear" w:color="auto" w:fill="E6E6E6"/>
        </w:rPr>
        <w:fldChar w:fldCharType="end"/>
      </w:r>
      <w:r w:rsidRPr="0076424C">
        <w:t>is</w:t>
      </w:r>
      <w:proofErr w:type="spellEnd"/>
      <w:r w:rsidRPr="0076424C">
        <w:t xml:space="preserve"> sufficiently flexible in order to accommodate the full range of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3112F3">
        <w:t xml:space="preserve"> </w:t>
      </w:r>
      <w:r w:rsidRPr="0076424C">
        <w:t xml:space="preserve">and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characteristics and operational possibilities and this precludes the setting out of concise chronological sequences.  The overall strategy will in general include the overlapping phases of establishment of isolated groups of </w:t>
      </w:r>
      <w:r w:rsidR="0090659A">
        <w:rPr>
          <w:b/>
          <w:color w:val="2B579A"/>
          <w:shd w:val="clear" w:color="auto" w:fill="E6E6E6"/>
        </w:rPr>
        <w:fldChar w:fldCharType="begin"/>
      </w:r>
      <w:r w:rsidR="0090659A">
        <w:rPr>
          <w:b/>
        </w:rPr>
        <w:instrText xml:space="preserve"> REF PGF \h </w:instrText>
      </w:r>
      <w:r w:rsidR="0090659A">
        <w:rPr>
          <w:b/>
          <w:color w:val="2B579A"/>
          <w:shd w:val="clear" w:color="auto" w:fill="E6E6E6"/>
        </w:rPr>
      </w:r>
      <w:r w:rsidR="0090659A">
        <w:rPr>
          <w:b/>
          <w:color w:val="2B579A"/>
          <w:shd w:val="clear" w:color="auto" w:fill="E6E6E6"/>
        </w:rPr>
        <w:fldChar w:fldCharType="separate"/>
      </w:r>
      <w:r w:rsidR="005C572C">
        <w:rPr>
          <w:b/>
        </w:rPr>
        <w:t>Power Generating Facilit</w:t>
      </w:r>
      <w:r w:rsidR="0090659A">
        <w:rPr>
          <w:b/>
          <w:color w:val="2B579A"/>
          <w:shd w:val="clear" w:color="auto" w:fill="E6E6E6"/>
        </w:rPr>
        <w:fldChar w:fldCharType="end"/>
      </w:r>
      <w:r w:rsidR="003B5EC9">
        <w:rPr>
          <w:b/>
        </w:rPr>
        <w:t>ies</w:t>
      </w:r>
      <w:r w:rsidRPr="0076424C">
        <w:t xml:space="preserve"> together with complementary local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termed </w:t>
      </w:r>
      <w:r w:rsidRPr="0076424C">
        <w:rPr>
          <w:b/>
        </w:rPr>
        <w:t>Power</w:t>
      </w:r>
      <w:r w:rsidRPr="0076424C">
        <w:t xml:space="preserve"> </w:t>
      </w:r>
      <w:r w:rsidRPr="0076424C">
        <w:rPr>
          <w:b/>
        </w:rPr>
        <w:t>Islands</w:t>
      </w:r>
      <w:r w:rsidRPr="0076424C">
        <w:t xml:space="preserve">, step by step integration of these groups into larger sub-systems and eventually re-establishment of a complete </w:t>
      </w:r>
      <w:r w:rsidRPr="0076424C">
        <w:rPr>
          <w:b/>
        </w:rPr>
        <w:t>Total</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w:t>
      </w:r>
    </w:p>
    <w:p w14:paraId="6E8616DF" w14:textId="10D8C577" w:rsidR="00314B36" w:rsidRPr="0076424C" w:rsidRDefault="00314B36">
      <w:smartTag w:uri="urn:schemas-microsoft-com:office:smarttags" w:element="stockticker">
        <w:r w:rsidRPr="0076424C">
          <w:t>DOC</w:t>
        </w:r>
      </w:smartTag>
      <w:r w:rsidRPr="0076424C">
        <w:t>9.4.</w:t>
      </w:r>
      <w:r w:rsidR="00E74B95">
        <w:t>5</w:t>
      </w:r>
      <w:r w:rsidRPr="0076424C">
        <w:t>.3</w:t>
      </w:r>
      <w:r w:rsidRPr="0076424C">
        <w:tab/>
        <w:t xml:space="preserve">Where there are no </w:t>
      </w:r>
      <w:r w:rsidR="003B5EC9">
        <w:rPr>
          <w:b/>
          <w:color w:val="2B579A"/>
          <w:shd w:val="clear" w:color="auto" w:fill="E6E6E6"/>
        </w:rPr>
        <w:fldChar w:fldCharType="begin"/>
      </w:r>
      <w:r w:rsidR="003B5EC9">
        <w:rPr>
          <w:b/>
        </w:rPr>
        <w:instrText xml:space="preserve"> REF PGF \h </w:instrText>
      </w:r>
      <w:r w:rsidR="003B5EC9">
        <w:rPr>
          <w:b/>
          <w:color w:val="2B579A"/>
          <w:shd w:val="clear" w:color="auto" w:fill="E6E6E6"/>
        </w:rPr>
      </w:r>
      <w:r w:rsidR="003B5EC9">
        <w:rPr>
          <w:b/>
          <w:color w:val="2B579A"/>
          <w:shd w:val="clear" w:color="auto" w:fill="E6E6E6"/>
        </w:rPr>
        <w:fldChar w:fldCharType="separate"/>
      </w:r>
      <w:r w:rsidR="005C572C">
        <w:rPr>
          <w:b/>
        </w:rPr>
        <w:t>Power Generating Facilit</w:t>
      </w:r>
      <w:r w:rsidR="003B5EC9">
        <w:rPr>
          <w:b/>
          <w:color w:val="2B579A"/>
          <w:shd w:val="clear" w:color="auto" w:fill="E6E6E6"/>
        </w:rPr>
        <w:fldChar w:fldCharType="end"/>
      </w:r>
      <w:r w:rsidR="003B5EC9">
        <w:rPr>
          <w:b/>
        </w:rPr>
        <w:t>ies</w:t>
      </w:r>
      <w:r w:rsidRPr="0076424C">
        <w:t xml:space="preserve"> with a contracted </w:t>
      </w:r>
      <w:r w:rsidR="00C859CF">
        <w:rPr>
          <w:color w:val="2B579A"/>
          <w:shd w:val="clear" w:color="auto" w:fill="E6E6E6"/>
        </w:rPr>
        <w:fldChar w:fldCharType="begin"/>
      </w:r>
      <w:r w:rsidR="00C859CF">
        <w:instrText xml:space="preserve"> REF systemrestoration \h </w:instrText>
      </w:r>
      <w:r w:rsidR="00C859CF">
        <w:rPr>
          <w:color w:val="2B579A"/>
          <w:shd w:val="clear" w:color="auto" w:fill="E6E6E6"/>
        </w:rPr>
      </w:r>
      <w:r w:rsidR="00C859CF">
        <w:rPr>
          <w:color w:val="2B579A"/>
          <w:shd w:val="clear" w:color="auto" w:fill="E6E6E6"/>
        </w:rPr>
        <w:fldChar w:fldCharType="separate"/>
      </w:r>
      <w:r w:rsidR="005C572C" w:rsidRPr="0076424C">
        <w:rPr>
          <w:b/>
        </w:rPr>
        <w:t>S</w:t>
      </w:r>
      <w:r w:rsidR="005C572C">
        <w:rPr>
          <w:b/>
        </w:rPr>
        <w:t>ystem Restoration</w:t>
      </w:r>
      <w:r w:rsidR="00C859CF">
        <w:rPr>
          <w:color w:val="2B579A"/>
          <w:shd w:val="clear" w:color="auto" w:fill="E6E6E6"/>
        </w:rPr>
        <w:fldChar w:fldCharType="end"/>
      </w:r>
      <w:r w:rsidR="00E74B95">
        <w:t xml:space="preserve"> </w:t>
      </w:r>
      <w:r w:rsidRPr="0076424C">
        <w:t>capability within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then restoration of </w:t>
      </w:r>
      <w:r w:rsidRPr="0076424C">
        <w:lastRenderedPageBreak/>
        <w:t xml:space="preserve">supply may be substantially delayed while </w:t>
      </w:r>
      <w:r w:rsidRPr="0076424C">
        <w:rPr>
          <w:bCs/>
        </w:rPr>
        <w:t>the</w:t>
      </w:r>
      <w:r w:rsidRPr="0076424C">
        <w:rPr>
          <w:b/>
        </w:rPr>
        <w:t xml:space="preserve"> </w:t>
      </w:r>
      <w:r w:rsidRPr="0076424C">
        <w:rPr>
          <w:bCs/>
        </w:rPr>
        <w:t xml:space="preserve">relevant </w:t>
      </w:r>
      <w:r w:rsidR="008572B5">
        <w:rPr>
          <w:color w:val="2B579A"/>
          <w:shd w:val="clear" w:color="auto" w:fill="E6E6E6"/>
        </w:rPr>
        <w:fldChar w:fldCharType="begin"/>
      </w:r>
      <w:r w:rsidR="008572B5">
        <w:instrText xml:space="preserve"> REF TransmissionLicensee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Licensee</w:t>
      </w:r>
      <w:r w:rsidR="008572B5">
        <w:rPr>
          <w:color w:val="2B579A"/>
          <w:shd w:val="clear" w:color="auto" w:fill="E6E6E6"/>
        </w:rPr>
        <w:fldChar w:fldCharType="end"/>
      </w:r>
      <w:r w:rsidRPr="0076424C">
        <w:t xml:space="preserve"> re-establishes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8B238E" w:rsidRPr="0076424C">
        <w:rPr>
          <w:b/>
        </w:rPr>
        <w:t xml:space="preserve"> </w:t>
      </w:r>
      <w:r w:rsidRPr="0076424C">
        <w:t xml:space="preserve">or part of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8B238E" w:rsidRPr="0076424C">
        <w:rPr>
          <w:b/>
        </w:rPr>
        <w:t xml:space="preserve"> </w:t>
      </w:r>
      <w:r w:rsidRPr="0076424C">
        <w:t xml:space="preserve">from a restored </w:t>
      </w:r>
      <w:r w:rsidR="008572B5">
        <w:rPr>
          <w:color w:val="2B579A"/>
          <w:shd w:val="clear" w:color="auto" w:fill="E6E6E6"/>
        </w:rPr>
        <w:fldChar w:fldCharType="begin"/>
      </w:r>
      <w:r w:rsidR="008572B5">
        <w:instrText xml:space="preserve"> REF PowerIsland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Island</w:t>
      </w:r>
      <w:r w:rsidR="008572B5">
        <w:rPr>
          <w:color w:val="2B579A"/>
          <w:shd w:val="clear" w:color="auto" w:fill="E6E6E6"/>
        </w:rPr>
        <w:fldChar w:fldCharType="end"/>
      </w:r>
      <w:r w:rsidRPr="0076424C">
        <w:t>.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re-appraise the priorities in these situations and restore supplies in accordance with such priorities.</w:t>
      </w:r>
    </w:p>
    <w:p w14:paraId="06678CD6" w14:textId="6F400433" w:rsidR="00D13DC9" w:rsidRPr="00CA5600" w:rsidRDefault="00D13DC9" w:rsidP="00D13DC9">
      <w:pPr>
        <w:rPr>
          <w:bCs/>
        </w:rPr>
      </w:pPr>
      <w:r>
        <w:rPr>
          <w:bCs/>
        </w:rPr>
        <w:t>DOC9.4.6</w:t>
      </w:r>
      <w:r>
        <w:rPr>
          <w:bCs/>
        </w:rPr>
        <w:tab/>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6C2F51">
        <w:rPr>
          <w:b/>
        </w:rPr>
        <w:t xml:space="preserve"> Establishment</w:t>
      </w:r>
      <w:r w:rsidRPr="00CA5600">
        <w:rPr>
          <w:bCs/>
        </w:rPr>
        <w:t xml:space="preserve"> </w:t>
      </w:r>
    </w:p>
    <w:p w14:paraId="4D92A929" w14:textId="7EB269A8" w:rsidR="00D13DC9" w:rsidRPr="00272E10" w:rsidRDefault="00D13DC9" w:rsidP="008827F2">
      <w:pPr>
        <w:ind w:firstLine="0"/>
        <w:rPr>
          <w:bCs/>
        </w:rPr>
      </w:pPr>
      <w:r w:rsidRPr="00272E10">
        <w:rPr>
          <w:bCs/>
        </w:rPr>
        <w:t xml:space="preserve">The following process shall apply for the establishment of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E47417">
        <w:rPr>
          <w:b/>
        </w:rPr>
        <w:t>s</w:t>
      </w:r>
      <w:r w:rsidRPr="00272E10">
        <w:rPr>
          <w:bCs/>
        </w:rPr>
        <w:t>:</w:t>
      </w:r>
    </w:p>
    <w:p w14:paraId="0E70654F" w14:textId="6110B85F" w:rsidR="00D13DC9" w:rsidRPr="00272E10" w:rsidRDefault="00D13DC9" w:rsidP="00D13DC9">
      <w:pPr>
        <w:rPr>
          <w:bCs/>
        </w:rPr>
      </w:pPr>
      <w:r>
        <w:rPr>
          <w:bCs/>
        </w:rPr>
        <w:t>DOC9.4.6.1</w:t>
      </w:r>
      <w:r>
        <w:rPr>
          <w:bCs/>
        </w:rPr>
        <w:tab/>
      </w:r>
      <w:r w:rsidRPr="00272E10">
        <w:rPr>
          <w:bCs/>
        </w:rPr>
        <w:t xml:space="preserve">For a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Pr="00272E10">
        <w:rPr>
          <w:bCs/>
        </w:rPr>
        <w:t xml:space="preserve">, </w:t>
      </w:r>
      <w:del w:id="1026" w:author="Shaheeni Vekaria" w:date="2024-04-17T16:45:00Z">
        <w:r w:rsidR="00C004AE" w:rsidDel="00471249">
          <w:rPr>
            <w:b/>
            <w:color w:val="2B579A"/>
            <w:shd w:val="clear" w:color="auto" w:fill="E6E6E6"/>
          </w:rPr>
          <w:fldChar w:fldCharType="begin"/>
        </w:r>
        <w:r w:rsidR="00C004AE" w:rsidDel="00471249">
          <w:delInstrText xml:space="preserve"> REF NGESO \h </w:delInstrText>
        </w:r>
        <w:r w:rsidR="00C004AE" w:rsidDel="00471249">
          <w:rPr>
            <w:b/>
            <w:color w:val="2B579A"/>
            <w:shd w:val="clear" w:color="auto" w:fill="E6E6E6"/>
          </w:rPr>
        </w:r>
        <w:r w:rsidR="00C004AE" w:rsidDel="00471249">
          <w:rPr>
            <w:b/>
            <w:color w:val="2B579A"/>
            <w:shd w:val="clear" w:color="auto" w:fill="E6E6E6"/>
          </w:rPr>
          <w:fldChar w:fldCharType="separate"/>
        </w:r>
        <w:r w:rsidR="005C572C" w:rsidDel="00471249">
          <w:rPr>
            <w:b/>
          </w:rPr>
          <w:delText>NGESO</w:delText>
        </w:r>
        <w:r w:rsidR="00C004AE" w:rsidDel="00471249">
          <w:rPr>
            <w:b/>
            <w:color w:val="2B579A"/>
            <w:shd w:val="clear" w:color="auto" w:fill="E6E6E6"/>
          </w:rPr>
          <w:fldChar w:fldCharType="end"/>
        </w:r>
        <w:r w:rsidDel="00471249">
          <w:rPr>
            <w:bCs/>
          </w:rPr>
          <w:delText xml:space="preserve"> </w:delText>
        </w:r>
      </w:del>
      <w:ins w:id="1027" w:author="Shaheeni Vekaria" w:date="2024-04-17T16:45:00Z">
        <w:r w:rsidR="00471249" w:rsidRPr="00471249">
          <w:rPr>
            <w:color w:val="2B579A"/>
            <w:shd w:val="clear" w:color="auto" w:fill="E6E6E6"/>
            <w:rPrChange w:id="1028" w:author="Shaheeni Vekaria" w:date="2024-04-17T16:45:00Z">
              <w:rPr>
                <w:b/>
                <w:bCs/>
              </w:rPr>
            </w:rPrChange>
          </w:rPr>
          <w:t>the</w:t>
        </w:r>
        <w:r w:rsidR="00471249">
          <w:rPr>
            <w:b/>
            <w:bCs/>
          </w:rPr>
          <w:t xml:space="preserve"> ISOP</w:t>
        </w:r>
        <w:r w:rsidR="00471249">
          <w:rPr>
            <w:bCs/>
          </w:rPr>
          <w:t xml:space="preserve"> </w:t>
        </w:r>
      </w:ins>
      <w:r w:rsidRPr="00272E10">
        <w:rPr>
          <w:bCs/>
        </w:rPr>
        <w:t xml:space="preserve">will identify the need to introduce or modify a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Pr>
          <w:bCs/>
        </w:rPr>
        <w:t xml:space="preserve"> </w:t>
      </w:r>
      <w:r w:rsidRPr="00272E10">
        <w:rPr>
          <w:bCs/>
        </w:rPr>
        <w:t xml:space="preserve">and coordinate with the relevant parties as required in this </w:t>
      </w:r>
      <w:r>
        <w:rPr>
          <w:bCs/>
        </w:rPr>
        <w:t>D</w:t>
      </w:r>
      <w:r w:rsidRPr="00272E10">
        <w:rPr>
          <w:bCs/>
        </w:rPr>
        <w:t>OC9.4.</w:t>
      </w:r>
      <w:r>
        <w:rPr>
          <w:bCs/>
        </w:rPr>
        <w:t>6</w:t>
      </w:r>
      <w:r w:rsidRPr="00272E10">
        <w:rPr>
          <w:bCs/>
        </w:rPr>
        <w:t>.</w:t>
      </w:r>
    </w:p>
    <w:p w14:paraId="08EB5242" w14:textId="7C5828E7" w:rsidR="00D13DC9" w:rsidRPr="00272E10" w:rsidRDefault="00D13DC9" w:rsidP="00904798">
      <w:pPr>
        <w:rPr>
          <w:bCs/>
        </w:rPr>
      </w:pPr>
      <w:r>
        <w:rPr>
          <w:bCs/>
        </w:rPr>
        <w:t>DOC9.4.6.2</w:t>
      </w:r>
      <w:r>
        <w:rPr>
          <w:bCs/>
        </w:rPr>
        <w:tab/>
      </w:r>
      <w:r w:rsidRPr="00272E10">
        <w:rPr>
          <w:bCs/>
        </w:rPr>
        <w:t xml:space="preserve">For a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Pr>
          <w:bCs/>
        </w:rPr>
        <w:t xml:space="preserve"> </w:t>
      </w:r>
      <w:r w:rsidRPr="00272E10">
        <w:rPr>
          <w:bCs/>
        </w:rPr>
        <w:t xml:space="preserve">where </w:t>
      </w:r>
      <w:del w:id="1029" w:author="Shaheeni Vekaria" w:date="2024-04-17T16:45:00Z">
        <w:r w:rsidR="00C004AE" w:rsidDel="00471249">
          <w:rPr>
            <w:b/>
            <w:color w:val="2B579A"/>
            <w:shd w:val="clear" w:color="auto" w:fill="E6E6E6"/>
          </w:rPr>
          <w:fldChar w:fldCharType="begin"/>
        </w:r>
        <w:r w:rsidR="00C004AE" w:rsidDel="00471249">
          <w:delInstrText xml:space="preserve"> REF NGESO \h </w:delInstrText>
        </w:r>
        <w:r w:rsidR="00C004AE" w:rsidDel="00471249">
          <w:rPr>
            <w:b/>
            <w:color w:val="2B579A"/>
            <w:shd w:val="clear" w:color="auto" w:fill="E6E6E6"/>
          </w:rPr>
        </w:r>
        <w:r w:rsidR="00C004AE" w:rsidDel="00471249">
          <w:rPr>
            <w:b/>
            <w:color w:val="2B579A"/>
            <w:shd w:val="clear" w:color="auto" w:fill="E6E6E6"/>
          </w:rPr>
          <w:fldChar w:fldCharType="separate"/>
        </w:r>
        <w:r w:rsidR="005C572C" w:rsidDel="00471249">
          <w:rPr>
            <w:b/>
          </w:rPr>
          <w:delText>NGESO</w:delText>
        </w:r>
        <w:r w:rsidR="00C004AE" w:rsidDel="00471249">
          <w:rPr>
            <w:b/>
            <w:color w:val="2B579A"/>
            <w:shd w:val="clear" w:color="auto" w:fill="E6E6E6"/>
          </w:rPr>
          <w:fldChar w:fldCharType="end"/>
        </w:r>
        <w:r w:rsidDel="00471249">
          <w:rPr>
            <w:bCs/>
          </w:rPr>
          <w:delText xml:space="preserve"> </w:delText>
        </w:r>
      </w:del>
      <w:ins w:id="1030" w:author="Shaheeni Vekaria" w:date="2024-04-17T16:45:00Z">
        <w:r w:rsidR="00471249" w:rsidRPr="00471249">
          <w:rPr>
            <w:color w:val="2B579A"/>
            <w:shd w:val="clear" w:color="auto" w:fill="E6E6E6"/>
            <w:rPrChange w:id="1031" w:author="Shaheeni Vekaria" w:date="2024-04-17T16:45:00Z">
              <w:rPr>
                <w:b/>
                <w:bCs/>
              </w:rPr>
            </w:rPrChange>
          </w:rPr>
          <w:t>the</w:t>
        </w:r>
        <w:r w:rsidR="00471249">
          <w:rPr>
            <w:b/>
            <w:bCs/>
          </w:rPr>
          <w:t xml:space="preserve"> ISOP</w:t>
        </w:r>
        <w:r w:rsidR="00471249">
          <w:rPr>
            <w:bCs/>
          </w:rPr>
          <w:t xml:space="preserve"> </w:t>
        </w:r>
      </w:ins>
      <w:r w:rsidRPr="00272E10">
        <w:rPr>
          <w:bCs/>
        </w:rPr>
        <w:t xml:space="preserve">and </w:t>
      </w:r>
      <w:r>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r w:rsidRPr="00272E10">
        <w:rPr>
          <w:bCs/>
        </w:rPr>
        <w:t xml:space="preserve">agree that introducing or modifying a </w:t>
      </w:r>
      <w:r w:rsidR="0087138A">
        <w:rPr>
          <w:b/>
          <w:color w:val="2B579A"/>
          <w:shd w:val="clear" w:color="auto" w:fill="E6E6E6"/>
        </w:rPr>
        <w:fldChar w:fldCharType="begin"/>
      </w:r>
      <w:r w:rsidR="0087138A">
        <w:instrText xml:space="preserve"> REF DistributionRestorationZone \h </w:instrText>
      </w:r>
      <w:r w:rsidR="0087138A">
        <w:rPr>
          <w:b/>
          <w:color w:val="2B579A"/>
          <w:shd w:val="clear" w:color="auto" w:fill="E6E6E6"/>
        </w:rPr>
      </w:r>
      <w:r w:rsidR="0087138A">
        <w:rPr>
          <w:b/>
          <w:color w:val="2B579A"/>
          <w:shd w:val="clear" w:color="auto" w:fill="E6E6E6"/>
        </w:rPr>
        <w:fldChar w:fldCharType="separate"/>
      </w:r>
      <w:r w:rsidR="005C572C">
        <w:rPr>
          <w:b/>
        </w:rPr>
        <w:t>Distribution Restoration Zone</w:t>
      </w:r>
      <w:r w:rsidR="0087138A">
        <w:rPr>
          <w:b/>
          <w:color w:val="2B579A"/>
          <w:shd w:val="clear" w:color="auto" w:fill="E6E6E6"/>
        </w:rPr>
        <w:fldChar w:fldCharType="end"/>
      </w:r>
      <w:r w:rsidRPr="00272E10">
        <w:rPr>
          <w:bCs/>
        </w:rPr>
        <w:t xml:space="preserve"> may be beneficial, </w:t>
      </w:r>
      <w:r>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del w:id="1032" w:author="Shaheeni Vekaria" w:date="2024-04-17T16:45:00Z">
        <w:r w:rsidR="00C004AE" w:rsidRPr="00471249" w:rsidDel="00471249">
          <w:rPr>
            <w:color w:val="2B579A"/>
            <w:shd w:val="clear" w:color="auto" w:fill="E6E6E6"/>
            <w:rPrChange w:id="1033" w:author="Shaheeni Vekaria" w:date="2024-04-17T16:46:00Z">
              <w:rPr>
                <w:b/>
                <w:bCs/>
              </w:rPr>
            </w:rPrChange>
          </w:rPr>
          <w:fldChar w:fldCharType="begin"/>
        </w:r>
        <w:r w:rsidR="00C004AE" w:rsidRPr="00471249" w:rsidDel="00471249">
          <w:delInstrText xml:space="preserve"> REF NGESO \h </w:delInstrText>
        </w:r>
      </w:del>
      <w:r w:rsidR="00471249">
        <w:instrText xml:space="preserve"> \* MERGEFORMAT </w:instrText>
      </w:r>
      <w:del w:id="1034" w:author="Shaheeni Vekaria" w:date="2024-04-17T16:45:00Z">
        <w:r w:rsidR="00C004AE" w:rsidRPr="00977559" w:rsidDel="00471249">
          <w:rPr>
            <w:color w:val="2B579A"/>
            <w:shd w:val="clear" w:color="auto" w:fill="E6E6E6"/>
          </w:rPr>
        </w:r>
        <w:r w:rsidR="00C004AE" w:rsidRPr="00471249" w:rsidDel="00471249">
          <w:rPr>
            <w:color w:val="2B579A"/>
            <w:shd w:val="clear" w:color="auto" w:fill="E6E6E6"/>
            <w:rPrChange w:id="1035" w:author="Shaheeni Vekaria" w:date="2024-04-17T16:46:00Z">
              <w:rPr>
                <w:b/>
                <w:bCs/>
              </w:rPr>
            </w:rPrChange>
          </w:rPr>
          <w:fldChar w:fldCharType="separate"/>
        </w:r>
        <w:r w:rsidR="005C572C" w:rsidRPr="00471249" w:rsidDel="00471249">
          <w:rPr>
            <w:color w:val="2B579A"/>
            <w:shd w:val="clear" w:color="auto" w:fill="E6E6E6"/>
            <w:rPrChange w:id="1036" w:author="Shaheeni Vekaria" w:date="2024-04-17T16:46:00Z">
              <w:rPr>
                <w:b/>
              </w:rPr>
            </w:rPrChange>
          </w:rPr>
          <w:delText>NGESO</w:delText>
        </w:r>
        <w:r w:rsidR="00C004AE" w:rsidRPr="00471249" w:rsidDel="00471249">
          <w:rPr>
            <w:color w:val="2B579A"/>
            <w:shd w:val="clear" w:color="auto" w:fill="E6E6E6"/>
            <w:rPrChange w:id="1037" w:author="Shaheeni Vekaria" w:date="2024-04-17T16:46:00Z">
              <w:rPr>
                <w:b/>
                <w:bCs/>
              </w:rPr>
            </w:rPrChange>
          </w:rPr>
          <w:fldChar w:fldCharType="end"/>
        </w:r>
      </w:del>
      <w:ins w:id="1038" w:author="Shaheeni Vekaria" w:date="2024-04-17T16:45:00Z">
        <w:r w:rsidR="00471249" w:rsidRPr="00471249">
          <w:rPr>
            <w:color w:val="2B579A"/>
            <w:shd w:val="clear" w:color="auto" w:fill="E6E6E6"/>
            <w:rPrChange w:id="1039" w:author="Shaheeni Vekaria" w:date="2024-04-17T16:46:00Z">
              <w:rPr>
                <w:b/>
                <w:bCs/>
              </w:rPr>
            </w:rPrChange>
          </w:rPr>
          <w:t>the</w:t>
        </w:r>
        <w:r w:rsidR="00471249">
          <w:rPr>
            <w:b/>
            <w:bCs/>
          </w:rPr>
          <w:t xml:space="preserve"> ISOP</w:t>
        </w:r>
      </w:ins>
      <w:r>
        <w:rPr>
          <w:bCs/>
        </w:rPr>
        <w:t>, and</w:t>
      </w:r>
      <w:r w:rsidRPr="00272E10">
        <w:rPr>
          <w:bCs/>
        </w:rPr>
        <w:t xml:space="preserve"> the </w:t>
      </w:r>
      <w:r>
        <w:rPr>
          <w:bCs/>
        </w:rPr>
        <w:t>r</w:t>
      </w:r>
      <w:r w:rsidRPr="00272E10">
        <w:rPr>
          <w:bCs/>
        </w:rPr>
        <w:t xml:space="preserve">elevant </w:t>
      </w:r>
      <w:r w:rsidR="00C272E6">
        <w:rPr>
          <w:b/>
          <w:color w:val="2B579A"/>
          <w:shd w:val="clear" w:color="auto" w:fill="E6E6E6"/>
        </w:rPr>
        <w:fldChar w:fldCharType="begin"/>
      </w:r>
      <w:r w:rsidR="00C272E6">
        <w:rPr>
          <w:bCs/>
        </w:rPr>
        <w:instrText xml:space="preserve"> REF TransmissionLicensee \h </w:instrText>
      </w:r>
      <w:r w:rsidR="00C272E6">
        <w:rPr>
          <w:b/>
          <w:color w:val="2B579A"/>
          <w:shd w:val="clear" w:color="auto" w:fill="E6E6E6"/>
        </w:rPr>
      </w:r>
      <w:r w:rsidR="00C272E6">
        <w:rPr>
          <w:b/>
          <w:color w:val="2B579A"/>
          <w:shd w:val="clear" w:color="auto" w:fill="E6E6E6"/>
        </w:rPr>
        <w:fldChar w:fldCharType="separate"/>
      </w:r>
      <w:r w:rsidR="005C572C" w:rsidRPr="0076424C">
        <w:rPr>
          <w:b/>
        </w:rPr>
        <w:t>Transmission Licensee</w:t>
      </w:r>
      <w:r w:rsidR="00C272E6">
        <w:rPr>
          <w:b/>
          <w:color w:val="2B579A"/>
          <w:shd w:val="clear" w:color="auto" w:fill="E6E6E6"/>
        </w:rPr>
        <w:fldChar w:fldCharType="end"/>
      </w:r>
      <w:r w:rsidR="00C272E6">
        <w:rPr>
          <w:b/>
        </w:rPr>
        <w:t xml:space="preserve"> </w:t>
      </w:r>
      <w:r>
        <w:rPr>
          <w:bCs/>
        </w:rPr>
        <w:t xml:space="preserve">(where appropriate) </w:t>
      </w:r>
      <w:r w:rsidRPr="00272E10">
        <w:rPr>
          <w:bCs/>
        </w:rPr>
        <w:t xml:space="preserve">shall explore the possibility of establishing a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Pr>
          <w:bCs/>
        </w:rPr>
        <w:t xml:space="preserve"> </w:t>
      </w:r>
      <w:r w:rsidRPr="00272E10">
        <w:rPr>
          <w:bCs/>
        </w:rPr>
        <w:t xml:space="preserve">as required in this </w:t>
      </w:r>
      <w:r>
        <w:rPr>
          <w:bCs/>
        </w:rPr>
        <w:t>D</w:t>
      </w:r>
      <w:r w:rsidRPr="00272E10">
        <w:rPr>
          <w:bCs/>
        </w:rPr>
        <w:t>OC9.4.</w:t>
      </w:r>
      <w:r>
        <w:rPr>
          <w:bCs/>
        </w:rPr>
        <w:t>6</w:t>
      </w:r>
      <w:r w:rsidRPr="00272E10">
        <w:rPr>
          <w:bCs/>
        </w:rPr>
        <w:t>.</w:t>
      </w:r>
    </w:p>
    <w:p w14:paraId="46BF5730" w14:textId="410EE37F" w:rsidR="00D13DC9" w:rsidRPr="00272E10" w:rsidRDefault="00D13DC9" w:rsidP="00904798">
      <w:pPr>
        <w:rPr>
          <w:bCs/>
        </w:rPr>
      </w:pPr>
      <w:r>
        <w:rPr>
          <w:bCs/>
        </w:rPr>
        <w:t>DOC9.4.6.3</w:t>
      </w:r>
      <w:r>
        <w:rPr>
          <w:bCs/>
        </w:rPr>
        <w:tab/>
      </w:r>
      <w:r w:rsidRPr="00272E10">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del w:id="1040" w:author="Shaheeni Vekaria" w:date="2024-04-17T16:46:00Z">
        <w:r w:rsidR="00C004AE" w:rsidDel="00471249">
          <w:rPr>
            <w:b/>
            <w:color w:val="2B579A"/>
            <w:shd w:val="clear" w:color="auto" w:fill="E6E6E6"/>
          </w:rPr>
          <w:fldChar w:fldCharType="begin"/>
        </w:r>
        <w:r w:rsidR="00C004AE" w:rsidDel="00471249">
          <w:delInstrText xml:space="preserve"> REF NGESO \h </w:delInstrText>
        </w:r>
        <w:r w:rsidR="00C004AE" w:rsidDel="00471249">
          <w:rPr>
            <w:b/>
            <w:color w:val="2B579A"/>
            <w:shd w:val="clear" w:color="auto" w:fill="E6E6E6"/>
          </w:rPr>
        </w:r>
        <w:r w:rsidR="00C004AE" w:rsidDel="00471249">
          <w:rPr>
            <w:b/>
            <w:color w:val="2B579A"/>
            <w:shd w:val="clear" w:color="auto" w:fill="E6E6E6"/>
          </w:rPr>
          <w:fldChar w:fldCharType="separate"/>
        </w:r>
        <w:r w:rsidR="005C572C" w:rsidDel="00471249">
          <w:rPr>
            <w:b/>
          </w:rPr>
          <w:delText>NGESO</w:delText>
        </w:r>
        <w:r w:rsidR="00C004AE" w:rsidDel="00471249">
          <w:rPr>
            <w:b/>
            <w:color w:val="2B579A"/>
            <w:shd w:val="clear" w:color="auto" w:fill="E6E6E6"/>
          </w:rPr>
          <w:fldChar w:fldCharType="end"/>
        </w:r>
        <w:r w:rsidDel="00471249">
          <w:rPr>
            <w:bCs/>
          </w:rPr>
          <w:delText xml:space="preserve"> </w:delText>
        </w:r>
      </w:del>
      <w:ins w:id="1041" w:author="Shaheeni Vekaria" w:date="2024-04-17T16:46:00Z">
        <w:r w:rsidR="00471249" w:rsidRPr="00471249">
          <w:rPr>
            <w:color w:val="2B579A"/>
            <w:shd w:val="clear" w:color="auto" w:fill="E6E6E6"/>
            <w:rPrChange w:id="1042" w:author="Shaheeni Vekaria" w:date="2024-04-17T16:46:00Z">
              <w:rPr>
                <w:b/>
                <w:bCs/>
              </w:rPr>
            </w:rPrChange>
          </w:rPr>
          <w:t>the</w:t>
        </w:r>
        <w:r w:rsidR="00471249">
          <w:rPr>
            <w:b/>
            <w:bCs/>
          </w:rPr>
          <w:t xml:space="preserve"> ISOP</w:t>
        </w:r>
        <w:r w:rsidR="00471249">
          <w:rPr>
            <w:bCs/>
          </w:rPr>
          <w:t xml:space="preserve"> </w:t>
        </w:r>
      </w:ins>
      <w:r>
        <w:rPr>
          <w:bCs/>
        </w:rPr>
        <w:t>and the r</w:t>
      </w:r>
      <w:r w:rsidRPr="00272E10">
        <w:rPr>
          <w:bCs/>
        </w:rPr>
        <w:t xml:space="preserve">elevant </w:t>
      </w:r>
      <w:r w:rsidR="00C272E6">
        <w:rPr>
          <w:b/>
          <w:color w:val="2B579A"/>
          <w:shd w:val="clear" w:color="auto" w:fill="E6E6E6"/>
        </w:rPr>
        <w:fldChar w:fldCharType="begin"/>
      </w:r>
      <w:r w:rsidR="00C272E6">
        <w:rPr>
          <w:bCs/>
        </w:rPr>
        <w:instrText xml:space="preserve"> REF TransmissionLicensee \h </w:instrText>
      </w:r>
      <w:r w:rsidR="00C272E6">
        <w:rPr>
          <w:b/>
          <w:color w:val="2B579A"/>
          <w:shd w:val="clear" w:color="auto" w:fill="E6E6E6"/>
        </w:rPr>
      </w:r>
      <w:r w:rsidR="00C272E6">
        <w:rPr>
          <w:b/>
          <w:color w:val="2B579A"/>
          <w:shd w:val="clear" w:color="auto" w:fill="E6E6E6"/>
        </w:rPr>
        <w:fldChar w:fldCharType="separate"/>
      </w:r>
      <w:r w:rsidR="005C572C" w:rsidRPr="0076424C">
        <w:rPr>
          <w:b/>
        </w:rPr>
        <w:t>Transmission Licensee</w:t>
      </w:r>
      <w:r w:rsidR="00C272E6">
        <w:rPr>
          <w:b/>
          <w:color w:val="2B579A"/>
          <w:shd w:val="clear" w:color="auto" w:fill="E6E6E6"/>
        </w:rPr>
        <w:fldChar w:fldCharType="end"/>
      </w:r>
      <w:r w:rsidRPr="00272E10">
        <w:rPr>
          <w:bCs/>
        </w:rPr>
        <w:t xml:space="preserve"> (where appropriate) will discuss and agree the detail of a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Pr>
          <w:bCs/>
        </w:rPr>
        <w:t xml:space="preserve"> </w:t>
      </w:r>
      <w:r w:rsidRPr="00272E10">
        <w:rPr>
          <w:bCs/>
        </w:rPr>
        <w:t xml:space="preserve">as soon as reasonably practicable after the potential requirement for a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is identified.  This may involve discussions between relevant potential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505022">
        <w:rPr>
          <w:b/>
        </w:rPr>
        <w:t>s</w:t>
      </w:r>
      <w:r w:rsidRPr="00272E10">
        <w:rPr>
          <w:bCs/>
        </w:rPr>
        <w:t xml:space="preserve">, </w:t>
      </w:r>
      <w:r>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and </w:t>
      </w:r>
      <w:del w:id="1043" w:author="Shaheeni Vekaria" w:date="2024-04-17T16:46:00Z">
        <w:r w:rsidR="00C004AE" w:rsidRPr="00471249" w:rsidDel="00471249">
          <w:rPr>
            <w:color w:val="2B579A"/>
            <w:shd w:val="clear" w:color="auto" w:fill="E6E6E6"/>
            <w:rPrChange w:id="1044" w:author="Shaheeni Vekaria" w:date="2024-04-17T16:46:00Z">
              <w:rPr>
                <w:b/>
                <w:bCs/>
              </w:rPr>
            </w:rPrChange>
          </w:rPr>
          <w:fldChar w:fldCharType="begin"/>
        </w:r>
        <w:r w:rsidR="00C004AE" w:rsidRPr="00471249" w:rsidDel="00471249">
          <w:delInstrText xml:space="preserve"> REF NGESO \h </w:delInstrText>
        </w:r>
      </w:del>
      <w:r w:rsidR="00471249">
        <w:instrText xml:space="preserve"> \* MERGEFORMAT </w:instrText>
      </w:r>
      <w:del w:id="1045" w:author="Shaheeni Vekaria" w:date="2024-04-17T16:46:00Z">
        <w:r w:rsidR="00C004AE" w:rsidRPr="00977559" w:rsidDel="00471249">
          <w:rPr>
            <w:color w:val="2B579A"/>
            <w:shd w:val="clear" w:color="auto" w:fill="E6E6E6"/>
          </w:rPr>
        </w:r>
        <w:r w:rsidR="00C004AE" w:rsidRPr="00471249" w:rsidDel="00471249">
          <w:rPr>
            <w:color w:val="2B579A"/>
            <w:shd w:val="clear" w:color="auto" w:fill="E6E6E6"/>
            <w:rPrChange w:id="1046" w:author="Shaheeni Vekaria" w:date="2024-04-17T16:46:00Z">
              <w:rPr>
                <w:b/>
                <w:bCs/>
              </w:rPr>
            </w:rPrChange>
          </w:rPr>
          <w:fldChar w:fldCharType="separate"/>
        </w:r>
        <w:r w:rsidR="005C572C" w:rsidRPr="00471249" w:rsidDel="00471249">
          <w:rPr>
            <w:color w:val="2B579A"/>
            <w:shd w:val="clear" w:color="auto" w:fill="E6E6E6"/>
            <w:rPrChange w:id="1047" w:author="Shaheeni Vekaria" w:date="2024-04-17T16:46:00Z">
              <w:rPr>
                <w:b/>
              </w:rPr>
            </w:rPrChange>
          </w:rPr>
          <w:delText>NGESO</w:delText>
        </w:r>
        <w:r w:rsidR="00C004AE" w:rsidRPr="00471249" w:rsidDel="00471249">
          <w:rPr>
            <w:color w:val="2B579A"/>
            <w:shd w:val="clear" w:color="auto" w:fill="E6E6E6"/>
            <w:rPrChange w:id="1048" w:author="Shaheeni Vekaria" w:date="2024-04-17T16:46:00Z">
              <w:rPr>
                <w:b/>
                <w:bCs/>
              </w:rPr>
            </w:rPrChange>
          </w:rPr>
          <w:fldChar w:fldCharType="end"/>
        </w:r>
      </w:del>
      <w:ins w:id="1049" w:author="Shaheeni Vekaria" w:date="2024-04-17T16:46:00Z">
        <w:r w:rsidR="00471249" w:rsidRPr="00471249">
          <w:rPr>
            <w:color w:val="2B579A"/>
            <w:shd w:val="clear" w:color="auto" w:fill="E6E6E6"/>
            <w:rPrChange w:id="1050" w:author="Shaheeni Vekaria" w:date="2024-04-17T16:46:00Z">
              <w:rPr>
                <w:b/>
                <w:bCs/>
              </w:rPr>
            </w:rPrChange>
          </w:rPr>
          <w:t>the</w:t>
        </w:r>
        <w:r w:rsidR="00471249">
          <w:rPr>
            <w:b/>
            <w:bCs/>
          </w:rPr>
          <w:t xml:space="preserve"> ISOP</w:t>
        </w:r>
      </w:ins>
      <w:r w:rsidRPr="00272E10">
        <w:rPr>
          <w:bCs/>
        </w:rPr>
        <w:t>.</w:t>
      </w:r>
    </w:p>
    <w:p w14:paraId="3580A288" w14:textId="7BD134F9" w:rsidR="00D13DC9" w:rsidRPr="00272E10" w:rsidRDefault="00D13DC9" w:rsidP="00904798">
      <w:pPr>
        <w:rPr>
          <w:bCs/>
        </w:rPr>
      </w:pPr>
      <w:r>
        <w:rPr>
          <w:bCs/>
        </w:rPr>
        <w:t>DOC9.4.6.4</w:t>
      </w:r>
      <w:r>
        <w:rPr>
          <w:bCs/>
        </w:rPr>
        <w:tab/>
      </w:r>
      <w:r w:rsidRPr="00272E10">
        <w:rPr>
          <w:bCs/>
        </w:rPr>
        <w:t xml:space="preserve">For a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Pr>
          <w:bCs/>
        </w:rPr>
        <w:t xml:space="preserve"> </w:t>
      </w:r>
      <w:r w:rsidRPr="00272E10">
        <w:rPr>
          <w:bCs/>
        </w:rPr>
        <w:t xml:space="preserve">an initial feasibility assessment carried out jointly by </w:t>
      </w:r>
      <w:del w:id="1051" w:author="Shaheeni Vekaria" w:date="2024-04-17T16:46:00Z">
        <w:r w:rsidR="00C004AE" w:rsidDel="00006E6B">
          <w:rPr>
            <w:b/>
            <w:color w:val="2B579A"/>
            <w:shd w:val="clear" w:color="auto" w:fill="E6E6E6"/>
          </w:rPr>
          <w:fldChar w:fldCharType="begin"/>
        </w:r>
        <w:r w:rsidR="00C004AE" w:rsidDel="00006E6B">
          <w:delInstrText xml:space="preserve"> REF NGESO \h </w:delInstrText>
        </w:r>
        <w:r w:rsidR="00C004AE" w:rsidDel="00006E6B">
          <w:rPr>
            <w:b/>
            <w:color w:val="2B579A"/>
            <w:shd w:val="clear" w:color="auto" w:fill="E6E6E6"/>
          </w:rPr>
        </w:r>
        <w:r w:rsidR="00C004AE" w:rsidDel="00006E6B">
          <w:rPr>
            <w:b/>
            <w:color w:val="2B579A"/>
            <w:shd w:val="clear" w:color="auto" w:fill="E6E6E6"/>
          </w:rPr>
          <w:fldChar w:fldCharType="separate"/>
        </w:r>
        <w:r w:rsidR="005C572C" w:rsidDel="00006E6B">
          <w:rPr>
            <w:b/>
          </w:rPr>
          <w:delText>NGESO</w:delText>
        </w:r>
        <w:r w:rsidR="00C004AE" w:rsidDel="00006E6B">
          <w:rPr>
            <w:b/>
            <w:color w:val="2B579A"/>
            <w:shd w:val="clear" w:color="auto" w:fill="E6E6E6"/>
          </w:rPr>
          <w:fldChar w:fldCharType="end"/>
        </w:r>
        <w:r w:rsidDel="00006E6B">
          <w:rPr>
            <w:bCs/>
          </w:rPr>
          <w:delText xml:space="preserve"> </w:delText>
        </w:r>
      </w:del>
      <w:ins w:id="1052" w:author="Shaheeni Vekaria" w:date="2024-04-17T16:46:00Z">
        <w:r w:rsidR="00006E6B" w:rsidRPr="00006E6B">
          <w:rPr>
            <w:color w:val="2B579A"/>
            <w:shd w:val="clear" w:color="auto" w:fill="E6E6E6"/>
            <w:rPrChange w:id="1053" w:author="Shaheeni Vekaria" w:date="2024-04-17T16:46:00Z">
              <w:rPr>
                <w:b/>
                <w:bCs/>
              </w:rPr>
            </w:rPrChange>
          </w:rPr>
          <w:t>the</w:t>
        </w:r>
        <w:r w:rsidR="00006E6B">
          <w:rPr>
            <w:b/>
            <w:bCs/>
          </w:rPr>
          <w:t xml:space="preserve"> ISOP</w:t>
        </w:r>
        <w:r w:rsidR="00006E6B">
          <w:rPr>
            <w:bCs/>
          </w:rPr>
          <w:t xml:space="preserve"> </w:t>
        </w:r>
      </w:ins>
      <w:r w:rsidRPr="00272E10">
        <w:rPr>
          <w:bCs/>
        </w:rPr>
        <w:t xml:space="preserve">and </w:t>
      </w:r>
      <w:r>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r w:rsidRPr="00272E10">
        <w:rPr>
          <w:bCs/>
        </w:rPr>
        <w:t xml:space="preserve">may result in </w:t>
      </w:r>
      <w:del w:id="1054" w:author="Shaheeni Vekaria" w:date="2024-04-17T16:46:00Z">
        <w:r w:rsidR="00C004AE" w:rsidDel="00006E6B">
          <w:rPr>
            <w:b/>
            <w:color w:val="2B579A"/>
            <w:shd w:val="clear" w:color="auto" w:fill="E6E6E6"/>
          </w:rPr>
          <w:fldChar w:fldCharType="begin"/>
        </w:r>
        <w:r w:rsidR="00C004AE" w:rsidDel="00006E6B">
          <w:delInstrText xml:space="preserve"> REF NGESO \h </w:delInstrText>
        </w:r>
        <w:r w:rsidR="00C004AE" w:rsidDel="00006E6B">
          <w:rPr>
            <w:b/>
            <w:color w:val="2B579A"/>
            <w:shd w:val="clear" w:color="auto" w:fill="E6E6E6"/>
          </w:rPr>
        </w:r>
        <w:r w:rsidR="00C004AE" w:rsidDel="00006E6B">
          <w:rPr>
            <w:b/>
            <w:color w:val="2B579A"/>
            <w:shd w:val="clear" w:color="auto" w:fill="E6E6E6"/>
          </w:rPr>
          <w:fldChar w:fldCharType="separate"/>
        </w:r>
        <w:r w:rsidR="005C572C" w:rsidDel="00006E6B">
          <w:rPr>
            <w:b/>
          </w:rPr>
          <w:delText>NGESO</w:delText>
        </w:r>
        <w:r w:rsidR="00C004AE" w:rsidDel="00006E6B">
          <w:rPr>
            <w:b/>
            <w:color w:val="2B579A"/>
            <w:shd w:val="clear" w:color="auto" w:fill="E6E6E6"/>
          </w:rPr>
          <w:fldChar w:fldCharType="end"/>
        </w:r>
        <w:r w:rsidDel="00006E6B">
          <w:rPr>
            <w:bCs/>
          </w:rPr>
          <w:delText xml:space="preserve"> </w:delText>
        </w:r>
      </w:del>
      <w:ins w:id="1055" w:author="Shaheeni Vekaria" w:date="2024-04-17T16:46:00Z">
        <w:r w:rsidR="00006E6B" w:rsidRPr="00006E6B">
          <w:rPr>
            <w:color w:val="2B579A"/>
            <w:shd w:val="clear" w:color="auto" w:fill="E6E6E6"/>
            <w:rPrChange w:id="1056" w:author="Shaheeni Vekaria" w:date="2024-04-17T16:46:00Z">
              <w:rPr>
                <w:b/>
                <w:bCs/>
              </w:rPr>
            </w:rPrChange>
          </w:rPr>
          <w:t>the</w:t>
        </w:r>
        <w:r w:rsidR="00006E6B">
          <w:rPr>
            <w:b/>
            <w:bCs/>
          </w:rPr>
          <w:t xml:space="preserve"> ISOP</w:t>
        </w:r>
        <w:r w:rsidR="00006E6B">
          <w:rPr>
            <w:bCs/>
          </w:rPr>
          <w:t xml:space="preserve"> </w:t>
        </w:r>
      </w:ins>
      <w:r w:rsidRPr="00272E10">
        <w:rPr>
          <w:bCs/>
        </w:rPr>
        <w:t xml:space="preserve">running a procurement </w:t>
      </w:r>
      <w:r>
        <w:rPr>
          <w:bCs/>
        </w:rPr>
        <w:t>and/or</w:t>
      </w:r>
      <w:r w:rsidRPr="00272E10">
        <w:rPr>
          <w:bCs/>
        </w:rPr>
        <w:t xml:space="preserve"> tender process.  If after discussions or analysis, </w:t>
      </w:r>
      <w:del w:id="1057" w:author="Shaheeni Vekaria" w:date="2024-04-17T16:46:00Z">
        <w:r w:rsidR="00C004AE" w:rsidRPr="00006E6B" w:rsidDel="00006E6B">
          <w:rPr>
            <w:color w:val="2B579A"/>
            <w:shd w:val="clear" w:color="auto" w:fill="E6E6E6"/>
            <w:rPrChange w:id="1058" w:author="Shaheeni Vekaria" w:date="2024-04-17T16:47:00Z">
              <w:rPr>
                <w:b/>
                <w:bCs/>
              </w:rPr>
            </w:rPrChange>
          </w:rPr>
          <w:fldChar w:fldCharType="begin"/>
        </w:r>
        <w:r w:rsidR="00C004AE" w:rsidRPr="00006E6B" w:rsidDel="00006E6B">
          <w:delInstrText xml:space="preserve"> REF NGESO \h </w:delInstrText>
        </w:r>
      </w:del>
      <w:r w:rsidR="00006E6B">
        <w:instrText xml:space="preserve"> \* MERGEFORMAT </w:instrText>
      </w:r>
      <w:del w:id="1059" w:author="Shaheeni Vekaria" w:date="2024-04-17T16:46:00Z">
        <w:r w:rsidR="00C004AE" w:rsidRPr="00977559" w:rsidDel="00006E6B">
          <w:rPr>
            <w:color w:val="2B579A"/>
            <w:shd w:val="clear" w:color="auto" w:fill="E6E6E6"/>
          </w:rPr>
        </w:r>
        <w:r w:rsidR="00C004AE" w:rsidRPr="00006E6B" w:rsidDel="00006E6B">
          <w:rPr>
            <w:color w:val="2B579A"/>
            <w:shd w:val="clear" w:color="auto" w:fill="E6E6E6"/>
            <w:rPrChange w:id="1060" w:author="Shaheeni Vekaria" w:date="2024-04-17T16:47:00Z">
              <w:rPr>
                <w:b/>
                <w:bCs/>
              </w:rPr>
            </w:rPrChange>
          </w:rPr>
          <w:fldChar w:fldCharType="separate"/>
        </w:r>
        <w:r w:rsidR="005C572C" w:rsidRPr="00006E6B" w:rsidDel="00006E6B">
          <w:rPr>
            <w:color w:val="2B579A"/>
            <w:shd w:val="clear" w:color="auto" w:fill="E6E6E6"/>
            <w:rPrChange w:id="1061" w:author="Shaheeni Vekaria" w:date="2024-04-17T16:47:00Z">
              <w:rPr>
                <w:b/>
              </w:rPr>
            </w:rPrChange>
          </w:rPr>
          <w:delText>NGESO</w:delText>
        </w:r>
        <w:r w:rsidR="00C004AE" w:rsidRPr="00006E6B" w:rsidDel="00006E6B">
          <w:rPr>
            <w:color w:val="2B579A"/>
            <w:shd w:val="clear" w:color="auto" w:fill="E6E6E6"/>
            <w:rPrChange w:id="1062" w:author="Shaheeni Vekaria" w:date="2024-04-17T16:47:00Z">
              <w:rPr>
                <w:b/>
                <w:bCs/>
              </w:rPr>
            </w:rPrChange>
          </w:rPr>
          <w:fldChar w:fldCharType="end"/>
        </w:r>
      </w:del>
      <w:ins w:id="1063" w:author="Shaheeni Vekaria" w:date="2024-04-17T16:47:00Z">
        <w:r w:rsidR="00006E6B" w:rsidRPr="00006E6B">
          <w:rPr>
            <w:color w:val="2B579A"/>
            <w:shd w:val="clear" w:color="auto" w:fill="E6E6E6"/>
            <w:rPrChange w:id="1064" w:author="Shaheeni Vekaria" w:date="2024-04-17T16:47:00Z">
              <w:rPr>
                <w:b/>
                <w:bCs/>
              </w:rPr>
            </w:rPrChange>
          </w:rPr>
          <w:t>the</w:t>
        </w:r>
      </w:ins>
      <w:ins w:id="1065" w:author="Shaheeni Vekaria" w:date="2024-04-17T16:46:00Z">
        <w:r w:rsidR="00006E6B">
          <w:rPr>
            <w:b/>
            <w:bCs/>
          </w:rPr>
          <w:t xml:space="preserve"> ISOP</w:t>
        </w:r>
      </w:ins>
      <w:r>
        <w:rPr>
          <w:bCs/>
        </w:rPr>
        <w:t xml:space="preserve">,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and</w:t>
      </w:r>
      <w:r w:rsidRPr="00272E10">
        <w:rPr>
          <w:bCs/>
        </w:rPr>
        <w:t xml:space="preserve"> the </w:t>
      </w:r>
      <w:r>
        <w:rPr>
          <w:bCs/>
        </w:rPr>
        <w:t>r</w:t>
      </w:r>
      <w:r w:rsidRPr="00272E10">
        <w:rPr>
          <w:bCs/>
        </w:rPr>
        <w:t xml:space="preserve">elevant </w:t>
      </w:r>
      <w:r w:rsidR="00C272E6">
        <w:rPr>
          <w:b/>
          <w:color w:val="2B579A"/>
          <w:shd w:val="clear" w:color="auto" w:fill="E6E6E6"/>
        </w:rPr>
        <w:fldChar w:fldCharType="begin"/>
      </w:r>
      <w:r w:rsidR="00C272E6">
        <w:rPr>
          <w:bCs/>
        </w:rPr>
        <w:instrText xml:space="preserve"> REF TransmissionLicensee \h </w:instrText>
      </w:r>
      <w:r w:rsidR="00C272E6">
        <w:rPr>
          <w:b/>
          <w:color w:val="2B579A"/>
          <w:shd w:val="clear" w:color="auto" w:fill="E6E6E6"/>
        </w:rPr>
      </w:r>
      <w:r w:rsidR="00C272E6">
        <w:rPr>
          <w:b/>
          <w:color w:val="2B579A"/>
          <w:shd w:val="clear" w:color="auto" w:fill="E6E6E6"/>
        </w:rPr>
        <w:fldChar w:fldCharType="separate"/>
      </w:r>
      <w:r w:rsidR="005C572C" w:rsidRPr="0076424C">
        <w:rPr>
          <w:b/>
        </w:rPr>
        <w:t>Transmission Licensee</w:t>
      </w:r>
      <w:r w:rsidR="00C272E6">
        <w:rPr>
          <w:b/>
          <w:color w:val="2B579A"/>
          <w:shd w:val="clear" w:color="auto" w:fill="E6E6E6"/>
        </w:rPr>
        <w:fldChar w:fldCharType="end"/>
      </w:r>
      <w:r w:rsidRPr="00272E10">
        <w:rPr>
          <w:bCs/>
        </w:rPr>
        <w:t xml:space="preserve"> (where appropriate) agree a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Pr>
          <w:bCs/>
        </w:rPr>
        <w:t xml:space="preserve"> </w:t>
      </w:r>
      <w:r w:rsidRPr="00272E10">
        <w:rPr>
          <w:bCs/>
        </w:rPr>
        <w:t xml:space="preserve">is not viable, then no further work to develop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Pr>
          <w:bCs/>
        </w:rPr>
        <w:t xml:space="preserve"> </w:t>
      </w:r>
      <w:r w:rsidRPr="00272E10">
        <w:rPr>
          <w:bCs/>
        </w:rPr>
        <w:t>needs to be carried out.</w:t>
      </w:r>
    </w:p>
    <w:p w14:paraId="22E809EF" w14:textId="4A81AA70" w:rsidR="00D13DC9" w:rsidRPr="00272E10" w:rsidRDefault="00D13DC9" w:rsidP="00904798">
      <w:pPr>
        <w:rPr>
          <w:bCs/>
        </w:rPr>
      </w:pPr>
      <w:r>
        <w:rPr>
          <w:bCs/>
        </w:rPr>
        <w:t>DOC9.4.6.5</w:t>
      </w:r>
      <w:r>
        <w:rPr>
          <w:bCs/>
        </w:rPr>
        <w:tab/>
      </w:r>
      <w:r w:rsidRPr="00272E10">
        <w:rPr>
          <w:bCs/>
        </w:rPr>
        <w:t xml:space="preserve">The preparation of each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shall include a check whether any network assets cited in each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are included in any other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and if so, all the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Pr="00E47417">
        <w:rPr>
          <w:b/>
        </w:rPr>
        <w:t>s</w:t>
      </w:r>
      <w:r>
        <w:rPr>
          <w:bCs/>
        </w:rPr>
        <w:t xml:space="preserve"> </w:t>
      </w:r>
      <w:r w:rsidRPr="00272E10">
        <w:rPr>
          <w:bCs/>
        </w:rPr>
        <w:t xml:space="preserve">or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Pr>
          <w:b/>
        </w:rPr>
        <w:t xml:space="preserve">s </w:t>
      </w:r>
      <w:r w:rsidRPr="00272E10">
        <w:rPr>
          <w:bCs/>
        </w:rPr>
        <w:t xml:space="preserve">containing common assets shall include a specific step that prohibits more than one of any of these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E47417">
        <w:rPr>
          <w:b/>
        </w:rPr>
        <w:t>s</w:t>
      </w:r>
      <w:r w:rsidRPr="00272E10">
        <w:rPr>
          <w:bCs/>
        </w:rPr>
        <w:t xml:space="preserve"> from being activated at any one point in time.</w:t>
      </w:r>
    </w:p>
    <w:p w14:paraId="3AD1D716" w14:textId="401233AC" w:rsidR="00D13DC9" w:rsidRPr="00272E10" w:rsidRDefault="00D13DC9" w:rsidP="00904798">
      <w:pPr>
        <w:rPr>
          <w:bCs/>
        </w:rPr>
      </w:pPr>
      <w:r>
        <w:rPr>
          <w:bCs/>
        </w:rPr>
        <w:t>DOC9.4.6.6</w:t>
      </w:r>
      <w:r>
        <w:rPr>
          <w:bCs/>
        </w:rPr>
        <w:tab/>
      </w:r>
      <w:r w:rsidRPr="00272E10">
        <w:rPr>
          <w:bCs/>
        </w:rPr>
        <w:t xml:space="preserve">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will record which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E47417">
        <w:rPr>
          <w:b/>
        </w:rPr>
        <w:t>s</w:t>
      </w:r>
      <w:r w:rsidRPr="00272E10">
        <w:rPr>
          <w:bCs/>
        </w:rPr>
        <w:t xml:space="preserve"> and which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E47417">
        <w:rPr>
          <w:b/>
        </w:rPr>
        <w:t>’s</w:t>
      </w:r>
      <w:r w:rsidRPr="00272E10">
        <w:rPr>
          <w:bCs/>
        </w:rPr>
        <w:t xml:space="preserve">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Pr>
          <w:b/>
          <w:bCs/>
          <w:snapToGrid w:val="0"/>
        </w:rPr>
        <w:t xml:space="preserve"> </w:t>
      </w:r>
      <w:r w:rsidRPr="00272E10">
        <w:rPr>
          <w:bCs/>
        </w:rPr>
        <w:t xml:space="preserve">are covered by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and set out what is required from </w:t>
      </w:r>
      <w:r>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del w:id="1066" w:author="Shaheeni Vekaria" w:date="2024-04-17T16:47:00Z">
        <w:r w:rsidR="00C004AE" w:rsidRPr="00006E6B" w:rsidDel="00006E6B">
          <w:rPr>
            <w:b/>
            <w:color w:val="2B579A"/>
            <w:shd w:val="clear" w:color="auto" w:fill="E6E6E6"/>
          </w:rPr>
          <w:fldChar w:fldCharType="begin"/>
        </w:r>
        <w:r w:rsidR="00C004AE" w:rsidRPr="00006E6B" w:rsidDel="00006E6B">
          <w:rPr>
            <w:b/>
            <w:color w:val="2B579A"/>
            <w:shd w:val="clear" w:color="auto" w:fill="E6E6E6"/>
            <w:rPrChange w:id="1067" w:author="Shaheeni Vekaria" w:date="2024-04-17T16:47:00Z">
              <w:rPr/>
            </w:rPrChange>
          </w:rPr>
          <w:delInstrText xml:space="preserve"> REF NGESO \h </w:delInstrText>
        </w:r>
      </w:del>
      <w:r w:rsidR="00006E6B" w:rsidRPr="00006E6B">
        <w:rPr>
          <w:b/>
          <w:color w:val="2B579A"/>
          <w:shd w:val="clear" w:color="auto" w:fill="E6E6E6"/>
          <w:rPrChange w:id="1068" w:author="Shaheeni Vekaria" w:date="2024-04-17T16:47:00Z">
            <w:rPr/>
          </w:rPrChange>
        </w:rPr>
        <w:instrText xml:space="preserve"> \* MERGEFORMAT </w:instrText>
      </w:r>
      <w:del w:id="1069" w:author="Shaheeni Vekaria" w:date="2024-04-17T16:47:00Z">
        <w:r w:rsidR="00C004AE" w:rsidRPr="00006E6B" w:rsidDel="00006E6B">
          <w:rPr>
            <w:b/>
            <w:color w:val="2B579A"/>
            <w:shd w:val="clear" w:color="auto" w:fill="E6E6E6"/>
          </w:rPr>
        </w:r>
        <w:r w:rsidR="00C004AE" w:rsidRPr="00006E6B" w:rsidDel="00006E6B">
          <w:rPr>
            <w:b/>
            <w:color w:val="2B579A"/>
            <w:shd w:val="clear" w:color="auto" w:fill="E6E6E6"/>
          </w:rPr>
          <w:fldChar w:fldCharType="separate"/>
        </w:r>
        <w:r w:rsidR="005C572C" w:rsidRPr="00006E6B" w:rsidDel="00006E6B">
          <w:rPr>
            <w:b/>
            <w:bCs/>
          </w:rPr>
          <w:delText>NGESO</w:delText>
        </w:r>
        <w:r w:rsidR="00C004AE" w:rsidRPr="00006E6B" w:rsidDel="00006E6B">
          <w:rPr>
            <w:b/>
            <w:color w:val="2B579A"/>
            <w:shd w:val="clear" w:color="auto" w:fill="E6E6E6"/>
          </w:rPr>
          <w:fldChar w:fldCharType="end"/>
        </w:r>
      </w:del>
      <w:ins w:id="1070" w:author="Shaheeni Vekaria" w:date="2024-04-17T16:47:00Z">
        <w:r w:rsidR="00006E6B" w:rsidRPr="00006E6B">
          <w:rPr>
            <w:color w:val="2B579A"/>
            <w:shd w:val="clear" w:color="auto" w:fill="E6E6E6"/>
            <w:rPrChange w:id="1071" w:author="Shaheeni Vekaria" w:date="2024-04-17T16:47:00Z">
              <w:rPr>
                <w:b/>
                <w:bCs/>
              </w:rPr>
            </w:rPrChange>
          </w:rPr>
          <w:t xml:space="preserve">the </w:t>
        </w:r>
        <w:r w:rsidR="00006E6B">
          <w:rPr>
            <w:b/>
            <w:bCs/>
          </w:rPr>
          <w:t>ISOP</w:t>
        </w:r>
      </w:ins>
      <w:r>
        <w:rPr>
          <w:bCs/>
        </w:rPr>
        <w:t>, the r</w:t>
      </w:r>
      <w:r w:rsidRPr="00272E10">
        <w:rPr>
          <w:bCs/>
        </w:rPr>
        <w:t xml:space="preserve">elevant </w:t>
      </w:r>
      <w:r w:rsidR="0096013F">
        <w:rPr>
          <w:b/>
          <w:color w:val="2B579A"/>
          <w:shd w:val="clear" w:color="auto" w:fill="E6E6E6"/>
        </w:rPr>
        <w:fldChar w:fldCharType="begin"/>
      </w:r>
      <w:r w:rsidR="0096013F">
        <w:rPr>
          <w:bCs/>
        </w:rPr>
        <w:instrText xml:space="preserve"> REF TransmissionLicensee \h </w:instrText>
      </w:r>
      <w:r w:rsidR="0096013F">
        <w:rPr>
          <w:b/>
          <w:color w:val="2B579A"/>
          <w:shd w:val="clear" w:color="auto" w:fill="E6E6E6"/>
        </w:rPr>
      </w:r>
      <w:r w:rsidR="0096013F">
        <w:rPr>
          <w:b/>
          <w:color w:val="2B579A"/>
          <w:shd w:val="clear" w:color="auto" w:fill="E6E6E6"/>
        </w:rPr>
        <w:fldChar w:fldCharType="separate"/>
      </w:r>
      <w:r w:rsidR="005C572C" w:rsidRPr="0076424C">
        <w:rPr>
          <w:b/>
        </w:rPr>
        <w:t>Transmission Licensee</w:t>
      </w:r>
      <w:r w:rsidR="0096013F">
        <w:rPr>
          <w:b/>
          <w:color w:val="2B579A"/>
          <w:shd w:val="clear" w:color="auto" w:fill="E6E6E6"/>
        </w:rPr>
        <w:fldChar w:fldCharType="end"/>
      </w:r>
      <w:r w:rsidR="0096013F">
        <w:rPr>
          <w:b/>
        </w:rPr>
        <w:t xml:space="preserve"> </w:t>
      </w:r>
      <w:r w:rsidRPr="00272E10">
        <w:rPr>
          <w:bCs/>
        </w:rPr>
        <w:t xml:space="preserve">and each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272E10">
        <w:rPr>
          <w:bCs/>
        </w:rPr>
        <w:t xml:space="preserve"> should</w:t>
      </w:r>
      <w:r w:rsidR="00497577">
        <w:rPr>
          <w:bCs/>
        </w:rPr>
        <w:t xml:space="preserve"> a</w:t>
      </w:r>
      <w:r w:rsidRPr="00272E10">
        <w:rPr>
          <w:bCs/>
        </w:rPr>
        <w:t xml:space="preserve"> </w:t>
      </w:r>
      <w:r w:rsidR="00C859CF">
        <w:rPr>
          <w:color w:val="2B579A"/>
          <w:shd w:val="clear" w:color="auto" w:fill="E6E6E6"/>
        </w:rPr>
        <w:fldChar w:fldCharType="begin"/>
      </w:r>
      <w:r w:rsidR="00C859CF">
        <w:instrText xml:space="preserve"> REF systemrestoration \h </w:instrText>
      </w:r>
      <w:r w:rsidR="00C859CF">
        <w:rPr>
          <w:color w:val="2B579A"/>
          <w:shd w:val="clear" w:color="auto" w:fill="E6E6E6"/>
        </w:rPr>
      </w:r>
      <w:r w:rsidR="00C859CF">
        <w:rPr>
          <w:color w:val="2B579A"/>
          <w:shd w:val="clear" w:color="auto" w:fill="E6E6E6"/>
        </w:rPr>
        <w:fldChar w:fldCharType="separate"/>
      </w:r>
      <w:r w:rsidR="005C572C" w:rsidRPr="0076424C">
        <w:rPr>
          <w:b/>
        </w:rPr>
        <w:t>S</w:t>
      </w:r>
      <w:r w:rsidR="005C572C">
        <w:rPr>
          <w:b/>
        </w:rPr>
        <w:t>ystem Restoration</w:t>
      </w:r>
      <w:r w:rsidR="00C859CF">
        <w:rPr>
          <w:color w:val="2B579A"/>
          <w:shd w:val="clear" w:color="auto" w:fill="E6E6E6"/>
        </w:rPr>
        <w:fldChar w:fldCharType="end"/>
      </w:r>
      <w:r w:rsidRPr="00272E10">
        <w:rPr>
          <w:bCs/>
        </w:rPr>
        <w:t xml:space="preserve"> situation arise.</w:t>
      </w:r>
    </w:p>
    <w:p w14:paraId="1F3548DA" w14:textId="58A51361" w:rsidR="00D13DC9" w:rsidRDefault="00D13DC9" w:rsidP="00904798">
      <w:pPr>
        <w:rPr>
          <w:snapToGrid w:val="0"/>
        </w:rPr>
      </w:pPr>
      <w:r>
        <w:rPr>
          <w:bCs/>
        </w:rPr>
        <w:t>DOC9.4.6.7</w:t>
      </w:r>
      <w:r>
        <w:rPr>
          <w:bCs/>
        </w:rPr>
        <w:tab/>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B071B5">
        <w:rPr>
          <w:b/>
          <w:bCs/>
          <w:snapToGrid w:val="0"/>
        </w:rPr>
        <w:t>s</w:t>
      </w:r>
      <w:r w:rsidRPr="00B071B5">
        <w:rPr>
          <w:snapToGrid w:val="0"/>
        </w:rPr>
        <w:t xml:space="preserve"> </w:t>
      </w:r>
      <w:r>
        <w:rPr>
          <w:snapToGrid w:val="0"/>
        </w:rPr>
        <w:t>may</w:t>
      </w:r>
      <w:r w:rsidRPr="00B071B5">
        <w:rPr>
          <w:snapToGrid w:val="0"/>
        </w:rPr>
        <w:t xml:space="preserve"> allow for </w:t>
      </w:r>
      <w:r>
        <w:rPr>
          <w:snapToGrid w:val="0"/>
        </w:rPr>
        <w:t>one of several</w:t>
      </w:r>
      <w:r w:rsidRPr="00B071B5">
        <w:rPr>
          <w:snapToGrid w:val="0"/>
        </w:rPr>
        <w:t xml:space="preserve"> </w:t>
      </w:r>
      <w:r w:rsidR="001717C7">
        <w:rPr>
          <w:b/>
          <w:color w:val="2B579A"/>
          <w:shd w:val="clear" w:color="auto" w:fill="E6E6E6"/>
        </w:rPr>
        <w:fldChar w:fldCharType="begin"/>
      </w:r>
      <w:r w:rsidR="001717C7">
        <w:instrText xml:space="preserve"> REF restorationcontractor \h </w:instrText>
      </w:r>
      <w:r w:rsidR="001717C7">
        <w:rPr>
          <w:b/>
          <w:color w:val="2B579A"/>
          <w:shd w:val="clear" w:color="auto" w:fill="E6E6E6"/>
        </w:rPr>
      </w:r>
      <w:r w:rsidR="001717C7">
        <w:rPr>
          <w:b/>
          <w:color w:val="2B579A"/>
          <w:shd w:val="clear" w:color="auto" w:fill="E6E6E6"/>
        </w:rPr>
        <w:fldChar w:fldCharType="separate"/>
      </w:r>
      <w:r w:rsidR="005C572C">
        <w:rPr>
          <w:b/>
        </w:rPr>
        <w:t>Restoration Contractor</w:t>
      </w:r>
      <w:r w:rsidR="001717C7">
        <w:rPr>
          <w:b/>
          <w:color w:val="2B579A"/>
          <w:shd w:val="clear" w:color="auto" w:fill="E6E6E6"/>
        </w:rPr>
        <w:fldChar w:fldCharType="end"/>
      </w:r>
      <w:r w:rsidRPr="00B071B5">
        <w:rPr>
          <w:b/>
          <w:bCs/>
          <w:snapToGrid w:val="0"/>
        </w:rPr>
        <w:t>s</w:t>
      </w:r>
      <w:r w:rsidRPr="00B071B5">
        <w:rPr>
          <w:snapToGrid w:val="0"/>
        </w:rPr>
        <w:t xml:space="preserve"> to take the</w:t>
      </w:r>
      <w:r>
        <w:rPr>
          <w:snapToGrid w:val="0"/>
        </w:rPr>
        <w:t xml:space="preserve"> single</w:t>
      </w:r>
      <w:r w:rsidRPr="00B071B5">
        <w:rPr>
          <w:snapToGrid w:val="0"/>
        </w:rPr>
        <w:t xml:space="preserve"> role of</w:t>
      </w:r>
      <w:r>
        <w:rPr>
          <w:snapToGrid w:val="0"/>
        </w:rPr>
        <w:t xml:space="preserve"> the</w:t>
      </w:r>
      <w:r w:rsidRPr="00B071B5">
        <w:rPr>
          <w:snapToGrid w:val="0"/>
        </w:rPr>
        <w:t xml:space="preserv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B071B5">
        <w:rPr>
          <w:snapToGrid w:val="0"/>
        </w:rPr>
        <w:t xml:space="preserve"> </w:t>
      </w:r>
      <w:r>
        <w:rPr>
          <w:snapToGrid w:val="0"/>
        </w:rPr>
        <w:t xml:space="preserve">within the plan </w:t>
      </w:r>
      <w:r w:rsidRPr="00B071B5">
        <w:rPr>
          <w:snapToGrid w:val="0"/>
        </w:rPr>
        <w:t>and</w:t>
      </w:r>
      <w:r>
        <w:rPr>
          <w:snapToGrid w:val="0"/>
        </w:rPr>
        <w:t xml:space="preserve"> others to take the roles of</w:t>
      </w:r>
      <w:r w:rsidRPr="00B071B5">
        <w:rPr>
          <w:snapToGrid w:val="0"/>
        </w:rPr>
        <w:t xml:space="preserve"> </w:t>
      </w:r>
      <w:r w:rsidR="00406F9A">
        <w:rPr>
          <w:b/>
          <w:color w:val="2B579A"/>
          <w:shd w:val="clear" w:color="auto" w:fill="E6E6E6"/>
        </w:rPr>
        <w:fldChar w:fldCharType="begin"/>
      </w:r>
      <w:r w:rsidR="00406F9A">
        <w:instrText xml:space="preserve"> REF topupcontractor \h </w:instrText>
      </w:r>
      <w:r w:rsidR="00406F9A">
        <w:rPr>
          <w:b/>
          <w:color w:val="2B579A"/>
          <w:shd w:val="clear" w:color="auto" w:fill="E6E6E6"/>
        </w:rPr>
      </w:r>
      <w:r w:rsidR="00406F9A">
        <w:rPr>
          <w:b/>
          <w:color w:val="2B579A"/>
          <w:shd w:val="clear" w:color="auto" w:fill="E6E6E6"/>
        </w:rPr>
        <w:fldChar w:fldCharType="separate"/>
      </w:r>
      <w:r w:rsidR="005C572C">
        <w:rPr>
          <w:b/>
        </w:rPr>
        <w:t>Top Up Restoration Contractor</w:t>
      </w:r>
      <w:r w:rsidR="00406F9A">
        <w:rPr>
          <w:b/>
          <w:color w:val="2B579A"/>
          <w:shd w:val="clear" w:color="auto" w:fill="E6E6E6"/>
        </w:rPr>
        <w:fldChar w:fldCharType="end"/>
      </w:r>
      <w:r w:rsidRPr="00B071B5">
        <w:rPr>
          <w:b/>
          <w:bCs/>
          <w:snapToGrid w:val="0"/>
        </w:rPr>
        <w:t>s</w:t>
      </w:r>
      <w:r w:rsidRPr="00B071B5">
        <w:rPr>
          <w:snapToGrid w:val="0"/>
        </w:rPr>
        <w:t xml:space="preserve">.  </w:t>
      </w:r>
      <w:r>
        <w:rPr>
          <w:snapToGrid w:val="0"/>
        </w:rPr>
        <w:t xml:space="preserve">Each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Pr>
          <w:snapToGrid w:val="0"/>
        </w:rPr>
        <w:t xml:space="preserve"> will only deploy one </w:t>
      </w:r>
      <w:r w:rsidR="002C4E02">
        <w:rPr>
          <w:b/>
          <w:color w:val="2B579A"/>
          <w:shd w:val="clear" w:color="auto" w:fill="E6E6E6"/>
        </w:rPr>
        <w:fldChar w:fldCharType="begin"/>
      </w:r>
      <w:r w:rsidR="002C4E02">
        <w:instrText xml:space="preserve"> REF Anchor \h </w:instrText>
      </w:r>
      <w:r w:rsidR="002C4E02">
        <w:rPr>
          <w:b/>
          <w:color w:val="2B579A"/>
          <w:shd w:val="clear" w:color="auto" w:fill="E6E6E6"/>
        </w:rPr>
      </w:r>
      <w:r w:rsidR="002C4E02">
        <w:rPr>
          <w:b/>
          <w:color w:val="2B579A"/>
          <w:shd w:val="clear" w:color="auto" w:fill="E6E6E6"/>
        </w:rPr>
        <w:fldChar w:fldCharType="separate"/>
      </w:r>
      <w:r w:rsidR="005C572C">
        <w:rPr>
          <w:b/>
        </w:rPr>
        <w:t>Anchor</w:t>
      </w:r>
      <w:r w:rsidR="002C4E02">
        <w:rPr>
          <w:b/>
          <w:color w:val="2B579A"/>
          <w:shd w:val="clear" w:color="auto" w:fill="E6E6E6"/>
        </w:rPr>
        <w:fldChar w:fldCharType="end"/>
      </w:r>
      <w:r w:rsidRPr="00123C15">
        <w:rPr>
          <w:b/>
          <w:bCs/>
          <w:snapToGrid w:val="0"/>
        </w:rPr>
        <w:t xml:space="preserve"> </w:t>
      </w:r>
      <w:r w:rsidR="00742BD6">
        <w:rPr>
          <w:b/>
          <w:color w:val="2B579A"/>
          <w:shd w:val="clear" w:color="auto" w:fill="E6E6E6"/>
        </w:rPr>
        <w:fldChar w:fldCharType="begin"/>
      </w:r>
      <w:r w:rsidR="00742BD6">
        <w:rPr>
          <w:b/>
          <w:bCs/>
          <w:snapToGrid w:val="0"/>
        </w:rPr>
        <w:instrText xml:space="preserve"> REF PowerStation \h </w:instrText>
      </w:r>
      <w:r w:rsidR="00742BD6">
        <w:rPr>
          <w:b/>
          <w:color w:val="2B579A"/>
          <w:shd w:val="clear" w:color="auto" w:fill="E6E6E6"/>
        </w:rPr>
      </w:r>
      <w:r w:rsidR="00742BD6">
        <w:rPr>
          <w:b/>
          <w:color w:val="2B579A"/>
          <w:shd w:val="clear" w:color="auto" w:fill="E6E6E6"/>
        </w:rPr>
        <w:fldChar w:fldCharType="separate"/>
      </w:r>
      <w:r w:rsidR="005C572C" w:rsidRPr="0076424C">
        <w:rPr>
          <w:b/>
        </w:rPr>
        <w:t>Power Station</w:t>
      </w:r>
      <w:r w:rsidR="00742BD6">
        <w:rPr>
          <w:b/>
          <w:color w:val="2B579A"/>
          <w:shd w:val="clear" w:color="auto" w:fill="E6E6E6"/>
        </w:rPr>
        <w:fldChar w:fldCharType="end"/>
      </w:r>
      <w:r w:rsidR="00742BD6">
        <w:rPr>
          <w:b/>
          <w:bCs/>
        </w:rPr>
        <w:t xml:space="preserve"> </w:t>
      </w:r>
      <w:r>
        <w:rPr>
          <w:snapToGrid w:val="0"/>
        </w:rPr>
        <w:t xml:space="preserve">when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Pr>
          <w:snapToGrid w:val="0"/>
        </w:rPr>
        <w:t xml:space="preserve"> is activated, and on activation</w:t>
      </w:r>
      <w:r w:rsidRPr="00B071B5">
        <w:rPr>
          <w:snapToGrid w:val="0"/>
        </w:rPr>
        <w:t xml:space="preserve"> one of the first tasks shall be the designation of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B071B5">
        <w:rPr>
          <w:snapToGrid w:val="0"/>
        </w:rPr>
        <w:t xml:space="preserve"> and confirm</w:t>
      </w:r>
      <w:r w:rsidRPr="004C0F17">
        <w:rPr>
          <w:snapToGrid w:val="0"/>
        </w:rPr>
        <w:t>ation</w:t>
      </w:r>
      <w:r w:rsidRPr="00B071B5">
        <w:rPr>
          <w:snapToGrid w:val="0"/>
        </w:rPr>
        <w:t xml:space="preserve"> </w:t>
      </w:r>
      <w:r w:rsidRPr="004C0F17">
        <w:rPr>
          <w:snapToGrid w:val="0"/>
        </w:rPr>
        <w:t xml:space="preserve">of </w:t>
      </w:r>
      <w:r w:rsidRPr="00B071B5">
        <w:rPr>
          <w:snapToGrid w:val="0"/>
        </w:rPr>
        <w:t xml:space="preserve">which parties are acting as </w:t>
      </w:r>
      <w:r w:rsidR="00406F9A">
        <w:rPr>
          <w:b/>
          <w:color w:val="2B579A"/>
          <w:shd w:val="clear" w:color="auto" w:fill="E6E6E6"/>
        </w:rPr>
        <w:fldChar w:fldCharType="begin"/>
      </w:r>
      <w:r w:rsidR="00406F9A">
        <w:instrText xml:space="preserve"> REF topupcontractor \h </w:instrText>
      </w:r>
      <w:r w:rsidR="00406F9A">
        <w:rPr>
          <w:b/>
          <w:color w:val="2B579A"/>
          <w:shd w:val="clear" w:color="auto" w:fill="E6E6E6"/>
        </w:rPr>
      </w:r>
      <w:r w:rsidR="00406F9A">
        <w:rPr>
          <w:b/>
          <w:color w:val="2B579A"/>
          <w:shd w:val="clear" w:color="auto" w:fill="E6E6E6"/>
        </w:rPr>
        <w:fldChar w:fldCharType="separate"/>
      </w:r>
      <w:r w:rsidR="005C572C">
        <w:rPr>
          <w:b/>
        </w:rPr>
        <w:t>Top Up Restoration Contractor</w:t>
      </w:r>
      <w:r w:rsidR="00406F9A">
        <w:rPr>
          <w:b/>
          <w:color w:val="2B579A"/>
          <w:shd w:val="clear" w:color="auto" w:fill="E6E6E6"/>
        </w:rPr>
        <w:fldChar w:fldCharType="end"/>
      </w:r>
      <w:r w:rsidRPr="00B071B5">
        <w:rPr>
          <w:b/>
          <w:bCs/>
          <w:snapToGrid w:val="0"/>
        </w:rPr>
        <w:t>s</w:t>
      </w:r>
      <w:r w:rsidRPr="00B071B5">
        <w:rPr>
          <w:snapToGrid w:val="0"/>
        </w:rPr>
        <w:t>.</w:t>
      </w:r>
    </w:p>
    <w:p w14:paraId="5A388F36" w14:textId="0E4B88B2" w:rsidR="00D13DC9" w:rsidRPr="00272E10" w:rsidRDefault="00D13DC9" w:rsidP="00904798">
      <w:pPr>
        <w:rPr>
          <w:bCs/>
        </w:rPr>
      </w:pPr>
      <w:r>
        <w:rPr>
          <w:bCs/>
        </w:rPr>
        <w:t>DOC9.4.6.8</w:t>
      </w:r>
      <w:r>
        <w:rPr>
          <w:bCs/>
        </w:rPr>
        <w:tab/>
      </w:r>
      <w:r w:rsidRPr="00272E10">
        <w:rPr>
          <w:bCs/>
        </w:rPr>
        <w:t xml:space="preserve">Each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Pr>
          <w:bCs/>
        </w:rPr>
        <w:t xml:space="preserve"> </w:t>
      </w:r>
      <w:r w:rsidRPr="00272E10">
        <w:rPr>
          <w:bCs/>
        </w:rPr>
        <w:t xml:space="preserve">shall be prepared by </w:t>
      </w:r>
      <w:del w:id="1072" w:author="Shaheeni Vekaria" w:date="2024-04-17T16:47:00Z">
        <w:r w:rsidR="00C004AE" w:rsidDel="00006E6B">
          <w:rPr>
            <w:b/>
            <w:color w:val="2B579A"/>
            <w:shd w:val="clear" w:color="auto" w:fill="E6E6E6"/>
          </w:rPr>
          <w:fldChar w:fldCharType="begin"/>
        </w:r>
        <w:r w:rsidR="00C004AE" w:rsidDel="00006E6B">
          <w:delInstrText xml:space="preserve"> REF NGESO \h </w:delInstrText>
        </w:r>
        <w:r w:rsidR="00C004AE" w:rsidDel="00006E6B">
          <w:rPr>
            <w:b/>
            <w:color w:val="2B579A"/>
            <w:shd w:val="clear" w:color="auto" w:fill="E6E6E6"/>
          </w:rPr>
        </w:r>
        <w:r w:rsidR="00C004AE" w:rsidDel="00006E6B">
          <w:rPr>
            <w:b/>
            <w:color w:val="2B579A"/>
            <w:shd w:val="clear" w:color="auto" w:fill="E6E6E6"/>
          </w:rPr>
          <w:fldChar w:fldCharType="separate"/>
        </w:r>
        <w:r w:rsidR="005C572C" w:rsidDel="00006E6B">
          <w:rPr>
            <w:b/>
          </w:rPr>
          <w:delText>NGESO</w:delText>
        </w:r>
        <w:r w:rsidR="00C004AE" w:rsidDel="00006E6B">
          <w:rPr>
            <w:b/>
            <w:color w:val="2B579A"/>
            <w:shd w:val="clear" w:color="auto" w:fill="E6E6E6"/>
          </w:rPr>
          <w:fldChar w:fldCharType="end"/>
        </w:r>
        <w:r w:rsidDel="00006E6B">
          <w:rPr>
            <w:bCs/>
          </w:rPr>
          <w:delText xml:space="preserve"> </w:delText>
        </w:r>
      </w:del>
      <w:ins w:id="1073" w:author="Shaheeni Vekaria" w:date="2024-04-17T16:47:00Z">
        <w:r w:rsidR="00006E6B" w:rsidRPr="00006E6B">
          <w:rPr>
            <w:color w:val="2B579A"/>
            <w:shd w:val="clear" w:color="auto" w:fill="E6E6E6"/>
            <w:rPrChange w:id="1074" w:author="Shaheeni Vekaria" w:date="2024-04-17T16:47:00Z">
              <w:rPr>
                <w:b/>
                <w:bCs/>
              </w:rPr>
            </w:rPrChange>
          </w:rPr>
          <w:t>the</w:t>
        </w:r>
        <w:r w:rsidR="00006E6B">
          <w:rPr>
            <w:b/>
            <w:bCs/>
          </w:rPr>
          <w:t xml:space="preserve"> ISOP</w:t>
        </w:r>
        <w:r w:rsidR="00006E6B">
          <w:rPr>
            <w:bCs/>
          </w:rPr>
          <w:t xml:space="preserve"> </w:t>
        </w:r>
      </w:ins>
      <w:r w:rsidRPr="00272E10">
        <w:rPr>
          <w:bCs/>
        </w:rPr>
        <w:t xml:space="preserve">and each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Pr>
          <w:bCs/>
        </w:rPr>
        <w:t xml:space="preserve"> </w:t>
      </w:r>
      <w:r w:rsidRPr="00272E10">
        <w:rPr>
          <w:bCs/>
        </w:rPr>
        <w:t xml:space="preserve">shall be prepared by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272E10">
        <w:rPr>
          <w:bCs/>
        </w:rPr>
        <w:t xml:space="preserve">.  In both cases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will be agreed between </w:t>
      </w:r>
      <w:r>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del w:id="1075" w:author="Shaheeni Vekaria" w:date="2024-04-17T16:47:00Z">
        <w:r w:rsidR="00C004AE" w:rsidRPr="00006E6B" w:rsidDel="00006E6B">
          <w:rPr>
            <w:color w:val="2B579A"/>
            <w:shd w:val="clear" w:color="auto" w:fill="E6E6E6"/>
            <w:rPrChange w:id="1076" w:author="Shaheeni Vekaria" w:date="2024-04-17T16:47:00Z">
              <w:rPr>
                <w:b/>
                <w:bCs/>
              </w:rPr>
            </w:rPrChange>
          </w:rPr>
          <w:fldChar w:fldCharType="begin"/>
        </w:r>
        <w:r w:rsidR="00C004AE" w:rsidRPr="00006E6B" w:rsidDel="00006E6B">
          <w:delInstrText xml:space="preserve"> REF NGESO \h </w:delInstrText>
        </w:r>
      </w:del>
      <w:r w:rsidR="00006E6B">
        <w:instrText xml:space="preserve"> \* MERGEFORMAT </w:instrText>
      </w:r>
      <w:del w:id="1077" w:author="Shaheeni Vekaria" w:date="2024-04-17T16:47:00Z">
        <w:r w:rsidR="00C004AE" w:rsidRPr="00977559" w:rsidDel="00006E6B">
          <w:rPr>
            <w:color w:val="2B579A"/>
            <w:shd w:val="clear" w:color="auto" w:fill="E6E6E6"/>
          </w:rPr>
        </w:r>
        <w:r w:rsidR="00C004AE" w:rsidRPr="00006E6B" w:rsidDel="00006E6B">
          <w:rPr>
            <w:color w:val="2B579A"/>
            <w:shd w:val="clear" w:color="auto" w:fill="E6E6E6"/>
            <w:rPrChange w:id="1078" w:author="Shaheeni Vekaria" w:date="2024-04-17T16:47:00Z">
              <w:rPr>
                <w:b/>
                <w:bCs/>
              </w:rPr>
            </w:rPrChange>
          </w:rPr>
          <w:fldChar w:fldCharType="separate"/>
        </w:r>
        <w:r w:rsidR="005C572C" w:rsidRPr="00006E6B" w:rsidDel="00006E6B">
          <w:rPr>
            <w:color w:val="2B579A"/>
            <w:shd w:val="clear" w:color="auto" w:fill="E6E6E6"/>
            <w:rPrChange w:id="1079" w:author="Shaheeni Vekaria" w:date="2024-04-17T16:47:00Z">
              <w:rPr>
                <w:b/>
              </w:rPr>
            </w:rPrChange>
          </w:rPr>
          <w:delText>NGESO</w:delText>
        </w:r>
        <w:r w:rsidR="00C004AE" w:rsidRPr="00006E6B" w:rsidDel="00006E6B">
          <w:rPr>
            <w:color w:val="2B579A"/>
            <w:shd w:val="clear" w:color="auto" w:fill="E6E6E6"/>
            <w:rPrChange w:id="1080" w:author="Shaheeni Vekaria" w:date="2024-04-17T16:47:00Z">
              <w:rPr>
                <w:b/>
                <w:bCs/>
              </w:rPr>
            </w:rPrChange>
          </w:rPr>
          <w:fldChar w:fldCharType="end"/>
        </w:r>
      </w:del>
      <w:ins w:id="1081" w:author="Shaheeni Vekaria" w:date="2024-04-17T16:47:00Z">
        <w:r w:rsidR="00006E6B" w:rsidRPr="00006E6B">
          <w:rPr>
            <w:color w:val="2B579A"/>
            <w:shd w:val="clear" w:color="auto" w:fill="E6E6E6"/>
            <w:rPrChange w:id="1082" w:author="Shaheeni Vekaria" w:date="2024-04-17T16:47:00Z">
              <w:rPr>
                <w:b/>
                <w:bCs/>
              </w:rPr>
            </w:rPrChange>
          </w:rPr>
          <w:t>the</w:t>
        </w:r>
        <w:r w:rsidR="00006E6B">
          <w:rPr>
            <w:b/>
            <w:bCs/>
          </w:rPr>
          <w:t xml:space="preserve"> ISOP</w:t>
        </w:r>
      </w:ins>
      <w:r>
        <w:rPr>
          <w:bCs/>
        </w:rPr>
        <w:t>, the r</w:t>
      </w:r>
      <w:r w:rsidRPr="00272E10">
        <w:rPr>
          <w:bCs/>
        </w:rPr>
        <w:t xml:space="preserve">elevant </w:t>
      </w:r>
      <w:r w:rsidR="0096013F">
        <w:rPr>
          <w:b/>
          <w:color w:val="2B579A"/>
          <w:shd w:val="clear" w:color="auto" w:fill="E6E6E6"/>
        </w:rPr>
        <w:fldChar w:fldCharType="begin"/>
      </w:r>
      <w:r w:rsidR="0096013F">
        <w:rPr>
          <w:bCs/>
        </w:rPr>
        <w:instrText xml:space="preserve"> REF TransmissionLicensee \h </w:instrText>
      </w:r>
      <w:r w:rsidR="0096013F">
        <w:rPr>
          <w:b/>
          <w:color w:val="2B579A"/>
          <w:shd w:val="clear" w:color="auto" w:fill="E6E6E6"/>
        </w:rPr>
      </w:r>
      <w:r w:rsidR="0096013F">
        <w:rPr>
          <w:b/>
          <w:color w:val="2B579A"/>
          <w:shd w:val="clear" w:color="auto" w:fill="E6E6E6"/>
        </w:rPr>
        <w:fldChar w:fldCharType="separate"/>
      </w:r>
      <w:r w:rsidR="005C572C" w:rsidRPr="0076424C">
        <w:rPr>
          <w:b/>
        </w:rPr>
        <w:t>Transmission Licensee</w:t>
      </w:r>
      <w:r w:rsidR="0096013F">
        <w:rPr>
          <w:b/>
          <w:color w:val="2B579A"/>
          <w:shd w:val="clear" w:color="auto" w:fill="E6E6E6"/>
        </w:rPr>
        <w:fldChar w:fldCharType="end"/>
      </w:r>
      <w:r w:rsidRPr="00272E10">
        <w:rPr>
          <w:bCs/>
        </w:rPr>
        <w:t xml:space="preserve"> and 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F52929">
        <w:rPr>
          <w:b/>
        </w:rPr>
        <w:t>s</w:t>
      </w:r>
      <w:r w:rsidRPr="00272E10">
        <w:rPr>
          <w:bCs/>
        </w:rPr>
        <w:t>.</w:t>
      </w:r>
    </w:p>
    <w:p w14:paraId="46DAF76A" w14:textId="617ED092" w:rsidR="00D13DC9" w:rsidRPr="00272E10" w:rsidRDefault="00D13DC9" w:rsidP="00904798">
      <w:pPr>
        <w:rPr>
          <w:bCs/>
        </w:rPr>
      </w:pPr>
      <w:r>
        <w:rPr>
          <w:bCs/>
        </w:rPr>
        <w:lastRenderedPageBreak/>
        <w:t>DOC9.4.6.9</w:t>
      </w:r>
      <w:r>
        <w:rPr>
          <w:bCs/>
        </w:rPr>
        <w:tab/>
      </w:r>
      <w:r w:rsidRPr="00272E10">
        <w:rPr>
          <w:bCs/>
        </w:rPr>
        <w:t xml:space="preserve">Each page of </w:t>
      </w:r>
      <w:r>
        <w:rPr>
          <w:bCs/>
        </w:rPr>
        <w:t>a</w:t>
      </w:r>
      <w:r w:rsidRPr="00272E10">
        <w:rPr>
          <w:bCs/>
        </w:rPr>
        <w:t xml:space="preserv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shall bear a date of issue and the issue number.</w:t>
      </w:r>
    </w:p>
    <w:p w14:paraId="59526D75" w14:textId="0ADBB621" w:rsidR="00D13DC9" w:rsidRPr="00272E10" w:rsidRDefault="00D13DC9" w:rsidP="00904798">
      <w:pPr>
        <w:rPr>
          <w:bCs/>
        </w:rPr>
      </w:pPr>
      <w:r>
        <w:rPr>
          <w:bCs/>
        </w:rPr>
        <w:t>DOC9.4.6.10</w:t>
      </w:r>
      <w:r>
        <w:rPr>
          <w:bCs/>
        </w:rPr>
        <w:tab/>
      </w:r>
      <w:r w:rsidRPr="00272E10">
        <w:rPr>
          <w:bCs/>
        </w:rPr>
        <w:t xml:space="preserve">When a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has been prepared, it shall be sent to all parties involved for confirmation of its accuracy.</w:t>
      </w:r>
    </w:p>
    <w:p w14:paraId="4A3DF413" w14:textId="2D52FE31" w:rsidR="00D13DC9" w:rsidRPr="00272E10" w:rsidRDefault="00D13DC9" w:rsidP="00904798">
      <w:pPr>
        <w:rPr>
          <w:bCs/>
        </w:rPr>
      </w:pPr>
      <w:r>
        <w:rPr>
          <w:bCs/>
        </w:rPr>
        <w:t>DOC9.4.6.11</w:t>
      </w:r>
      <w:r>
        <w:rPr>
          <w:bCs/>
        </w:rPr>
        <w:tab/>
      </w:r>
      <w:r w:rsidRPr="00272E10">
        <w:rPr>
          <w:bCs/>
        </w:rPr>
        <w:t xml:space="preserve">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shall then (if its accuracy has been confirmed) be signed on behalf of </w:t>
      </w:r>
      <w:r>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del w:id="1083" w:author="Shaheeni Vekaria" w:date="2024-04-17T16:47:00Z">
        <w:r w:rsidR="00C004AE" w:rsidRPr="00006E6B" w:rsidDel="00006E6B">
          <w:rPr>
            <w:color w:val="2B579A"/>
            <w:shd w:val="clear" w:color="auto" w:fill="E6E6E6"/>
            <w:rPrChange w:id="1084" w:author="Shaheeni Vekaria" w:date="2024-04-17T16:47:00Z">
              <w:rPr>
                <w:b/>
                <w:bCs/>
              </w:rPr>
            </w:rPrChange>
          </w:rPr>
          <w:fldChar w:fldCharType="begin"/>
        </w:r>
        <w:r w:rsidR="00C004AE" w:rsidRPr="00006E6B" w:rsidDel="00006E6B">
          <w:delInstrText xml:space="preserve"> REF NGESO \h </w:delInstrText>
        </w:r>
      </w:del>
      <w:r w:rsidR="00006E6B">
        <w:instrText xml:space="preserve"> \* MERGEFORMAT </w:instrText>
      </w:r>
      <w:del w:id="1085" w:author="Shaheeni Vekaria" w:date="2024-04-17T16:47:00Z">
        <w:r w:rsidR="00C004AE" w:rsidRPr="00977559" w:rsidDel="00006E6B">
          <w:rPr>
            <w:color w:val="2B579A"/>
            <w:shd w:val="clear" w:color="auto" w:fill="E6E6E6"/>
          </w:rPr>
        </w:r>
        <w:r w:rsidR="00C004AE" w:rsidRPr="00006E6B" w:rsidDel="00006E6B">
          <w:rPr>
            <w:color w:val="2B579A"/>
            <w:shd w:val="clear" w:color="auto" w:fill="E6E6E6"/>
            <w:rPrChange w:id="1086" w:author="Shaheeni Vekaria" w:date="2024-04-17T16:47:00Z">
              <w:rPr>
                <w:b/>
                <w:bCs/>
              </w:rPr>
            </w:rPrChange>
          </w:rPr>
          <w:fldChar w:fldCharType="separate"/>
        </w:r>
        <w:r w:rsidR="005C572C" w:rsidRPr="00006E6B" w:rsidDel="00006E6B">
          <w:rPr>
            <w:color w:val="2B579A"/>
            <w:shd w:val="clear" w:color="auto" w:fill="E6E6E6"/>
            <w:rPrChange w:id="1087" w:author="Shaheeni Vekaria" w:date="2024-04-17T16:47:00Z">
              <w:rPr>
                <w:b/>
              </w:rPr>
            </w:rPrChange>
          </w:rPr>
          <w:delText>NGESO</w:delText>
        </w:r>
        <w:r w:rsidR="00C004AE" w:rsidRPr="00006E6B" w:rsidDel="00006E6B">
          <w:rPr>
            <w:color w:val="2B579A"/>
            <w:shd w:val="clear" w:color="auto" w:fill="E6E6E6"/>
            <w:rPrChange w:id="1088" w:author="Shaheeni Vekaria" w:date="2024-04-17T16:47:00Z">
              <w:rPr>
                <w:b/>
                <w:bCs/>
              </w:rPr>
            </w:rPrChange>
          </w:rPr>
          <w:fldChar w:fldCharType="end"/>
        </w:r>
      </w:del>
      <w:ins w:id="1089" w:author="Shaheeni Vekaria" w:date="2024-04-17T16:47:00Z">
        <w:r w:rsidR="00006E6B" w:rsidRPr="00006E6B">
          <w:rPr>
            <w:color w:val="2B579A"/>
            <w:shd w:val="clear" w:color="auto" w:fill="E6E6E6"/>
            <w:rPrChange w:id="1090" w:author="Shaheeni Vekaria" w:date="2024-04-17T16:47:00Z">
              <w:rPr>
                <w:b/>
                <w:bCs/>
              </w:rPr>
            </w:rPrChange>
          </w:rPr>
          <w:t>the</w:t>
        </w:r>
        <w:r w:rsidR="00006E6B">
          <w:rPr>
            <w:b/>
            <w:bCs/>
          </w:rPr>
          <w:t xml:space="preserve"> ISOP</w:t>
        </w:r>
      </w:ins>
      <w:r w:rsidRPr="00272E10">
        <w:rPr>
          <w:bCs/>
        </w:rPr>
        <w:t xml:space="preserve">, each </w:t>
      </w:r>
      <w:r>
        <w:rPr>
          <w:bCs/>
        </w:rPr>
        <w:t>r</w:t>
      </w:r>
      <w:r w:rsidRPr="00272E10">
        <w:rPr>
          <w:bCs/>
        </w:rPr>
        <w:t xml:space="preserve">elevant </w:t>
      </w:r>
      <w:r w:rsidR="0096013F">
        <w:rPr>
          <w:b/>
          <w:color w:val="2B579A"/>
          <w:shd w:val="clear" w:color="auto" w:fill="E6E6E6"/>
        </w:rPr>
        <w:fldChar w:fldCharType="begin"/>
      </w:r>
      <w:r w:rsidR="0096013F">
        <w:rPr>
          <w:bCs/>
        </w:rPr>
        <w:instrText xml:space="preserve"> REF TransmissionLicensee \h </w:instrText>
      </w:r>
      <w:r w:rsidR="0096013F">
        <w:rPr>
          <w:b/>
          <w:color w:val="2B579A"/>
          <w:shd w:val="clear" w:color="auto" w:fill="E6E6E6"/>
        </w:rPr>
      </w:r>
      <w:r w:rsidR="0096013F">
        <w:rPr>
          <w:b/>
          <w:color w:val="2B579A"/>
          <w:shd w:val="clear" w:color="auto" w:fill="E6E6E6"/>
        </w:rPr>
        <w:fldChar w:fldCharType="separate"/>
      </w:r>
      <w:r w:rsidR="005C572C" w:rsidRPr="0076424C">
        <w:rPr>
          <w:b/>
        </w:rPr>
        <w:t>Transmission Licensee</w:t>
      </w:r>
      <w:r w:rsidR="0096013F">
        <w:rPr>
          <w:b/>
          <w:color w:val="2B579A"/>
          <w:shd w:val="clear" w:color="auto" w:fill="E6E6E6"/>
        </w:rPr>
        <w:fldChar w:fldCharType="end"/>
      </w:r>
      <w:r w:rsidRPr="00272E10">
        <w:rPr>
          <w:bCs/>
        </w:rPr>
        <w:t xml:space="preserve"> and each 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272E10">
        <w:rPr>
          <w:bCs/>
        </w:rPr>
        <w:t xml:space="preserve"> by way of written confirmation of its accuracy.</w:t>
      </w:r>
    </w:p>
    <w:p w14:paraId="45C95D2F" w14:textId="6255166F" w:rsidR="00D13DC9" w:rsidRPr="00272E10" w:rsidRDefault="00D13DC9" w:rsidP="00904798">
      <w:pPr>
        <w:rPr>
          <w:bCs/>
        </w:rPr>
      </w:pPr>
      <w:r>
        <w:rPr>
          <w:bCs/>
        </w:rPr>
        <w:t>DOC9.4.6.12</w:t>
      </w:r>
      <w:r>
        <w:rPr>
          <w:bCs/>
        </w:rPr>
        <w:tab/>
      </w:r>
      <w:r w:rsidRPr="00272E10">
        <w:rPr>
          <w:bCs/>
        </w:rPr>
        <w:t xml:space="preserve">Once agreed under this </w:t>
      </w:r>
      <w:r>
        <w:rPr>
          <w:bCs/>
        </w:rPr>
        <w:t>D</w:t>
      </w:r>
      <w:r w:rsidRPr="00272E10">
        <w:rPr>
          <w:bCs/>
        </w:rPr>
        <w:t>OC9.4.</w:t>
      </w:r>
      <w:r>
        <w:rPr>
          <w:bCs/>
        </w:rPr>
        <w:t>6</w:t>
      </w:r>
      <w:r w:rsidRPr="00272E10">
        <w:rPr>
          <w:bCs/>
        </w:rPr>
        <w:t xml:space="preserve">, the procedure will become a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under the </w:t>
      </w:r>
      <w:r w:rsidR="003D15CF">
        <w:rPr>
          <w:b/>
          <w:color w:val="2B579A"/>
          <w:shd w:val="clear" w:color="auto" w:fill="E6E6E6"/>
        </w:rPr>
        <w:fldChar w:fldCharType="begin"/>
      </w:r>
      <w:r w:rsidR="003D15CF">
        <w:instrText xml:space="preserve"> REF GridCode \h </w:instrText>
      </w:r>
      <w:r w:rsidR="003D15CF">
        <w:rPr>
          <w:b/>
          <w:color w:val="2B579A"/>
          <w:shd w:val="clear" w:color="auto" w:fill="E6E6E6"/>
        </w:rPr>
      </w:r>
      <w:r w:rsidR="003D15CF">
        <w:rPr>
          <w:b/>
          <w:color w:val="2B579A"/>
          <w:shd w:val="clear" w:color="auto" w:fill="E6E6E6"/>
        </w:rPr>
        <w:fldChar w:fldCharType="separate"/>
      </w:r>
      <w:r w:rsidR="005C572C" w:rsidRPr="0076424C">
        <w:rPr>
          <w:b/>
        </w:rPr>
        <w:t>Grid Code</w:t>
      </w:r>
      <w:r w:rsidR="003D15CF">
        <w:rPr>
          <w:b/>
          <w:color w:val="2B579A"/>
          <w:shd w:val="clear" w:color="auto" w:fill="E6E6E6"/>
        </w:rPr>
        <w:fldChar w:fldCharType="end"/>
      </w:r>
      <w:r w:rsidRPr="00272E10">
        <w:rPr>
          <w:bCs/>
        </w:rPr>
        <w:t xml:space="preserve"> and</w:t>
      </w:r>
      <w:r>
        <w:rPr>
          <w:bCs/>
        </w:rPr>
        <w:t xml:space="preserve"> </w:t>
      </w:r>
      <w:r>
        <w:rPr>
          <w:b/>
        </w:rPr>
        <w:t>Distribution Code</w:t>
      </w:r>
      <w:r>
        <w:rPr>
          <w:bCs/>
        </w:rPr>
        <w:t xml:space="preserve"> and</w:t>
      </w:r>
      <w:r w:rsidRPr="00272E10">
        <w:rPr>
          <w:bCs/>
        </w:rPr>
        <w:t xml:space="preserve"> (subject to any change pursuant to this </w:t>
      </w:r>
      <w:r>
        <w:rPr>
          <w:bCs/>
        </w:rPr>
        <w:t>D</w:t>
      </w:r>
      <w:r w:rsidRPr="00272E10">
        <w:rPr>
          <w:bCs/>
        </w:rPr>
        <w:t xml:space="preserve">OC9) will apply between </w:t>
      </w:r>
      <w:r>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del w:id="1091" w:author="Shaheeni Vekaria" w:date="2024-04-17T16:47:00Z">
        <w:r w:rsidR="00C004AE" w:rsidDel="00006E6B">
          <w:rPr>
            <w:b/>
            <w:color w:val="2B579A"/>
            <w:shd w:val="clear" w:color="auto" w:fill="E6E6E6"/>
          </w:rPr>
          <w:fldChar w:fldCharType="begin"/>
        </w:r>
        <w:r w:rsidR="00C004AE" w:rsidDel="00006E6B">
          <w:delInstrText xml:space="preserve"> REF NGESO \h </w:delInstrText>
        </w:r>
        <w:r w:rsidR="00C004AE" w:rsidDel="00006E6B">
          <w:rPr>
            <w:b/>
            <w:color w:val="2B579A"/>
            <w:shd w:val="clear" w:color="auto" w:fill="E6E6E6"/>
          </w:rPr>
        </w:r>
        <w:r w:rsidR="00C004AE" w:rsidDel="00006E6B">
          <w:rPr>
            <w:b/>
            <w:color w:val="2B579A"/>
            <w:shd w:val="clear" w:color="auto" w:fill="E6E6E6"/>
          </w:rPr>
          <w:fldChar w:fldCharType="separate"/>
        </w:r>
        <w:r w:rsidR="005C572C" w:rsidDel="00006E6B">
          <w:rPr>
            <w:b/>
          </w:rPr>
          <w:delText>NGESO</w:delText>
        </w:r>
        <w:r w:rsidR="00C004AE" w:rsidDel="00006E6B">
          <w:rPr>
            <w:b/>
            <w:color w:val="2B579A"/>
            <w:shd w:val="clear" w:color="auto" w:fill="E6E6E6"/>
          </w:rPr>
          <w:fldChar w:fldCharType="end"/>
        </w:r>
        <w:r w:rsidDel="00006E6B">
          <w:rPr>
            <w:bCs/>
          </w:rPr>
          <w:delText xml:space="preserve"> </w:delText>
        </w:r>
      </w:del>
      <w:ins w:id="1092" w:author="Shaheeni Vekaria" w:date="2024-04-17T16:47:00Z">
        <w:r w:rsidR="00006E6B" w:rsidRPr="00006E6B">
          <w:rPr>
            <w:color w:val="2B579A"/>
            <w:shd w:val="clear" w:color="auto" w:fill="E6E6E6"/>
            <w:rPrChange w:id="1093" w:author="Shaheeni Vekaria" w:date="2024-04-17T16:47:00Z">
              <w:rPr>
                <w:b/>
                <w:bCs/>
              </w:rPr>
            </w:rPrChange>
          </w:rPr>
          <w:t>the</w:t>
        </w:r>
        <w:r w:rsidR="00006E6B">
          <w:rPr>
            <w:b/>
            <w:bCs/>
          </w:rPr>
          <w:t xml:space="preserve"> ISOP</w:t>
        </w:r>
        <w:r w:rsidR="00006E6B">
          <w:rPr>
            <w:bCs/>
          </w:rPr>
          <w:t xml:space="preserve"> </w:t>
        </w:r>
      </w:ins>
      <w:r>
        <w:rPr>
          <w:bCs/>
        </w:rPr>
        <w:t>the r</w:t>
      </w:r>
      <w:r w:rsidRPr="00272E10">
        <w:rPr>
          <w:bCs/>
        </w:rPr>
        <w:t xml:space="preserve">elevant </w:t>
      </w:r>
      <w:r w:rsidRPr="00441822">
        <w:rPr>
          <w:b/>
        </w:rPr>
        <w:t>Transmission Licensee</w:t>
      </w:r>
      <w:r w:rsidRPr="00272E10">
        <w:rPr>
          <w:bCs/>
        </w:rPr>
        <w:t xml:space="preserve"> and the 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707CE6">
        <w:rPr>
          <w:b/>
        </w:rPr>
        <w:t>s</w:t>
      </w:r>
      <w:r w:rsidRPr="00272E10">
        <w:rPr>
          <w:bCs/>
        </w:rPr>
        <w:t xml:space="preserve"> as if it were part of the </w:t>
      </w:r>
      <w:r w:rsidR="003D15CF">
        <w:rPr>
          <w:b/>
          <w:color w:val="2B579A"/>
          <w:shd w:val="clear" w:color="auto" w:fill="E6E6E6"/>
        </w:rPr>
        <w:fldChar w:fldCharType="begin"/>
      </w:r>
      <w:r w:rsidR="003D15CF">
        <w:instrText xml:space="preserve"> REF GridCode \h </w:instrText>
      </w:r>
      <w:r w:rsidR="003D15CF">
        <w:rPr>
          <w:b/>
          <w:color w:val="2B579A"/>
          <w:shd w:val="clear" w:color="auto" w:fill="E6E6E6"/>
        </w:rPr>
      </w:r>
      <w:r w:rsidR="003D15CF">
        <w:rPr>
          <w:b/>
          <w:color w:val="2B579A"/>
          <w:shd w:val="clear" w:color="auto" w:fill="E6E6E6"/>
        </w:rPr>
        <w:fldChar w:fldCharType="separate"/>
      </w:r>
      <w:r w:rsidR="005C572C" w:rsidRPr="0076424C">
        <w:rPr>
          <w:b/>
        </w:rPr>
        <w:t>Grid Code</w:t>
      </w:r>
      <w:r w:rsidR="003D15CF">
        <w:rPr>
          <w:b/>
          <w:color w:val="2B579A"/>
          <w:shd w:val="clear" w:color="auto" w:fill="E6E6E6"/>
        </w:rPr>
        <w:fldChar w:fldCharType="end"/>
      </w:r>
      <w:r>
        <w:rPr>
          <w:bCs/>
        </w:rPr>
        <w:t xml:space="preserve"> and </w:t>
      </w:r>
      <w:r w:rsidR="0096013F">
        <w:rPr>
          <w:b/>
          <w:color w:val="2B579A"/>
          <w:shd w:val="clear" w:color="auto" w:fill="E6E6E6"/>
        </w:rPr>
        <w:fldChar w:fldCharType="begin"/>
      </w:r>
      <w:r w:rsidR="0096013F">
        <w:rPr>
          <w:bCs/>
        </w:rPr>
        <w:instrText xml:space="preserve"> REF DistributionCode \h </w:instrText>
      </w:r>
      <w:r w:rsidR="0096013F">
        <w:rPr>
          <w:b/>
          <w:color w:val="2B579A"/>
          <w:shd w:val="clear" w:color="auto" w:fill="E6E6E6"/>
        </w:rPr>
      </w:r>
      <w:r w:rsidR="0096013F">
        <w:rPr>
          <w:b/>
          <w:color w:val="2B579A"/>
          <w:shd w:val="clear" w:color="auto" w:fill="E6E6E6"/>
        </w:rPr>
        <w:fldChar w:fldCharType="separate"/>
      </w:r>
      <w:r w:rsidR="005C572C" w:rsidRPr="0076424C">
        <w:rPr>
          <w:b/>
        </w:rPr>
        <w:t>Distribution Code</w:t>
      </w:r>
      <w:r w:rsidR="0096013F">
        <w:rPr>
          <w:b/>
          <w:color w:val="2B579A"/>
          <w:shd w:val="clear" w:color="auto" w:fill="E6E6E6"/>
        </w:rPr>
        <w:fldChar w:fldCharType="end"/>
      </w:r>
      <w:r w:rsidRPr="00272E10">
        <w:rPr>
          <w:bCs/>
        </w:rPr>
        <w:t>.</w:t>
      </w:r>
    </w:p>
    <w:p w14:paraId="5908BD92" w14:textId="355070E3" w:rsidR="00D13DC9" w:rsidRPr="00272E10" w:rsidRDefault="00D13DC9" w:rsidP="00904798">
      <w:pPr>
        <w:rPr>
          <w:bCs/>
        </w:rPr>
      </w:pPr>
      <w:r>
        <w:rPr>
          <w:bCs/>
        </w:rPr>
        <w:t>DOC9.4.6.13</w:t>
      </w:r>
      <w:r>
        <w:rPr>
          <w:bCs/>
        </w:rPr>
        <w:tab/>
      </w:r>
      <w:r w:rsidRPr="00272E10">
        <w:rPr>
          <w:bCs/>
        </w:rPr>
        <w:t xml:space="preserve">A copy of each signed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Pr>
          <w:b/>
        </w:rPr>
        <w:t xml:space="preserve"> </w:t>
      </w:r>
      <w:r w:rsidRPr="00272E10">
        <w:rPr>
          <w:bCs/>
        </w:rPr>
        <w:t xml:space="preserve">will be distributed by </w:t>
      </w:r>
      <w:del w:id="1094" w:author="Shaheeni Vekaria" w:date="2024-04-17T16:47:00Z">
        <w:r w:rsidR="00C004AE" w:rsidRPr="00006E6B" w:rsidDel="00006E6B">
          <w:rPr>
            <w:color w:val="2B579A"/>
            <w:shd w:val="clear" w:color="auto" w:fill="E6E6E6"/>
            <w:rPrChange w:id="1095" w:author="Shaheeni Vekaria" w:date="2024-04-17T16:48:00Z">
              <w:rPr>
                <w:b/>
                <w:bCs/>
              </w:rPr>
            </w:rPrChange>
          </w:rPr>
          <w:fldChar w:fldCharType="begin"/>
        </w:r>
        <w:r w:rsidR="00C004AE" w:rsidRPr="00006E6B" w:rsidDel="00006E6B">
          <w:delInstrText xml:space="preserve"> REF NGESO \h </w:delInstrText>
        </w:r>
      </w:del>
      <w:r w:rsidR="00006E6B">
        <w:instrText xml:space="preserve"> \* MERGEFORMAT </w:instrText>
      </w:r>
      <w:del w:id="1096" w:author="Shaheeni Vekaria" w:date="2024-04-17T16:47:00Z">
        <w:r w:rsidR="00C004AE" w:rsidRPr="00977559" w:rsidDel="00006E6B">
          <w:rPr>
            <w:color w:val="2B579A"/>
            <w:shd w:val="clear" w:color="auto" w:fill="E6E6E6"/>
          </w:rPr>
        </w:r>
        <w:r w:rsidR="00C004AE" w:rsidRPr="00006E6B" w:rsidDel="00006E6B">
          <w:rPr>
            <w:color w:val="2B579A"/>
            <w:shd w:val="clear" w:color="auto" w:fill="E6E6E6"/>
            <w:rPrChange w:id="1097" w:author="Shaheeni Vekaria" w:date="2024-04-17T16:48:00Z">
              <w:rPr>
                <w:b/>
                <w:bCs/>
              </w:rPr>
            </w:rPrChange>
          </w:rPr>
          <w:fldChar w:fldCharType="separate"/>
        </w:r>
        <w:r w:rsidR="005C572C" w:rsidRPr="00006E6B" w:rsidDel="00006E6B">
          <w:rPr>
            <w:color w:val="2B579A"/>
            <w:shd w:val="clear" w:color="auto" w:fill="E6E6E6"/>
            <w:rPrChange w:id="1098" w:author="Shaheeni Vekaria" w:date="2024-04-17T16:48:00Z">
              <w:rPr>
                <w:b/>
              </w:rPr>
            </w:rPrChange>
          </w:rPr>
          <w:delText>NGESO</w:delText>
        </w:r>
        <w:r w:rsidR="00C004AE" w:rsidRPr="00006E6B" w:rsidDel="00006E6B">
          <w:rPr>
            <w:color w:val="2B579A"/>
            <w:shd w:val="clear" w:color="auto" w:fill="E6E6E6"/>
            <w:rPrChange w:id="1099" w:author="Shaheeni Vekaria" w:date="2024-04-17T16:48:00Z">
              <w:rPr>
                <w:b/>
                <w:bCs/>
              </w:rPr>
            </w:rPrChange>
          </w:rPr>
          <w:fldChar w:fldCharType="end"/>
        </w:r>
      </w:del>
      <w:ins w:id="1100" w:author="Shaheeni Vekaria" w:date="2024-04-17T16:47:00Z">
        <w:r w:rsidR="00006E6B" w:rsidRPr="00006E6B">
          <w:rPr>
            <w:color w:val="2B579A"/>
            <w:shd w:val="clear" w:color="auto" w:fill="E6E6E6"/>
            <w:rPrChange w:id="1101" w:author="Shaheeni Vekaria" w:date="2024-04-17T16:48:00Z">
              <w:rPr>
                <w:b/>
                <w:bCs/>
              </w:rPr>
            </w:rPrChange>
          </w:rPr>
          <w:t>the</w:t>
        </w:r>
        <w:r w:rsidR="00006E6B">
          <w:rPr>
            <w:b/>
            <w:bCs/>
          </w:rPr>
          <w:t xml:space="preserve"> ISOP</w:t>
        </w:r>
      </w:ins>
      <w:r>
        <w:rPr>
          <w:bCs/>
        </w:rPr>
        <w:t xml:space="preserve">, to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124780">
        <w:rPr>
          <w:bCs/>
        </w:rPr>
        <w:t>,</w:t>
      </w:r>
      <w:r>
        <w:rPr>
          <w:b/>
        </w:rPr>
        <w:t xml:space="preserve"> </w:t>
      </w:r>
      <w:r>
        <w:rPr>
          <w:bCs/>
        </w:rPr>
        <w:t>the r</w:t>
      </w:r>
      <w:r w:rsidRPr="00272E10">
        <w:rPr>
          <w:bCs/>
        </w:rPr>
        <w:t xml:space="preserve">elevant </w:t>
      </w:r>
      <w:r w:rsidR="0096013F">
        <w:rPr>
          <w:b/>
          <w:color w:val="2B579A"/>
          <w:shd w:val="clear" w:color="auto" w:fill="E6E6E6"/>
        </w:rPr>
        <w:fldChar w:fldCharType="begin"/>
      </w:r>
      <w:r w:rsidR="0096013F">
        <w:rPr>
          <w:bCs/>
        </w:rPr>
        <w:instrText xml:space="preserve"> REF TransmissionLicensee \h </w:instrText>
      </w:r>
      <w:r w:rsidR="0096013F">
        <w:rPr>
          <w:b/>
          <w:color w:val="2B579A"/>
          <w:shd w:val="clear" w:color="auto" w:fill="E6E6E6"/>
        </w:rPr>
      </w:r>
      <w:r w:rsidR="0096013F">
        <w:rPr>
          <w:b/>
          <w:color w:val="2B579A"/>
          <w:shd w:val="clear" w:color="auto" w:fill="E6E6E6"/>
        </w:rPr>
        <w:fldChar w:fldCharType="separate"/>
      </w:r>
      <w:r w:rsidR="005C572C" w:rsidRPr="0076424C">
        <w:rPr>
          <w:b/>
        </w:rPr>
        <w:t>Transmission Licensee</w:t>
      </w:r>
      <w:r w:rsidR="0096013F">
        <w:rPr>
          <w:b/>
          <w:color w:val="2B579A"/>
          <w:shd w:val="clear" w:color="auto" w:fill="E6E6E6"/>
        </w:rPr>
        <w:fldChar w:fldCharType="end"/>
      </w:r>
      <w:r w:rsidR="0096013F">
        <w:rPr>
          <w:b/>
        </w:rPr>
        <w:t xml:space="preserve"> </w:t>
      </w:r>
      <w:r w:rsidRPr="00272E10">
        <w:rPr>
          <w:bCs/>
        </w:rPr>
        <w:t xml:space="preserve">and to each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272E10">
        <w:rPr>
          <w:bCs/>
        </w:rPr>
        <w:t xml:space="preserve"> who is a party to it accompanied by a note indicating the date of implementation.</w:t>
      </w:r>
    </w:p>
    <w:p w14:paraId="3F5D80A7" w14:textId="66BD039D" w:rsidR="00D13DC9" w:rsidRPr="00272E10" w:rsidRDefault="00D13DC9" w:rsidP="00904798">
      <w:pPr>
        <w:rPr>
          <w:bCs/>
        </w:rPr>
      </w:pPr>
      <w:r>
        <w:rPr>
          <w:bCs/>
        </w:rPr>
        <w:t>DOC9.4.6.14</w:t>
      </w:r>
      <w:r>
        <w:rPr>
          <w:bCs/>
        </w:rPr>
        <w:tab/>
      </w:r>
      <w:r w:rsidRPr="00272E10">
        <w:rPr>
          <w:bCs/>
        </w:rPr>
        <w:t xml:space="preserve">A copy of each signed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Pr>
          <w:bCs/>
        </w:rPr>
        <w:t xml:space="preserve"> </w:t>
      </w:r>
      <w:r w:rsidRPr="00272E10">
        <w:rPr>
          <w:bCs/>
        </w:rPr>
        <w:t xml:space="preserve">will be distributed by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r w:rsidRPr="00272E10">
        <w:rPr>
          <w:bCs/>
        </w:rPr>
        <w:t xml:space="preserve">to </w:t>
      </w:r>
      <w:del w:id="1102" w:author="Shaheeni Vekaria" w:date="2024-04-17T16:48:00Z">
        <w:r w:rsidR="00C004AE" w:rsidDel="00006E6B">
          <w:rPr>
            <w:b/>
            <w:color w:val="2B579A"/>
            <w:shd w:val="clear" w:color="auto" w:fill="E6E6E6"/>
          </w:rPr>
          <w:fldChar w:fldCharType="begin"/>
        </w:r>
        <w:r w:rsidR="00C004AE" w:rsidDel="00006E6B">
          <w:delInstrText xml:space="preserve"> REF NGESO \h </w:delInstrText>
        </w:r>
        <w:r w:rsidR="00C004AE" w:rsidDel="00006E6B">
          <w:rPr>
            <w:b/>
            <w:color w:val="2B579A"/>
            <w:shd w:val="clear" w:color="auto" w:fill="E6E6E6"/>
          </w:rPr>
        </w:r>
        <w:r w:rsidR="00C004AE" w:rsidDel="00006E6B">
          <w:rPr>
            <w:b/>
            <w:color w:val="2B579A"/>
            <w:shd w:val="clear" w:color="auto" w:fill="E6E6E6"/>
          </w:rPr>
          <w:fldChar w:fldCharType="separate"/>
        </w:r>
        <w:r w:rsidR="005C572C" w:rsidDel="00006E6B">
          <w:rPr>
            <w:b/>
          </w:rPr>
          <w:delText>NGESO</w:delText>
        </w:r>
        <w:r w:rsidR="00C004AE" w:rsidDel="00006E6B">
          <w:rPr>
            <w:b/>
            <w:color w:val="2B579A"/>
            <w:shd w:val="clear" w:color="auto" w:fill="E6E6E6"/>
          </w:rPr>
          <w:fldChar w:fldCharType="end"/>
        </w:r>
      </w:del>
      <w:ins w:id="1103" w:author="Shaheeni Vekaria" w:date="2024-04-17T16:48:00Z">
        <w:r w:rsidR="00006E6B" w:rsidRPr="00006E6B">
          <w:rPr>
            <w:color w:val="2B579A"/>
            <w:shd w:val="clear" w:color="auto" w:fill="E6E6E6"/>
            <w:rPrChange w:id="1104" w:author="Shaheeni Vekaria" w:date="2024-04-17T16:48:00Z">
              <w:rPr>
                <w:b/>
                <w:bCs/>
              </w:rPr>
            </w:rPrChange>
          </w:rPr>
          <w:t>the</w:t>
        </w:r>
        <w:r w:rsidR="00006E6B">
          <w:rPr>
            <w:b/>
            <w:bCs/>
          </w:rPr>
          <w:t xml:space="preserve"> ISOP</w:t>
        </w:r>
      </w:ins>
      <w:r w:rsidRPr="00272E10">
        <w:rPr>
          <w:bCs/>
        </w:rPr>
        <w:t xml:space="preserve">, </w:t>
      </w:r>
      <w:r>
        <w:rPr>
          <w:bCs/>
        </w:rPr>
        <w:t>the r</w:t>
      </w:r>
      <w:r w:rsidRPr="00272E10">
        <w:rPr>
          <w:bCs/>
        </w:rPr>
        <w:t xml:space="preserve">elevant </w:t>
      </w:r>
      <w:r w:rsidR="0096013F">
        <w:rPr>
          <w:b/>
          <w:color w:val="2B579A"/>
          <w:shd w:val="clear" w:color="auto" w:fill="E6E6E6"/>
        </w:rPr>
        <w:fldChar w:fldCharType="begin"/>
      </w:r>
      <w:r w:rsidR="0096013F">
        <w:rPr>
          <w:bCs/>
        </w:rPr>
        <w:instrText xml:space="preserve"> REF TransmissionLicensee \h </w:instrText>
      </w:r>
      <w:r w:rsidR="0096013F">
        <w:rPr>
          <w:b/>
          <w:color w:val="2B579A"/>
          <w:shd w:val="clear" w:color="auto" w:fill="E6E6E6"/>
        </w:rPr>
      </w:r>
      <w:r w:rsidR="0096013F">
        <w:rPr>
          <w:b/>
          <w:color w:val="2B579A"/>
          <w:shd w:val="clear" w:color="auto" w:fill="E6E6E6"/>
        </w:rPr>
        <w:fldChar w:fldCharType="separate"/>
      </w:r>
      <w:r w:rsidR="005C572C" w:rsidRPr="0076424C">
        <w:rPr>
          <w:b/>
        </w:rPr>
        <w:t>Transmission Licensee</w:t>
      </w:r>
      <w:r w:rsidR="0096013F">
        <w:rPr>
          <w:b/>
          <w:color w:val="2B579A"/>
          <w:shd w:val="clear" w:color="auto" w:fill="E6E6E6"/>
        </w:rPr>
        <w:fldChar w:fldCharType="end"/>
      </w:r>
      <w:r w:rsidR="0096013F">
        <w:rPr>
          <w:b/>
        </w:rPr>
        <w:t xml:space="preserve"> </w:t>
      </w:r>
      <w:r w:rsidRPr="00272E10">
        <w:rPr>
          <w:bCs/>
        </w:rPr>
        <w:t xml:space="preserve">and to each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272E10">
        <w:rPr>
          <w:bCs/>
        </w:rPr>
        <w:t xml:space="preserve"> who is a party to it accompanied by a note indicating the date of implementation.</w:t>
      </w:r>
    </w:p>
    <w:p w14:paraId="011D4EC1" w14:textId="711ADDD8" w:rsidR="00D13DC9" w:rsidRPr="00272E10" w:rsidRDefault="00D13DC9" w:rsidP="00904798">
      <w:pPr>
        <w:rPr>
          <w:bCs/>
        </w:rPr>
      </w:pPr>
      <w:r>
        <w:rPr>
          <w:bCs/>
        </w:rPr>
        <w:t>DOC9.4.6.15</w:t>
      </w:r>
      <w:r>
        <w:rPr>
          <w:bCs/>
        </w:rPr>
        <w:tab/>
      </w:r>
      <w:r w:rsidRPr="00272E10">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del w:id="1105" w:author="Shaheeni Vekaria" w:date="2024-04-17T16:48:00Z">
        <w:r w:rsidR="00C004AE" w:rsidRPr="00006E6B" w:rsidDel="00006E6B">
          <w:rPr>
            <w:color w:val="2B579A"/>
            <w:shd w:val="clear" w:color="auto" w:fill="E6E6E6"/>
            <w:rPrChange w:id="1106" w:author="Shaheeni Vekaria" w:date="2024-04-17T16:48:00Z">
              <w:rPr>
                <w:b/>
                <w:bCs/>
              </w:rPr>
            </w:rPrChange>
          </w:rPr>
          <w:fldChar w:fldCharType="begin"/>
        </w:r>
        <w:r w:rsidR="00C004AE" w:rsidRPr="00006E6B" w:rsidDel="00006E6B">
          <w:delInstrText xml:space="preserve"> REF NGESO \h </w:delInstrText>
        </w:r>
      </w:del>
      <w:r w:rsidR="00006E6B">
        <w:instrText xml:space="preserve"> \* MERGEFORMAT </w:instrText>
      </w:r>
      <w:del w:id="1107" w:author="Shaheeni Vekaria" w:date="2024-04-17T16:48:00Z">
        <w:r w:rsidR="00C004AE" w:rsidRPr="00977559" w:rsidDel="00006E6B">
          <w:rPr>
            <w:color w:val="2B579A"/>
            <w:shd w:val="clear" w:color="auto" w:fill="E6E6E6"/>
          </w:rPr>
        </w:r>
        <w:r w:rsidR="00C004AE" w:rsidRPr="00006E6B" w:rsidDel="00006E6B">
          <w:rPr>
            <w:color w:val="2B579A"/>
            <w:shd w:val="clear" w:color="auto" w:fill="E6E6E6"/>
            <w:rPrChange w:id="1108" w:author="Shaheeni Vekaria" w:date="2024-04-17T16:48:00Z">
              <w:rPr>
                <w:b/>
                <w:bCs/>
              </w:rPr>
            </w:rPrChange>
          </w:rPr>
          <w:fldChar w:fldCharType="separate"/>
        </w:r>
        <w:r w:rsidR="005C572C" w:rsidRPr="00006E6B" w:rsidDel="00006E6B">
          <w:rPr>
            <w:color w:val="2B579A"/>
            <w:shd w:val="clear" w:color="auto" w:fill="E6E6E6"/>
            <w:rPrChange w:id="1109" w:author="Shaheeni Vekaria" w:date="2024-04-17T16:48:00Z">
              <w:rPr>
                <w:b/>
              </w:rPr>
            </w:rPrChange>
          </w:rPr>
          <w:delText>NGESO</w:delText>
        </w:r>
        <w:r w:rsidR="00C004AE" w:rsidRPr="00006E6B" w:rsidDel="00006E6B">
          <w:rPr>
            <w:color w:val="2B579A"/>
            <w:shd w:val="clear" w:color="auto" w:fill="E6E6E6"/>
            <w:rPrChange w:id="1110" w:author="Shaheeni Vekaria" w:date="2024-04-17T16:48:00Z">
              <w:rPr>
                <w:b/>
                <w:bCs/>
              </w:rPr>
            </w:rPrChange>
          </w:rPr>
          <w:fldChar w:fldCharType="end"/>
        </w:r>
      </w:del>
      <w:ins w:id="1111" w:author="Shaheeni Vekaria" w:date="2024-04-17T16:48:00Z">
        <w:r w:rsidR="00006E6B" w:rsidRPr="00006E6B">
          <w:rPr>
            <w:color w:val="2B579A"/>
            <w:shd w:val="clear" w:color="auto" w:fill="E6E6E6"/>
            <w:rPrChange w:id="1112" w:author="Shaheeni Vekaria" w:date="2024-04-17T16:48:00Z">
              <w:rPr>
                <w:b/>
                <w:bCs/>
              </w:rPr>
            </w:rPrChange>
          </w:rPr>
          <w:t>the</w:t>
        </w:r>
        <w:r w:rsidR="00006E6B">
          <w:rPr>
            <w:b/>
            <w:bCs/>
          </w:rPr>
          <w:t xml:space="preserve"> ISOP</w:t>
        </w:r>
      </w:ins>
      <w:r w:rsidRPr="00E66AAE">
        <w:rPr>
          <w:bCs/>
        </w:rPr>
        <w:t>,</w:t>
      </w:r>
      <w:r>
        <w:rPr>
          <w:bCs/>
        </w:rPr>
        <w:t xml:space="preserve"> the r</w:t>
      </w:r>
      <w:r w:rsidRPr="00272E10">
        <w:rPr>
          <w:bCs/>
        </w:rPr>
        <w:t xml:space="preserve">elevant </w:t>
      </w:r>
      <w:r w:rsidR="0096013F">
        <w:rPr>
          <w:b/>
          <w:color w:val="2B579A"/>
          <w:shd w:val="clear" w:color="auto" w:fill="E6E6E6"/>
        </w:rPr>
        <w:fldChar w:fldCharType="begin"/>
      </w:r>
      <w:r w:rsidR="0096013F">
        <w:rPr>
          <w:bCs/>
        </w:rPr>
        <w:instrText xml:space="preserve"> REF TransmissionLicensee \h </w:instrText>
      </w:r>
      <w:r w:rsidR="0096013F">
        <w:rPr>
          <w:b/>
          <w:color w:val="2B579A"/>
          <w:shd w:val="clear" w:color="auto" w:fill="E6E6E6"/>
        </w:rPr>
      </w:r>
      <w:r w:rsidR="0096013F">
        <w:rPr>
          <w:b/>
          <w:color w:val="2B579A"/>
          <w:shd w:val="clear" w:color="auto" w:fill="E6E6E6"/>
        </w:rPr>
        <w:fldChar w:fldCharType="separate"/>
      </w:r>
      <w:r w:rsidR="005C572C" w:rsidRPr="0076424C">
        <w:rPr>
          <w:b/>
        </w:rPr>
        <w:t>Transmission Licensee</w:t>
      </w:r>
      <w:r w:rsidR="0096013F">
        <w:rPr>
          <w:b/>
          <w:color w:val="2B579A"/>
          <w:shd w:val="clear" w:color="auto" w:fill="E6E6E6"/>
        </w:rPr>
        <w:fldChar w:fldCharType="end"/>
      </w:r>
      <w:r w:rsidR="0096013F">
        <w:rPr>
          <w:b/>
        </w:rPr>
        <w:t xml:space="preserve"> </w:t>
      </w:r>
      <w:r w:rsidRPr="00272E10">
        <w:rPr>
          <w:bCs/>
        </w:rPr>
        <w:t xml:space="preserve">and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3B720F">
        <w:rPr>
          <w:b/>
        </w:rPr>
        <w:t>s</w:t>
      </w:r>
      <w:r w:rsidRPr="00272E10">
        <w:rPr>
          <w:bCs/>
        </w:rPr>
        <w:t xml:space="preserve"> must make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readily available to the relevant operational staff.</w:t>
      </w:r>
    </w:p>
    <w:p w14:paraId="5C62EB8C" w14:textId="634176A8" w:rsidR="00D13DC9" w:rsidRPr="00272E10" w:rsidRDefault="00D13DC9" w:rsidP="00904798">
      <w:pPr>
        <w:rPr>
          <w:bCs/>
        </w:rPr>
      </w:pPr>
      <w:r>
        <w:rPr>
          <w:bCs/>
        </w:rPr>
        <w:t>DOC9.4.6.16</w:t>
      </w:r>
      <w:r>
        <w:rPr>
          <w:bCs/>
        </w:rPr>
        <w:tab/>
      </w:r>
      <w:r w:rsidRPr="00272E10">
        <w:rPr>
          <w:bCs/>
        </w:rPr>
        <w:t xml:space="preserve">Each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will include the test criteria to be satisfied by each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3B720F">
        <w:rPr>
          <w:b/>
        </w:rPr>
        <w:t>’s</w:t>
      </w:r>
      <w:r w:rsidRPr="00272E10">
        <w:rPr>
          <w:bCs/>
        </w:rPr>
        <w:t xml:space="preserve">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proofErr w:type="spellStart"/>
      <w:r w:rsidR="005C572C" w:rsidRPr="0076424C">
        <w:rPr>
          <w:b/>
        </w:rPr>
        <w:t>Equipment</w:t>
      </w:r>
      <w:r w:rsidR="002F2DC3">
        <w:rPr>
          <w:b/>
          <w:color w:val="2B579A"/>
          <w:shd w:val="clear" w:color="auto" w:fill="E6E6E6"/>
        </w:rPr>
        <w:fldChar w:fldCharType="end"/>
      </w:r>
      <w:r w:rsidRPr="00272E10">
        <w:rPr>
          <w:bCs/>
        </w:rPr>
        <w:t>when</w:t>
      </w:r>
      <w:proofErr w:type="spellEnd"/>
      <w:r w:rsidRPr="00272E10">
        <w:rPr>
          <w:bCs/>
        </w:rPr>
        <w:t xml:space="preserve"> subject to the testing requirements of </w:t>
      </w:r>
      <w:r>
        <w:rPr>
          <w:bCs/>
        </w:rPr>
        <w:t>D</w:t>
      </w:r>
      <w:r w:rsidRPr="00272E10">
        <w:rPr>
          <w:bCs/>
        </w:rPr>
        <w:t>OC5.7.</w:t>
      </w:r>
      <w:r>
        <w:rPr>
          <w:bCs/>
        </w:rPr>
        <w:t>3</w:t>
      </w:r>
      <w:r w:rsidRPr="00272E10">
        <w:rPr>
          <w:bCs/>
        </w:rPr>
        <w:t>.</w:t>
      </w:r>
    </w:p>
    <w:p w14:paraId="59F344DB" w14:textId="15DFD3F9" w:rsidR="00D13DC9" w:rsidRDefault="00D13DC9" w:rsidP="00904798">
      <w:pPr>
        <w:rPr>
          <w:bCs/>
        </w:rPr>
      </w:pPr>
      <w:r>
        <w:rPr>
          <w:bCs/>
        </w:rPr>
        <w:t>DOC9.4.6.17</w:t>
      </w:r>
      <w:r>
        <w:rPr>
          <w:bCs/>
        </w:rPr>
        <w:tab/>
      </w:r>
      <w:r w:rsidRPr="00272E10">
        <w:rPr>
          <w:bCs/>
        </w:rPr>
        <w:t xml:space="preserve">If any party to a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becomes aware that a change is needed to that </w:t>
      </w:r>
      <w:r>
        <w:rPr>
          <w:bCs/>
        </w:rPr>
        <w:t xml:space="preserv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it shall in the case of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Pr>
          <w:b/>
        </w:rPr>
        <w:t xml:space="preserve"> </w:t>
      </w:r>
      <w:r w:rsidRPr="00272E10">
        <w:rPr>
          <w:bCs/>
        </w:rPr>
        <w:t xml:space="preserve">contact </w:t>
      </w:r>
      <w:del w:id="1113" w:author="Shaheeni Vekaria" w:date="2024-04-17T16:48:00Z">
        <w:r w:rsidR="00C004AE" w:rsidDel="00006E6B">
          <w:rPr>
            <w:b/>
            <w:color w:val="2B579A"/>
            <w:shd w:val="clear" w:color="auto" w:fill="E6E6E6"/>
          </w:rPr>
          <w:fldChar w:fldCharType="begin"/>
        </w:r>
        <w:r w:rsidR="00C004AE" w:rsidDel="00006E6B">
          <w:delInstrText xml:space="preserve"> REF NGESO \h </w:delInstrText>
        </w:r>
        <w:r w:rsidR="00C004AE" w:rsidDel="00006E6B">
          <w:rPr>
            <w:b/>
            <w:color w:val="2B579A"/>
            <w:shd w:val="clear" w:color="auto" w:fill="E6E6E6"/>
          </w:rPr>
        </w:r>
        <w:r w:rsidR="00C004AE" w:rsidDel="00006E6B">
          <w:rPr>
            <w:b/>
            <w:color w:val="2B579A"/>
            <w:shd w:val="clear" w:color="auto" w:fill="E6E6E6"/>
          </w:rPr>
          <w:fldChar w:fldCharType="separate"/>
        </w:r>
        <w:r w:rsidR="005C572C" w:rsidDel="00006E6B">
          <w:rPr>
            <w:b/>
          </w:rPr>
          <w:delText>NGESO</w:delText>
        </w:r>
        <w:r w:rsidR="00C004AE" w:rsidDel="00006E6B">
          <w:rPr>
            <w:b/>
            <w:color w:val="2B579A"/>
            <w:shd w:val="clear" w:color="auto" w:fill="E6E6E6"/>
          </w:rPr>
          <w:fldChar w:fldCharType="end"/>
        </w:r>
        <w:r w:rsidDel="00006E6B">
          <w:rPr>
            <w:b/>
          </w:rPr>
          <w:delText xml:space="preserve"> </w:delText>
        </w:r>
      </w:del>
      <w:ins w:id="1114" w:author="Shaheeni Vekaria" w:date="2024-04-17T16:48:00Z">
        <w:r w:rsidR="00006E6B" w:rsidRPr="00006E6B">
          <w:rPr>
            <w:color w:val="2B579A"/>
            <w:shd w:val="clear" w:color="auto" w:fill="E6E6E6"/>
            <w:rPrChange w:id="1115" w:author="Shaheeni Vekaria" w:date="2024-04-17T16:48:00Z">
              <w:rPr>
                <w:b/>
                <w:bCs/>
              </w:rPr>
            </w:rPrChange>
          </w:rPr>
          <w:t>the</w:t>
        </w:r>
        <w:r w:rsidR="00006E6B">
          <w:rPr>
            <w:b/>
            <w:bCs/>
          </w:rPr>
          <w:t xml:space="preserve"> ISOP</w:t>
        </w:r>
        <w:r w:rsidR="00006E6B">
          <w:rPr>
            <w:b/>
          </w:rPr>
          <w:t xml:space="preserve"> </w:t>
        </w:r>
      </w:ins>
      <w:r w:rsidRPr="00272E10">
        <w:rPr>
          <w:bCs/>
        </w:rPr>
        <w:t xml:space="preserve">or in the case of a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272E10">
        <w:rPr>
          <w:bCs/>
        </w:rPr>
        <w:t xml:space="preserve">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C87D22">
        <w:rPr>
          <w:bCs/>
        </w:rPr>
        <w:t>,</w:t>
      </w:r>
      <w:r>
        <w:rPr>
          <w:bCs/>
        </w:rPr>
        <w:t xml:space="preserve"> </w:t>
      </w:r>
      <w:r w:rsidRPr="00272E10">
        <w:rPr>
          <w:bCs/>
        </w:rPr>
        <w:t>to initiate a discussion between</w:t>
      </w:r>
      <w:r>
        <w:rPr>
          <w:bCs/>
        </w:rPr>
        <w:t xml:space="preserve"> the</w:t>
      </w:r>
      <w:r w:rsidRPr="00272E10">
        <w:rPr>
          <w:bCs/>
        </w:rPr>
        <w:t xml:space="preserv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272E10">
        <w:rPr>
          <w:bCs/>
        </w:rPr>
        <w:t xml:space="preserve">, </w:t>
      </w:r>
      <w:del w:id="1116" w:author="Shaheeni Vekaria" w:date="2024-04-17T16:48:00Z">
        <w:r w:rsidR="00C004AE" w:rsidDel="00006E6B">
          <w:rPr>
            <w:b/>
            <w:color w:val="2B579A"/>
            <w:shd w:val="clear" w:color="auto" w:fill="E6E6E6"/>
          </w:rPr>
          <w:fldChar w:fldCharType="begin"/>
        </w:r>
        <w:r w:rsidR="00C004AE" w:rsidDel="00006E6B">
          <w:delInstrText xml:space="preserve"> REF NGESO \h </w:delInstrText>
        </w:r>
        <w:r w:rsidR="00C004AE" w:rsidDel="00006E6B">
          <w:rPr>
            <w:b/>
            <w:color w:val="2B579A"/>
            <w:shd w:val="clear" w:color="auto" w:fill="E6E6E6"/>
          </w:rPr>
        </w:r>
        <w:r w:rsidR="00C004AE" w:rsidDel="00006E6B">
          <w:rPr>
            <w:b/>
            <w:color w:val="2B579A"/>
            <w:shd w:val="clear" w:color="auto" w:fill="E6E6E6"/>
          </w:rPr>
          <w:fldChar w:fldCharType="separate"/>
        </w:r>
        <w:r w:rsidR="005C572C" w:rsidDel="00006E6B">
          <w:rPr>
            <w:b/>
          </w:rPr>
          <w:delText>NGESO</w:delText>
        </w:r>
        <w:r w:rsidR="00C004AE" w:rsidDel="00006E6B">
          <w:rPr>
            <w:b/>
            <w:color w:val="2B579A"/>
            <w:shd w:val="clear" w:color="auto" w:fill="E6E6E6"/>
          </w:rPr>
          <w:fldChar w:fldCharType="end"/>
        </w:r>
        <w:r w:rsidDel="00006E6B">
          <w:rPr>
            <w:bCs/>
          </w:rPr>
          <w:delText xml:space="preserve"> </w:delText>
        </w:r>
      </w:del>
      <w:ins w:id="1117" w:author="Shaheeni Vekaria" w:date="2024-04-17T16:48:00Z">
        <w:r w:rsidR="00006E6B" w:rsidRPr="00006E6B">
          <w:rPr>
            <w:color w:val="2B579A"/>
            <w:shd w:val="clear" w:color="auto" w:fill="E6E6E6"/>
            <w:rPrChange w:id="1118" w:author="Shaheeni Vekaria" w:date="2024-04-17T16:48:00Z">
              <w:rPr>
                <w:b/>
                <w:bCs/>
              </w:rPr>
            </w:rPrChange>
          </w:rPr>
          <w:t>the</w:t>
        </w:r>
        <w:r w:rsidR="00006E6B">
          <w:rPr>
            <w:b/>
            <w:bCs/>
          </w:rPr>
          <w:t xml:space="preserve"> ISOP</w:t>
        </w:r>
        <w:r w:rsidR="00006E6B">
          <w:rPr>
            <w:bCs/>
          </w:rPr>
          <w:t xml:space="preserve"> </w:t>
        </w:r>
      </w:ins>
      <w:r w:rsidRPr="00272E10">
        <w:rPr>
          <w:bCs/>
        </w:rPr>
        <w:t xml:space="preserve">and the relevant parties to seek to agree the relevant change.  The principles applying to establishing or modifying a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272E10">
        <w:rPr>
          <w:bCs/>
        </w:rPr>
        <w:t xml:space="preserve"> under this </w:t>
      </w:r>
      <w:r>
        <w:rPr>
          <w:bCs/>
        </w:rPr>
        <w:t>D</w:t>
      </w:r>
      <w:r w:rsidRPr="00272E10">
        <w:rPr>
          <w:bCs/>
        </w:rPr>
        <w:t>OC9.4.</w:t>
      </w:r>
      <w:r>
        <w:rPr>
          <w:bCs/>
        </w:rPr>
        <w:t>6</w:t>
      </w:r>
      <w:r w:rsidRPr="00272E10">
        <w:rPr>
          <w:bCs/>
        </w:rPr>
        <w:t xml:space="preserve"> shall apply to such discussions and to any consequent changes.</w:t>
      </w:r>
    </w:p>
    <w:p w14:paraId="64A5798C" w14:textId="4D031C88" w:rsidR="00D13DC9" w:rsidRDefault="00D13DC9" w:rsidP="00904798">
      <w:pPr>
        <w:rPr>
          <w:b/>
          <w:bCs/>
        </w:rPr>
      </w:pPr>
      <w:r>
        <w:rPr>
          <w:bCs/>
        </w:rPr>
        <w:t>DOC9.4.7</w:t>
      </w:r>
      <w:r w:rsidRPr="00B23ACB">
        <w:t xml:space="preserve"> </w:t>
      </w:r>
      <w:r>
        <w:tab/>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B23ACB">
        <w:rPr>
          <w:b/>
          <w:bCs/>
        </w:rPr>
        <w:t xml:space="preserve"> Testing</w:t>
      </w:r>
    </w:p>
    <w:p w14:paraId="3B34D098" w14:textId="2E4CBF90" w:rsidR="00D13DC9" w:rsidRPr="00B903FF" w:rsidRDefault="00D13DC9" w:rsidP="00904798">
      <w:pPr>
        <w:rPr>
          <w:bCs/>
        </w:rPr>
      </w:pPr>
      <w:r>
        <w:rPr>
          <w:bCs/>
        </w:rPr>
        <w:t>DOC.9.4.7.1</w:t>
      </w:r>
      <w:r w:rsidRPr="00CA5600">
        <w:rPr>
          <w:bCs/>
        </w:rPr>
        <w:tab/>
      </w:r>
      <w:r w:rsidRPr="00B903FF">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B903FF">
        <w:rPr>
          <w:bCs/>
        </w:rPr>
        <w:t xml:space="preserve">, </w:t>
      </w:r>
      <w:del w:id="1119" w:author="Shaheeni Vekaria" w:date="2024-04-17T16:48:00Z">
        <w:r w:rsidR="00C004AE" w:rsidRPr="00006E6B" w:rsidDel="00006E6B">
          <w:rPr>
            <w:color w:val="2B579A"/>
            <w:shd w:val="clear" w:color="auto" w:fill="E6E6E6"/>
            <w:rPrChange w:id="1120" w:author="Shaheeni Vekaria" w:date="2024-04-17T16:48:00Z">
              <w:rPr>
                <w:b/>
                <w:bCs/>
              </w:rPr>
            </w:rPrChange>
          </w:rPr>
          <w:fldChar w:fldCharType="begin"/>
        </w:r>
        <w:r w:rsidR="00C004AE" w:rsidRPr="00006E6B" w:rsidDel="00006E6B">
          <w:delInstrText xml:space="preserve"> REF NGESO \h </w:delInstrText>
        </w:r>
      </w:del>
      <w:r w:rsidR="00006E6B">
        <w:instrText xml:space="preserve"> \* MERGEFORMAT </w:instrText>
      </w:r>
      <w:del w:id="1121" w:author="Shaheeni Vekaria" w:date="2024-04-17T16:48:00Z">
        <w:r w:rsidR="00C004AE" w:rsidRPr="00977559" w:rsidDel="00006E6B">
          <w:rPr>
            <w:color w:val="2B579A"/>
            <w:shd w:val="clear" w:color="auto" w:fill="E6E6E6"/>
          </w:rPr>
        </w:r>
        <w:r w:rsidR="00C004AE" w:rsidRPr="00006E6B" w:rsidDel="00006E6B">
          <w:rPr>
            <w:color w:val="2B579A"/>
            <w:shd w:val="clear" w:color="auto" w:fill="E6E6E6"/>
            <w:rPrChange w:id="1122" w:author="Shaheeni Vekaria" w:date="2024-04-17T16:48:00Z">
              <w:rPr>
                <w:b/>
                <w:bCs/>
              </w:rPr>
            </w:rPrChange>
          </w:rPr>
          <w:fldChar w:fldCharType="separate"/>
        </w:r>
        <w:r w:rsidR="005C572C" w:rsidRPr="00006E6B" w:rsidDel="00006E6B">
          <w:rPr>
            <w:color w:val="2B579A"/>
            <w:shd w:val="clear" w:color="auto" w:fill="E6E6E6"/>
            <w:rPrChange w:id="1123" w:author="Shaheeni Vekaria" w:date="2024-04-17T16:48:00Z">
              <w:rPr>
                <w:b/>
              </w:rPr>
            </w:rPrChange>
          </w:rPr>
          <w:delText>NGESO</w:delText>
        </w:r>
        <w:r w:rsidR="00C004AE" w:rsidRPr="00006E6B" w:rsidDel="00006E6B">
          <w:rPr>
            <w:color w:val="2B579A"/>
            <w:shd w:val="clear" w:color="auto" w:fill="E6E6E6"/>
            <w:rPrChange w:id="1124" w:author="Shaheeni Vekaria" w:date="2024-04-17T16:48:00Z">
              <w:rPr>
                <w:b/>
                <w:bCs/>
              </w:rPr>
            </w:rPrChange>
          </w:rPr>
          <w:fldChar w:fldCharType="end"/>
        </w:r>
      </w:del>
      <w:ins w:id="1125" w:author="Shaheeni Vekaria" w:date="2024-04-17T16:48:00Z">
        <w:r w:rsidR="00006E6B" w:rsidRPr="00006E6B">
          <w:rPr>
            <w:color w:val="2B579A"/>
            <w:shd w:val="clear" w:color="auto" w:fill="E6E6E6"/>
            <w:rPrChange w:id="1126" w:author="Shaheeni Vekaria" w:date="2024-04-17T16:48:00Z">
              <w:rPr>
                <w:b/>
                <w:bCs/>
              </w:rPr>
            </w:rPrChange>
          </w:rPr>
          <w:t>the</w:t>
        </w:r>
        <w:r w:rsidR="00006E6B">
          <w:rPr>
            <w:b/>
            <w:bCs/>
          </w:rPr>
          <w:t xml:space="preserve"> ISOP</w:t>
        </w:r>
      </w:ins>
      <w:r w:rsidRPr="00B903FF">
        <w:rPr>
          <w:bCs/>
        </w:rPr>
        <w:t xml:space="preserve">, </w:t>
      </w:r>
      <w:r>
        <w:rPr>
          <w:bCs/>
        </w:rPr>
        <w:t xml:space="preserve">the relevant </w:t>
      </w:r>
      <w:r>
        <w:rPr>
          <w:b/>
        </w:rPr>
        <w:t>Transmission Licensee</w:t>
      </w:r>
      <w:r w:rsidRPr="00B903FF">
        <w:rPr>
          <w:bCs/>
        </w:rPr>
        <w:t xml:space="preserve"> and the 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B903FF">
        <w:rPr>
          <w:b/>
        </w:rPr>
        <w:t>s</w:t>
      </w:r>
      <w:r w:rsidRPr="00B903FF">
        <w:rPr>
          <w:bCs/>
        </w:rPr>
        <w:t xml:space="preserve"> will conduct regular joint exercises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Pr>
          <w:b/>
        </w:rPr>
        <w:t>(s)</w:t>
      </w:r>
      <w:r w:rsidRPr="00B903FF">
        <w:rPr>
          <w:bCs/>
        </w:rPr>
        <w:t xml:space="preserve"> to which they are parties.  The objectives of such exercises include:</w:t>
      </w:r>
    </w:p>
    <w:p w14:paraId="74331DCC" w14:textId="072A4D86" w:rsidR="00D13DC9" w:rsidRPr="00B903FF" w:rsidRDefault="00D13DC9" w:rsidP="00A408B6">
      <w:pPr>
        <w:pStyle w:val="ListParagraph"/>
        <w:numPr>
          <w:ilvl w:val="0"/>
          <w:numId w:val="85"/>
        </w:numPr>
        <w:spacing w:after="120"/>
        <w:ind w:left="2552" w:hanging="567"/>
        <w:contextualSpacing w:val="0"/>
        <w:jc w:val="both"/>
        <w:rPr>
          <w:bCs/>
        </w:rPr>
      </w:pPr>
      <w:r w:rsidRPr="00B903FF">
        <w:rPr>
          <w:bCs/>
        </w:rPr>
        <w:t xml:space="preserve">To test the effectiveness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Pr>
          <w:b/>
        </w:rPr>
        <w:t>(s</w:t>
      </w:r>
      <w:proofErr w:type="gramStart"/>
      <w:r>
        <w:rPr>
          <w:b/>
        </w:rPr>
        <w:t>)</w:t>
      </w:r>
      <w:r w:rsidRPr="00B903FF">
        <w:rPr>
          <w:bCs/>
        </w:rPr>
        <w:t>;</w:t>
      </w:r>
      <w:proofErr w:type="gramEnd"/>
    </w:p>
    <w:p w14:paraId="680B1F5B" w14:textId="6C39FBAA" w:rsidR="00D13DC9" w:rsidRPr="00B903FF" w:rsidRDefault="00D13DC9" w:rsidP="00A408B6">
      <w:pPr>
        <w:pStyle w:val="ListParagraph"/>
        <w:numPr>
          <w:ilvl w:val="0"/>
          <w:numId w:val="85"/>
        </w:numPr>
        <w:spacing w:after="120"/>
        <w:ind w:left="2552" w:hanging="567"/>
        <w:contextualSpacing w:val="0"/>
        <w:jc w:val="both"/>
        <w:rPr>
          <w:bCs/>
        </w:rPr>
      </w:pPr>
      <w:r w:rsidRPr="00B903FF">
        <w:rPr>
          <w:bCs/>
        </w:rPr>
        <w:t xml:space="preserve">To provide for joint training of the parties in respect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proofErr w:type="gramStart"/>
      <w:r>
        <w:rPr>
          <w:b/>
        </w:rPr>
        <w:t>s</w:t>
      </w:r>
      <w:r w:rsidRPr="00B903FF">
        <w:rPr>
          <w:bCs/>
        </w:rPr>
        <w:t>;</w:t>
      </w:r>
      <w:proofErr w:type="gramEnd"/>
    </w:p>
    <w:p w14:paraId="0DBED6D4" w14:textId="1072C44A" w:rsidR="00D13DC9" w:rsidRPr="00B903FF" w:rsidRDefault="00D13DC9" w:rsidP="00A408B6">
      <w:pPr>
        <w:pStyle w:val="ListParagraph"/>
        <w:numPr>
          <w:ilvl w:val="0"/>
          <w:numId w:val="85"/>
        </w:numPr>
        <w:spacing w:after="120"/>
        <w:ind w:left="2552" w:hanging="567"/>
        <w:contextualSpacing w:val="0"/>
        <w:jc w:val="both"/>
        <w:rPr>
          <w:bCs/>
        </w:rPr>
      </w:pPr>
      <w:r w:rsidRPr="00B903FF">
        <w:rPr>
          <w:bCs/>
        </w:rPr>
        <w:t xml:space="preserve">To maintain the parties’ awareness and familiarity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proofErr w:type="gramStart"/>
      <w:r>
        <w:rPr>
          <w:b/>
        </w:rPr>
        <w:t>s</w:t>
      </w:r>
      <w:r w:rsidRPr="00B903FF">
        <w:rPr>
          <w:bCs/>
        </w:rPr>
        <w:t>;</w:t>
      </w:r>
      <w:proofErr w:type="gramEnd"/>
    </w:p>
    <w:p w14:paraId="6D4444A6" w14:textId="29FEBB1F" w:rsidR="00D13DC9" w:rsidRPr="00B903FF" w:rsidRDefault="00D13DC9" w:rsidP="00A408B6">
      <w:pPr>
        <w:pStyle w:val="ListParagraph"/>
        <w:numPr>
          <w:ilvl w:val="0"/>
          <w:numId w:val="85"/>
        </w:numPr>
        <w:spacing w:after="120"/>
        <w:ind w:left="2552" w:hanging="567"/>
        <w:contextualSpacing w:val="0"/>
        <w:jc w:val="both"/>
        <w:rPr>
          <w:bCs/>
        </w:rPr>
      </w:pPr>
      <w:r w:rsidRPr="00B903FF">
        <w:rPr>
          <w:bCs/>
        </w:rPr>
        <w:t xml:space="preserve">To promote understanding of each parties’ roles under a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Pr>
          <w:b/>
        </w:rPr>
        <w:t>s</w:t>
      </w:r>
      <w:r w:rsidRPr="00B903FF">
        <w:rPr>
          <w:bCs/>
        </w:rPr>
        <w:t>;</w:t>
      </w:r>
      <w:r w:rsidR="000E617F">
        <w:rPr>
          <w:bCs/>
        </w:rPr>
        <w:t xml:space="preserve"> and</w:t>
      </w:r>
    </w:p>
    <w:p w14:paraId="6F0A9900" w14:textId="740D76F4" w:rsidR="00D13DC9" w:rsidRPr="00B903FF" w:rsidRDefault="00D13DC9" w:rsidP="00A408B6">
      <w:pPr>
        <w:pStyle w:val="ListParagraph"/>
        <w:numPr>
          <w:ilvl w:val="0"/>
          <w:numId w:val="85"/>
        </w:numPr>
        <w:spacing w:after="120"/>
        <w:ind w:left="2552" w:hanging="567"/>
        <w:contextualSpacing w:val="0"/>
        <w:jc w:val="both"/>
        <w:rPr>
          <w:bCs/>
        </w:rPr>
      </w:pPr>
      <w:r w:rsidRPr="00B903FF">
        <w:rPr>
          <w:bCs/>
        </w:rPr>
        <w:lastRenderedPageBreak/>
        <w:t xml:space="preserve">To identify any improvement areas which should be incorporated in to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Pr>
          <w:b/>
        </w:rPr>
        <w:t>s</w:t>
      </w:r>
      <w:r w:rsidRPr="00B903FF">
        <w:rPr>
          <w:bCs/>
        </w:rPr>
        <w:t>.</w:t>
      </w:r>
    </w:p>
    <w:p w14:paraId="049C8938" w14:textId="05018167" w:rsidR="00D13DC9" w:rsidRPr="00BD1E6E" w:rsidRDefault="00D13DC9" w:rsidP="00904798">
      <w:pPr>
        <w:spacing w:after="120"/>
        <w:ind w:firstLine="0"/>
        <w:rPr>
          <w:bCs/>
        </w:rPr>
      </w:pPr>
      <w:r w:rsidRPr="00BD1E6E">
        <w:rPr>
          <w:bCs/>
        </w:rPr>
        <w:t xml:space="preserve">The principles applying to the establishment of a new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BD1E6E">
        <w:rPr>
          <w:b/>
        </w:rPr>
        <w:t>s</w:t>
      </w:r>
      <w:r w:rsidRPr="00BD1E6E">
        <w:rPr>
          <w:bCs/>
        </w:rPr>
        <w:t xml:space="preserve"> under DOC9.4.6 shall apply to any changes to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BD1E6E">
        <w:rPr>
          <w:b/>
        </w:rPr>
        <w:t>s</w:t>
      </w:r>
      <w:r w:rsidRPr="00BD1E6E">
        <w:rPr>
          <w:bCs/>
        </w:rPr>
        <w:t>.</w:t>
      </w:r>
    </w:p>
    <w:p w14:paraId="0448D255" w14:textId="5C10D163" w:rsidR="00D13DC9" w:rsidRPr="00BD1E6E" w:rsidRDefault="00D13DC9" w:rsidP="00904798">
      <w:pPr>
        <w:spacing w:after="120"/>
        <w:rPr>
          <w:bCs/>
        </w:rPr>
      </w:pPr>
      <w:r w:rsidRPr="00BD1E6E">
        <w:rPr>
          <w:bCs/>
        </w:rPr>
        <w:t>DOC9.4.7.2</w:t>
      </w:r>
      <w:r w:rsidRPr="00BD1E6E">
        <w:rPr>
          <w:bCs/>
        </w:rPr>
        <w:tab/>
      </w:r>
      <w:del w:id="1127" w:author="Shaheeni Vekaria" w:date="2024-04-17T16:49: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RPr="00BD1E6E" w:rsidDel="009274DE">
          <w:rPr>
            <w:bCs/>
          </w:rPr>
          <w:delText xml:space="preserve"> </w:delText>
        </w:r>
      </w:del>
      <w:ins w:id="1128" w:author="Shaheeni Vekaria" w:date="2024-04-17T16:49:00Z">
        <w:r w:rsidR="009274DE" w:rsidRPr="009274DE">
          <w:rPr>
            <w:color w:val="2B579A"/>
            <w:shd w:val="clear" w:color="auto" w:fill="E6E6E6"/>
            <w:rPrChange w:id="1129" w:author="Shaheeni Vekaria" w:date="2024-04-17T16:49:00Z">
              <w:rPr>
                <w:b/>
                <w:bCs/>
              </w:rPr>
            </w:rPrChange>
          </w:rPr>
          <w:t>The</w:t>
        </w:r>
        <w:r w:rsidR="009274DE">
          <w:rPr>
            <w:b/>
            <w:bCs/>
          </w:rPr>
          <w:t xml:space="preserve"> ISOP</w:t>
        </w:r>
        <w:r w:rsidR="009274DE" w:rsidRPr="00BD1E6E">
          <w:rPr>
            <w:bCs/>
          </w:rPr>
          <w:t xml:space="preserve"> </w:t>
        </w:r>
      </w:ins>
      <w:r w:rsidRPr="00BD1E6E">
        <w:rPr>
          <w:bCs/>
        </w:rPr>
        <w:t xml:space="preserve">in coordination with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BD1E6E">
        <w:rPr>
          <w:bCs/>
        </w:rPr>
        <w:t xml:space="preserve"> will propose to the other parties of a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BD1E6E">
        <w:rPr>
          <w:b/>
        </w:rPr>
        <w:t>s</w:t>
      </w:r>
      <w:r w:rsidRPr="00BD1E6E">
        <w:rPr>
          <w:bCs/>
        </w:rPr>
        <w:t xml:space="preserve"> a date for the exercise to take place to be agreed with the other parties.  All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BD1E6E">
        <w:rPr>
          <w:b/>
        </w:rPr>
        <w:t>s</w:t>
      </w:r>
      <w:r w:rsidRPr="00BD1E6E">
        <w:rPr>
          <w:bCs/>
        </w:rPr>
        <w:t xml:space="preserve"> parties will jointly share the task of planning, preparing, participating </w:t>
      </w:r>
      <w:proofErr w:type="gramStart"/>
      <w:r w:rsidRPr="00BD1E6E">
        <w:rPr>
          <w:bCs/>
        </w:rPr>
        <w:t>in</w:t>
      </w:r>
      <w:proofErr w:type="gramEnd"/>
      <w:r w:rsidRPr="00BD1E6E">
        <w:rPr>
          <w:bCs/>
        </w:rPr>
        <w:t xml:space="preserve"> and facilitating the exercises, which will normally be in desktop format or as otherwise agreed.  The precise timing of the exercise for each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BD1E6E">
        <w:rPr>
          <w:b/>
        </w:rPr>
        <w:t>s</w:t>
      </w:r>
      <w:r w:rsidRPr="00BD1E6E">
        <w:rPr>
          <w:bCs/>
        </w:rPr>
        <w:t xml:space="preserve"> will be agreed by all </w:t>
      </w:r>
      <w:proofErr w:type="gramStart"/>
      <w:r w:rsidRPr="00BD1E6E">
        <w:rPr>
          <w:bCs/>
        </w:rPr>
        <w:t>parties, but</w:t>
      </w:r>
      <w:proofErr w:type="gramEnd"/>
      <w:r w:rsidRPr="00BD1E6E">
        <w:rPr>
          <w:bCs/>
        </w:rPr>
        <w:t xml:space="preserve"> will not be less than one every three years.</w:t>
      </w:r>
    </w:p>
    <w:p w14:paraId="78B9C810" w14:textId="3D365792" w:rsidR="00D13DC9" w:rsidRDefault="00D13DC9" w:rsidP="00904798">
      <w:r>
        <w:t>DOC9.4.8</w:t>
      </w:r>
      <w:r>
        <w:tab/>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6473D0">
        <w:rPr>
          <w:b/>
          <w:bCs/>
        </w:rPr>
        <w:t xml:space="preserve"> Provisions</w:t>
      </w:r>
    </w:p>
    <w:p w14:paraId="0A3D0F11" w14:textId="69666334" w:rsidR="00D13DC9" w:rsidRDefault="00D13DC9" w:rsidP="00904798">
      <w:r>
        <w:t>DOC9.4.8.1</w:t>
      </w:r>
      <w:r>
        <w:tab/>
        <w:t xml:space="preserve">The following provisions of this DOC9.4.8 apply in relation to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1D534D">
        <w:rPr>
          <w:b/>
          <w:bCs/>
        </w:rPr>
        <w:t>s</w:t>
      </w:r>
      <w:r>
        <w:t xml:space="preserve">. </w:t>
      </w:r>
    </w:p>
    <w:p w14:paraId="6377BF63" w14:textId="02D3A27B" w:rsidR="00D13DC9" w:rsidRDefault="00D13DC9" w:rsidP="00904798">
      <w:r>
        <w:t>DOC9.4.8.2</w:t>
      </w:r>
      <w:r>
        <w:tab/>
        <w:t xml:space="preserve">For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Pr="001E6C9C">
        <w:rPr>
          <w:b/>
          <w:bCs/>
        </w:rPr>
        <w:t>s</w:t>
      </w:r>
      <w:r>
        <w:t xml:space="preserve"> </w:t>
      </w:r>
      <w:del w:id="1130" w:author="Shaheeni Vekaria" w:date="2024-04-17T16:49: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Del="009274DE">
          <w:rPr>
            <w:b/>
            <w:bCs/>
          </w:rPr>
          <w:delText xml:space="preserve"> </w:delText>
        </w:r>
      </w:del>
      <w:ins w:id="1131" w:author="Shaheeni Vekaria" w:date="2024-04-17T16:49:00Z">
        <w:r w:rsidR="009274DE" w:rsidRPr="009274DE">
          <w:rPr>
            <w:color w:val="2B579A"/>
            <w:shd w:val="clear" w:color="auto" w:fill="E6E6E6"/>
            <w:rPrChange w:id="1132" w:author="Shaheeni Vekaria" w:date="2024-04-17T16:49:00Z">
              <w:rPr>
                <w:b/>
                <w:bCs/>
              </w:rPr>
            </w:rPrChange>
          </w:rPr>
          <w:t>the</w:t>
        </w:r>
        <w:r w:rsidR="009274DE">
          <w:rPr>
            <w:b/>
            <w:bCs/>
          </w:rPr>
          <w:t xml:space="preserve"> ISOP </w:t>
        </w:r>
      </w:ins>
      <w:r>
        <w:t xml:space="preserve">is the lead operator (or the relevant </w:t>
      </w:r>
      <w:r w:rsidR="0023253A">
        <w:rPr>
          <w:b/>
          <w:color w:val="2B579A"/>
          <w:shd w:val="clear" w:color="auto" w:fill="E6E6E6"/>
        </w:rPr>
        <w:fldChar w:fldCharType="begin"/>
      </w:r>
      <w:r w:rsidR="0023253A">
        <w:rPr>
          <w:bCs/>
        </w:rPr>
        <w:instrText xml:space="preserve"> REF TransmissionLicensee \h </w:instrText>
      </w:r>
      <w:r w:rsidR="0023253A">
        <w:rPr>
          <w:b/>
          <w:color w:val="2B579A"/>
          <w:shd w:val="clear" w:color="auto" w:fill="E6E6E6"/>
        </w:rPr>
      </w:r>
      <w:r w:rsidR="0023253A">
        <w:rPr>
          <w:b/>
          <w:color w:val="2B579A"/>
          <w:shd w:val="clear" w:color="auto" w:fill="E6E6E6"/>
        </w:rPr>
        <w:fldChar w:fldCharType="separate"/>
      </w:r>
      <w:r w:rsidR="005C572C" w:rsidRPr="0076424C">
        <w:rPr>
          <w:b/>
        </w:rPr>
        <w:t>Transmission Licensee</w:t>
      </w:r>
      <w:r w:rsidR="0023253A">
        <w:rPr>
          <w:b/>
          <w:color w:val="2B579A"/>
          <w:shd w:val="clear" w:color="auto" w:fill="E6E6E6"/>
        </w:rPr>
        <w:fldChar w:fldCharType="end"/>
      </w:r>
      <w:r>
        <w:rPr>
          <w:b/>
          <w:bCs/>
        </w:rPr>
        <w:t xml:space="preserve"> </w:t>
      </w:r>
      <w:r w:rsidRPr="003E7862">
        <w:t>where appropriate</w:t>
      </w:r>
      <w:r>
        <w:t xml:space="preserve">); for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Pr>
          <w:b/>
          <w:bCs/>
        </w:rPr>
        <w:t>s</w:t>
      </w:r>
      <w:r>
        <w:t xml:space="preserve">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t xml:space="preserve"> is the lead operator.  </w:t>
      </w:r>
    </w:p>
    <w:p w14:paraId="03F62C5C" w14:textId="56DADC2D" w:rsidR="00D13DC9" w:rsidRDefault="00D13DC9" w:rsidP="00904798">
      <w:r>
        <w:t>DOC9.4.8.3</w:t>
      </w:r>
      <w:r>
        <w:tab/>
        <w:t xml:space="preserve">Where the lead operator issues instructions which conflict with a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these instructions will take precedence over the requirements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w:t>
      </w:r>
    </w:p>
    <w:p w14:paraId="16106E69" w14:textId="142A31A5" w:rsidR="00D13DC9" w:rsidRDefault="00D13DC9" w:rsidP="00A408B6">
      <w:pPr>
        <w:pStyle w:val="ListParagraph"/>
        <w:numPr>
          <w:ilvl w:val="0"/>
          <w:numId w:val="86"/>
        </w:numPr>
        <w:spacing w:after="120"/>
        <w:ind w:left="1775" w:hanging="357"/>
        <w:contextualSpacing w:val="0"/>
        <w:jc w:val="both"/>
      </w:pPr>
      <w:r>
        <w:t xml:space="preserve">When issuing such instructions, the lead operator will state </w:t>
      </w:r>
      <w:proofErr w:type="gramStart"/>
      <w:r>
        <w:t>whether or not</w:t>
      </w:r>
      <w:proofErr w:type="gramEnd"/>
      <w:r>
        <w:t xml:space="preserve"> it wishes the remainder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to apply. Where the lead operator has stated that it wishes the remainder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to apply the other parties to the plan may give notice that it is not possible to operate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to the lead operator and the other parties to plan.</w:t>
      </w:r>
    </w:p>
    <w:p w14:paraId="0F687356" w14:textId="55C1F4C4" w:rsidR="00D13DC9" w:rsidRDefault="00D13DC9" w:rsidP="00A408B6">
      <w:pPr>
        <w:pStyle w:val="ListParagraph"/>
        <w:numPr>
          <w:ilvl w:val="0"/>
          <w:numId w:val="86"/>
        </w:numPr>
        <w:spacing w:after="120"/>
        <w:ind w:left="1775" w:hanging="357"/>
        <w:contextualSpacing w:val="0"/>
        <w:jc w:val="both"/>
      </w:pPr>
      <w:r>
        <w:t xml:space="preserve">The lead operator shall immediately consult with all parties to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Unless all parties reach agreement as to how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shall operate in those circumstances, operation in accordance with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will terminate and parties will be relieved of their obligations under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E66D27">
        <w:rPr>
          <w:b/>
          <w:bCs/>
        </w:rPr>
        <w:t xml:space="preserve"> </w:t>
      </w:r>
      <w:r>
        <w:t>in accordance with DOC9.4.8.7 below.</w:t>
      </w:r>
    </w:p>
    <w:p w14:paraId="351D5EC5" w14:textId="65D4AB76" w:rsidR="00D13DC9" w:rsidRDefault="00D13DC9" w:rsidP="00904798">
      <w:r>
        <w:t>DOC9.4.8.4</w:t>
      </w:r>
      <w:r>
        <w:tab/>
      </w:r>
      <w:r w:rsidRPr="00C10F6E">
        <w:t xml:space="preserve">The preparation of each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C10F6E">
        <w:t xml:space="preserve"> shall include a check whether any network assets cited in </w:t>
      </w:r>
      <w:r>
        <w:t xml:space="preserve">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C10F6E">
        <w:t xml:space="preserve"> are included in </w:t>
      </w:r>
      <w:r>
        <w:t xml:space="preserve">another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C10F6E">
        <w:t xml:space="preserve">, and if so, all the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Pr="006C7920">
        <w:rPr>
          <w:b/>
          <w:bCs/>
        </w:rPr>
        <w:t>s</w:t>
      </w:r>
      <w:r w:rsidRPr="00C10F6E">
        <w:t xml:space="preserve"> </w:t>
      </w:r>
      <w:r>
        <w:t>and</w:t>
      </w:r>
      <w:r w:rsidRPr="00C10F6E">
        <w:t xml:space="preserve"> </w:t>
      </w:r>
      <w:r w:rsidR="00CB5B0D">
        <w:rPr>
          <w:b/>
          <w:color w:val="2B579A"/>
          <w:shd w:val="clear" w:color="auto" w:fill="E6E6E6"/>
        </w:rPr>
        <w:fldChar w:fldCharType="begin"/>
      </w:r>
      <w:r w:rsidR="00CB5B0D">
        <w:instrText xml:space="preserve"> REF DRZP \h </w:instrText>
      </w:r>
      <w:r w:rsidR="00CB5B0D">
        <w:rPr>
          <w:b/>
          <w:color w:val="2B579A"/>
          <w:shd w:val="clear" w:color="auto" w:fill="E6E6E6"/>
        </w:rPr>
      </w:r>
      <w:r w:rsidR="00CB5B0D">
        <w:rPr>
          <w:b/>
          <w:color w:val="2B579A"/>
          <w:shd w:val="clear" w:color="auto" w:fill="E6E6E6"/>
        </w:rPr>
        <w:fldChar w:fldCharType="separate"/>
      </w:r>
      <w:r w:rsidR="005C572C">
        <w:rPr>
          <w:b/>
        </w:rPr>
        <w:t>DRZP</w:t>
      </w:r>
      <w:r w:rsidR="00CB5B0D">
        <w:rPr>
          <w:b/>
          <w:color w:val="2B579A"/>
          <w:shd w:val="clear" w:color="auto" w:fill="E6E6E6"/>
        </w:rPr>
        <w:fldChar w:fldCharType="end"/>
      </w:r>
      <w:r w:rsidRPr="006C7920">
        <w:rPr>
          <w:b/>
          <w:bCs/>
        </w:rPr>
        <w:t>s</w:t>
      </w:r>
      <w:r w:rsidRPr="00C10F6E">
        <w:t xml:space="preserve"> containing common assets shall include a specific step that prohibits more than one of any of these plans from being activated at any one point in time</w:t>
      </w:r>
      <w:r>
        <w:t>.</w:t>
      </w:r>
    </w:p>
    <w:p w14:paraId="42C96BB5" w14:textId="3F2B6BF5" w:rsidR="00D13DC9" w:rsidRDefault="00D13DC9" w:rsidP="00904798">
      <w:r>
        <w:t>DOC9.4.8.5</w:t>
      </w:r>
      <w:r>
        <w:tab/>
        <w:t xml:space="preserve">The lead operator shall advise other relevant parties of any requirement to switch their </w:t>
      </w:r>
      <w:r w:rsidR="00393739">
        <w:rPr>
          <w:b/>
          <w:color w:val="2B579A"/>
          <w:shd w:val="clear" w:color="auto" w:fill="E6E6E6"/>
        </w:rPr>
        <w:fldChar w:fldCharType="begin"/>
      </w:r>
      <w:r w:rsidR="00393739">
        <w:instrText xml:space="preserve"> REF User \h </w:instrText>
      </w:r>
      <w:r w:rsidR="00393739">
        <w:rPr>
          <w:b/>
          <w:color w:val="2B579A"/>
          <w:shd w:val="clear" w:color="auto" w:fill="E6E6E6"/>
        </w:rPr>
      </w:r>
      <w:r w:rsidR="00393739">
        <w:rPr>
          <w:b/>
          <w:color w:val="2B579A"/>
          <w:shd w:val="clear" w:color="auto" w:fill="E6E6E6"/>
        </w:rPr>
        <w:fldChar w:fldCharType="separate"/>
      </w:r>
      <w:r w:rsidR="005C572C" w:rsidRPr="0076424C">
        <w:rPr>
          <w:b/>
        </w:rPr>
        <w:t>User</w:t>
      </w:r>
      <w:r w:rsidR="00393739">
        <w:rPr>
          <w:b/>
          <w:color w:val="2B579A"/>
          <w:shd w:val="clear" w:color="auto" w:fill="E6E6E6"/>
        </w:rPr>
        <w:fldChar w:fldCharType="end"/>
      </w:r>
      <w:r w:rsidRPr="0025430E">
        <w:rPr>
          <w:b/>
          <w:bCs/>
        </w:rPr>
        <w:t xml:space="preserve"> </w:t>
      </w:r>
      <w:r w:rsidR="0023253A">
        <w:rPr>
          <w:b/>
          <w:color w:val="2B579A"/>
          <w:shd w:val="clear" w:color="auto" w:fill="E6E6E6"/>
        </w:rPr>
        <w:fldChar w:fldCharType="begin"/>
      </w:r>
      <w:r w:rsidR="0023253A">
        <w:rPr>
          <w:b/>
          <w:bCs/>
        </w:rPr>
        <w:instrText xml:space="preserve"> REF System \h </w:instrText>
      </w:r>
      <w:r w:rsidR="0023253A">
        <w:rPr>
          <w:b/>
          <w:color w:val="2B579A"/>
          <w:shd w:val="clear" w:color="auto" w:fill="E6E6E6"/>
        </w:rPr>
      </w:r>
      <w:r w:rsidR="0023253A">
        <w:rPr>
          <w:b/>
          <w:color w:val="2B579A"/>
          <w:shd w:val="clear" w:color="auto" w:fill="E6E6E6"/>
        </w:rPr>
        <w:fldChar w:fldCharType="separate"/>
      </w:r>
      <w:r w:rsidR="005C572C" w:rsidRPr="0076424C">
        <w:rPr>
          <w:b/>
        </w:rPr>
        <w:t>System</w:t>
      </w:r>
      <w:r w:rsidR="0023253A">
        <w:rPr>
          <w:b/>
          <w:color w:val="2B579A"/>
          <w:shd w:val="clear" w:color="auto" w:fill="E6E6E6"/>
        </w:rPr>
        <w:fldChar w:fldCharType="end"/>
      </w:r>
      <w:r w:rsidRPr="0025430E">
        <w:rPr>
          <w:b/>
          <w:bCs/>
        </w:rPr>
        <w:t>s</w:t>
      </w:r>
      <w:r>
        <w:t xml:space="preserve"> to segregate their </w:t>
      </w:r>
      <w:r w:rsidRPr="0025430E">
        <w:rPr>
          <w:b/>
          <w:bCs/>
        </w:rPr>
        <w:t>Demand</w:t>
      </w:r>
      <w:r>
        <w:t xml:space="preserve"> and to carry out such other actions as set out in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The relevant party shall then operate in accordance with the provisions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w:t>
      </w:r>
    </w:p>
    <w:p w14:paraId="4435C4D0" w14:textId="35201180" w:rsidR="00D13DC9" w:rsidRDefault="00D13DC9" w:rsidP="00904798">
      <w:r>
        <w:t>DOC9.4.8.6</w:t>
      </w:r>
      <w:r>
        <w:tab/>
        <w:t xml:space="preserve">Following notification from the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t xml:space="preserve"> with the </w:t>
      </w:r>
      <w:r w:rsidR="002C4E02">
        <w:rPr>
          <w:b/>
          <w:color w:val="2B579A"/>
          <w:shd w:val="clear" w:color="auto" w:fill="E6E6E6"/>
        </w:rPr>
        <w:fldChar w:fldCharType="begin"/>
      </w:r>
      <w:r w:rsidR="002C4E02">
        <w:instrText xml:space="preserve"> REF Anchor \h </w:instrText>
      </w:r>
      <w:r w:rsidR="002C4E02">
        <w:rPr>
          <w:b/>
          <w:color w:val="2B579A"/>
          <w:shd w:val="clear" w:color="auto" w:fill="E6E6E6"/>
        </w:rPr>
      </w:r>
      <w:r w:rsidR="002C4E02">
        <w:rPr>
          <w:b/>
          <w:color w:val="2B579A"/>
          <w:shd w:val="clear" w:color="auto" w:fill="E6E6E6"/>
        </w:rPr>
        <w:fldChar w:fldCharType="separate"/>
      </w:r>
      <w:r w:rsidR="005C572C">
        <w:rPr>
          <w:b/>
        </w:rPr>
        <w:t>Anchor</w:t>
      </w:r>
      <w:r w:rsidR="002C4E02">
        <w:rPr>
          <w:b/>
          <w:color w:val="2B579A"/>
          <w:shd w:val="clear" w:color="auto" w:fill="E6E6E6"/>
        </w:rPr>
        <w:fldChar w:fldCharType="end"/>
      </w:r>
      <w:r w:rsidRPr="00227ADD">
        <w:rPr>
          <w:b/>
          <w:bCs/>
        </w:rPr>
        <w:t xml:space="preserve"> </w:t>
      </w:r>
      <w:r w:rsidR="00671DCB">
        <w:rPr>
          <w:b/>
          <w:color w:val="2B579A"/>
          <w:shd w:val="clear" w:color="auto" w:fill="E6E6E6"/>
        </w:rPr>
        <w:fldChar w:fldCharType="begin"/>
      </w:r>
      <w:r w:rsidR="00671DCB">
        <w:instrText xml:space="preserve"> REF pgm \h </w:instrText>
      </w:r>
      <w:r w:rsidR="00671DCB">
        <w:rPr>
          <w:b/>
          <w:color w:val="2B579A"/>
          <w:shd w:val="clear" w:color="auto" w:fill="E6E6E6"/>
        </w:rPr>
      </w:r>
      <w:r w:rsidR="00671DCB">
        <w:rPr>
          <w:b/>
          <w:color w:val="2B579A"/>
          <w:shd w:val="clear" w:color="auto" w:fill="E6E6E6"/>
        </w:rPr>
        <w:fldChar w:fldCharType="separate"/>
      </w:r>
      <w:r w:rsidR="005C572C">
        <w:rPr>
          <w:b/>
        </w:rPr>
        <w:t>Power Generating Module</w:t>
      </w:r>
      <w:r w:rsidR="00671DCB">
        <w:rPr>
          <w:b/>
          <w:color w:val="2B579A"/>
          <w:shd w:val="clear" w:color="auto" w:fill="E6E6E6"/>
        </w:rPr>
        <w:fldChar w:fldCharType="end"/>
      </w:r>
      <w:r>
        <w:t xml:space="preserve"> that the </w:t>
      </w:r>
      <w:r w:rsidR="002C4E02">
        <w:rPr>
          <w:b/>
          <w:color w:val="2B579A"/>
          <w:shd w:val="clear" w:color="auto" w:fill="E6E6E6"/>
        </w:rPr>
        <w:fldChar w:fldCharType="begin"/>
      </w:r>
      <w:r w:rsidR="002C4E02">
        <w:instrText xml:space="preserve"> REF Anchor \h </w:instrText>
      </w:r>
      <w:r w:rsidR="002C4E02">
        <w:rPr>
          <w:b/>
          <w:color w:val="2B579A"/>
          <w:shd w:val="clear" w:color="auto" w:fill="E6E6E6"/>
        </w:rPr>
      </w:r>
      <w:r w:rsidR="002C4E02">
        <w:rPr>
          <w:b/>
          <w:color w:val="2B579A"/>
          <w:shd w:val="clear" w:color="auto" w:fill="E6E6E6"/>
        </w:rPr>
        <w:fldChar w:fldCharType="separate"/>
      </w:r>
      <w:r w:rsidR="005C572C">
        <w:rPr>
          <w:b/>
        </w:rPr>
        <w:t>Anchor</w:t>
      </w:r>
      <w:r w:rsidR="002C4E02">
        <w:rPr>
          <w:b/>
          <w:color w:val="2B579A"/>
          <w:shd w:val="clear" w:color="auto" w:fill="E6E6E6"/>
        </w:rPr>
        <w:fldChar w:fldCharType="end"/>
      </w:r>
      <w:r w:rsidRPr="00227ADD">
        <w:rPr>
          <w:b/>
          <w:bCs/>
        </w:rPr>
        <w:t xml:space="preserve"> </w:t>
      </w:r>
      <w:r w:rsidR="00671DCB">
        <w:rPr>
          <w:b/>
          <w:color w:val="2B579A"/>
          <w:shd w:val="clear" w:color="auto" w:fill="E6E6E6"/>
        </w:rPr>
        <w:fldChar w:fldCharType="begin"/>
      </w:r>
      <w:r w:rsidR="00671DCB">
        <w:instrText xml:space="preserve"> REF pgm \h </w:instrText>
      </w:r>
      <w:r w:rsidR="00671DCB">
        <w:rPr>
          <w:b/>
          <w:color w:val="2B579A"/>
          <w:shd w:val="clear" w:color="auto" w:fill="E6E6E6"/>
        </w:rPr>
      </w:r>
      <w:r w:rsidR="00671DCB">
        <w:rPr>
          <w:b/>
          <w:color w:val="2B579A"/>
          <w:shd w:val="clear" w:color="auto" w:fill="E6E6E6"/>
        </w:rPr>
        <w:fldChar w:fldCharType="separate"/>
      </w:r>
      <w:r w:rsidR="005C572C">
        <w:rPr>
          <w:b/>
        </w:rPr>
        <w:t>Power Generating Module</w:t>
      </w:r>
      <w:r w:rsidR="00671DCB">
        <w:rPr>
          <w:b/>
          <w:color w:val="2B579A"/>
          <w:shd w:val="clear" w:color="auto" w:fill="E6E6E6"/>
        </w:rPr>
        <w:fldChar w:fldCharType="end"/>
      </w:r>
      <w:r w:rsidR="00B627C6">
        <w:rPr>
          <w:b/>
          <w:bCs/>
        </w:rPr>
        <w:t xml:space="preserve"> </w:t>
      </w:r>
      <w:r>
        <w:t xml:space="preserve">is ready to accept load, the lead operator shall instruct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t xml:space="preserve"> to energise part of the </w:t>
      </w:r>
      <w:r w:rsidR="004670DD">
        <w:rPr>
          <w:b/>
          <w:snapToGrid w:val="0"/>
          <w:color w:val="2B579A"/>
          <w:shd w:val="clear" w:color="auto" w:fill="E6E6E6"/>
        </w:rPr>
        <w:fldChar w:fldCharType="begin"/>
      </w:r>
      <w:r w:rsidR="004670DD">
        <w:rPr>
          <w:snapToGrid w:val="0"/>
        </w:rPr>
        <w:instrText xml:space="preserve"> REF TotalSystem \h </w:instrText>
      </w:r>
      <w:r w:rsidR="004670DD">
        <w:rPr>
          <w:b/>
          <w:snapToGrid w:val="0"/>
          <w:color w:val="2B579A"/>
          <w:shd w:val="clear" w:color="auto" w:fill="E6E6E6"/>
        </w:rPr>
      </w:r>
      <w:r w:rsidR="004670DD">
        <w:rPr>
          <w:b/>
          <w:snapToGrid w:val="0"/>
          <w:color w:val="2B579A"/>
          <w:shd w:val="clear" w:color="auto" w:fill="E6E6E6"/>
        </w:rPr>
        <w:fldChar w:fldCharType="separate"/>
      </w:r>
      <w:r w:rsidR="005C572C" w:rsidRPr="0076424C">
        <w:rPr>
          <w:b/>
        </w:rPr>
        <w:t>Total System</w:t>
      </w:r>
      <w:r w:rsidR="004670DD">
        <w:rPr>
          <w:b/>
          <w:snapToGrid w:val="0"/>
          <w:color w:val="2B579A"/>
          <w:shd w:val="clear" w:color="auto" w:fill="E6E6E6"/>
        </w:rPr>
        <w:fldChar w:fldCharType="end"/>
      </w:r>
      <w:r>
        <w:t xml:space="preserve">.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t xml:space="preserve"> and the other relevant parties (if any) shall then, in accordance with the requirements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establish communication and agree the output of their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t xml:space="preserve"> and the connection of </w:t>
      </w:r>
      <w:r w:rsidRPr="00897B83">
        <w:rPr>
          <w:b/>
          <w:bCs/>
        </w:rPr>
        <w:t>Demand</w:t>
      </w:r>
      <w:r>
        <w:t xml:space="preserve"> so as to establish a </w:t>
      </w:r>
      <w:r w:rsidR="00D07522">
        <w:rPr>
          <w:b/>
          <w:color w:val="2B579A"/>
          <w:shd w:val="clear" w:color="auto" w:fill="E6E6E6"/>
        </w:rPr>
        <w:fldChar w:fldCharType="begin"/>
      </w:r>
      <w:r w:rsidR="00D07522">
        <w:instrText xml:space="preserve"> REF PowerIsland \h </w:instrText>
      </w:r>
      <w:r w:rsidR="00D07522">
        <w:rPr>
          <w:b/>
          <w:color w:val="2B579A"/>
          <w:shd w:val="clear" w:color="auto" w:fill="E6E6E6"/>
        </w:rPr>
      </w:r>
      <w:r w:rsidR="00D07522">
        <w:rPr>
          <w:b/>
          <w:color w:val="2B579A"/>
          <w:shd w:val="clear" w:color="auto" w:fill="E6E6E6"/>
        </w:rPr>
        <w:fldChar w:fldCharType="separate"/>
      </w:r>
      <w:r w:rsidR="005C572C" w:rsidRPr="0076424C">
        <w:rPr>
          <w:b/>
        </w:rPr>
        <w:t>Power Island</w:t>
      </w:r>
      <w:r w:rsidR="00D07522">
        <w:rPr>
          <w:b/>
          <w:color w:val="2B579A"/>
          <w:shd w:val="clear" w:color="auto" w:fill="E6E6E6"/>
        </w:rPr>
        <w:fldChar w:fldCharType="end"/>
      </w:r>
      <w:r>
        <w:t xml:space="preserve">.  During this period,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t xml:space="preserve"> together with any </w:t>
      </w:r>
      <w:r w:rsidR="00406F9A">
        <w:rPr>
          <w:b/>
          <w:color w:val="2B579A"/>
          <w:shd w:val="clear" w:color="auto" w:fill="E6E6E6"/>
        </w:rPr>
        <w:fldChar w:fldCharType="begin"/>
      </w:r>
      <w:r w:rsidR="00406F9A">
        <w:instrText xml:space="preserve"> REF topupcontractor \h </w:instrText>
      </w:r>
      <w:r w:rsidR="00406F9A">
        <w:rPr>
          <w:b/>
          <w:color w:val="2B579A"/>
          <w:shd w:val="clear" w:color="auto" w:fill="E6E6E6"/>
        </w:rPr>
      </w:r>
      <w:r w:rsidR="00406F9A">
        <w:rPr>
          <w:b/>
          <w:color w:val="2B579A"/>
          <w:shd w:val="clear" w:color="auto" w:fill="E6E6E6"/>
        </w:rPr>
        <w:fldChar w:fldCharType="separate"/>
      </w:r>
      <w:r w:rsidR="005C572C">
        <w:rPr>
          <w:b/>
        </w:rPr>
        <w:t>Top Up Restoration Contractor</w:t>
      </w:r>
      <w:r w:rsidR="00406F9A">
        <w:rPr>
          <w:b/>
          <w:color w:val="2B579A"/>
          <w:shd w:val="clear" w:color="auto" w:fill="E6E6E6"/>
        </w:rPr>
        <w:fldChar w:fldCharType="end"/>
      </w:r>
      <w:r w:rsidRPr="00897B83">
        <w:rPr>
          <w:b/>
          <w:bCs/>
        </w:rPr>
        <w:t>s</w:t>
      </w:r>
      <w:r>
        <w:t xml:space="preserve"> will be required to regulate </w:t>
      </w:r>
      <w:r>
        <w:lastRenderedPageBreak/>
        <w:t xml:space="preserve">the output of their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t xml:space="preserve"> to the </w:t>
      </w:r>
      <w:r w:rsidRPr="00897B83">
        <w:rPr>
          <w:b/>
          <w:bCs/>
        </w:rPr>
        <w:t>Demand</w:t>
      </w:r>
      <w:r>
        <w:t xml:space="preserve"> prevailing in the </w:t>
      </w:r>
      <w:r w:rsidR="00D07522">
        <w:rPr>
          <w:b/>
          <w:color w:val="2B579A"/>
          <w:shd w:val="clear" w:color="auto" w:fill="E6E6E6"/>
        </w:rPr>
        <w:fldChar w:fldCharType="begin"/>
      </w:r>
      <w:r w:rsidR="00D07522">
        <w:instrText xml:space="preserve"> REF PowerIsland \h </w:instrText>
      </w:r>
      <w:r w:rsidR="00D07522">
        <w:rPr>
          <w:b/>
          <w:color w:val="2B579A"/>
          <w:shd w:val="clear" w:color="auto" w:fill="E6E6E6"/>
        </w:rPr>
      </w:r>
      <w:r w:rsidR="00D07522">
        <w:rPr>
          <w:b/>
          <w:color w:val="2B579A"/>
          <w:shd w:val="clear" w:color="auto" w:fill="E6E6E6"/>
        </w:rPr>
        <w:fldChar w:fldCharType="separate"/>
      </w:r>
      <w:r w:rsidR="005C572C" w:rsidRPr="0076424C">
        <w:rPr>
          <w:b/>
        </w:rPr>
        <w:t>Power Island</w:t>
      </w:r>
      <w:r w:rsidR="00D07522">
        <w:rPr>
          <w:b/>
          <w:color w:val="2B579A"/>
          <w:shd w:val="clear" w:color="auto" w:fill="E6E6E6"/>
        </w:rPr>
        <w:fldChar w:fldCharType="end"/>
      </w:r>
      <w:r>
        <w:t xml:space="preserve"> in which they are situated, on the basis that they will (where practicable) seek to maintain the </w:t>
      </w:r>
      <w:r w:rsidR="005A148D">
        <w:rPr>
          <w:b/>
          <w:color w:val="2B579A"/>
          <w:shd w:val="clear" w:color="auto" w:fill="E6E6E6"/>
        </w:rPr>
        <w:fldChar w:fldCharType="begin"/>
      </w:r>
      <w:r w:rsidR="005A148D">
        <w:instrText xml:space="preserve"> REF targetF \h </w:instrText>
      </w:r>
      <w:r w:rsidR="005A148D">
        <w:rPr>
          <w:b/>
          <w:color w:val="2B579A"/>
          <w:shd w:val="clear" w:color="auto" w:fill="E6E6E6"/>
        </w:rPr>
      </w:r>
      <w:r w:rsidR="005A148D">
        <w:rPr>
          <w:b/>
          <w:color w:val="2B579A"/>
          <w:shd w:val="clear" w:color="auto" w:fill="E6E6E6"/>
        </w:rPr>
        <w:fldChar w:fldCharType="separate"/>
      </w:r>
      <w:r w:rsidR="005C572C">
        <w:rPr>
          <w:b/>
        </w:rPr>
        <w:t>Target Frequency</w:t>
      </w:r>
      <w:r w:rsidR="005A148D">
        <w:rPr>
          <w:b/>
          <w:color w:val="2B579A"/>
          <w:shd w:val="clear" w:color="auto" w:fill="E6E6E6"/>
        </w:rPr>
        <w:fldChar w:fldCharType="end"/>
      </w:r>
      <w:r>
        <w:t xml:space="preserve">.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247B31">
        <w:rPr>
          <w:b/>
          <w:bCs/>
        </w:rPr>
        <w:t xml:space="preserve">s’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t xml:space="preserve"> will (where practical) also seek to follow the requirements relating to </w:t>
      </w:r>
      <w:r w:rsidR="0023253A">
        <w:rPr>
          <w:b/>
          <w:color w:val="2B579A"/>
          <w:shd w:val="clear" w:color="auto" w:fill="E6E6E6"/>
        </w:rPr>
        <w:fldChar w:fldCharType="begin"/>
      </w:r>
      <w:r w:rsidR="0023253A">
        <w:instrText xml:space="preserve"> REF ReactivePower \h </w:instrText>
      </w:r>
      <w:r w:rsidR="0023253A">
        <w:rPr>
          <w:b/>
          <w:color w:val="2B579A"/>
          <w:shd w:val="clear" w:color="auto" w:fill="E6E6E6"/>
        </w:rPr>
      </w:r>
      <w:r w:rsidR="0023253A">
        <w:rPr>
          <w:b/>
          <w:color w:val="2B579A"/>
          <w:shd w:val="clear" w:color="auto" w:fill="E6E6E6"/>
        </w:rPr>
        <w:fldChar w:fldCharType="separate"/>
      </w:r>
      <w:r w:rsidR="005C572C" w:rsidRPr="0076424C">
        <w:rPr>
          <w:b/>
        </w:rPr>
        <w:t>Reactive Power</w:t>
      </w:r>
      <w:r w:rsidR="0023253A">
        <w:rPr>
          <w:b/>
          <w:color w:val="2B579A"/>
          <w:shd w:val="clear" w:color="auto" w:fill="E6E6E6"/>
        </w:rPr>
        <w:fldChar w:fldCharType="end"/>
      </w:r>
      <w:r>
        <w:t xml:space="preserve"> (which may include the requirement to maintain a target voltage) set out in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w:t>
      </w:r>
    </w:p>
    <w:p w14:paraId="5DCC3308" w14:textId="4A2747F5" w:rsidR="00D13DC9" w:rsidRDefault="00D13DC9" w:rsidP="00904798">
      <w:r>
        <w:t>DOC9.4.8.7</w:t>
      </w:r>
      <w:r>
        <w:tab/>
        <w:t xml:space="preserve">Operation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shall be terminated by the lead operator either when:</w:t>
      </w:r>
    </w:p>
    <w:p w14:paraId="7DCEA114" w14:textId="3B2D2125" w:rsidR="00D13DC9" w:rsidRDefault="00D13DC9" w:rsidP="00A408B6">
      <w:pPr>
        <w:pStyle w:val="ListParagraph"/>
        <w:numPr>
          <w:ilvl w:val="0"/>
          <w:numId w:val="87"/>
        </w:numPr>
        <w:spacing w:after="120"/>
        <w:ind w:left="1778"/>
        <w:contextualSpacing w:val="0"/>
        <w:jc w:val="both"/>
      </w:pPr>
      <w:r>
        <w:t xml:space="preserve">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has been successfully implemented and the resulting </w:t>
      </w:r>
      <w:r w:rsidR="00D07522">
        <w:rPr>
          <w:b/>
          <w:color w:val="2B579A"/>
          <w:shd w:val="clear" w:color="auto" w:fill="E6E6E6"/>
        </w:rPr>
        <w:fldChar w:fldCharType="begin"/>
      </w:r>
      <w:r w:rsidR="00D07522">
        <w:instrText xml:space="preserve"> REF PowerIsland \h </w:instrText>
      </w:r>
      <w:r w:rsidR="00D07522">
        <w:rPr>
          <w:b/>
          <w:color w:val="2B579A"/>
          <w:shd w:val="clear" w:color="auto" w:fill="E6E6E6"/>
        </w:rPr>
      </w:r>
      <w:r w:rsidR="00D07522">
        <w:rPr>
          <w:b/>
          <w:color w:val="2B579A"/>
          <w:shd w:val="clear" w:color="auto" w:fill="E6E6E6"/>
        </w:rPr>
        <w:fldChar w:fldCharType="separate"/>
      </w:r>
      <w:r w:rsidR="005C572C" w:rsidRPr="0076424C">
        <w:rPr>
          <w:b/>
        </w:rPr>
        <w:t>Power Island</w:t>
      </w:r>
      <w:r w:rsidR="00D07522">
        <w:rPr>
          <w:b/>
          <w:color w:val="2B579A"/>
          <w:shd w:val="clear" w:color="auto" w:fill="E6E6E6"/>
        </w:rPr>
        <w:fldChar w:fldCharType="end"/>
      </w:r>
      <w:r>
        <w:t xml:space="preserve"> has been </w:t>
      </w:r>
      <w:r w:rsidR="00BE72B0">
        <w:rPr>
          <w:color w:val="2B579A"/>
          <w:shd w:val="clear" w:color="auto" w:fill="E6E6E6"/>
        </w:rPr>
        <w:fldChar w:fldCharType="begin"/>
      </w:r>
      <w:r w:rsidR="00BE72B0">
        <w:instrText xml:space="preserve"> REF synch \h </w:instrText>
      </w:r>
      <w:r w:rsidR="00BE72B0">
        <w:rPr>
          <w:color w:val="2B579A"/>
          <w:shd w:val="clear" w:color="auto" w:fill="E6E6E6"/>
        </w:rPr>
      </w:r>
      <w:r w:rsidR="00BE72B0">
        <w:rPr>
          <w:color w:val="2B579A"/>
          <w:shd w:val="clear" w:color="auto" w:fill="E6E6E6"/>
        </w:rPr>
        <w:fldChar w:fldCharType="separate"/>
      </w:r>
      <w:r w:rsidR="005C572C">
        <w:rPr>
          <w:b/>
        </w:rPr>
        <w:t>Synchronis</w:t>
      </w:r>
      <w:r w:rsidR="00BE72B0">
        <w:rPr>
          <w:color w:val="2B579A"/>
          <w:shd w:val="clear" w:color="auto" w:fill="E6E6E6"/>
        </w:rPr>
        <w:fldChar w:fldCharType="end"/>
      </w:r>
      <w:r w:rsidR="00BE72B0" w:rsidRPr="00BE72B0">
        <w:rPr>
          <w:b/>
          <w:bCs/>
        </w:rPr>
        <w:t>e</w:t>
      </w:r>
      <w:r w:rsidR="00D76049">
        <w:rPr>
          <w:b/>
          <w:bCs/>
        </w:rPr>
        <w:t xml:space="preserve">d </w:t>
      </w:r>
      <w:r>
        <w:t xml:space="preserve">to another </w:t>
      </w:r>
      <w:r w:rsidR="00D07522">
        <w:rPr>
          <w:b/>
          <w:color w:val="2B579A"/>
          <w:shd w:val="clear" w:color="auto" w:fill="E6E6E6"/>
        </w:rPr>
        <w:fldChar w:fldCharType="begin"/>
      </w:r>
      <w:r w:rsidR="00D07522">
        <w:instrText xml:space="preserve"> REF PowerIsland \h </w:instrText>
      </w:r>
      <w:r w:rsidR="00D07522">
        <w:rPr>
          <w:b/>
          <w:color w:val="2B579A"/>
          <w:shd w:val="clear" w:color="auto" w:fill="E6E6E6"/>
        </w:rPr>
      </w:r>
      <w:r w:rsidR="00D07522">
        <w:rPr>
          <w:b/>
          <w:color w:val="2B579A"/>
          <w:shd w:val="clear" w:color="auto" w:fill="E6E6E6"/>
        </w:rPr>
        <w:fldChar w:fldCharType="separate"/>
      </w:r>
      <w:r w:rsidR="005C572C" w:rsidRPr="0076424C">
        <w:rPr>
          <w:b/>
        </w:rPr>
        <w:t>Power Island</w:t>
      </w:r>
      <w:r w:rsidR="00D07522">
        <w:rPr>
          <w:b/>
          <w:color w:val="2B579A"/>
          <w:shd w:val="clear" w:color="auto" w:fill="E6E6E6"/>
        </w:rPr>
        <w:fldChar w:fldCharType="end"/>
      </w:r>
      <w:r>
        <w:t xml:space="preserve"> following instruction from </w:t>
      </w:r>
      <w:del w:id="1133" w:author="Shaheeni Vekaria" w:date="2024-04-17T16:49:00Z">
        <w:r w:rsidR="00C004AE" w:rsidRPr="009274DE" w:rsidDel="009274DE">
          <w:rPr>
            <w:color w:val="2B579A"/>
            <w:shd w:val="clear" w:color="auto" w:fill="E6E6E6"/>
            <w:rPrChange w:id="1134" w:author="Shaheeni Vekaria" w:date="2024-04-17T16:49:00Z">
              <w:rPr>
                <w:b/>
                <w:bCs/>
              </w:rPr>
            </w:rPrChange>
          </w:rPr>
          <w:fldChar w:fldCharType="begin"/>
        </w:r>
        <w:r w:rsidR="00C004AE" w:rsidRPr="009274DE" w:rsidDel="009274DE">
          <w:delInstrText xml:space="preserve"> REF NGESO \h </w:delInstrText>
        </w:r>
      </w:del>
      <w:r w:rsidR="009274DE">
        <w:instrText xml:space="preserve"> \* MERGEFORMAT </w:instrText>
      </w:r>
      <w:del w:id="1135" w:author="Shaheeni Vekaria" w:date="2024-04-17T16:49:00Z">
        <w:r w:rsidR="00C004AE" w:rsidRPr="00977559" w:rsidDel="009274DE">
          <w:rPr>
            <w:color w:val="2B579A"/>
            <w:shd w:val="clear" w:color="auto" w:fill="E6E6E6"/>
          </w:rPr>
        </w:r>
        <w:r w:rsidR="00C004AE" w:rsidRPr="009274DE" w:rsidDel="009274DE">
          <w:rPr>
            <w:color w:val="2B579A"/>
            <w:shd w:val="clear" w:color="auto" w:fill="E6E6E6"/>
            <w:rPrChange w:id="1136" w:author="Shaheeni Vekaria" w:date="2024-04-17T16:49:00Z">
              <w:rPr>
                <w:b/>
                <w:bCs/>
              </w:rPr>
            </w:rPrChange>
          </w:rPr>
          <w:fldChar w:fldCharType="separate"/>
        </w:r>
        <w:r w:rsidR="005C572C" w:rsidRPr="009274DE" w:rsidDel="009274DE">
          <w:rPr>
            <w:color w:val="2B579A"/>
            <w:shd w:val="clear" w:color="auto" w:fill="E6E6E6"/>
            <w:rPrChange w:id="1137" w:author="Shaheeni Vekaria" w:date="2024-04-17T16:49:00Z">
              <w:rPr>
                <w:b/>
              </w:rPr>
            </w:rPrChange>
          </w:rPr>
          <w:delText>NGESO</w:delText>
        </w:r>
        <w:r w:rsidR="00C004AE" w:rsidRPr="009274DE" w:rsidDel="009274DE">
          <w:rPr>
            <w:color w:val="2B579A"/>
            <w:shd w:val="clear" w:color="auto" w:fill="E6E6E6"/>
            <w:rPrChange w:id="1138" w:author="Shaheeni Vekaria" w:date="2024-04-17T16:49:00Z">
              <w:rPr>
                <w:b/>
                <w:bCs/>
              </w:rPr>
            </w:rPrChange>
          </w:rPr>
          <w:fldChar w:fldCharType="end"/>
        </w:r>
      </w:del>
      <w:ins w:id="1139" w:author="Shaheeni Vekaria" w:date="2024-04-17T16:49:00Z">
        <w:r w:rsidR="009274DE" w:rsidRPr="009274DE">
          <w:rPr>
            <w:color w:val="2B579A"/>
            <w:shd w:val="clear" w:color="auto" w:fill="E6E6E6"/>
            <w:rPrChange w:id="1140" w:author="Shaheeni Vekaria" w:date="2024-04-17T16:49:00Z">
              <w:rPr>
                <w:b/>
                <w:bCs/>
              </w:rPr>
            </w:rPrChange>
          </w:rPr>
          <w:t>the</w:t>
        </w:r>
        <w:r w:rsidR="009274DE">
          <w:rPr>
            <w:b/>
            <w:bCs/>
          </w:rPr>
          <w:t xml:space="preserve"> ISOP</w:t>
        </w:r>
      </w:ins>
      <w:r>
        <w:t xml:space="preserve">.  In this case the arrangements for </w:t>
      </w:r>
      <w:r w:rsidR="00E050D0">
        <w:rPr>
          <w:color w:val="2B579A"/>
          <w:shd w:val="clear" w:color="auto" w:fill="E6E6E6"/>
        </w:rPr>
        <w:fldChar w:fldCharType="begin"/>
      </w:r>
      <w:r w:rsidR="00E050D0">
        <w:instrText xml:space="preserve"> REF synch \h </w:instrText>
      </w:r>
      <w:r w:rsidR="00E050D0">
        <w:rPr>
          <w:color w:val="2B579A"/>
          <w:shd w:val="clear" w:color="auto" w:fill="E6E6E6"/>
        </w:rPr>
      </w:r>
      <w:r w:rsidR="00E050D0">
        <w:rPr>
          <w:color w:val="2B579A"/>
          <w:shd w:val="clear" w:color="auto" w:fill="E6E6E6"/>
        </w:rPr>
        <w:fldChar w:fldCharType="separate"/>
      </w:r>
      <w:r w:rsidR="005C572C">
        <w:rPr>
          <w:b/>
        </w:rPr>
        <w:t>Synchronis</w:t>
      </w:r>
      <w:r w:rsidR="00E050D0">
        <w:rPr>
          <w:color w:val="2B579A"/>
          <w:shd w:val="clear" w:color="auto" w:fill="E6E6E6"/>
        </w:rPr>
        <w:fldChar w:fldCharType="end"/>
      </w:r>
      <w:r w:rsidRPr="009E364E">
        <w:rPr>
          <w:b/>
          <w:bCs/>
        </w:rPr>
        <w:t>ing</w:t>
      </w:r>
      <w:r>
        <w:t xml:space="preserve"> the </w:t>
      </w:r>
      <w:r w:rsidR="00D07522">
        <w:rPr>
          <w:b/>
          <w:color w:val="2B579A"/>
          <w:shd w:val="clear" w:color="auto" w:fill="E6E6E6"/>
        </w:rPr>
        <w:fldChar w:fldCharType="begin"/>
      </w:r>
      <w:r w:rsidR="00D07522">
        <w:instrText xml:space="preserve"> REF PowerIsland \h </w:instrText>
      </w:r>
      <w:r w:rsidR="00D07522">
        <w:rPr>
          <w:b/>
          <w:color w:val="2B579A"/>
          <w:shd w:val="clear" w:color="auto" w:fill="E6E6E6"/>
        </w:rPr>
      </w:r>
      <w:r w:rsidR="00D07522">
        <w:rPr>
          <w:b/>
          <w:color w:val="2B579A"/>
          <w:shd w:val="clear" w:color="auto" w:fill="E6E6E6"/>
        </w:rPr>
        <w:fldChar w:fldCharType="separate"/>
      </w:r>
      <w:r w:rsidR="005C572C" w:rsidRPr="0076424C">
        <w:rPr>
          <w:b/>
        </w:rPr>
        <w:t>Power Island</w:t>
      </w:r>
      <w:r w:rsidR="00D07522">
        <w:rPr>
          <w:b/>
          <w:color w:val="2B579A"/>
          <w:shd w:val="clear" w:color="auto" w:fill="E6E6E6"/>
        </w:rPr>
        <w:fldChar w:fldCharType="end"/>
      </w:r>
      <w:r>
        <w:t xml:space="preserve"> will be set out in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or</w:t>
      </w:r>
    </w:p>
    <w:p w14:paraId="7B068109" w14:textId="7D148361" w:rsidR="00D13DC9" w:rsidRDefault="00D13DC9" w:rsidP="00A408B6">
      <w:pPr>
        <w:pStyle w:val="ListParagraph"/>
        <w:numPr>
          <w:ilvl w:val="0"/>
          <w:numId w:val="87"/>
        </w:numPr>
        <w:spacing w:after="120"/>
        <w:ind w:left="1778"/>
        <w:contextualSpacing w:val="0"/>
        <w:jc w:val="both"/>
      </w:pPr>
      <w:r>
        <w:t xml:space="preserve">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has not been / is not being successfully implemented.  In this circumstance, provided for in DOC9.4.8.3(b), if an agreement is not reached on whether or not to apply the remainder of the plan or if </w:t>
      </w:r>
      <w:del w:id="1141" w:author="Shaheeni Vekaria" w:date="2024-04-17T16:49: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Del="009274DE">
          <w:delText xml:space="preserve"> </w:delText>
        </w:r>
      </w:del>
      <w:ins w:id="1142" w:author="Shaheeni Vekaria" w:date="2024-04-17T16:49:00Z">
        <w:r w:rsidR="009274DE" w:rsidRPr="009274DE">
          <w:rPr>
            <w:color w:val="2B579A"/>
            <w:shd w:val="clear" w:color="auto" w:fill="E6E6E6"/>
            <w:rPrChange w:id="1143" w:author="Shaheeni Vekaria" w:date="2024-04-17T16:50:00Z">
              <w:rPr>
                <w:b/>
                <w:bCs/>
              </w:rPr>
            </w:rPrChange>
          </w:rPr>
          <w:t>the</w:t>
        </w:r>
        <w:r w:rsidR="009274DE">
          <w:rPr>
            <w:b/>
            <w:bCs/>
          </w:rPr>
          <w:t xml:space="preserve"> ISOP</w:t>
        </w:r>
        <w:r w:rsidR="009274DE">
          <w:t xml:space="preserve"> </w:t>
        </w:r>
      </w:ins>
      <w:r>
        <w:t xml:space="preserve">in coordination with the other parties confirms that it does not wish the remainder of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to apply,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shall be terminated.  In this case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t xml:space="preserve"> and </w:t>
      </w:r>
      <w:del w:id="1144" w:author="Shaheeni Vekaria" w:date="2024-04-17T16:49: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Del="009274DE">
          <w:delText xml:space="preserve"> </w:delText>
        </w:r>
      </w:del>
      <w:ins w:id="1145" w:author="Shaheeni Vekaria" w:date="2024-04-17T16:49:00Z">
        <w:r w:rsidR="009274DE" w:rsidRPr="009274DE">
          <w:rPr>
            <w:color w:val="2B579A"/>
            <w:shd w:val="clear" w:color="auto" w:fill="E6E6E6"/>
            <w:rPrChange w:id="1146" w:author="Shaheeni Vekaria" w:date="2024-04-17T16:49:00Z">
              <w:rPr>
                <w:b/>
                <w:bCs/>
              </w:rPr>
            </w:rPrChange>
          </w:rPr>
          <w:t>the</w:t>
        </w:r>
        <w:r w:rsidR="009274DE">
          <w:rPr>
            <w:b/>
            <w:bCs/>
          </w:rPr>
          <w:t xml:space="preserve"> ISOP</w:t>
        </w:r>
        <w:r w:rsidR="009274DE">
          <w:t xml:space="preserve"> </w:t>
        </w:r>
      </w:ins>
      <w:r>
        <w:t xml:space="preserve">in conjunction with the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BD5BB5">
        <w:rPr>
          <w:b/>
          <w:bCs/>
        </w:rPr>
        <w:t>s</w:t>
      </w:r>
      <w:r>
        <w:t xml:space="preserve"> shall agree and implement the most appropriate course of action which should aim to maintain supplies to as many </w:t>
      </w:r>
      <w:r w:rsidR="00242F0A">
        <w:rPr>
          <w:b/>
          <w:snapToGrid w:val="0"/>
          <w:color w:val="2B579A"/>
          <w:shd w:val="clear" w:color="auto" w:fill="E6E6E6"/>
        </w:rPr>
        <w:fldChar w:fldCharType="begin"/>
      </w:r>
      <w:r w:rsidR="00242F0A">
        <w:rPr>
          <w:snapToGrid w:val="0"/>
        </w:rPr>
        <w:instrText xml:space="preserve"> REF Customer \h </w:instrText>
      </w:r>
      <w:r w:rsidR="00242F0A">
        <w:rPr>
          <w:b/>
          <w:snapToGrid w:val="0"/>
          <w:color w:val="2B579A"/>
          <w:shd w:val="clear" w:color="auto" w:fill="E6E6E6"/>
        </w:rPr>
      </w:r>
      <w:r w:rsidR="00242F0A">
        <w:rPr>
          <w:b/>
          <w:snapToGrid w:val="0"/>
          <w:color w:val="2B579A"/>
          <w:shd w:val="clear" w:color="auto" w:fill="E6E6E6"/>
        </w:rPr>
        <w:fldChar w:fldCharType="separate"/>
      </w:r>
      <w:r w:rsidR="005C572C" w:rsidRPr="0076424C">
        <w:rPr>
          <w:b/>
        </w:rPr>
        <w:t>Customer</w:t>
      </w:r>
      <w:r w:rsidR="00242F0A">
        <w:rPr>
          <w:b/>
          <w:snapToGrid w:val="0"/>
          <w:color w:val="2B579A"/>
          <w:shd w:val="clear" w:color="auto" w:fill="E6E6E6"/>
        </w:rPr>
        <w:fldChar w:fldCharType="end"/>
      </w:r>
      <w:r w:rsidRPr="00242F0A">
        <w:rPr>
          <w:b/>
          <w:bCs/>
        </w:rPr>
        <w:t>s</w:t>
      </w:r>
      <w:r>
        <w:t xml:space="preserve"> as possible.</w:t>
      </w:r>
    </w:p>
    <w:p w14:paraId="43913160" w14:textId="3B7D78A0" w:rsidR="00D13DC9" w:rsidRDefault="00D13DC9" w:rsidP="00904798">
      <w:pPr>
        <w:spacing w:after="120"/>
        <w:ind w:firstLine="0"/>
      </w:pPr>
      <w:r>
        <w:t xml:space="preserve">In both cases the lead operator shall notify all parties to the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532171">
        <w:rPr>
          <w:b/>
          <w:bCs/>
        </w:rPr>
        <w:t xml:space="preserve"> </w:t>
      </w:r>
      <w:r w:rsidRPr="0023253A">
        <w:t>accordingly</w:t>
      </w:r>
      <w:r>
        <w:t>.</w:t>
      </w:r>
    </w:p>
    <w:p w14:paraId="34201A80" w14:textId="49C96747" w:rsidR="00D13DC9" w:rsidRDefault="00D13DC9" w:rsidP="00740218">
      <w:pPr>
        <w:keepNext/>
      </w:pPr>
      <w:r>
        <w:rPr>
          <w:b/>
          <w:bCs/>
        </w:rPr>
        <w:t>DOC9.4.9</w:t>
      </w:r>
      <w:r>
        <w:rPr>
          <w:b/>
          <w:bCs/>
        </w:rPr>
        <w:tab/>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Pr="003822BA">
        <w:rPr>
          <w:b/>
          <w:bCs/>
        </w:rPr>
        <w:t xml:space="preserve"> </w:t>
      </w:r>
      <w:r>
        <w:rPr>
          <w:b/>
          <w:bCs/>
        </w:rPr>
        <w:t>Operation</w:t>
      </w:r>
      <w:smartTag w:uri="urn:schemas-microsoft-com:office:smarttags" w:element="stockticker"/>
    </w:p>
    <w:p w14:paraId="6E8616E1" w14:textId="651561F4" w:rsidR="00314B36" w:rsidRPr="0076424C" w:rsidRDefault="00314B36">
      <w:smartTag w:uri="urn:schemas-microsoft-com:office:smarttags" w:element="stockticker">
        <w:r w:rsidRPr="0076424C">
          <w:t>DOC</w:t>
        </w:r>
      </w:smartTag>
      <w:r w:rsidRPr="0076424C">
        <w:t>9.4.</w:t>
      </w:r>
      <w:r w:rsidR="00656B1A">
        <w:t>9.1</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in accordance with the relevant </w:t>
      </w:r>
      <w:r w:rsidR="008572B5">
        <w:rPr>
          <w:color w:val="2B579A"/>
          <w:shd w:val="clear" w:color="auto" w:fill="E6E6E6"/>
        </w:rPr>
        <w:fldChar w:fldCharType="begin"/>
      </w:r>
      <w:r w:rsidR="008572B5">
        <w:instrText xml:space="preserve"> REF TransmissionLicensee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Licensee</w:t>
      </w:r>
      <w:r w:rsidR="008572B5">
        <w:rPr>
          <w:color w:val="2B579A"/>
          <w:shd w:val="clear" w:color="auto" w:fill="E6E6E6"/>
        </w:rPr>
        <w:fldChar w:fldCharType="end"/>
      </w:r>
      <w:r w:rsidRPr="0076424C">
        <w:rPr>
          <w:b/>
        </w:rPr>
        <w:t xml:space="preserve">’s </w:t>
      </w:r>
      <w:r w:rsidRPr="0076424C">
        <w:t xml:space="preserve">requirements, </w:t>
      </w:r>
      <w:r w:rsidR="00B40E21">
        <w:t xml:space="preserve">as part of the activation of a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sidR="00B40E21">
        <w:rPr>
          <w:b/>
          <w:bCs/>
        </w:rPr>
        <w:t>,</w:t>
      </w:r>
      <w:r w:rsidR="00B40E21" w:rsidRPr="0076424C">
        <w:t xml:space="preserve"> </w:t>
      </w:r>
      <w:r w:rsidRPr="0076424C">
        <w:t>be required to issue instructions (although this list should not be regarded as exhaustive) to a</w:t>
      </w:r>
      <w:r w:rsidR="00A067BA">
        <w:t>n</w:t>
      </w:r>
      <w:r w:rsidRPr="0076424C">
        <w:t xml:space="preserve"> </w:t>
      </w:r>
      <w:r w:rsidR="006E2055">
        <w:rPr>
          <w:b/>
          <w:color w:val="2B579A"/>
          <w:shd w:val="clear" w:color="auto" w:fill="E6E6E6"/>
        </w:rPr>
        <w:fldChar w:fldCharType="begin"/>
      </w:r>
      <w:r w:rsidR="006E2055">
        <w:instrText xml:space="preserve"> REF Anchor \h </w:instrText>
      </w:r>
      <w:r w:rsidR="006E2055">
        <w:rPr>
          <w:b/>
          <w:color w:val="2B579A"/>
          <w:shd w:val="clear" w:color="auto" w:fill="E6E6E6"/>
        </w:rPr>
      </w:r>
      <w:r w:rsidR="006E2055">
        <w:rPr>
          <w:b/>
          <w:color w:val="2B579A"/>
          <w:shd w:val="clear" w:color="auto" w:fill="E6E6E6"/>
        </w:rPr>
        <w:fldChar w:fldCharType="separate"/>
      </w:r>
      <w:r w:rsidR="005C572C">
        <w:rPr>
          <w:b/>
        </w:rPr>
        <w:t>Anchor</w:t>
      </w:r>
      <w:r w:rsidR="006E2055">
        <w:rPr>
          <w:b/>
          <w:color w:val="2B579A"/>
          <w:shd w:val="clear" w:color="auto" w:fill="E6E6E6"/>
        </w:rPr>
        <w:fldChar w:fldCharType="end"/>
      </w:r>
      <w:r w:rsidR="006E2055">
        <w:t xml:space="preserve"> </w:t>
      </w:r>
      <w:r w:rsidR="00244885">
        <w:rPr>
          <w:b/>
          <w:color w:val="2B579A"/>
          <w:shd w:val="clear" w:color="auto" w:fill="E6E6E6"/>
        </w:rPr>
        <w:fldChar w:fldCharType="begin"/>
      </w:r>
      <w:r w:rsidR="00244885">
        <w:rPr>
          <w:b/>
          <w:bCs/>
        </w:rPr>
        <w:instrText xml:space="preserve"> REF PowerStation \h </w:instrText>
      </w:r>
      <w:r w:rsidR="00244885">
        <w:rPr>
          <w:b/>
          <w:color w:val="2B579A"/>
          <w:shd w:val="clear" w:color="auto" w:fill="E6E6E6"/>
        </w:rPr>
      </w:r>
      <w:r w:rsidR="00244885">
        <w:rPr>
          <w:b/>
          <w:color w:val="2B579A"/>
          <w:shd w:val="clear" w:color="auto" w:fill="E6E6E6"/>
        </w:rPr>
        <w:fldChar w:fldCharType="separate"/>
      </w:r>
      <w:r w:rsidR="005C572C" w:rsidRPr="0076424C">
        <w:rPr>
          <w:b/>
        </w:rPr>
        <w:t>Power Station</w:t>
      </w:r>
      <w:r w:rsidR="00244885">
        <w:rPr>
          <w:b/>
          <w:color w:val="2B579A"/>
          <w:shd w:val="clear" w:color="auto" w:fill="E6E6E6"/>
        </w:rPr>
        <w:fldChar w:fldCharType="end"/>
      </w:r>
      <w:r w:rsidR="00A067BA">
        <w:t xml:space="preserve"> </w:t>
      </w:r>
      <w:r w:rsidRPr="0076424C">
        <w:t xml:space="preserve">relating to the commencement of generation, to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t>
      </w:r>
      <w:r w:rsidR="00A067BA">
        <w:t xml:space="preserve">or </w:t>
      </w:r>
      <w:r w:rsidR="00242F0A">
        <w:rPr>
          <w:b/>
          <w:snapToGrid w:val="0"/>
          <w:color w:val="2B579A"/>
          <w:shd w:val="clear" w:color="auto" w:fill="E6E6E6"/>
        </w:rPr>
        <w:fldChar w:fldCharType="begin"/>
      </w:r>
      <w:r w:rsidR="00242F0A">
        <w:rPr>
          <w:snapToGrid w:val="0"/>
        </w:rPr>
        <w:instrText xml:space="preserve"> REF Customer \h </w:instrText>
      </w:r>
      <w:r w:rsidR="00242F0A">
        <w:rPr>
          <w:b/>
          <w:snapToGrid w:val="0"/>
          <w:color w:val="2B579A"/>
          <w:shd w:val="clear" w:color="auto" w:fill="E6E6E6"/>
        </w:rPr>
      </w:r>
      <w:r w:rsidR="00242F0A">
        <w:rPr>
          <w:b/>
          <w:snapToGrid w:val="0"/>
          <w:color w:val="2B579A"/>
          <w:shd w:val="clear" w:color="auto" w:fill="E6E6E6"/>
        </w:rPr>
        <w:fldChar w:fldCharType="separate"/>
      </w:r>
      <w:r w:rsidR="005C572C" w:rsidRPr="0076424C">
        <w:rPr>
          <w:b/>
        </w:rPr>
        <w:t>Customer</w:t>
      </w:r>
      <w:r w:rsidR="00242F0A">
        <w:rPr>
          <w:b/>
          <w:snapToGrid w:val="0"/>
          <w:color w:val="2B579A"/>
          <w:shd w:val="clear" w:color="auto" w:fill="E6E6E6"/>
        </w:rPr>
        <w:fldChar w:fldCharType="end"/>
      </w:r>
      <w:r w:rsidR="00A067BA" w:rsidRPr="00242F0A">
        <w:rPr>
          <w:b/>
          <w:bCs/>
        </w:rPr>
        <w:t>s</w:t>
      </w:r>
      <w:r w:rsidR="00A067BA">
        <w:t xml:space="preserve"> </w:t>
      </w:r>
      <w:r w:rsidRPr="0076424C">
        <w:t>connected to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relating to the restoration of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and to </w:t>
      </w:r>
      <w:r w:rsidR="00AD2555">
        <w:t xml:space="preserve">other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76424C">
        <w:rPr>
          <w:b/>
        </w:rPr>
        <w:t xml:space="preserve">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009702F8">
        <w:rPr>
          <w:b/>
        </w:rPr>
        <w:t xml:space="preserve">s </w:t>
      </w:r>
      <w:r w:rsidRPr="0076424C">
        <w:t xml:space="preserve">relating to their preparation for commencement of generation when an external power supply is made available to </w:t>
      </w:r>
      <w:r w:rsidR="009702F8">
        <w:t xml:space="preserve">their </w:t>
      </w:r>
      <w:r w:rsidR="00A430FB">
        <w:rPr>
          <w:color w:val="2B579A"/>
          <w:shd w:val="clear" w:color="auto" w:fill="E6E6E6"/>
        </w:rPr>
        <w:fldChar w:fldCharType="begin"/>
      </w:r>
      <w:r w:rsidR="00A430FB">
        <w:instrText xml:space="preserve"> REF PGF \h </w:instrText>
      </w:r>
      <w:r w:rsidR="00A430FB">
        <w:rPr>
          <w:color w:val="2B579A"/>
          <w:shd w:val="clear" w:color="auto" w:fill="E6E6E6"/>
        </w:rPr>
      </w:r>
      <w:r w:rsidR="00A430FB">
        <w:rPr>
          <w:color w:val="2B579A"/>
          <w:shd w:val="clear" w:color="auto" w:fill="E6E6E6"/>
        </w:rPr>
        <w:fldChar w:fldCharType="separate"/>
      </w:r>
      <w:r w:rsidR="005C572C">
        <w:rPr>
          <w:b/>
        </w:rPr>
        <w:t>Power Generating Facilit</w:t>
      </w:r>
      <w:r w:rsidR="00A430FB">
        <w:rPr>
          <w:color w:val="2B579A"/>
          <w:shd w:val="clear" w:color="auto" w:fill="E6E6E6"/>
        </w:rPr>
        <w:fldChar w:fldCharType="end"/>
      </w:r>
      <w:r w:rsidR="00142B9B" w:rsidRPr="00142B9B">
        <w:rPr>
          <w:b/>
          <w:bCs/>
        </w:rPr>
        <w:t>ies</w:t>
      </w:r>
      <w:r w:rsidRPr="0076424C">
        <w:t>, and in each case may include switching instructions.</w:t>
      </w:r>
    </w:p>
    <w:p w14:paraId="6E8616E2" w14:textId="62EFADAF" w:rsidR="00314B36" w:rsidRPr="0076424C" w:rsidRDefault="00314B36">
      <w:pPr>
        <w:rPr>
          <w:b/>
        </w:rPr>
      </w:pPr>
      <w:smartTag w:uri="urn:schemas-microsoft-com:office:smarttags" w:element="stockticker">
        <w:r w:rsidRPr="0076424C">
          <w:t>DOC</w:t>
        </w:r>
      </w:smartTag>
      <w:r w:rsidRPr="0076424C">
        <w:t>9.4.</w:t>
      </w:r>
      <w:r w:rsidR="00F97B9A">
        <w:t>9.2</w:t>
      </w:r>
      <w:r w:rsidRPr="0076424C">
        <w:tab/>
        <w:t>Where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as part of the </w:t>
      </w:r>
      <w:r w:rsidR="005A148D">
        <w:rPr>
          <w:color w:val="2B579A"/>
          <w:shd w:val="clear" w:color="auto" w:fill="E6E6E6"/>
        </w:rPr>
        <w:fldChar w:fldCharType="begin"/>
      </w:r>
      <w:r w:rsidR="005A148D">
        <w:instrText xml:space="preserve"> REF systemrestoration \h </w:instrText>
      </w:r>
      <w:r w:rsidR="005A148D">
        <w:rPr>
          <w:color w:val="2B579A"/>
          <w:shd w:val="clear" w:color="auto" w:fill="E6E6E6"/>
        </w:rPr>
      </w:r>
      <w:r w:rsidR="005A148D">
        <w:rPr>
          <w:color w:val="2B579A"/>
          <w:shd w:val="clear" w:color="auto" w:fill="E6E6E6"/>
        </w:rPr>
        <w:fldChar w:fldCharType="separate"/>
      </w:r>
      <w:r w:rsidR="005C572C" w:rsidRPr="0076424C">
        <w:rPr>
          <w:b/>
        </w:rPr>
        <w:t>S</w:t>
      </w:r>
      <w:r w:rsidR="005C572C">
        <w:rPr>
          <w:b/>
        </w:rPr>
        <w:t>ystem Restoration</w:t>
      </w:r>
      <w:r w:rsidR="005A148D">
        <w:rPr>
          <w:color w:val="2B579A"/>
          <w:shd w:val="clear" w:color="auto" w:fill="E6E6E6"/>
        </w:rPr>
        <w:fldChar w:fldCharType="end"/>
      </w:r>
      <w:r w:rsidR="009702F8">
        <w:t xml:space="preserve"> </w:t>
      </w:r>
      <w:r w:rsidRPr="0076424C">
        <w:t>procedure, has given an instruction to a</w:t>
      </w:r>
      <w:r w:rsidR="009702F8">
        <w:t>n</w:t>
      </w:r>
      <w:r w:rsidRPr="0076424C">
        <w:t xml:space="preserv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009702F8">
        <w:t xml:space="preserve"> </w:t>
      </w:r>
      <w:r w:rsidRPr="0076424C">
        <w:t xml:space="preserve">to initiate startup </w:t>
      </w:r>
      <w:r w:rsidR="00E5548D">
        <w:t xml:space="preserve">of </w:t>
      </w:r>
      <w:r w:rsidRPr="0076424C">
        <w:t xml:space="preserve">the </w:t>
      </w:r>
      <w:r w:rsidR="00464D57">
        <w:rPr>
          <w:b/>
          <w:color w:val="2B579A"/>
          <w:shd w:val="clear" w:color="auto" w:fill="E6E6E6"/>
        </w:rPr>
        <w:fldChar w:fldCharType="begin"/>
      </w:r>
      <w:r w:rsidR="00464D57">
        <w:instrText xml:space="preserve"> REF Anchor \h </w:instrText>
      </w:r>
      <w:r w:rsidR="00464D57">
        <w:rPr>
          <w:b/>
          <w:color w:val="2B579A"/>
          <w:shd w:val="clear" w:color="auto" w:fill="E6E6E6"/>
        </w:rPr>
      </w:r>
      <w:r w:rsidR="00464D57">
        <w:rPr>
          <w:b/>
          <w:color w:val="2B579A"/>
          <w:shd w:val="clear" w:color="auto" w:fill="E6E6E6"/>
        </w:rPr>
        <w:fldChar w:fldCharType="separate"/>
      </w:r>
      <w:r w:rsidR="005C572C">
        <w:rPr>
          <w:b/>
        </w:rPr>
        <w:t>Anchor</w:t>
      </w:r>
      <w:r w:rsidR="00464D57">
        <w:rPr>
          <w:b/>
          <w:color w:val="2B579A"/>
          <w:shd w:val="clear" w:color="auto" w:fill="E6E6E6"/>
        </w:rPr>
        <w:fldChar w:fldCharType="end"/>
      </w:r>
      <w:r w:rsidR="00E5548D">
        <w:t xml:space="preserve"> </w:t>
      </w:r>
      <w:r w:rsidR="006E2055">
        <w:rPr>
          <w:b/>
          <w:color w:val="2B579A"/>
          <w:shd w:val="clear" w:color="auto" w:fill="E6E6E6"/>
        </w:rPr>
        <w:fldChar w:fldCharType="begin"/>
      </w:r>
      <w:r w:rsidR="006E2055">
        <w:rPr>
          <w:b/>
          <w:bCs/>
        </w:rPr>
        <w:instrText xml:space="preserve"> REF PowerStation \h </w:instrText>
      </w:r>
      <w:r w:rsidR="006E2055">
        <w:rPr>
          <w:b/>
          <w:color w:val="2B579A"/>
          <w:shd w:val="clear" w:color="auto" w:fill="E6E6E6"/>
        </w:rPr>
      </w:r>
      <w:r w:rsidR="006E2055">
        <w:rPr>
          <w:b/>
          <w:color w:val="2B579A"/>
          <w:shd w:val="clear" w:color="auto" w:fill="E6E6E6"/>
        </w:rPr>
        <w:fldChar w:fldCharType="separate"/>
      </w:r>
      <w:r w:rsidR="005C572C" w:rsidRPr="0076424C">
        <w:rPr>
          <w:b/>
        </w:rPr>
        <w:t>Power Station</w:t>
      </w:r>
      <w:r w:rsidR="006E2055">
        <w:rPr>
          <w:b/>
          <w:color w:val="2B579A"/>
          <w:shd w:val="clear" w:color="auto" w:fill="E6E6E6"/>
        </w:rPr>
        <w:fldChar w:fldCharType="end"/>
      </w:r>
      <w:r w:rsidR="00E5548D">
        <w:t xml:space="preserve">,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007526B8">
        <w:rPr>
          <w:b/>
          <w:bCs/>
        </w:rPr>
        <w:t xml:space="preserve"> </w:t>
      </w:r>
      <w:r w:rsidRPr="0076424C">
        <w:rPr>
          <w:bCs/>
        </w:rPr>
        <w:t>shall</w:t>
      </w:r>
      <w:r w:rsidRPr="0076424C">
        <w:t xml:space="preserve"> confirm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when the startup of a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C51666">
        <w:t xml:space="preserve"> </w:t>
      </w:r>
      <w:r w:rsidRPr="0076424C">
        <w:t>has been completed.  Following confirmation of startup,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endeavour to stabilise that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C51666">
        <w:t xml:space="preserve"> </w:t>
      </w:r>
      <w:r w:rsidRPr="0076424C">
        <w:t xml:space="preserve">by the establishment of appropriate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following which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instruct the </w:t>
      </w:r>
      <w:r w:rsidR="00464D57">
        <w:rPr>
          <w:b/>
          <w:color w:val="2B579A"/>
          <w:shd w:val="clear" w:color="auto" w:fill="E6E6E6"/>
        </w:rPr>
        <w:fldChar w:fldCharType="begin"/>
      </w:r>
      <w:r w:rsidR="00464D57">
        <w:instrText xml:space="preserve"> REF Anchor \h </w:instrText>
      </w:r>
      <w:r w:rsidR="00464D57">
        <w:rPr>
          <w:b/>
          <w:color w:val="2B579A"/>
          <w:shd w:val="clear" w:color="auto" w:fill="E6E6E6"/>
        </w:rPr>
      </w:r>
      <w:r w:rsidR="00464D57">
        <w:rPr>
          <w:b/>
          <w:color w:val="2B579A"/>
          <w:shd w:val="clear" w:color="auto" w:fill="E6E6E6"/>
        </w:rPr>
        <w:fldChar w:fldCharType="separate"/>
      </w:r>
      <w:r w:rsidR="005C572C">
        <w:rPr>
          <w:b/>
        </w:rPr>
        <w:t>Anchor</w:t>
      </w:r>
      <w:r w:rsidR="00464D57">
        <w:rPr>
          <w:b/>
          <w:color w:val="2B579A"/>
          <w:shd w:val="clear" w:color="auto" w:fill="E6E6E6"/>
        </w:rPr>
        <w:fldChar w:fldCharType="end"/>
      </w:r>
      <w:r w:rsidR="00E5548D">
        <w:t xml:space="preserve"> </w:t>
      </w:r>
      <w:r w:rsidR="006E2055">
        <w:rPr>
          <w:b/>
          <w:color w:val="2B579A"/>
          <w:shd w:val="clear" w:color="auto" w:fill="E6E6E6"/>
        </w:rPr>
        <w:fldChar w:fldCharType="begin"/>
      </w:r>
      <w:r w:rsidR="006E2055">
        <w:rPr>
          <w:b/>
          <w:bCs/>
        </w:rPr>
        <w:instrText xml:space="preserve"> REF PowerStation \h </w:instrText>
      </w:r>
      <w:r w:rsidR="006E2055">
        <w:rPr>
          <w:b/>
          <w:color w:val="2B579A"/>
          <w:shd w:val="clear" w:color="auto" w:fill="E6E6E6"/>
        </w:rPr>
      </w:r>
      <w:r w:rsidR="006E2055">
        <w:rPr>
          <w:b/>
          <w:color w:val="2B579A"/>
          <w:shd w:val="clear" w:color="auto" w:fill="E6E6E6"/>
        </w:rPr>
        <w:fldChar w:fldCharType="separate"/>
      </w:r>
      <w:r w:rsidR="005C572C" w:rsidRPr="0076424C">
        <w:rPr>
          <w:b/>
        </w:rPr>
        <w:t>Power Station</w:t>
      </w:r>
      <w:r w:rsidR="006E2055">
        <w:rPr>
          <w:b/>
          <w:color w:val="2B579A"/>
          <w:shd w:val="clear" w:color="auto" w:fill="E6E6E6"/>
        </w:rPr>
        <w:fldChar w:fldCharType="end"/>
      </w:r>
      <w:r w:rsidR="00E5548D">
        <w:t xml:space="preserve"> </w:t>
      </w:r>
      <w:r w:rsidRPr="0076424C">
        <w:t xml:space="preserve">to start up the remaining available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C51666">
        <w:t>s</w:t>
      </w:r>
      <w:r w:rsidRPr="0076424C">
        <w:t xml:space="preserve"> and auxiliary gas turbines if any at that </w:t>
      </w:r>
      <w:r w:rsidR="00464D57">
        <w:rPr>
          <w:b/>
          <w:color w:val="2B579A"/>
          <w:shd w:val="clear" w:color="auto" w:fill="E6E6E6"/>
        </w:rPr>
        <w:fldChar w:fldCharType="begin"/>
      </w:r>
      <w:r w:rsidR="00464D57">
        <w:instrText xml:space="preserve"> REF Anchor \h </w:instrText>
      </w:r>
      <w:r w:rsidR="00464D57">
        <w:rPr>
          <w:b/>
          <w:color w:val="2B579A"/>
          <w:shd w:val="clear" w:color="auto" w:fill="E6E6E6"/>
        </w:rPr>
      </w:r>
      <w:r w:rsidR="00464D57">
        <w:rPr>
          <w:b/>
          <w:color w:val="2B579A"/>
          <w:shd w:val="clear" w:color="auto" w:fill="E6E6E6"/>
        </w:rPr>
        <w:fldChar w:fldCharType="separate"/>
      </w:r>
      <w:r w:rsidR="005C572C">
        <w:rPr>
          <w:b/>
        </w:rPr>
        <w:t>Anchor</w:t>
      </w:r>
      <w:r w:rsidR="00464D57">
        <w:rPr>
          <w:b/>
          <w:color w:val="2B579A"/>
          <w:shd w:val="clear" w:color="auto" w:fill="E6E6E6"/>
        </w:rPr>
        <w:fldChar w:fldCharType="end"/>
      </w:r>
      <w:r w:rsidR="00F97B9A">
        <w:t xml:space="preserve"> </w:t>
      </w:r>
      <w:r w:rsidR="006E2055">
        <w:rPr>
          <w:b/>
          <w:color w:val="2B579A"/>
          <w:shd w:val="clear" w:color="auto" w:fill="E6E6E6"/>
        </w:rPr>
        <w:fldChar w:fldCharType="begin"/>
      </w:r>
      <w:r w:rsidR="006E2055">
        <w:rPr>
          <w:b/>
          <w:bCs/>
        </w:rPr>
        <w:instrText xml:space="preserve"> REF PowerStation \h </w:instrText>
      </w:r>
      <w:r w:rsidR="006E2055">
        <w:rPr>
          <w:b/>
          <w:color w:val="2B579A"/>
          <w:shd w:val="clear" w:color="auto" w:fill="E6E6E6"/>
        </w:rPr>
      </w:r>
      <w:r w:rsidR="006E2055">
        <w:rPr>
          <w:b/>
          <w:color w:val="2B579A"/>
          <w:shd w:val="clear" w:color="auto" w:fill="E6E6E6"/>
        </w:rPr>
        <w:fldChar w:fldCharType="separate"/>
      </w:r>
      <w:r w:rsidR="005C572C" w:rsidRPr="0076424C">
        <w:rPr>
          <w:b/>
        </w:rPr>
        <w:t>Power Station</w:t>
      </w:r>
      <w:r w:rsidR="006E2055">
        <w:rPr>
          <w:b/>
          <w:color w:val="2B579A"/>
          <w:shd w:val="clear" w:color="auto" w:fill="E6E6E6"/>
        </w:rPr>
        <w:fldChar w:fldCharType="end"/>
      </w:r>
      <w:r w:rsidR="00F97B9A">
        <w:t xml:space="preserve"> </w:t>
      </w:r>
      <w:r w:rsidRPr="0076424C">
        <w:t xml:space="preserve">and </w:t>
      </w:r>
      <w:r w:rsidR="00BE72B0">
        <w:rPr>
          <w:color w:val="2B579A"/>
          <w:shd w:val="clear" w:color="auto" w:fill="E6E6E6"/>
        </w:rPr>
        <w:fldChar w:fldCharType="begin"/>
      </w:r>
      <w:r w:rsidR="00BE72B0">
        <w:instrText xml:space="preserve"> REF synch \h </w:instrText>
      </w:r>
      <w:r w:rsidR="00BE72B0">
        <w:rPr>
          <w:color w:val="2B579A"/>
          <w:shd w:val="clear" w:color="auto" w:fill="E6E6E6"/>
        </w:rPr>
      </w:r>
      <w:r w:rsidR="00BE72B0">
        <w:rPr>
          <w:color w:val="2B579A"/>
          <w:shd w:val="clear" w:color="auto" w:fill="E6E6E6"/>
        </w:rPr>
        <w:fldChar w:fldCharType="separate"/>
      </w:r>
      <w:r w:rsidR="005C572C">
        <w:rPr>
          <w:b/>
        </w:rPr>
        <w:t>Synchronis</w:t>
      </w:r>
      <w:r w:rsidR="00BE72B0">
        <w:rPr>
          <w:color w:val="2B579A"/>
          <w:shd w:val="clear" w:color="auto" w:fill="E6E6E6"/>
        </w:rPr>
        <w:fldChar w:fldCharType="end"/>
      </w:r>
      <w:r w:rsidR="00BE72B0" w:rsidRPr="00BE72B0">
        <w:rPr>
          <w:b/>
          <w:bCs/>
        </w:rPr>
        <w:t xml:space="preserve">e </w:t>
      </w:r>
      <w:r w:rsidRPr="0076424C">
        <w:t xml:space="preserve">them to create a </w:t>
      </w:r>
      <w:r w:rsidR="008572B5">
        <w:rPr>
          <w:color w:val="2B579A"/>
          <w:shd w:val="clear" w:color="auto" w:fill="E6E6E6"/>
        </w:rPr>
        <w:fldChar w:fldCharType="begin"/>
      </w:r>
      <w:r w:rsidR="008572B5">
        <w:instrText xml:space="preserve"> REF PowerIsland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Island</w:t>
      </w:r>
      <w:r w:rsidR="008572B5">
        <w:rPr>
          <w:color w:val="2B579A"/>
          <w:shd w:val="clear" w:color="auto" w:fill="E6E6E6"/>
        </w:rPr>
        <w:fldChar w:fldCharType="end"/>
      </w:r>
      <w:r w:rsidRPr="0076424C">
        <w:rPr>
          <w:b/>
        </w:rPr>
        <w:t>.</w:t>
      </w:r>
    </w:p>
    <w:p w14:paraId="0A39F97E" w14:textId="6417C04D" w:rsidR="00103EC8" w:rsidRPr="0076424C" w:rsidRDefault="00103EC8" w:rsidP="00103EC8">
      <w:pPr>
        <w:rPr>
          <w:b/>
        </w:rPr>
      </w:pPr>
      <w:r>
        <w:t>DOC9.4.9.3</w:t>
      </w:r>
      <w:r>
        <w:tab/>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t xml:space="preserve"> shall continue to operate to the provisions of the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t xml:space="preserve"> until the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t xml:space="preserve"> is terminated in DOC9.4.8.7.</w:t>
      </w:r>
    </w:p>
    <w:p w14:paraId="6D251902" w14:textId="456D4EEC" w:rsidR="00103EC8" w:rsidRPr="004433B6" w:rsidRDefault="00103EC8" w:rsidP="00103EC8">
      <w:pPr>
        <w:rPr>
          <w:b/>
          <w:bCs/>
        </w:rPr>
      </w:pPr>
      <w:r w:rsidRPr="004433B6">
        <w:rPr>
          <w:b/>
          <w:bCs/>
        </w:rPr>
        <w:t>DOC</w:t>
      </w:r>
      <w:r>
        <w:rPr>
          <w:b/>
          <w:bCs/>
        </w:rPr>
        <w:t>9.4.10</w:t>
      </w:r>
      <w:r w:rsidRPr="004433B6">
        <w:rPr>
          <w:b/>
          <w:bCs/>
        </w:rPr>
        <w:tab/>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4433B6">
        <w:rPr>
          <w:b/>
          <w:bCs/>
        </w:rPr>
        <w:t xml:space="preserve"> </w:t>
      </w:r>
      <w:r>
        <w:rPr>
          <w:b/>
          <w:bCs/>
        </w:rPr>
        <w:t>Operation</w:t>
      </w:r>
      <w:r w:rsidRPr="004433B6">
        <w:rPr>
          <w:b/>
          <w:bCs/>
        </w:rPr>
        <w:t>.</w:t>
      </w:r>
    </w:p>
    <w:p w14:paraId="433D5172" w14:textId="4E345464" w:rsidR="00103EC8" w:rsidRPr="00E61C15" w:rsidRDefault="00103EC8" w:rsidP="00103EC8">
      <w:pPr>
        <w:rPr>
          <w:bCs/>
        </w:rPr>
      </w:pPr>
      <w:r>
        <w:rPr>
          <w:bCs/>
        </w:rPr>
        <w:lastRenderedPageBreak/>
        <w:t>DOC9.4.10.1</w:t>
      </w:r>
      <w:r>
        <w:rPr>
          <w:bCs/>
        </w:rPr>
        <w:tab/>
      </w:r>
      <w:r w:rsidRPr="00E61C15">
        <w:rPr>
          <w:bCs/>
        </w:rPr>
        <w:t xml:space="preserve">In the event of </w:t>
      </w:r>
      <w:r w:rsidR="005A148D">
        <w:rPr>
          <w:color w:val="2B579A"/>
          <w:shd w:val="clear" w:color="auto" w:fill="E6E6E6"/>
        </w:rPr>
        <w:fldChar w:fldCharType="begin"/>
      </w:r>
      <w:r w:rsidR="005A148D">
        <w:instrText xml:space="preserve"> REF systemrestoration \h </w:instrText>
      </w:r>
      <w:r w:rsidR="005A148D">
        <w:rPr>
          <w:color w:val="2B579A"/>
          <w:shd w:val="clear" w:color="auto" w:fill="E6E6E6"/>
        </w:rPr>
      </w:r>
      <w:r w:rsidR="005A148D">
        <w:rPr>
          <w:color w:val="2B579A"/>
          <w:shd w:val="clear" w:color="auto" w:fill="E6E6E6"/>
        </w:rPr>
        <w:fldChar w:fldCharType="separate"/>
      </w:r>
      <w:r w:rsidR="005C572C" w:rsidRPr="0076424C">
        <w:rPr>
          <w:b/>
        </w:rPr>
        <w:t>S</w:t>
      </w:r>
      <w:r w:rsidR="005C572C">
        <w:rPr>
          <w:b/>
        </w:rPr>
        <w:t>ystem Restoration</w:t>
      </w:r>
      <w:r w:rsidR="005A148D">
        <w:rPr>
          <w:color w:val="2B579A"/>
          <w:shd w:val="clear" w:color="auto" w:fill="E6E6E6"/>
        </w:rPr>
        <w:fldChar w:fldCharType="end"/>
      </w:r>
      <w:r w:rsidRPr="006B78A9">
        <w:rPr>
          <w:b/>
        </w:rPr>
        <w:t xml:space="preserve"> </w:t>
      </w:r>
      <w:r>
        <w:rPr>
          <w:bCs/>
        </w:rPr>
        <w:t xml:space="preserve">where </w:t>
      </w:r>
      <w:del w:id="1147" w:author="Shaheeni Vekaria" w:date="2024-04-17T16:50: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RPr="00E61C15" w:rsidDel="009274DE">
          <w:rPr>
            <w:bCs/>
          </w:rPr>
          <w:delText xml:space="preserve"> </w:delText>
        </w:r>
      </w:del>
      <w:ins w:id="1148" w:author="Shaheeni Vekaria" w:date="2024-04-17T16:50:00Z">
        <w:r w:rsidR="009274DE" w:rsidRPr="009274DE">
          <w:rPr>
            <w:color w:val="2B579A"/>
            <w:shd w:val="clear" w:color="auto" w:fill="E6E6E6"/>
            <w:rPrChange w:id="1149" w:author="Shaheeni Vekaria" w:date="2024-04-17T16:50:00Z">
              <w:rPr>
                <w:b/>
                <w:bCs/>
              </w:rPr>
            </w:rPrChange>
          </w:rPr>
          <w:t>the</w:t>
        </w:r>
        <w:r w:rsidR="009274DE">
          <w:rPr>
            <w:b/>
            <w:bCs/>
          </w:rPr>
          <w:t xml:space="preserve"> ISOP</w:t>
        </w:r>
        <w:r w:rsidR="009274DE" w:rsidRPr="00E61C15">
          <w:rPr>
            <w:bCs/>
          </w:rPr>
          <w:t xml:space="preserve"> </w:t>
        </w:r>
      </w:ins>
      <w:r w:rsidRPr="00E61C15">
        <w:rPr>
          <w:bCs/>
        </w:rPr>
        <w:t xml:space="preserve">wishes to </w:t>
      </w:r>
      <w:r>
        <w:rPr>
          <w:bCs/>
        </w:rPr>
        <w:t>activate</w:t>
      </w:r>
      <w:r w:rsidRPr="00E61C15">
        <w:rPr>
          <w:bCs/>
        </w:rPr>
        <w:t xml:space="preserve"> one or more </w:t>
      </w:r>
      <w:r w:rsidR="0087138A">
        <w:rPr>
          <w:b/>
          <w:color w:val="2B579A"/>
          <w:shd w:val="clear" w:color="auto" w:fill="E6E6E6"/>
        </w:rPr>
        <w:fldChar w:fldCharType="begin"/>
      </w:r>
      <w:r w:rsidR="0087138A">
        <w:instrText xml:space="preserve"> REF DistributionRestorationZone \h </w:instrText>
      </w:r>
      <w:r w:rsidR="0087138A">
        <w:rPr>
          <w:b/>
          <w:color w:val="2B579A"/>
          <w:shd w:val="clear" w:color="auto" w:fill="E6E6E6"/>
        </w:rPr>
      </w:r>
      <w:r w:rsidR="0087138A">
        <w:rPr>
          <w:b/>
          <w:color w:val="2B579A"/>
          <w:shd w:val="clear" w:color="auto" w:fill="E6E6E6"/>
        </w:rPr>
        <w:fldChar w:fldCharType="separate"/>
      </w:r>
      <w:r w:rsidR="005C572C">
        <w:rPr>
          <w:b/>
        </w:rPr>
        <w:t>Distribution Restoration Zone</w:t>
      </w:r>
      <w:r w:rsidR="0087138A">
        <w:rPr>
          <w:b/>
          <w:color w:val="2B579A"/>
          <w:shd w:val="clear" w:color="auto" w:fill="E6E6E6"/>
        </w:rPr>
        <w:fldChar w:fldCharType="end"/>
      </w:r>
      <w:r w:rsidRPr="006B78A9">
        <w:rPr>
          <w:b/>
        </w:rPr>
        <w:t>s</w:t>
      </w:r>
      <w:r w:rsidRPr="00E61C15">
        <w:rPr>
          <w:bCs/>
        </w:rPr>
        <w:t xml:space="preserve">, </w:t>
      </w:r>
      <w:del w:id="1150" w:author="Shaheeni Vekaria" w:date="2024-04-17T16:50: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RPr="00E61C15" w:rsidDel="009274DE">
          <w:rPr>
            <w:bCs/>
          </w:rPr>
          <w:delText xml:space="preserve"> </w:delText>
        </w:r>
      </w:del>
      <w:ins w:id="1151" w:author="Shaheeni Vekaria" w:date="2024-04-17T16:50:00Z">
        <w:r w:rsidR="009274DE" w:rsidRPr="009274DE">
          <w:rPr>
            <w:color w:val="2B579A"/>
            <w:shd w:val="clear" w:color="auto" w:fill="E6E6E6"/>
            <w:rPrChange w:id="1152" w:author="Shaheeni Vekaria" w:date="2024-04-17T16:50:00Z">
              <w:rPr>
                <w:b/>
                <w:bCs/>
              </w:rPr>
            </w:rPrChange>
          </w:rPr>
          <w:t>the</w:t>
        </w:r>
        <w:r w:rsidR="009274DE">
          <w:rPr>
            <w:b/>
            <w:bCs/>
          </w:rPr>
          <w:t xml:space="preserve"> ISOP </w:t>
        </w:r>
      </w:ins>
      <w:r w:rsidRPr="00E61C15">
        <w:rPr>
          <w:bCs/>
        </w:rPr>
        <w:t xml:space="preserve">will issue an </w:t>
      </w:r>
      <w:r>
        <w:rPr>
          <w:bCs/>
        </w:rPr>
        <w:t>e</w:t>
      </w:r>
      <w:r w:rsidRPr="00E61C15">
        <w:rPr>
          <w:bCs/>
        </w:rPr>
        <w:t xml:space="preserve">mergency </w:t>
      </w:r>
      <w:r>
        <w:rPr>
          <w:bCs/>
        </w:rPr>
        <w:t>i</w:t>
      </w:r>
      <w:r w:rsidRPr="00E61C15">
        <w:rPr>
          <w:bCs/>
        </w:rPr>
        <w:t xml:space="preserve">nstruction to </w:t>
      </w:r>
      <w:r>
        <w:rPr>
          <w:bCs/>
        </w:rPr>
        <w:t xml:space="preserve">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Pr>
          <w:bCs/>
        </w:rPr>
        <w:t xml:space="preserve"> </w:t>
      </w:r>
      <w:r w:rsidRPr="00E61C15">
        <w:rPr>
          <w:bCs/>
        </w:rPr>
        <w:t xml:space="preserve">to initiate the relevant </w:t>
      </w:r>
      <w:r w:rsidR="0087138A">
        <w:rPr>
          <w:b/>
          <w:color w:val="2B579A"/>
          <w:shd w:val="clear" w:color="auto" w:fill="E6E6E6"/>
        </w:rPr>
        <w:fldChar w:fldCharType="begin"/>
      </w:r>
      <w:r w:rsidR="0087138A">
        <w:instrText xml:space="preserve"> REF DistributionRestorationZone \h </w:instrText>
      </w:r>
      <w:r w:rsidR="0087138A">
        <w:rPr>
          <w:b/>
          <w:color w:val="2B579A"/>
          <w:shd w:val="clear" w:color="auto" w:fill="E6E6E6"/>
        </w:rPr>
      </w:r>
      <w:r w:rsidR="0087138A">
        <w:rPr>
          <w:b/>
          <w:color w:val="2B579A"/>
          <w:shd w:val="clear" w:color="auto" w:fill="E6E6E6"/>
        </w:rPr>
        <w:fldChar w:fldCharType="separate"/>
      </w:r>
      <w:r w:rsidR="005C572C">
        <w:rPr>
          <w:b/>
        </w:rPr>
        <w:t>Distribution Restoration Zone</w:t>
      </w:r>
      <w:r w:rsidR="0087138A">
        <w:rPr>
          <w:b/>
          <w:color w:val="2B579A"/>
          <w:shd w:val="clear" w:color="auto" w:fill="E6E6E6"/>
        </w:rPr>
        <w:fldChar w:fldCharType="end"/>
      </w:r>
      <w:r w:rsidRPr="00E61C15">
        <w:rPr>
          <w:bCs/>
        </w:rPr>
        <w:t xml:space="preserve">. In Scotland the </w:t>
      </w:r>
      <w:r>
        <w:rPr>
          <w:bCs/>
        </w:rPr>
        <w:t>i</w:t>
      </w:r>
      <w:r w:rsidRPr="00E61C15">
        <w:rPr>
          <w:bCs/>
        </w:rPr>
        <w:t xml:space="preserve">nstruction to a Scottish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E61C15">
        <w:rPr>
          <w:bCs/>
        </w:rPr>
        <w:t xml:space="preserve"> to initiate a Scottish </w:t>
      </w:r>
      <w:r w:rsidR="0087138A">
        <w:rPr>
          <w:b/>
          <w:color w:val="2B579A"/>
          <w:shd w:val="clear" w:color="auto" w:fill="E6E6E6"/>
        </w:rPr>
        <w:fldChar w:fldCharType="begin"/>
      </w:r>
      <w:r w:rsidR="0087138A">
        <w:instrText xml:space="preserve"> REF DistributionRestorationZone \h </w:instrText>
      </w:r>
      <w:r w:rsidR="0087138A">
        <w:rPr>
          <w:b/>
          <w:color w:val="2B579A"/>
          <w:shd w:val="clear" w:color="auto" w:fill="E6E6E6"/>
        </w:rPr>
      </w:r>
      <w:r w:rsidR="0087138A">
        <w:rPr>
          <w:b/>
          <w:color w:val="2B579A"/>
          <w:shd w:val="clear" w:color="auto" w:fill="E6E6E6"/>
        </w:rPr>
        <w:fldChar w:fldCharType="separate"/>
      </w:r>
      <w:r w:rsidR="005C572C">
        <w:rPr>
          <w:b/>
        </w:rPr>
        <w:t>Distribution Restoration Zone</w:t>
      </w:r>
      <w:r w:rsidR="0087138A">
        <w:rPr>
          <w:b/>
          <w:color w:val="2B579A"/>
          <w:shd w:val="clear" w:color="auto" w:fill="E6E6E6"/>
        </w:rPr>
        <w:fldChar w:fldCharType="end"/>
      </w:r>
      <w:r w:rsidRPr="00E61C15">
        <w:rPr>
          <w:bCs/>
        </w:rPr>
        <w:t xml:space="preserve"> would be </w:t>
      </w:r>
      <w:r>
        <w:rPr>
          <w:bCs/>
        </w:rPr>
        <w:t>issued</w:t>
      </w:r>
      <w:r w:rsidRPr="00E61C15">
        <w:rPr>
          <w:bCs/>
        </w:rPr>
        <w:t xml:space="preserve"> by the relevant Scottish </w:t>
      </w:r>
      <w:r w:rsidRPr="0031219C">
        <w:rPr>
          <w:b/>
        </w:rPr>
        <w:t>Transmission Licensee</w:t>
      </w:r>
      <w:r>
        <w:rPr>
          <w:bCs/>
        </w:rPr>
        <w:t>.</w:t>
      </w:r>
    </w:p>
    <w:p w14:paraId="226A55A9" w14:textId="33F4766C" w:rsidR="00103EC8" w:rsidRPr="005E17FA" w:rsidRDefault="00103EC8" w:rsidP="00103EC8">
      <w:pPr>
        <w:rPr>
          <w:bCs/>
        </w:rPr>
      </w:pPr>
      <w:r w:rsidRPr="005E17FA">
        <w:rPr>
          <w:bCs/>
        </w:rPr>
        <w:t>DOC9.4.10.2</w:t>
      </w:r>
      <w:r w:rsidRPr="005E17FA">
        <w:rPr>
          <w:bCs/>
        </w:rPr>
        <w:tab/>
        <w:t xml:space="preserve">Upon receipt of an instruction from </w:t>
      </w:r>
      <w:del w:id="1153" w:author="Shaheeni Vekaria" w:date="2024-04-17T16:50: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RPr="005E17FA" w:rsidDel="009274DE">
          <w:rPr>
            <w:bCs/>
          </w:rPr>
          <w:delText xml:space="preserve"> </w:delText>
        </w:r>
      </w:del>
      <w:ins w:id="1154" w:author="Shaheeni Vekaria" w:date="2024-04-17T16:50:00Z">
        <w:r w:rsidR="009274DE" w:rsidRPr="009274DE">
          <w:rPr>
            <w:color w:val="2B579A"/>
            <w:shd w:val="clear" w:color="auto" w:fill="E6E6E6"/>
            <w:rPrChange w:id="1155" w:author="Shaheeni Vekaria" w:date="2024-04-17T16:50:00Z">
              <w:rPr>
                <w:b/>
                <w:bCs/>
              </w:rPr>
            </w:rPrChange>
          </w:rPr>
          <w:t>the</w:t>
        </w:r>
        <w:r w:rsidR="009274DE">
          <w:rPr>
            <w:b/>
            <w:bCs/>
          </w:rPr>
          <w:t xml:space="preserve"> ISOP</w:t>
        </w:r>
        <w:r w:rsidR="009274DE" w:rsidRPr="005E17FA">
          <w:rPr>
            <w:bCs/>
          </w:rPr>
          <w:t xml:space="preserve"> </w:t>
        </w:r>
      </w:ins>
      <w:r w:rsidRPr="005E17FA">
        <w:rPr>
          <w:bCs/>
        </w:rPr>
        <w:t xml:space="preserve">(or the relevant Scottish </w:t>
      </w:r>
      <w:r w:rsidRPr="005E17FA">
        <w:rPr>
          <w:b/>
        </w:rPr>
        <w:t>Transmission Licensee</w:t>
      </w:r>
      <w:r w:rsidRPr="005E17FA">
        <w:rPr>
          <w:bCs/>
        </w:rPr>
        <w:t xml:space="preserve">)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5E17FA">
        <w:rPr>
          <w:bCs/>
        </w:rPr>
        <w:t xml:space="preserve"> will activate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rPr>
          <w:bCs/>
        </w:rPr>
        <w:t xml:space="preserve">.  All instructions to 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5E17FA">
        <w:rPr>
          <w:b/>
        </w:rPr>
        <w:t>s</w:t>
      </w:r>
      <w:r w:rsidRPr="005E17FA">
        <w:rPr>
          <w:bCs/>
        </w:rPr>
        <w:t xml:space="preserve"> party to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rPr>
          <w:b/>
        </w:rPr>
        <w:t xml:space="preserve"> </w:t>
      </w:r>
      <w:r w:rsidRPr="005E17FA">
        <w:rPr>
          <w:bCs/>
        </w:rPr>
        <w:t xml:space="preserve">will be issued by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5E17FA">
        <w:rPr>
          <w:bCs/>
        </w:rPr>
        <w:t xml:space="preserve">.  All instructions to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5E17FA">
        <w:rPr>
          <w:b/>
        </w:rPr>
        <w:t xml:space="preserve">s </w:t>
      </w:r>
      <w:r w:rsidRPr="005E17FA">
        <w:rPr>
          <w:bCs/>
        </w:rPr>
        <w:t xml:space="preserve">who are party to the </w:t>
      </w:r>
      <w:r w:rsidRPr="005E17FA">
        <w:rPr>
          <w:b/>
        </w:rPr>
        <w:t>CUSC</w:t>
      </w:r>
      <w:r w:rsidRPr="005E17FA">
        <w:rPr>
          <w:bCs/>
        </w:rPr>
        <w:t xml:space="preserve"> and who are active in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rPr>
          <w:bCs/>
        </w:rPr>
        <w:t xml:space="preserve"> will be issued by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5E17FA">
        <w:rPr>
          <w:bCs/>
        </w:rPr>
        <w:t>.</w:t>
      </w:r>
    </w:p>
    <w:p w14:paraId="646506AA" w14:textId="6580A00A" w:rsidR="00103EC8" w:rsidRPr="005E17FA" w:rsidRDefault="00103EC8" w:rsidP="00103EC8">
      <w:pPr>
        <w:rPr>
          <w:bCs/>
        </w:rPr>
      </w:pPr>
      <w:r w:rsidRPr="005E17FA">
        <w:rPr>
          <w:bCs/>
        </w:rPr>
        <w:t>DOC9.4.10.3</w:t>
      </w:r>
      <w:r w:rsidRPr="005E17FA">
        <w:rPr>
          <w:bCs/>
        </w:rPr>
        <w:tab/>
        <w:t xml:space="preserve">These arrangements will remain in place until the </w:t>
      </w:r>
      <w:r w:rsidRPr="005E17FA">
        <w:rPr>
          <w:b/>
        </w:rPr>
        <w:t xml:space="preserve">Distribution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rsidRPr="005E17FA">
        <w:rPr>
          <w:b/>
        </w:rPr>
        <w:t xml:space="preserve"> </w:t>
      </w:r>
      <w:r w:rsidRPr="005E17FA">
        <w:rPr>
          <w:bCs/>
        </w:rPr>
        <w:t>is</w:t>
      </w:r>
      <w:r w:rsidRPr="005E17FA">
        <w:t xml:space="preserve"> terminated as provided for in that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t xml:space="preserve">.  Following </w:t>
      </w:r>
      <w:r w:rsidR="00BE72B0">
        <w:rPr>
          <w:color w:val="2B579A"/>
          <w:shd w:val="clear" w:color="auto" w:fill="E6E6E6"/>
        </w:rPr>
        <w:fldChar w:fldCharType="begin"/>
      </w:r>
      <w:r w:rsidR="00BE72B0">
        <w:instrText xml:space="preserve"> REF synch \h </w:instrText>
      </w:r>
      <w:r w:rsidR="00BE72B0">
        <w:rPr>
          <w:color w:val="2B579A"/>
          <w:shd w:val="clear" w:color="auto" w:fill="E6E6E6"/>
        </w:rPr>
      </w:r>
      <w:r w:rsidR="00BE72B0">
        <w:rPr>
          <w:color w:val="2B579A"/>
          <w:shd w:val="clear" w:color="auto" w:fill="E6E6E6"/>
        </w:rPr>
        <w:fldChar w:fldCharType="separate"/>
      </w:r>
      <w:r w:rsidR="005C572C">
        <w:rPr>
          <w:b/>
        </w:rPr>
        <w:t>Synchronis</w:t>
      </w:r>
      <w:r w:rsidR="00BE72B0">
        <w:rPr>
          <w:color w:val="2B579A"/>
          <w:shd w:val="clear" w:color="auto" w:fill="E6E6E6"/>
        </w:rPr>
        <w:fldChar w:fldCharType="end"/>
      </w:r>
      <w:r w:rsidR="002F799E" w:rsidRPr="002F799E">
        <w:rPr>
          <w:b/>
          <w:bCs/>
        </w:rPr>
        <w:t>ation</w:t>
      </w:r>
      <w:r w:rsidRPr="005E17FA">
        <w:t xml:space="preserve"> to another </w:t>
      </w:r>
      <w:r w:rsidR="00512256">
        <w:rPr>
          <w:b/>
          <w:color w:val="2B579A"/>
          <w:shd w:val="clear" w:color="auto" w:fill="E6E6E6"/>
        </w:rPr>
        <w:fldChar w:fldCharType="begin"/>
      </w:r>
      <w:r w:rsidR="00512256">
        <w:instrText xml:space="preserve"> REF PowerIsland \h </w:instrText>
      </w:r>
      <w:r w:rsidR="00512256">
        <w:rPr>
          <w:b/>
          <w:color w:val="2B579A"/>
          <w:shd w:val="clear" w:color="auto" w:fill="E6E6E6"/>
        </w:rPr>
      </w:r>
      <w:r w:rsidR="00512256">
        <w:rPr>
          <w:b/>
          <w:color w:val="2B579A"/>
          <w:shd w:val="clear" w:color="auto" w:fill="E6E6E6"/>
        </w:rPr>
        <w:fldChar w:fldCharType="separate"/>
      </w:r>
      <w:r w:rsidR="005C572C" w:rsidRPr="0076424C">
        <w:rPr>
          <w:b/>
        </w:rPr>
        <w:t>Power Island</w:t>
      </w:r>
      <w:r w:rsidR="00512256">
        <w:rPr>
          <w:b/>
          <w:color w:val="2B579A"/>
          <w:shd w:val="clear" w:color="auto" w:fill="E6E6E6"/>
        </w:rPr>
        <w:fldChar w:fldCharType="end"/>
      </w:r>
      <w:r w:rsidRPr="005E17FA">
        <w:t xml:space="preserve">,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rPr>
          <w:b/>
          <w:bCs/>
        </w:rPr>
        <w:t xml:space="preserve"> </w:t>
      </w:r>
      <w:r w:rsidRPr="005E17FA">
        <w:t xml:space="preserve">will be terminated and instructions to 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5E17FA">
        <w:rPr>
          <w:b/>
          <w:bCs/>
        </w:rPr>
        <w:t>s</w:t>
      </w:r>
      <w:r w:rsidRPr="005E17FA">
        <w:t xml:space="preserve"> will revert back to normal provisions for normal operating conditions unless otherwise informed by the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D03F05">
        <w:t>.</w:t>
      </w:r>
    </w:p>
    <w:p w14:paraId="12BD9289" w14:textId="3F4B9F69" w:rsidR="00103EC8" w:rsidRPr="005E17FA" w:rsidRDefault="00103EC8" w:rsidP="00103EC8">
      <w:r w:rsidRPr="005E17FA">
        <w:t>DOC9.4.10.4</w:t>
      </w:r>
      <w:r w:rsidRPr="005E17FA">
        <w:tab/>
        <w:t xml:space="preserve">Where </w:t>
      </w:r>
      <w:del w:id="1156" w:author="Shaheeni Vekaria" w:date="2024-04-17T16:50:00Z">
        <w:r w:rsidR="00C004AE" w:rsidRPr="009274DE" w:rsidDel="009274DE">
          <w:rPr>
            <w:color w:val="2B579A"/>
            <w:shd w:val="clear" w:color="auto" w:fill="E6E6E6"/>
            <w:rPrChange w:id="1157" w:author="Shaheeni Vekaria" w:date="2024-04-17T16:50:00Z">
              <w:rPr>
                <w:b/>
                <w:bCs/>
              </w:rPr>
            </w:rPrChange>
          </w:rPr>
          <w:fldChar w:fldCharType="begin"/>
        </w:r>
        <w:r w:rsidR="00C004AE" w:rsidRPr="009274DE" w:rsidDel="009274DE">
          <w:delInstrText xml:space="preserve"> REF NGESO \h </w:delInstrText>
        </w:r>
      </w:del>
      <w:r w:rsidR="009274DE">
        <w:instrText xml:space="preserve"> \* MERGEFORMAT </w:instrText>
      </w:r>
      <w:del w:id="1158" w:author="Shaheeni Vekaria" w:date="2024-04-17T16:50:00Z">
        <w:r w:rsidR="00C004AE" w:rsidRPr="00977559" w:rsidDel="009274DE">
          <w:rPr>
            <w:color w:val="2B579A"/>
            <w:shd w:val="clear" w:color="auto" w:fill="E6E6E6"/>
          </w:rPr>
        </w:r>
        <w:r w:rsidR="00C004AE" w:rsidRPr="009274DE" w:rsidDel="009274DE">
          <w:rPr>
            <w:color w:val="2B579A"/>
            <w:shd w:val="clear" w:color="auto" w:fill="E6E6E6"/>
            <w:rPrChange w:id="1159" w:author="Shaheeni Vekaria" w:date="2024-04-17T16:50:00Z">
              <w:rPr>
                <w:b/>
                <w:bCs/>
              </w:rPr>
            </w:rPrChange>
          </w:rPr>
          <w:fldChar w:fldCharType="separate"/>
        </w:r>
        <w:r w:rsidR="005C572C" w:rsidRPr="009274DE" w:rsidDel="009274DE">
          <w:rPr>
            <w:color w:val="2B579A"/>
            <w:shd w:val="clear" w:color="auto" w:fill="E6E6E6"/>
            <w:rPrChange w:id="1160" w:author="Shaheeni Vekaria" w:date="2024-04-17T16:50:00Z">
              <w:rPr>
                <w:b/>
              </w:rPr>
            </w:rPrChange>
          </w:rPr>
          <w:delText>NGESO</w:delText>
        </w:r>
        <w:r w:rsidR="00C004AE" w:rsidRPr="009274DE" w:rsidDel="009274DE">
          <w:rPr>
            <w:color w:val="2B579A"/>
            <w:shd w:val="clear" w:color="auto" w:fill="E6E6E6"/>
            <w:rPrChange w:id="1161" w:author="Shaheeni Vekaria" w:date="2024-04-17T16:50:00Z">
              <w:rPr>
                <w:b/>
                <w:bCs/>
              </w:rPr>
            </w:rPrChange>
          </w:rPr>
          <w:fldChar w:fldCharType="end"/>
        </w:r>
      </w:del>
      <w:ins w:id="1162" w:author="Shaheeni Vekaria" w:date="2024-04-17T16:50:00Z">
        <w:r w:rsidR="009274DE" w:rsidRPr="009274DE">
          <w:rPr>
            <w:color w:val="2B579A"/>
            <w:shd w:val="clear" w:color="auto" w:fill="E6E6E6"/>
            <w:rPrChange w:id="1163" w:author="Shaheeni Vekaria" w:date="2024-04-17T16:50:00Z">
              <w:rPr>
                <w:b/>
                <w:bCs/>
              </w:rPr>
            </w:rPrChange>
          </w:rPr>
          <w:t>the</w:t>
        </w:r>
        <w:r w:rsidR="009274DE">
          <w:rPr>
            <w:b/>
            <w:bCs/>
          </w:rPr>
          <w:t xml:space="preserve"> ISOP</w:t>
        </w:r>
      </w:ins>
      <w:r w:rsidRPr="005E17FA">
        <w:t xml:space="preserve">, as part of </w:t>
      </w:r>
      <w:r w:rsidR="005A148D">
        <w:rPr>
          <w:color w:val="2B579A"/>
          <w:shd w:val="clear" w:color="auto" w:fill="E6E6E6"/>
        </w:rPr>
        <w:fldChar w:fldCharType="begin"/>
      </w:r>
      <w:r w:rsidR="005A148D">
        <w:instrText xml:space="preserve"> REF systemrestoration \h </w:instrText>
      </w:r>
      <w:r w:rsidR="005A148D">
        <w:rPr>
          <w:color w:val="2B579A"/>
          <w:shd w:val="clear" w:color="auto" w:fill="E6E6E6"/>
        </w:rPr>
      </w:r>
      <w:r w:rsidR="005A148D">
        <w:rPr>
          <w:color w:val="2B579A"/>
          <w:shd w:val="clear" w:color="auto" w:fill="E6E6E6"/>
        </w:rPr>
        <w:fldChar w:fldCharType="separate"/>
      </w:r>
      <w:r w:rsidR="005C572C" w:rsidRPr="0076424C">
        <w:rPr>
          <w:b/>
        </w:rPr>
        <w:t>S</w:t>
      </w:r>
      <w:r w:rsidR="005C572C">
        <w:rPr>
          <w:b/>
        </w:rPr>
        <w:t>ystem Restoration</w:t>
      </w:r>
      <w:r w:rsidR="005A148D">
        <w:rPr>
          <w:color w:val="2B579A"/>
          <w:shd w:val="clear" w:color="auto" w:fill="E6E6E6"/>
        </w:rPr>
        <w:fldChar w:fldCharType="end"/>
      </w:r>
      <w:r w:rsidRPr="005E17FA">
        <w:t xml:space="preserve">, has given an instruction to a </w:t>
      </w:r>
      <w:r w:rsidR="008E0A45">
        <w:rPr>
          <w:b/>
          <w:color w:val="2B579A"/>
          <w:shd w:val="clear" w:color="auto" w:fill="E6E6E6"/>
        </w:rPr>
        <w:fldChar w:fldCharType="begin"/>
      </w:r>
      <w:r w:rsidR="008E0A45">
        <w:instrText xml:space="preserve"> REF DNO \h </w:instrText>
      </w:r>
      <w:r w:rsidR="008E0A45">
        <w:rPr>
          <w:b/>
          <w:color w:val="2B579A"/>
          <w:shd w:val="clear" w:color="auto" w:fill="E6E6E6"/>
        </w:rPr>
      </w:r>
      <w:r w:rsidR="008E0A45">
        <w:rPr>
          <w:b/>
          <w:color w:val="2B579A"/>
          <w:shd w:val="clear" w:color="auto" w:fill="E6E6E6"/>
        </w:rPr>
        <w:fldChar w:fldCharType="separate"/>
      </w:r>
      <w:r w:rsidR="005C572C" w:rsidRPr="0076424C">
        <w:rPr>
          <w:b/>
        </w:rPr>
        <w:t>DNO</w:t>
      </w:r>
      <w:r w:rsidR="008E0A45">
        <w:rPr>
          <w:b/>
          <w:color w:val="2B579A"/>
          <w:shd w:val="clear" w:color="auto" w:fill="E6E6E6"/>
        </w:rPr>
        <w:fldChar w:fldCharType="end"/>
      </w:r>
      <w:r w:rsidRPr="005E17FA">
        <w:t xml:space="preserve"> to activate a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t xml:space="preserve">,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t xml:space="preserve"> will instruct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t xml:space="preserve"> to prepare to start up the relevant </w:t>
      </w:r>
      <w:r w:rsidR="00671DCB">
        <w:rPr>
          <w:b/>
          <w:color w:val="2B579A"/>
          <w:shd w:val="clear" w:color="auto" w:fill="E6E6E6"/>
        </w:rPr>
        <w:fldChar w:fldCharType="begin"/>
      </w:r>
      <w:r w:rsidR="00671DCB">
        <w:instrText xml:space="preserve"> REF pgm \h </w:instrText>
      </w:r>
      <w:r w:rsidR="00671DCB">
        <w:rPr>
          <w:b/>
          <w:color w:val="2B579A"/>
          <w:shd w:val="clear" w:color="auto" w:fill="E6E6E6"/>
        </w:rPr>
      </w:r>
      <w:r w:rsidR="00671DCB">
        <w:rPr>
          <w:b/>
          <w:color w:val="2B579A"/>
          <w:shd w:val="clear" w:color="auto" w:fill="E6E6E6"/>
        </w:rPr>
        <w:fldChar w:fldCharType="separate"/>
      </w:r>
      <w:r w:rsidR="005C572C">
        <w:rPr>
          <w:b/>
        </w:rPr>
        <w:t>Power Generating Module</w:t>
      </w:r>
      <w:r w:rsidR="00671DCB">
        <w:rPr>
          <w:b/>
          <w:color w:val="2B579A"/>
          <w:shd w:val="clear" w:color="auto" w:fill="E6E6E6"/>
        </w:rPr>
        <w:fldChar w:fldCharType="end"/>
      </w:r>
      <w:r w:rsidRPr="005E17FA">
        <w:t xml:space="preserve"> in accordance with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t xml:space="preserve">. </w:t>
      </w:r>
      <w:r>
        <w:t xml:space="preserve"> If required by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t xml:space="preserve">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t xml:space="preserve"> will instruct relevant </w:t>
      </w:r>
      <w:r w:rsidR="00406F9A">
        <w:rPr>
          <w:b/>
          <w:color w:val="2B579A"/>
          <w:shd w:val="clear" w:color="auto" w:fill="E6E6E6"/>
        </w:rPr>
        <w:fldChar w:fldCharType="begin"/>
      </w:r>
      <w:r w:rsidR="00406F9A">
        <w:instrText xml:space="preserve"> REF topupcontractor \h </w:instrText>
      </w:r>
      <w:r w:rsidR="00406F9A">
        <w:rPr>
          <w:b/>
          <w:color w:val="2B579A"/>
          <w:shd w:val="clear" w:color="auto" w:fill="E6E6E6"/>
        </w:rPr>
      </w:r>
      <w:r w:rsidR="00406F9A">
        <w:rPr>
          <w:b/>
          <w:color w:val="2B579A"/>
          <w:shd w:val="clear" w:color="auto" w:fill="E6E6E6"/>
        </w:rPr>
        <w:fldChar w:fldCharType="separate"/>
      </w:r>
      <w:r w:rsidR="005C572C">
        <w:rPr>
          <w:b/>
        </w:rPr>
        <w:t>Top Up Restoration Contractor</w:t>
      </w:r>
      <w:r w:rsidR="00406F9A">
        <w:rPr>
          <w:b/>
          <w:color w:val="2B579A"/>
          <w:shd w:val="clear" w:color="auto" w:fill="E6E6E6"/>
        </w:rPr>
        <w:fldChar w:fldCharType="end"/>
      </w:r>
      <w:r w:rsidR="008E38AB">
        <w:rPr>
          <w:b/>
          <w:bCs/>
        </w:rPr>
        <w:t>s</w:t>
      </w:r>
      <w:r>
        <w:t xml:space="preserve"> to be ready to </w:t>
      </w:r>
      <w:r w:rsidRPr="002C773E">
        <w:rPr>
          <w:b/>
          <w:bCs/>
        </w:rPr>
        <w:t>Synchronize</w:t>
      </w:r>
      <w:r>
        <w:t xml:space="preserve"> at the agreed time after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t xml:space="preserve"> has energised the relevant part of the </w:t>
      </w:r>
      <w:r w:rsidR="009F46EC">
        <w:rPr>
          <w:b/>
          <w:color w:val="2B579A"/>
          <w:shd w:val="clear" w:color="auto" w:fill="E6E6E6"/>
        </w:rPr>
        <w:fldChar w:fldCharType="begin"/>
      </w:r>
      <w:r w:rsidR="009F46EC">
        <w:instrText xml:space="preserve"> REF DNOsSystem \h </w:instrText>
      </w:r>
      <w:r w:rsidR="009F46EC">
        <w:rPr>
          <w:b/>
          <w:color w:val="2B579A"/>
          <w:shd w:val="clear" w:color="auto" w:fill="E6E6E6"/>
        </w:rPr>
      </w:r>
      <w:r w:rsidR="009F46EC">
        <w:rPr>
          <w:b/>
          <w:color w:val="2B579A"/>
          <w:shd w:val="clear" w:color="auto" w:fill="E6E6E6"/>
        </w:rPr>
        <w:fldChar w:fldCharType="separate"/>
      </w:r>
      <w:r w:rsidR="005C572C" w:rsidRPr="0076424C">
        <w:rPr>
          <w:b/>
        </w:rPr>
        <w:t>DNO’s Distribution System</w:t>
      </w:r>
      <w:r w:rsidR="009F46EC">
        <w:rPr>
          <w:b/>
          <w:color w:val="2B579A"/>
          <w:shd w:val="clear" w:color="auto" w:fill="E6E6E6"/>
        </w:rPr>
        <w:fldChar w:fldCharType="end"/>
      </w:r>
      <w:r>
        <w:t>.</w:t>
      </w:r>
    </w:p>
    <w:p w14:paraId="0DAB3F08" w14:textId="298C3F2D" w:rsidR="00103EC8" w:rsidRPr="005E17FA" w:rsidRDefault="00103EC8" w:rsidP="00103EC8">
      <w:r w:rsidRPr="005E17FA">
        <w:t>DOC9.4.10.5</w:t>
      </w:r>
      <w:r w:rsidRPr="005E17FA">
        <w:tab/>
        <w:t xml:space="preserve">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t xml:space="preserve"> will ensure that switching carried out on the </w:t>
      </w:r>
      <w:r w:rsidR="009F46EC">
        <w:rPr>
          <w:b/>
          <w:color w:val="2B579A"/>
          <w:shd w:val="clear" w:color="auto" w:fill="E6E6E6"/>
        </w:rPr>
        <w:fldChar w:fldCharType="begin"/>
      </w:r>
      <w:r w:rsidR="009F46EC">
        <w:instrText xml:space="preserve"> REF DNOsSystem \h </w:instrText>
      </w:r>
      <w:r w:rsidR="009F46EC">
        <w:rPr>
          <w:b/>
          <w:color w:val="2B579A"/>
          <w:shd w:val="clear" w:color="auto" w:fill="E6E6E6"/>
        </w:rPr>
      </w:r>
      <w:r w:rsidR="009F46EC">
        <w:rPr>
          <w:b/>
          <w:color w:val="2B579A"/>
          <w:shd w:val="clear" w:color="auto" w:fill="E6E6E6"/>
        </w:rPr>
        <w:fldChar w:fldCharType="separate"/>
      </w:r>
      <w:r w:rsidR="005C572C" w:rsidRPr="0076424C">
        <w:rPr>
          <w:b/>
        </w:rPr>
        <w:t>DNO’s Distribution System</w:t>
      </w:r>
      <w:r w:rsidR="009F46EC">
        <w:rPr>
          <w:b/>
          <w:color w:val="2B579A"/>
          <w:shd w:val="clear" w:color="auto" w:fill="E6E6E6"/>
        </w:rPr>
        <w:fldChar w:fldCharType="end"/>
      </w:r>
      <w:r w:rsidR="009F46EC">
        <w:rPr>
          <w:b/>
          <w:bCs/>
        </w:rPr>
        <w:t xml:space="preserve"> </w:t>
      </w:r>
      <w:r w:rsidRPr="005E17FA">
        <w:t xml:space="preserve">and other actions are as set out in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t xml:space="preserve">. </w:t>
      </w:r>
    </w:p>
    <w:p w14:paraId="7D9DBE4A" w14:textId="386DBAD4" w:rsidR="00103EC8" w:rsidRPr="005E17FA" w:rsidRDefault="00103EC8" w:rsidP="00103EC8">
      <w:pPr>
        <w:rPr>
          <w:bCs/>
        </w:rPr>
      </w:pPr>
      <w:r w:rsidRPr="005E17FA">
        <w:rPr>
          <w:bCs/>
        </w:rPr>
        <w:t>DOC9.4.10.</w:t>
      </w:r>
      <w:r>
        <w:rPr>
          <w:bCs/>
        </w:rPr>
        <w:t>6</w:t>
      </w:r>
      <w:r w:rsidRPr="005E17FA">
        <w:rPr>
          <w:bCs/>
        </w:rPr>
        <w:tab/>
        <w:t xml:space="preserve">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will issue instructions to the 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5E17FA">
        <w:rPr>
          <w:b/>
        </w:rPr>
        <w:t>s</w:t>
      </w:r>
      <w:r w:rsidRPr="005E17FA">
        <w:rPr>
          <w:bCs/>
        </w:rPr>
        <w:t xml:space="preserve"> to inform them of the requirement that a </w:t>
      </w:r>
      <w:r w:rsidR="0087138A">
        <w:rPr>
          <w:b/>
          <w:color w:val="2B579A"/>
          <w:shd w:val="clear" w:color="auto" w:fill="E6E6E6"/>
        </w:rPr>
        <w:fldChar w:fldCharType="begin"/>
      </w:r>
      <w:r w:rsidR="0087138A">
        <w:instrText xml:space="preserve"> REF DistributionRestorationZone \h </w:instrText>
      </w:r>
      <w:r w:rsidR="0087138A">
        <w:rPr>
          <w:b/>
          <w:color w:val="2B579A"/>
          <w:shd w:val="clear" w:color="auto" w:fill="E6E6E6"/>
        </w:rPr>
      </w:r>
      <w:r w:rsidR="0087138A">
        <w:rPr>
          <w:b/>
          <w:color w:val="2B579A"/>
          <w:shd w:val="clear" w:color="auto" w:fill="E6E6E6"/>
        </w:rPr>
        <w:fldChar w:fldCharType="separate"/>
      </w:r>
      <w:r w:rsidR="005C572C">
        <w:rPr>
          <w:b/>
        </w:rPr>
        <w:t>Distribution Restoration Zone</w:t>
      </w:r>
      <w:r w:rsidR="0087138A">
        <w:rPr>
          <w:b/>
          <w:color w:val="2B579A"/>
          <w:shd w:val="clear" w:color="auto" w:fill="E6E6E6"/>
        </w:rPr>
        <w:fldChar w:fldCharType="end"/>
      </w:r>
      <w:r w:rsidRPr="005E17FA">
        <w:rPr>
          <w:bCs/>
        </w:rPr>
        <w:t xml:space="preserve"> is to be energised in accordance with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rPr>
          <w:bCs/>
        </w:rPr>
        <w:t xml:space="preserve"> and that they should prepare their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sidRPr="005E17FA">
        <w:rPr>
          <w:bCs/>
        </w:rPr>
        <w:t xml:space="preserve"> so that it is in a state of readiness for energizing or contributing to the </w:t>
      </w:r>
      <w:r w:rsidR="0087138A">
        <w:rPr>
          <w:b/>
          <w:color w:val="2B579A"/>
          <w:shd w:val="clear" w:color="auto" w:fill="E6E6E6"/>
        </w:rPr>
        <w:fldChar w:fldCharType="begin"/>
      </w:r>
      <w:r w:rsidR="0087138A">
        <w:instrText xml:space="preserve"> REF DistributionRestorationZone \h </w:instrText>
      </w:r>
      <w:r w:rsidR="0087138A">
        <w:rPr>
          <w:b/>
          <w:color w:val="2B579A"/>
          <w:shd w:val="clear" w:color="auto" w:fill="E6E6E6"/>
        </w:rPr>
      </w:r>
      <w:r w:rsidR="0087138A">
        <w:rPr>
          <w:b/>
          <w:color w:val="2B579A"/>
          <w:shd w:val="clear" w:color="auto" w:fill="E6E6E6"/>
        </w:rPr>
        <w:fldChar w:fldCharType="separate"/>
      </w:r>
      <w:r w:rsidR="005C572C">
        <w:rPr>
          <w:b/>
        </w:rPr>
        <w:t>Distribution Restoration Zone</w:t>
      </w:r>
      <w:r w:rsidR="0087138A">
        <w:rPr>
          <w:b/>
          <w:color w:val="2B579A"/>
          <w:shd w:val="clear" w:color="auto" w:fill="E6E6E6"/>
        </w:rPr>
        <w:fldChar w:fldCharType="end"/>
      </w:r>
      <w:r w:rsidRPr="005E17FA">
        <w:rPr>
          <w:bCs/>
        </w:rPr>
        <w:t xml:space="preserve">.  The 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5E17FA">
        <w:rPr>
          <w:bCs/>
        </w:rPr>
        <w:t xml:space="preserve">(s) will inform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the indicative time at when their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proofErr w:type="spellStart"/>
      <w:r w:rsidR="005C572C" w:rsidRPr="0076424C">
        <w:rPr>
          <w:b/>
        </w:rPr>
        <w:t>Equipment</w:t>
      </w:r>
      <w:r w:rsidR="002F2DC3">
        <w:rPr>
          <w:b/>
          <w:color w:val="2B579A"/>
          <w:shd w:val="clear" w:color="auto" w:fill="E6E6E6"/>
        </w:rPr>
        <w:fldChar w:fldCharType="end"/>
      </w:r>
      <w:r w:rsidRPr="005E17FA">
        <w:rPr>
          <w:bCs/>
        </w:rPr>
        <w:t>will</w:t>
      </w:r>
      <w:proofErr w:type="spellEnd"/>
      <w:r w:rsidRPr="005E17FA">
        <w:rPr>
          <w:bCs/>
        </w:rPr>
        <w:t xml:space="preserve"> be in a state of readiness to energize, or to </w:t>
      </w:r>
      <w:r w:rsidR="006032D1">
        <w:rPr>
          <w:color w:val="2B579A"/>
          <w:shd w:val="clear" w:color="auto" w:fill="E6E6E6"/>
        </w:rPr>
        <w:fldChar w:fldCharType="begin"/>
      </w:r>
      <w:r w:rsidR="006032D1">
        <w:instrText xml:space="preserve"> REF synch \h </w:instrText>
      </w:r>
      <w:r w:rsidR="006032D1">
        <w:rPr>
          <w:color w:val="2B579A"/>
          <w:shd w:val="clear" w:color="auto" w:fill="E6E6E6"/>
        </w:rPr>
      </w:r>
      <w:r w:rsidR="006032D1">
        <w:rPr>
          <w:color w:val="2B579A"/>
          <w:shd w:val="clear" w:color="auto" w:fill="E6E6E6"/>
        </w:rPr>
        <w:fldChar w:fldCharType="separate"/>
      </w:r>
      <w:r w:rsidR="005C572C">
        <w:rPr>
          <w:b/>
        </w:rPr>
        <w:t>Synchronis</w:t>
      </w:r>
      <w:r w:rsidR="006032D1">
        <w:rPr>
          <w:color w:val="2B579A"/>
          <w:shd w:val="clear" w:color="auto" w:fill="E6E6E6"/>
        </w:rPr>
        <w:fldChar w:fldCharType="end"/>
      </w:r>
      <w:r w:rsidRPr="005E17FA">
        <w:rPr>
          <w:b/>
        </w:rPr>
        <w:t>e</w:t>
      </w:r>
      <w:r w:rsidRPr="005E17FA">
        <w:rPr>
          <w:bCs/>
        </w:rPr>
        <w:t xml:space="preserve"> to, the </w:t>
      </w:r>
      <w:r w:rsidRPr="005E17FA">
        <w:rPr>
          <w:b/>
        </w:rPr>
        <w:t>System</w:t>
      </w:r>
      <w:r w:rsidRPr="005E17FA">
        <w:rPr>
          <w:bCs/>
        </w:rPr>
        <w:t xml:space="preserve">.  </w:t>
      </w:r>
    </w:p>
    <w:p w14:paraId="279A196A" w14:textId="3DA7EF72" w:rsidR="00103EC8" w:rsidRPr="005E17FA" w:rsidRDefault="00103EC8" w:rsidP="00103EC8">
      <w:pPr>
        <w:rPr>
          <w:bCs/>
        </w:rPr>
      </w:pPr>
      <w:r w:rsidRPr="005E17FA">
        <w:rPr>
          <w:bCs/>
        </w:rPr>
        <w:t>DOC9.4.10.</w:t>
      </w:r>
      <w:r>
        <w:rPr>
          <w:bCs/>
        </w:rPr>
        <w:t>7</w:t>
      </w:r>
      <w:r w:rsidRPr="005E17FA">
        <w:rPr>
          <w:bCs/>
        </w:rPr>
        <w:tab/>
        <w:t xml:space="preserve">Automatic instructions issued by a </w:t>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5E17FA">
        <w:rPr>
          <w:bCs/>
        </w:rPr>
        <w:t xml:space="preserve"> shall be considered to be, and have the same status as, instructions from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w:t>
      </w:r>
    </w:p>
    <w:p w14:paraId="5DCDCD26" w14:textId="7ED01676" w:rsidR="00103EC8" w:rsidRPr="005228E2" w:rsidRDefault="00103EC8" w:rsidP="00103EC8">
      <w:pPr>
        <w:rPr>
          <w:bCs/>
        </w:rPr>
      </w:pPr>
      <w:r w:rsidRPr="005E17FA">
        <w:rPr>
          <w:bCs/>
        </w:rPr>
        <w:t>DOC9.4.10.</w:t>
      </w:r>
      <w:r>
        <w:rPr>
          <w:bCs/>
        </w:rPr>
        <w:t>8</w:t>
      </w:r>
      <w:r w:rsidRPr="005E17FA">
        <w:rPr>
          <w:bCs/>
        </w:rPr>
        <w:tab/>
      </w:r>
      <w:r>
        <w:rPr>
          <w:bCs/>
        </w:rPr>
        <w:t>T</w:t>
      </w:r>
      <w:r w:rsidRPr="005E17FA">
        <w:rPr>
          <w:bCs/>
        </w:rPr>
        <w:t xml:space="preserve">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shall reconfigure the </w:t>
      </w:r>
      <w:r w:rsidR="00E71AF5">
        <w:rPr>
          <w:b/>
          <w:color w:val="2B579A"/>
          <w:shd w:val="clear" w:color="auto" w:fill="E6E6E6"/>
        </w:rPr>
        <w:fldChar w:fldCharType="begin"/>
      </w:r>
      <w:r w:rsidR="00E71AF5">
        <w:rPr>
          <w:bCs/>
        </w:rPr>
        <w:instrText xml:space="preserve"> REF DNOsSystem \h </w:instrText>
      </w:r>
      <w:r w:rsidR="00E71AF5">
        <w:rPr>
          <w:b/>
          <w:color w:val="2B579A"/>
          <w:shd w:val="clear" w:color="auto" w:fill="E6E6E6"/>
        </w:rPr>
      </w:r>
      <w:r w:rsidR="00E71AF5">
        <w:rPr>
          <w:b/>
          <w:color w:val="2B579A"/>
          <w:shd w:val="clear" w:color="auto" w:fill="E6E6E6"/>
        </w:rPr>
        <w:fldChar w:fldCharType="separate"/>
      </w:r>
      <w:r w:rsidR="005C572C" w:rsidRPr="0076424C">
        <w:rPr>
          <w:b/>
        </w:rPr>
        <w:t>DNO’s Distribution System</w:t>
      </w:r>
      <w:r w:rsidR="00E71AF5">
        <w:rPr>
          <w:b/>
          <w:color w:val="2B579A"/>
          <w:shd w:val="clear" w:color="auto" w:fill="E6E6E6"/>
        </w:rPr>
        <w:fldChar w:fldCharType="end"/>
      </w:r>
      <w:r w:rsidRPr="005E17FA">
        <w:rPr>
          <w:bCs/>
        </w:rPr>
        <w:t xml:space="preserve"> such that it is in an appropriate state of readiness to enable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Cs/>
        </w:rPr>
        <w:t xml:space="preserve"> to re-energise the intended part of the </w:t>
      </w:r>
      <w:r w:rsidR="00E71AF5">
        <w:rPr>
          <w:b/>
          <w:color w:val="2B579A"/>
          <w:shd w:val="clear" w:color="auto" w:fill="E6E6E6"/>
        </w:rPr>
        <w:fldChar w:fldCharType="begin"/>
      </w:r>
      <w:r w:rsidR="00E71AF5">
        <w:rPr>
          <w:bCs/>
        </w:rPr>
        <w:instrText xml:space="preserve"> REF DNOsSystem \h </w:instrText>
      </w:r>
      <w:r w:rsidR="00E71AF5">
        <w:rPr>
          <w:b/>
          <w:color w:val="2B579A"/>
          <w:shd w:val="clear" w:color="auto" w:fill="E6E6E6"/>
        </w:rPr>
      </w:r>
      <w:r w:rsidR="00E71AF5">
        <w:rPr>
          <w:b/>
          <w:color w:val="2B579A"/>
          <w:shd w:val="clear" w:color="auto" w:fill="E6E6E6"/>
        </w:rPr>
        <w:fldChar w:fldCharType="separate"/>
      </w:r>
      <w:r w:rsidR="005C572C" w:rsidRPr="0076424C">
        <w:rPr>
          <w:b/>
        </w:rPr>
        <w:t>DNO’s Distribution System</w:t>
      </w:r>
      <w:r w:rsidR="00E71AF5">
        <w:rPr>
          <w:b/>
          <w:color w:val="2B579A"/>
          <w:shd w:val="clear" w:color="auto" w:fill="E6E6E6"/>
        </w:rPr>
        <w:fldChar w:fldCharType="end"/>
      </w:r>
      <w:r w:rsidRPr="005E17FA">
        <w:rPr>
          <w:bCs/>
        </w:rPr>
        <w:t xml:space="preserve"> in accordance with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rPr>
          <w:bCs/>
        </w:rPr>
        <w:t xml:space="preserve">.  To enable this process to take place,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may need to change the topology and status of the </w:t>
      </w:r>
      <w:r w:rsidR="00E71AF5">
        <w:rPr>
          <w:b/>
          <w:color w:val="2B579A"/>
          <w:shd w:val="clear" w:color="auto" w:fill="E6E6E6"/>
        </w:rPr>
        <w:fldChar w:fldCharType="begin"/>
      </w:r>
      <w:r w:rsidR="00E71AF5">
        <w:rPr>
          <w:bCs/>
        </w:rPr>
        <w:instrText xml:space="preserve"> REF DNOsSystem \h </w:instrText>
      </w:r>
      <w:r w:rsidR="00E71AF5">
        <w:rPr>
          <w:b/>
          <w:color w:val="2B579A"/>
          <w:shd w:val="clear" w:color="auto" w:fill="E6E6E6"/>
        </w:rPr>
      </w:r>
      <w:r w:rsidR="00E71AF5">
        <w:rPr>
          <w:b/>
          <w:color w:val="2B579A"/>
          <w:shd w:val="clear" w:color="auto" w:fill="E6E6E6"/>
        </w:rPr>
        <w:fldChar w:fldCharType="separate"/>
      </w:r>
      <w:r w:rsidR="005C572C" w:rsidRPr="0076424C">
        <w:rPr>
          <w:b/>
        </w:rPr>
        <w:t>DNO’s Distribution System</w:t>
      </w:r>
      <w:r w:rsidR="00E71AF5">
        <w:rPr>
          <w:b/>
          <w:color w:val="2B579A"/>
          <w:shd w:val="clear" w:color="auto" w:fill="E6E6E6"/>
        </w:rPr>
        <w:fldChar w:fldCharType="end"/>
      </w:r>
      <w:r w:rsidRPr="005E17FA">
        <w:rPr>
          <w:bCs/>
        </w:rPr>
        <w:t xml:space="preserve">.  Reconfiguration of the </w:t>
      </w:r>
      <w:r w:rsidR="00E71AF5">
        <w:rPr>
          <w:b/>
          <w:color w:val="2B579A"/>
          <w:shd w:val="clear" w:color="auto" w:fill="E6E6E6"/>
        </w:rPr>
        <w:fldChar w:fldCharType="begin"/>
      </w:r>
      <w:r w:rsidR="00E71AF5">
        <w:rPr>
          <w:bCs/>
        </w:rPr>
        <w:instrText xml:space="preserve"> REF DNOsSystem \h </w:instrText>
      </w:r>
      <w:r w:rsidR="00E71AF5">
        <w:rPr>
          <w:b/>
          <w:color w:val="2B579A"/>
          <w:shd w:val="clear" w:color="auto" w:fill="E6E6E6"/>
        </w:rPr>
      </w:r>
      <w:r w:rsidR="00E71AF5">
        <w:rPr>
          <w:b/>
          <w:color w:val="2B579A"/>
          <w:shd w:val="clear" w:color="auto" w:fill="E6E6E6"/>
        </w:rPr>
        <w:fldChar w:fldCharType="separate"/>
      </w:r>
      <w:r w:rsidR="005C572C" w:rsidRPr="0076424C">
        <w:rPr>
          <w:b/>
        </w:rPr>
        <w:t>DNO’s Distribution System</w:t>
      </w:r>
      <w:r w:rsidR="00E71AF5">
        <w:rPr>
          <w:b/>
          <w:color w:val="2B579A"/>
          <w:shd w:val="clear" w:color="auto" w:fill="E6E6E6"/>
        </w:rPr>
        <w:fldChar w:fldCharType="end"/>
      </w:r>
      <w:r w:rsidRPr="005E17FA">
        <w:rPr>
          <w:bCs/>
        </w:rPr>
        <w:t xml:space="preserve"> prior to energisation of the relevant part of the </w:t>
      </w:r>
      <w:r w:rsidR="00E71AF5">
        <w:rPr>
          <w:b/>
          <w:color w:val="2B579A"/>
          <w:shd w:val="clear" w:color="auto" w:fill="E6E6E6"/>
        </w:rPr>
        <w:fldChar w:fldCharType="begin"/>
      </w:r>
      <w:r w:rsidR="00E71AF5">
        <w:rPr>
          <w:bCs/>
        </w:rPr>
        <w:instrText xml:space="preserve"> REF DNOsSystem \h </w:instrText>
      </w:r>
      <w:r w:rsidR="00E71AF5">
        <w:rPr>
          <w:b/>
          <w:color w:val="2B579A"/>
          <w:shd w:val="clear" w:color="auto" w:fill="E6E6E6"/>
        </w:rPr>
      </w:r>
      <w:r w:rsidR="00E71AF5">
        <w:rPr>
          <w:b/>
          <w:color w:val="2B579A"/>
          <w:shd w:val="clear" w:color="auto" w:fill="E6E6E6"/>
        </w:rPr>
        <w:fldChar w:fldCharType="separate"/>
      </w:r>
      <w:r w:rsidR="005C572C" w:rsidRPr="0076424C">
        <w:rPr>
          <w:b/>
        </w:rPr>
        <w:t>DNO’s Distribution System</w:t>
      </w:r>
      <w:r w:rsidR="00E71AF5">
        <w:rPr>
          <w:b/>
          <w:color w:val="2B579A"/>
          <w:shd w:val="clear" w:color="auto" w:fill="E6E6E6"/>
        </w:rPr>
        <w:fldChar w:fldCharType="end"/>
      </w:r>
      <w:r w:rsidRPr="005E17FA">
        <w:rPr>
          <w:bCs/>
        </w:rPr>
        <w:t xml:space="preserve"> may be achieved conventionally or via fully automatic means which could include a </w:t>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5E17FA">
        <w:rPr>
          <w:bCs/>
        </w:rPr>
        <w:t xml:space="preserve">, as required by the </w:t>
      </w:r>
      <w:r w:rsidR="00860D1A">
        <w:rPr>
          <w:b/>
          <w:color w:val="2B579A"/>
          <w:shd w:val="clear" w:color="auto" w:fill="E6E6E6"/>
        </w:rPr>
        <w:fldChar w:fldCharType="begin"/>
      </w:r>
      <w:r w:rsidR="00860D1A">
        <w:instrText xml:space="preserve"> REF DRZP \h </w:instrText>
      </w:r>
      <w:r w:rsidR="00860D1A">
        <w:rPr>
          <w:b/>
          <w:color w:val="2B579A"/>
          <w:shd w:val="clear" w:color="auto" w:fill="E6E6E6"/>
        </w:rPr>
      </w:r>
      <w:r w:rsidR="00860D1A">
        <w:rPr>
          <w:b/>
          <w:color w:val="2B579A"/>
          <w:shd w:val="clear" w:color="auto" w:fill="E6E6E6"/>
        </w:rPr>
        <w:fldChar w:fldCharType="separate"/>
      </w:r>
      <w:r w:rsidR="005C572C">
        <w:rPr>
          <w:b/>
        </w:rPr>
        <w:t>DRZP</w:t>
      </w:r>
      <w:r w:rsidR="00860D1A">
        <w:rPr>
          <w:b/>
          <w:color w:val="2B579A"/>
          <w:shd w:val="clear" w:color="auto" w:fill="E6E6E6"/>
        </w:rPr>
        <w:fldChar w:fldCharType="end"/>
      </w:r>
      <w:r w:rsidRPr="005E17FA">
        <w:rPr>
          <w:bCs/>
        </w:rPr>
        <w:t>.</w:t>
      </w:r>
      <w:r>
        <w:rPr>
          <w:bCs/>
        </w:rPr>
        <w:t xml:space="preserve">  Where a </w:t>
      </w:r>
      <w:r w:rsidR="00902FCB">
        <w:rPr>
          <w:b/>
          <w:color w:val="2B579A"/>
          <w:shd w:val="clear" w:color="auto" w:fill="E6E6E6"/>
        </w:rPr>
        <w:fldChar w:fldCharType="begin"/>
      </w:r>
      <w:r w:rsidR="00902FCB">
        <w:rPr>
          <w:bCs/>
        </w:rPr>
        <w:instrText xml:space="preserve"> REF TransmissionLicensee \h </w:instrText>
      </w:r>
      <w:r w:rsidR="00902FCB">
        <w:rPr>
          <w:b/>
          <w:color w:val="2B579A"/>
          <w:shd w:val="clear" w:color="auto" w:fill="E6E6E6"/>
        </w:rPr>
      </w:r>
      <w:r w:rsidR="00902FCB">
        <w:rPr>
          <w:b/>
          <w:color w:val="2B579A"/>
          <w:shd w:val="clear" w:color="auto" w:fill="E6E6E6"/>
        </w:rPr>
        <w:fldChar w:fldCharType="separate"/>
      </w:r>
      <w:r w:rsidR="005C572C" w:rsidRPr="0076424C">
        <w:rPr>
          <w:b/>
        </w:rPr>
        <w:t>Transmission Licensee</w:t>
      </w:r>
      <w:r w:rsidR="00902FCB">
        <w:rPr>
          <w:b/>
          <w:color w:val="2B579A"/>
          <w:shd w:val="clear" w:color="auto" w:fill="E6E6E6"/>
        </w:rPr>
        <w:fldChar w:fldCharType="end"/>
      </w:r>
      <w:r w:rsidR="00031C11">
        <w:rPr>
          <w:b/>
        </w:rPr>
        <w:t xml:space="preserve"> </w:t>
      </w:r>
      <w:r>
        <w:rPr>
          <w:bCs/>
        </w:rPr>
        <w:t xml:space="preserve">is party to the </w:t>
      </w:r>
      <w:r w:rsidR="00CB5B0D">
        <w:rPr>
          <w:b/>
          <w:color w:val="2B579A"/>
          <w:shd w:val="clear" w:color="auto" w:fill="E6E6E6"/>
        </w:rPr>
        <w:fldChar w:fldCharType="begin"/>
      </w:r>
      <w:r w:rsidR="00CB5B0D">
        <w:instrText xml:space="preserve"> REF DRZP \h </w:instrText>
      </w:r>
      <w:r w:rsidR="00CB5B0D">
        <w:rPr>
          <w:b/>
          <w:color w:val="2B579A"/>
          <w:shd w:val="clear" w:color="auto" w:fill="E6E6E6"/>
        </w:rPr>
      </w:r>
      <w:r w:rsidR="00CB5B0D">
        <w:rPr>
          <w:b/>
          <w:color w:val="2B579A"/>
          <w:shd w:val="clear" w:color="auto" w:fill="E6E6E6"/>
        </w:rPr>
        <w:fldChar w:fldCharType="separate"/>
      </w:r>
      <w:r w:rsidR="005C572C">
        <w:rPr>
          <w:b/>
        </w:rPr>
        <w:t>DRZP</w:t>
      </w:r>
      <w:r w:rsidR="00CB5B0D">
        <w:rPr>
          <w:b/>
          <w:color w:val="2B579A"/>
          <w:shd w:val="clear" w:color="auto" w:fill="E6E6E6"/>
        </w:rPr>
        <w:fldChar w:fldCharType="end"/>
      </w:r>
      <w:r>
        <w:rPr>
          <w:bCs/>
        </w:rPr>
        <w:t xml:space="preserve">, the </w:t>
      </w:r>
      <w:r w:rsidR="00902FCB">
        <w:rPr>
          <w:b/>
          <w:color w:val="2B579A"/>
          <w:shd w:val="clear" w:color="auto" w:fill="E6E6E6"/>
        </w:rPr>
        <w:fldChar w:fldCharType="begin"/>
      </w:r>
      <w:r w:rsidR="00902FCB">
        <w:rPr>
          <w:bCs/>
        </w:rPr>
        <w:instrText xml:space="preserve"> REF DNO \h </w:instrText>
      </w:r>
      <w:r w:rsidR="00902FCB">
        <w:rPr>
          <w:b/>
          <w:color w:val="2B579A"/>
          <w:shd w:val="clear" w:color="auto" w:fill="E6E6E6"/>
        </w:rPr>
      </w:r>
      <w:r w:rsidR="00902FCB">
        <w:rPr>
          <w:b/>
          <w:color w:val="2B579A"/>
          <w:shd w:val="clear" w:color="auto" w:fill="E6E6E6"/>
        </w:rPr>
        <w:fldChar w:fldCharType="separate"/>
      </w:r>
      <w:r w:rsidR="005C572C" w:rsidRPr="0076424C">
        <w:rPr>
          <w:b/>
        </w:rPr>
        <w:t>DNO</w:t>
      </w:r>
      <w:r w:rsidR="00902FCB">
        <w:rPr>
          <w:b/>
          <w:color w:val="2B579A"/>
          <w:shd w:val="clear" w:color="auto" w:fill="E6E6E6"/>
        </w:rPr>
        <w:fldChar w:fldCharType="end"/>
      </w:r>
      <w:r w:rsidR="00902FCB">
        <w:rPr>
          <w:b/>
        </w:rPr>
        <w:t xml:space="preserve"> </w:t>
      </w:r>
      <w:r>
        <w:rPr>
          <w:bCs/>
        </w:rPr>
        <w:t xml:space="preserve">shall liaise with the </w:t>
      </w:r>
      <w:r w:rsidR="00902FCB" w:rsidRPr="00FA57BE">
        <w:rPr>
          <w:bCs/>
        </w:rPr>
        <w:t>r</w:t>
      </w:r>
      <w:r w:rsidRPr="00FA57BE">
        <w:rPr>
          <w:bCs/>
        </w:rPr>
        <w:t>elevant</w:t>
      </w:r>
      <w:r w:rsidRPr="003610C4">
        <w:rPr>
          <w:b/>
        </w:rPr>
        <w:t xml:space="preserve"> </w:t>
      </w:r>
      <w:r w:rsidR="00FA57BE">
        <w:rPr>
          <w:b/>
          <w:color w:val="2B579A"/>
          <w:shd w:val="clear" w:color="auto" w:fill="E6E6E6"/>
        </w:rPr>
        <w:fldChar w:fldCharType="begin"/>
      </w:r>
      <w:r w:rsidR="00FA57BE">
        <w:rPr>
          <w:b/>
        </w:rPr>
        <w:instrText xml:space="preserve"> REF TransmissionLicensee \h </w:instrText>
      </w:r>
      <w:r w:rsidR="00FA57BE">
        <w:rPr>
          <w:b/>
          <w:color w:val="2B579A"/>
          <w:shd w:val="clear" w:color="auto" w:fill="E6E6E6"/>
        </w:rPr>
      </w:r>
      <w:r w:rsidR="00FA57BE">
        <w:rPr>
          <w:b/>
          <w:color w:val="2B579A"/>
          <w:shd w:val="clear" w:color="auto" w:fill="E6E6E6"/>
        </w:rPr>
        <w:fldChar w:fldCharType="separate"/>
      </w:r>
      <w:r w:rsidR="005C572C" w:rsidRPr="0076424C">
        <w:rPr>
          <w:b/>
        </w:rPr>
        <w:t>Transmission Licensee</w:t>
      </w:r>
      <w:r w:rsidR="00FA57BE">
        <w:rPr>
          <w:b/>
          <w:color w:val="2B579A"/>
          <w:shd w:val="clear" w:color="auto" w:fill="E6E6E6"/>
        </w:rPr>
        <w:fldChar w:fldCharType="end"/>
      </w:r>
      <w:r w:rsidR="00FA57BE">
        <w:rPr>
          <w:b/>
        </w:rPr>
        <w:t xml:space="preserve"> </w:t>
      </w:r>
      <w:r>
        <w:rPr>
          <w:bCs/>
        </w:rPr>
        <w:t xml:space="preserve">as part of this process to ensure that </w:t>
      </w:r>
      <w:r w:rsidR="00E22A4A">
        <w:rPr>
          <w:bCs/>
        </w:rPr>
        <w:t xml:space="preserve">relevant </w:t>
      </w:r>
      <w:r>
        <w:rPr>
          <w:bCs/>
        </w:rPr>
        <w:t xml:space="preserve">parts of the </w:t>
      </w:r>
      <w:r w:rsidR="00FA57BE">
        <w:rPr>
          <w:b/>
          <w:color w:val="2B579A"/>
          <w:shd w:val="clear" w:color="auto" w:fill="E6E6E6"/>
        </w:rPr>
        <w:fldChar w:fldCharType="begin"/>
      </w:r>
      <w:r w:rsidR="00FA57BE">
        <w:rPr>
          <w:bCs/>
        </w:rPr>
        <w:instrText xml:space="preserve"> REF TransmissionSystem \h </w:instrText>
      </w:r>
      <w:r w:rsidR="00FA57BE">
        <w:rPr>
          <w:b/>
          <w:color w:val="2B579A"/>
          <w:shd w:val="clear" w:color="auto" w:fill="E6E6E6"/>
        </w:rPr>
      </w:r>
      <w:r w:rsidR="00FA57BE">
        <w:rPr>
          <w:b/>
          <w:color w:val="2B579A"/>
          <w:shd w:val="clear" w:color="auto" w:fill="E6E6E6"/>
        </w:rPr>
        <w:fldChar w:fldCharType="separate"/>
      </w:r>
      <w:r w:rsidR="005C572C" w:rsidRPr="0076424C">
        <w:rPr>
          <w:b/>
        </w:rPr>
        <w:t>Transmission System</w:t>
      </w:r>
      <w:r w:rsidR="00FA57BE">
        <w:rPr>
          <w:b/>
          <w:color w:val="2B579A"/>
          <w:shd w:val="clear" w:color="auto" w:fill="E6E6E6"/>
        </w:rPr>
        <w:fldChar w:fldCharType="end"/>
      </w:r>
      <w:r w:rsidR="00FA57BE">
        <w:rPr>
          <w:b/>
        </w:rPr>
        <w:t xml:space="preserve"> </w:t>
      </w:r>
      <w:r>
        <w:rPr>
          <w:bCs/>
        </w:rPr>
        <w:t>can be</w:t>
      </w:r>
      <w:r w:rsidR="0082226C">
        <w:rPr>
          <w:bCs/>
        </w:rPr>
        <w:t xml:space="preserve"> con</w:t>
      </w:r>
      <w:r w:rsidR="0027219A">
        <w:rPr>
          <w:bCs/>
        </w:rPr>
        <w:t xml:space="preserve">figured in </w:t>
      </w:r>
      <w:r w:rsidR="0027219A">
        <w:rPr>
          <w:bCs/>
        </w:rPr>
        <w:lastRenderedPageBreak/>
        <w:t xml:space="preserve">accordance with the </w:t>
      </w:r>
      <w:r w:rsidR="0027219A">
        <w:rPr>
          <w:b/>
          <w:color w:val="2B579A"/>
          <w:shd w:val="clear" w:color="auto" w:fill="E6E6E6"/>
        </w:rPr>
        <w:fldChar w:fldCharType="begin"/>
      </w:r>
      <w:r w:rsidR="0027219A">
        <w:instrText xml:space="preserve"> REF DRZP \h </w:instrText>
      </w:r>
      <w:r w:rsidR="0027219A">
        <w:rPr>
          <w:b/>
          <w:color w:val="2B579A"/>
          <w:shd w:val="clear" w:color="auto" w:fill="E6E6E6"/>
        </w:rPr>
      </w:r>
      <w:r w:rsidR="0027219A">
        <w:rPr>
          <w:b/>
          <w:color w:val="2B579A"/>
          <w:shd w:val="clear" w:color="auto" w:fill="E6E6E6"/>
        </w:rPr>
        <w:fldChar w:fldCharType="separate"/>
      </w:r>
      <w:r w:rsidR="005C572C">
        <w:rPr>
          <w:b/>
        </w:rPr>
        <w:t>DRZP</w:t>
      </w:r>
      <w:r w:rsidR="0027219A">
        <w:rPr>
          <w:b/>
          <w:color w:val="2B579A"/>
          <w:shd w:val="clear" w:color="auto" w:fill="E6E6E6"/>
        </w:rPr>
        <w:fldChar w:fldCharType="end"/>
      </w:r>
      <w:r w:rsidR="0027219A">
        <w:rPr>
          <w:b/>
        </w:rPr>
        <w:t xml:space="preserve"> </w:t>
      </w:r>
      <w:r w:rsidR="0027219A">
        <w:rPr>
          <w:bCs/>
        </w:rPr>
        <w:t>and</w:t>
      </w:r>
      <w:r>
        <w:rPr>
          <w:bCs/>
        </w:rPr>
        <w:t xml:space="preserve"> energised from the</w:t>
      </w:r>
      <w:r w:rsidRPr="003610C4">
        <w:rPr>
          <w:b/>
        </w:rPr>
        <w:t xml:space="preserve"> </w:t>
      </w:r>
      <w:r w:rsidR="00A303A4">
        <w:rPr>
          <w:b/>
          <w:color w:val="2B579A"/>
          <w:shd w:val="clear" w:color="auto" w:fill="E6E6E6"/>
        </w:rPr>
        <w:fldChar w:fldCharType="begin"/>
      </w:r>
      <w:r w:rsidR="00A303A4">
        <w:instrText xml:space="preserve"> REF DistributionRestorationZone \h </w:instrText>
      </w:r>
      <w:r w:rsidR="00A303A4">
        <w:rPr>
          <w:b/>
          <w:color w:val="2B579A"/>
          <w:shd w:val="clear" w:color="auto" w:fill="E6E6E6"/>
        </w:rPr>
      </w:r>
      <w:r w:rsidR="00A303A4">
        <w:rPr>
          <w:b/>
          <w:color w:val="2B579A"/>
          <w:shd w:val="clear" w:color="auto" w:fill="E6E6E6"/>
        </w:rPr>
        <w:fldChar w:fldCharType="separate"/>
      </w:r>
      <w:r w:rsidR="005C572C">
        <w:rPr>
          <w:b/>
        </w:rPr>
        <w:t>Distribution Restoration Zone</w:t>
      </w:r>
      <w:r w:rsidR="00A303A4">
        <w:rPr>
          <w:b/>
          <w:color w:val="2B579A"/>
          <w:shd w:val="clear" w:color="auto" w:fill="E6E6E6"/>
        </w:rPr>
        <w:fldChar w:fldCharType="end"/>
      </w:r>
      <w:r>
        <w:rPr>
          <w:bCs/>
        </w:rPr>
        <w:t>.</w:t>
      </w:r>
    </w:p>
    <w:p w14:paraId="3B441C3F" w14:textId="32DBF281" w:rsidR="00103EC8" w:rsidRPr="005E17FA" w:rsidRDefault="00103EC8" w:rsidP="00103EC8">
      <w:pPr>
        <w:rPr>
          <w:bCs/>
        </w:rPr>
      </w:pPr>
      <w:r w:rsidRPr="005E17FA">
        <w:rPr>
          <w:bCs/>
        </w:rPr>
        <w:t>DOC9.4.10.</w:t>
      </w:r>
      <w:r>
        <w:rPr>
          <w:bCs/>
        </w:rPr>
        <w:t>9</w:t>
      </w:r>
      <w:r w:rsidRPr="005E17FA">
        <w:rPr>
          <w:bCs/>
        </w:rPr>
        <w:tab/>
        <w:t xml:space="preserve">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shall inform </w:t>
      </w:r>
      <w:del w:id="1164" w:author="Shaheeni Vekaria" w:date="2024-04-17T16:50: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RPr="005E17FA" w:rsidDel="009274DE">
          <w:rPr>
            <w:bCs/>
          </w:rPr>
          <w:delText xml:space="preserve"> </w:delText>
        </w:r>
      </w:del>
      <w:ins w:id="1165" w:author="Shaheeni Vekaria" w:date="2024-04-17T16:50:00Z">
        <w:r w:rsidR="009274DE" w:rsidRPr="009274DE">
          <w:rPr>
            <w:color w:val="2B579A"/>
            <w:shd w:val="clear" w:color="auto" w:fill="E6E6E6"/>
            <w:rPrChange w:id="1166" w:author="Shaheeni Vekaria" w:date="2024-04-17T16:51:00Z">
              <w:rPr>
                <w:b/>
                <w:bCs/>
              </w:rPr>
            </w:rPrChange>
          </w:rPr>
          <w:t>the</w:t>
        </w:r>
        <w:r w:rsidR="009274DE">
          <w:rPr>
            <w:b/>
            <w:bCs/>
          </w:rPr>
          <w:t xml:space="preserve"> ISOP</w:t>
        </w:r>
        <w:r w:rsidR="009274DE" w:rsidRPr="005E17FA">
          <w:rPr>
            <w:bCs/>
          </w:rPr>
          <w:t xml:space="preserve"> </w:t>
        </w:r>
      </w:ins>
      <w:r w:rsidRPr="005E17FA">
        <w:rPr>
          <w:bCs/>
        </w:rPr>
        <w:t xml:space="preserve">(and </w:t>
      </w:r>
      <w:r>
        <w:rPr>
          <w:bCs/>
        </w:rPr>
        <w:t xml:space="preserve">the </w:t>
      </w:r>
      <w:r w:rsidRPr="005E17FA">
        <w:rPr>
          <w:bCs/>
        </w:rPr>
        <w:t xml:space="preserve">relevant Scottish </w:t>
      </w:r>
      <w:r w:rsidR="00FA57BE">
        <w:rPr>
          <w:b/>
          <w:color w:val="2B579A"/>
          <w:shd w:val="clear" w:color="auto" w:fill="E6E6E6"/>
        </w:rPr>
        <w:fldChar w:fldCharType="begin"/>
      </w:r>
      <w:r w:rsidR="00FA57BE">
        <w:rPr>
          <w:bCs/>
        </w:rPr>
        <w:instrText xml:space="preserve"> REF TransmissionLicensee \h </w:instrText>
      </w:r>
      <w:r w:rsidR="00FA57BE">
        <w:rPr>
          <w:b/>
          <w:color w:val="2B579A"/>
          <w:shd w:val="clear" w:color="auto" w:fill="E6E6E6"/>
        </w:rPr>
      </w:r>
      <w:r w:rsidR="00FA57BE">
        <w:rPr>
          <w:b/>
          <w:color w:val="2B579A"/>
          <w:shd w:val="clear" w:color="auto" w:fill="E6E6E6"/>
        </w:rPr>
        <w:fldChar w:fldCharType="separate"/>
      </w:r>
      <w:r w:rsidR="005C572C" w:rsidRPr="0076424C">
        <w:rPr>
          <w:b/>
        </w:rPr>
        <w:t>Transmission Licensee</w:t>
      </w:r>
      <w:r w:rsidR="00FA57BE">
        <w:rPr>
          <w:b/>
          <w:color w:val="2B579A"/>
          <w:shd w:val="clear" w:color="auto" w:fill="E6E6E6"/>
        </w:rPr>
        <w:fldChar w:fldCharType="end"/>
      </w:r>
      <w:r w:rsidR="00FA57BE">
        <w:rPr>
          <w:b/>
        </w:rPr>
        <w:t xml:space="preserve"> </w:t>
      </w:r>
      <w:r w:rsidRPr="005E17FA">
        <w:rPr>
          <w:bCs/>
        </w:rPr>
        <w:t xml:space="preserve">in the case of a Scottish </w:t>
      </w:r>
      <w:r w:rsidR="00A303A4">
        <w:rPr>
          <w:b/>
          <w:color w:val="2B579A"/>
          <w:shd w:val="clear" w:color="auto" w:fill="E6E6E6"/>
        </w:rPr>
        <w:fldChar w:fldCharType="begin"/>
      </w:r>
      <w:r w:rsidR="00A303A4">
        <w:instrText xml:space="preserve"> REF DistributionRestorationZone \h </w:instrText>
      </w:r>
      <w:r w:rsidR="00A303A4">
        <w:rPr>
          <w:b/>
          <w:color w:val="2B579A"/>
          <w:shd w:val="clear" w:color="auto" w:fill="E6E6E6"/>
        </w:rPr>
      </w:r>
      <w:r w:rsidR="00A303A4">
        <w:rPr>
          <w:b/>
          <w:color w:val="2B579A"/>
          <w:shd w:val="clear" w:color="auto" w:fill="E6E6E6"/>
        </w:rPr>
        <w:fldChar w:fldCharType="separate"/>
      </w:r>
      <w:r w:rsidR="005C572C">
        <w:rPr>
          <w:b/>
        </w:rPr>
        <w:t>Distribution Restoration Zone</w:t>
      </w:r>
      <w:r w:rsidR="00A303A4">
        <w:rPr>
          <w:b/>
          <w:color w:val="2B579A"/>
          <w:shd w:val="clear" w:color="auto" w:fill="E6E6E6"/>
        </w:rPr>
        <w:fldChar w:fldCharType="end"/>
      </w:r>
      <w:r w:rsidRPr="005E17FA">
        <w:rPr>
          <w:bCs/>
        </w:rPr>
        <w:t xml:space="preserve">) when it has contacted </w:t>
      </w:r>
      <w:r w:rsidR="00427F0D">
        <w:rPr>
          <w:bCs/>
        </w:rPr>
        <w:t xml:space="preserve">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Cs/>
        </w:rPr>
        <w:t xml:space="preserve"> and other 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5E17FA">
        <w:rPr>
          <w:b/>
        </w:rPr>
        <w:t>s</w:t>
      </w:r>
      <w:r w:rsidRPr="005E17FA">
        <w:rPr>
          <w:bCs/>
        </w:rPr>
        <w:t xml:space="preserve"> in accordance with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Pr="005E17FA">
        <w:rPr>
          <w:bCs/>
        </w:rPr>
        <w:t xml:space="preserve"> and provide an indicative time of when its </w:t>
      </w:r>
      <w:r w:rsidR="0087146B">
        <w:rPr>
          <w:b/>
          <w:color w:val="2B579A"/>
          <w:shd w:val="clear" w:color="auto" w:fill="E6E6E6"/>
        </w:rPr>
        <w:fldChar w:fldCharType="begin"/>
      </w:r>
      <w:r w:rsidR="0087146B">
        <w:rPr>
          <w:bCs/>
        </w:rPr>
        <w:instrText xml:space="preserve"> REF System \h </w:instrText>
      </w:r>
      <w:r w:rsidR="0087146B">
        <w:rPr>
          <w:b/>
          <w:color w:val="2B579A"/>
          <w:shd w:val="clear" w:color="auto" w:fill="E6E6E6"/>
        </w:rPr>
      </w:r>
      <w:r w:rsidR="0087146B">
        <w:rPr>
          <w:b/>
          <w:color w:val="2B579A"/>
          <w:shd w:val="clear" w:color="auto" w:fill="E6E6E6"/>
        </w:rPr>
        <w:fldChar w:fldCharType="separate"/>
      </w:r>
      <w:r w:rsidR="005C572C" w:rsidRPr="0076424C">
        <w:rPr>
          <w:b/>
        </w:rPr>
        <w:t>System</w:t>
      </w:r>
      <w:r w:rsidR="0087146B">
        <w:rPr>
          <w:b/>
          <w:color w:val="2B579A"/>
          <w:shd w:val="clear" w:color="auto" w:fill="E6E6E6"/>
        </w:rPr>
        <w:fldChar w:fldCharType="end"/>
      </w:r>
      <w:r w:rsidR="00031C11">
        <w:rPr>
          <w:b/>
        </w:rPr>
        <w:t xml:space="preserve"> </w:t>
      </w:r>
      <w:r w:rsidRPr="005E17FA">
        <w:rPr>
          <w:bCs/>
        </w:rPr>
        <w:t xml:space="preserve">and associated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sidRPr="005E17FA">
        <w:rPr>
          <w:bCs/>
        </w:rPr>
        <w:t xml:space="preserve"> is in a position to be re-energised and the expected time </w:t>
      </w:r>
      <w:r>
        <w:rPr>
          <w:bCs/>
        </w:rPr>
        <w:t xml:space="preserve">at which </w:t>
      </w:r>
      <w:r w:rsidRPr="005E17FA">
        <w:rPr>
          <w:bCs/>
        </w:rPr>
        <w:t xml:space="preserve">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Cs/>
        </w:rPr>
        <w:t xml:space="preserve"> will be in a position to re-energise the intended section of the </w:t>
      </w:r>
      <w:r w:rsidR="0087146B">
        <w:rPr>
          <w:b/>
          <w:color w:val="2B579A"/>
          <w:shd w:val="clear" w:color="auto" w:fill="E6E6E6"/>
        </w:rPr>
        <w:fldChar w:fldCharType="begin"/>
      </w:r>
      <w:r w:rsidR="0087146B">
        <w:rPr>
          <w:bCs/>
        </w:rPr>
        <w:instrText xml:space="preserve"> REF DNOsSystem \h </w:instrText>
      </w:r>
      <w:r w:rsidR="0087146B">
        <w:rPr>
          <w:b/>
          <w:color w:val="2B579A"/>
          <w:shd w:val="clear" w:color="auto" w:fill="E6E6E6"/>
        </w:rPr>
      </w:r>
      <w:r w:rsidR="0087146B">
        <w:rPr>
          <w:b/>
          <w:color w:val="2B579A"/>
          <w:shd w:val="clear" w:color="auto" w:fill="E6E6E6"/>
        </w:rPr>
        <w:fldChar w:fldCharType="separate"/>
      </w:r>
      <w:r w:rsidR="005C572C" w:rsidRPr="0076424C">
        <w:rPr>
          <w:b/>
        </w:rPr>
        <w:t>DNO’s Distribution System</w:t>
      </w:r>
      <w:r w:rsidR="0087146B">
        <w:rPr>
          <w:b/>
          <w:color w:val="2B579A"/>
          <w:shd w:val="clear" w:color="auto" w:fill="E6E6E6"/>
        </w:rPr>
        <w:fldChar w:fldCharType="end"/>
      </w:r>
      <w:r w:rsidRPr="005E17FA">
        <w:rPr>
          <w:bCs/>
        </w:rPr>
        <w:t>.</w:t>
      </w:r>
    </w:p>
    <w:p w14:paraId="3EFC76E0" w14:textId="0946D948" w:rsidR="00103EC8" w:rsidRPr="005E17FA" w:rsidRDefault="00103EC8" w:rsidP="00103EC8">
      <w:pPr>
        <w:ind w:left="1560" w:hanging="1560"/>
        <w:rPr>
          <w:bCs/>
        </w:rPr>
      </w:pPr>
      <w:r w:rsidRPr="005E17FA">
        <w:rPr>
          <w:bCs/>
        </w:rPr>
        <w:t>DOC9.4.10.1</w:t>
      </w:r>
      <w:r>
        <w:rPr>
          <w:bCs/>
        </w:rPr>
        <w:t>0</w:t>
      </w:r>
      <w:r w:rsidRPr="005E17FA">
        <w:rPr>
          <w:bCs/>
        </w:rPr>
        <w:tab/>
        <w:t xml:space="preserve">When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has reconfigured the </w:t>
      </w:r>
      <w:r w:rsidRPr="005E17FA">
        <w:rPr>
          <w:b/>
        </w:rPr>
        <w:t>DNO’s Distribution</w:t>
      </w:r>
      <w:r w:rsidRPr="005E17FA">
        <w:rPr>
          <w:bCs/>
        </w:rPr>
        <w:t xml:space="preserve"> </w:t>
      </w:r>
      <w:r w:rsidRPr="005E17FA">
        <w:rPr>
          <w:b/>
        </w:rPr>
        <w:t>System</w:t>
      </w:r>
      <w:r w:rsidRPr="005E17FA">
        <w:rPr>
          <w:bCs/>
        </w:rPr>
        <w:t xml:space="preserve"> it will contact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Cs/>
        </w:rPr>
        <w:t xml:space="preserve"> to confirm and agree a time for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Cs/>
        </w:rPr>
        <w:t xml:space="preserve"> to operate their </w:t>
      </w:r>
      <w:r w:rsidR="00671DCB">
        <w:rPr>
          <w:b/>
          <w:color w:val="2B579A"/>
          <w:shd w:val="clear" w:color="auto" w:fill="E6E6E6"/>
        </w:rPr>
        <w:fldChar w:fldCharType="begin"/>
      </w:r>
      <w:r w:rsidR="00671DCB">
        <w:instrText xml:space="preserve"> REF pgm \h </w:instrText>
      </w:r>
      <w:r w:rsidR="00671DCB">
        <w:rPr>
          <w:b/>
          <w:color w:val="2B579A"/>
          <w:shd w:val="clear" w:color="auto" w:fill="E6E6E6"/>
        </w:rPr>
      </w:r>
      <w:r w:rsidR="00671DCB">
        <w:rPr>
          <w:b/>
          <w:color w:val="2B579A"/>
          <w:shd w:val="clear" w:color="auto" w:fill="E6E6E6"/>
        </w:rPr>
        <w:fldChar w:fldCharType="separate"/>
      </w:r>
      <w:r w:rsidR="005C572C">
        <w:rPr>
          <w:b/>
        </w:rPr>
        <w:t>Power Generating Module</w:t>
      </w:r>
      <w:r w:rsidR="00671DCB">
        <w:rPr>
          <w:b/>
          <w:color w:val="2B579A"/>
          <w:shd w:val="clear" w:color="auto" w:fill="E6E6E6"/>
        </w:rPr>
        <w:fldChar w:fldCharType="end"/>
      </w:r>
      <w:r w:rsidRPr="005E17FA">
        <w:rPr>
          <w:b/>
        </w:rPr>
        <w:t>(s)</w:t>
      </w:r>
      <w:r w:rsidRPr="005E17FA">
        <w:rPr>
          <w:bCs/>
        </w:rPr>
        <w:t xml:space="preserve"> so as to energise the required section of the </w:t>
      </w:r>
      <w:r w:rsidR="0087146B">
        <w:rPr>
          <w:b/>
          <w:color w:val="2B579A"/>
          <w:shd w:val="clear" w:color="auto" w:fill="E6E6E6"/>
        </w:rPr>
        <w:fldChar w:fldCharType="begin"/>
      </w:r>
      <w:r w:rsidR="0087146B">
        <w:rPr>
          <w:bCs/>
        </w:rPr>
        <w:instrText xml:space="preserve"> REF DNOsSystem \h </w:instrText>
      </w:r>
      <w:r w:rsidR="0087146B">
        <w:rPr>
          <w:b/>
          <w:color w:val="2B579A"/>
          <w:shd w:val="clear" w:color="auto" w:fill="E6E6E6"/>
        </w:rPr>
      </w:r>
      <w:r w:rsidR="0087146B">
        <w:rPr>
          <w:b/>
          <w:color w:val="2B579A"/>
          <w:shd w:val="clear" w:color="auto" w:fill="E6E6E6"/>
        </w:rPr>
        <w:fldChar w:fldCharType="separate"/>
      </w:r>
      <w:r w:rsidR="005C572C" w:rsidRPr="0076424C">
        <w:rPr>
          <w:b/>
        </w:rPr>
        <w:t>DNO’s Distribution System</w:t>
      </w:r>
      <w:r w:rsidR="0087146B">
        <w:rPr>
          <w:b/>
          <w:color w:val="2B579A"/>
          <w:shd w:val="clear" w:color="auto" w:fill="E6E6E6"/>
        </w:rPr>
        <w:fldChar w:fldCharType="end"/>
      </w:r>
      <w:r w:rsidRPr="005E17FA">
        <w:rPr>
          <w:bCs/>
        </w:rPr>
        <w:t xml:space="preserve">.  Where subsequently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Cs/>
        </w:rPr>
        <w:t xml:space="preserve"> or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needs to change the agreed energisation time as a result of an unforeseen event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Cs/>
        </w:rPr>
        <w:t xml:space="preserve"> and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will agree a revised energisation time.  </w:t>
      </w:r>
    </w:p>
    <w:p w14:paraId="76694EFB" w14:textId="2E853C75" w:rsidR="00103EC8" w:rsidRPr="005E17FA" w:rsidRDefault="00103EC8" w:rsidP="00103EC8">
      <w:pPr>
        <w:ind w:left="1560" w:hanging="1560"/>
        <w:rPr>
          <w:bCs/>
        </w:rPr>
      </w:pPr>
      <w:r w:rsidRPr="005E17FA">
        <w:rPr>
          <w:bCs/>
        </w:rPr>
        <w:t>DOC9.4.10.1</w:t>
      </w:r>
      <w:r>
        <w:rPr>
          <w:bCs/>
        </w:rPr>
        <w:t>1</w:t>
      </w:r>
      <w:r w:rsidRPr="005E17FA">
        <w:rPr>
          <w:bCs/>
        </w:rPr>
        <w:tab/>
        <w:t xml:space="preserve">On determining an agreed energisation time,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will inform </w:t>
      </w:r>
      <w:del w:id="1167" w:author="Shaheeni Vekaria" w:date="2024-04-17T16:51: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RPr="005E17FA" w:rsidDel="009274DE">
          <w:rPr>
            <w:bCs/>
          </w:rPr>
          <w:delText xml:space="preserve"> </w:delText>
        </w:r>
      </w:del>
      <w:ins w:id="1168" w:author="Shaheeni Vekaria" w:date="2024-04-17T16:51:00Z">
        <w:r w:rsidR="009274DE" w:rsidRPr="009274DE">
          <w:rPr>
            <w:color w:val="2B579A"/>
            <w:shd w:val="clear" w:color="auto" w:fill="E6E6E6"/>
            <w:rPrChange w:id="1169" w:author="Shaheeni Vekaria" w:date="2024-04-17T16:51:00Z">
              <w:rPr>
                <w:b/>
                <w:bCs/>
              </w:rPr>
            </w:rPrChange>
          </w:rPr>
          <w:t>the</w:t>
        </w:r>
        <w:r w:rsidR="009274DE">
          <w:rPr>
            <w:b/>
            <w:bCs/>
          </w:rPr>
          <w:t xml:space="preserve"> ISOP</w:t>
        </w:r>
        <w:r w:rsidR="009274DE" w:rsidRPr="005E17FA">
          <w:rPr>
            <w:bCs/>
          </w:rPr>
          <w:t xml:space="preserve"> </w:t>
        </w:r>
      </w:ins>
      <w:r w:rsidRPr="005E17FA">
        <w:rPr>
          <w:bCs/>
        </w:rPr>
        <w:t xml:space="preserve">(or the relevant Scottish </w:t>
      </w:r>
      <w:r w:rsidR="0087146B">
        <w:rPr>
          <w:b/>
          <w:color w:val="2B579A"/>
          <w:shd w:val="clear" w:color="auto" w:fill="E6E6E6"/>
        </w:rPr>
        <w:fldChar w:fldCharType="begin"/>
      </w:r>
      <w:r w:rsidR="0087146B">
        <w:rPr>
          <w:bCs/>
        </w:rPr>
        <w:instrText xml:space="preserve"> REF TransmissionLicensee \h </w:instrText>
      </w:r>
      <w:r w:rsidR="0087146B">
        <w:rPr>
          <w:b/>
          <w:color w:val="2B579A"/>
          <w:shd w:val="clear" w:color="auto" w:fill="E6E6E6"/>
        </w:rPr>
      </w:r>
      <w:r w:rsidR="0087146B">
        <w:rPr>
          <w:b/>
          <w:color w:val="2B579A"/>
          <w:shd w:val="clear" w:color="auto" w:fill="E6E6E6"/>
        </w:rPr>
        <w:fldChar w:fldCharType="separate"/>
      </w:r>
      <w:r w:rsidR="005C572C" w:rsidRPr="0076424C">
        <w:rPr>
          <w:b/>
        </w:rPr>
        <w:t>Transmission Licensee</w:t>
      </w:r>
      <w:r w:rsidR="0087146B">
        <w:rPr>
          <w:b/>
          <w:color w:val="2B579A"/>
          <w:shd w:val="clear" w:color="auto" w:fill="E6E6E6"/>
        </w:rPr>
        <w:fldChar w:fldCharType="end"/>
      </w:r>
      <w:r w:rsidRPr="005E17FA">
        <w:rPr>
          <w:bCs/>
        </w:rPr>
        <w:t xml:space="preserve">) of the time when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
        </w:rPr>
        <w:t xml:space="preserve">’s </w:t>
      </w:r>
      <w:r w:rsidR="00671DCB">
        <w:rPr>
          <w:b/>
          <w:color w:val="2B579A"/>
          <w:shd w:val="clear" w:color="auto" w:fill="E6E6E6"/>
        </w:rPr>
        <w:fldChar w:fldCharType="begin"/>
      </w:r>
      <w:r w:rsidR="00671DCB">
        <w:instrText xml:space="preserve"> REF pgm \h </w:instrText>
      </w:r>
      <w:r w:rsidR="00671DCB">
        <w:rPr>
          <w:b/>
          <w:color w:val="2B579A"/>
          <w:shd w:val="clear" w:color="auto" w:fill="E6E6E6"/>
        </w:rPr>
      </w:r>
      <w:r w:rsidR="00671DCB">
        <w:rPr>
          <w:b/>
          <w:color w:val="2B579A"/>
          <w:shd w:val="clear" w:color="auto" w:fill="E6E6E6"/>
        </w:rPr>
        <w:fldChar w:fldCharType="separate"/>
      </w:r>
      <w:r w:rsidR="005C572C">
        <w:rPr>
          <w:b/>
        </w:rPr>
        <w:t>Power Generating Module</w:t>
      </w:r>
      <w:r w:rsidR="00671DCB">
        <w:rPr>
          <w:b/>
          <w:color w:val="2B579A"/>
          <w:shd w:val="clear" w:color="auto" w:fill="E6E6E6"/>
        </w:rPr>
        <w:fldChar w:fldCharType="end"/>
      </w:r>
      <w:r w:rsidRPr="005E17FA">
        <w:rPr>
          <w:b/>
        </w:rPr>
        <w:t>(s)</w:t>
      </w:r>
      <w:r w:rsidRPr="005E17FA">
        <w:rPr>
          <w:bCs/>
        </w:rPr>
        <w:t xml:space="preserve"> is scheduled to energise the intended section of the </w:t>
      </w:r>
      <w:r w:rsidR="0087146B">
        <w:rPr>
          <w:b/>
          <w:color w:val="2B579A"/>
          <w:shd w:val="clear" w:color="auto" w:fill="E6E6E6"/>
        </w:rPr>
        <w:fldChar w:fldCharType="begin"/>
      </w:r>
      <w:r w:rsidR="0087146B">
        <w:rPr>
          <w:bCs/>
        </w:rPr>
        <w:instrText xml:space="preserve"> REF DNOsSystem \h </w:instrText>
      </w:r>
      <w:r w:rsidR="0087146B">
        <w:rPr>
          <w:b/>
          <w:color w:val="2B579A"/>
          <w:shd w:val="clear" w:color="auto" w:fill="E6E6E6"/>
        </w:rPr>
      </w:r>
      <w:r w:rsidR="0087146B">
        <w:rPr>
          <w:b/>
          <w:color w:val="2B579A"/>
          <w:shd w:val="clear" w:color="auto" w:fill="E6E6E6"/>
        </w:rPr>
        <w:fldChar w:fldCharType="separate"/>
      </w:r>
      <w:r w:rsidR="005C572C" w:rsidRPr="0076424C">
        <w:rPr>
          <w:b/>
        </w:rPr>
        <w:t>DNO’s Distribution System</w:t>
      </w:r>
      <w:r w:rsidR="0087146B">
        <w:rPr>
          <w:b/>
          <w:color w:val="2B579A"/>
          <w:shd w:val="clear" w:color="auto" w:fill="E6E6E6"/>
        </w:rPr>
        <w:fldChar w:fldCharType="end"/>
      </w:r>
      <w:r w:rsidRPr="005E17FA">
        <w:rPr>
          <w:bCs/>
        </w:rPr>
        <w:t xml:space="preserve">.  Should this scheduled time subsequently change,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will inform </w:t>
      </w:r>
      <w:del w:id="1170" w:author="Shaheeni Vekaria" w:date="2024-04-17T16:51: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RPr="005E17FA" w:rsidDel="009274DE">
          <w:rPr>
            <w:bCs/>
          </w:rPr>
          <w:delText xml:space="preserve"> </w:delText>
        </w:r>
      </w:del>
      <w:ins w:id="1171" w:author="Shaheeni Vekaria" w:date="2024-04-17T16:51:00Z">
        <w:r w:rsidR="009274DE" w:rsidRPr="009274DE">
          <w:rPr>
            <w:color w:val="2B579A"/>
            <w:shd w:val="clear" w:color="auto" w:fill="E6E6E6"/>
            <w:rPrChange w:id="1172" w:author="Shaheeni Vekaria" w:date="2024-04-17T16:51:00Z">
              <w:rPr>
                <w:b/>
                <w:bCs/>
              </w:rPr>
            </w:rPrChange>
          </w:rPr>
          <w:t>the</w:t>
        </w:r>
        <w:r w:rsidR="009274DE">
          <w:rPr>
            <w:b/>
            <w:bCs/>
          </w:rPr>
          <w:t xml:space="preserve"> ISOP</w:t>
        </w:r>
        <w:r w:rsidR="009274DE" w:rsidRPr="005E17FA">
          <w:rPr>
            <w:bCs/>
          </w:rPr>
          <w:t xml:space="preserve"> </w:t>
        </w:r>
      </w:ins>
      <w:r w:rsidRPr="005E17FA">
        <w:rPr>
          <w:bCs/>
        </w:rPr>
        <w:t xml:space="preserve">(or the relevant Scottish </w:t>
      </w:r>
      <w:r w:rsidR="0087146B">
        <w:rPr>
          <w:b/>
          <w:color w:val="2B579A"/>
          <w:shd w:val="clear" w:color="auto" w:fill="E6E6E6"/>
        </w:rPr>
        <w:fldChar w:fldCharType="begin"/>
      </w:r>
      <w:r w:rsidR="0087146B">
        <w:rPr>
          <w:bCs/>
        </w:rPr>
        <w:instrText xml:space="preserve"> REF TransmissionLicensee \h </w:instrText>
      </w:r>
      <w:r w:rsidR="0087146B">
        <w:rPr>
          <w:b/>
          <w:color w:val="2B579A"/>
          <w:shd w:val="clear" w:color="auto" w:fill="E6E6E6"/>
        </w:rPr>
      </w:r>
      <w:r w:rsidR="0087146B">
        <w:rPr>
          <w:b/>
          <w:color w:val="2B579A"/>
          <w:shd w:val="clear" w:color="auto" w:fill="E6E6E6"/>
        </w:rPr>
        <w:fldChar w:fldCharType="separate"/>
      </w:r>
      <w:r w:rsidR="005C572C" w:rsidRPr="0076424C">
        <w:rPr>
          <w:b/>
        </w:rPr>
        <w:t>Transmission Licensee</w:t>
      </w:r>
      <w:r w:rsidR="0087146B">
        <w:rPr>
          <w:b/>
          <w:color w:val="2B579A"/>
          <w:shd w:val="clear" w:color="auto" w:fill="E6E6E6"/>
        </w:rPr>
        <w:fldChar w:fldCharType="end"/>
      </w:r>
      <w:r w:rsidRPr="005E17FA">
        <w:rPr>
          <w:bCs/>
        </w:rPr>
        <w:t>) as necessary and provide an indication of any revised re-energisation time and the reason for the change.</w:t>
      </w:r>
    </w:p>
    <w:p w14:paraId="4107EAB2" w14:textId="1D325F71" w:rsidR="00103EC8" w:rsidRPr="005E17FA" w:rsidRDefault="00103EC8" w:rsidP="00103EC8">
      <w:pPr>
        <w:ind w:left="1560" w:hanging="1560"/>
        <w:rPr>
          <w:bCs/>
        </w:rPr>
      </w:pPr>
      <w:r w:rsidRPr="005E17FA">
        <w:rPr>
          <w:bCs/>
        </w:rPr>
        <w:t>DOC9.4.10.1</w:t>
      </w:r>
      <w:r>
        <w:rPr>
          <w:bCs/>
        </w:rPr>
        <w:t>2</w:t>
      </w:r>
      <w:r w:rsidRPr="005E17FA">
        <w:rPr>
          <w:bCs/>
        </w:rPr>
        <w:tab/>
        <w:t>At the agreed re-energisation time as detailed in DOC9.4.10.1</w:t>
      </w:r>
      <w:r>
        <w:rPr>
          <w:bCs/>
        </w:rPr>
        <w:t>1</w:t>
      </w:r>
      <w:r w:rsidRPr="005E17FA">
        <w:rPr>
          <w:bCs/>
        </w:rPr>
        <w:t xml:space="preserve">,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rPr>
          <w:bCs/>
        </w:rPr>
        <w:t xml:space="preserve"> will contact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Cs/>
        </w:rPr>
        <w:t xml:space="preserve"> and issue an instruction for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Cs/>
        </w:rPr>
        <w:t xml:space="preserve"> to energise a section of the </w:t>
      </w:r>
      <w:r w:rsidR="0087146B">
        <w:rPr>
          <w:b/>
          <w:color w:val="2B579A"/>
          <w:shd w:val="clear" w:color="auto" w:fill="E6E6E6"/>
        </w:rPr>
        <w:fldChar w:fldCharType="begin"/>
      </w:r>
      <w:r w:rsidR="0087146B">
        <w:rPr>
          <w:bCs/>
        </w:rPr>
        <w:instrText xml:space="preserve"> REF DNOsSystem \h </w:instrText>
      </w:r>
      <w:r w:rsidR="0087146B">
        <w:rPr>
          <w:b/>
          <w:color w:val="2B579A"/>
          <w:shd w:val="clear" w:color="auto" w:fill="E6E6E6"/>
        </w:rPr>
      </w:r>
      <w:r w:rsidR="0087146B">
        <w:rPr>
          <w:b/>
          <w:color w:val="2B579A"/>
          <w:shd w:val="clear" w:color="auto" w:fill="E6E6E6"/>
        </w:rPr>
        <w:fldChar w:fldCharType="separate"/>
      </w:r>
      <w:r w:rsidR="005C572C" w:rsidRPr="0076424C">
        <w:rPr>
          <w:b/>
        </w:rPr>
        <w:t>DNO’s Distribution System</w:t>
      </w:r>
      <w:r w:rsidR="0087146B">
        <w:rPr>
          <w:b/>
          <w:color w:val="2B579A"/>
          <w:shd w:val="clear" w:color="auto" w:fill="E6E6E6"/>
        </w:rPr>
        <w:fldChar w:fldCharType="end"/>
      </w:r>
      <w:r w:rsidRPr="005E17FA">
        <w:rPr>
          <w:bCs/>
        </w:rPr>
        <w:t xml:space="preserve"> unless </w:t>
      </w:r>
      <w:r>
        <w:rPr>
          <w:bCs/>
        </w:rPr>
        <w:t>the instruction</w:t>
      </w:r>
      <w:r w:rsidRPr="005E17FA">
        <w:rPr>
          <w:bCs/>
        </w:rPr>
        <w:t xml:space="preserve"> is </w:t>
      </w:r>
      <w:r>
        <w:rPr>
          <w:bCs/>
        </w:rPr>
        <w:t xml:space="preserve">delivered </w:t>
      </w:r>
      <w:r w:rsidRPr="005E17FA">
        <w:rPr>
          <w:bCs/>
        </w:rPr>
        <w:t xml:space="preserve">via fully automatic means which could include a </w:t>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5E17FA">
        <w:rPr>
          <w:bCs/>
        </w:rPr>
        <w:t xml:space="preserve">. </w:t>
      </w:r>
    </w:p>
    <w:p w14:paraId="67C37DB6" w14:textId="5B4C9C4A" w:rsidR="00103EC8" w:rsidRDefault="00103EC8" w:rsidP="00103EC8">
      <w:pPr>
        <w:ind w:left="1560" w:hanging="1560"/>
      </w:pPr>
      <w:r w:rsidRPr="005E17FA">
        <w:t>DOC9.4.10.1</w:t>
      </w:r>
      <w:r>
        <w:t>3</w:t>
      </w:r>
      <w:r w:rsidR="00756F7F">
        <w:tab/>
      </w:r>
      <w:r w:rsidRPr="005E17FA">
        <w:t xml:space="preserve">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t xml:space="preserve"> will, in accordance with the requirements of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Pr="005E17FA">
        <w:t xml:space="preserve">, agree the output of the relevant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
          <w:bCs/>
        </w:rPr>
        <w:t xml:space="preserve">’s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5E17FA">
        <w:t xml:space="preserve"> and </w:t>
      </w:r>
      <w:r w:rsidRPr="005E17FA">
        <w:rPr>
          <w:b/>
          <w:bCs/>
        </w:rPr>
        <w:t xml:space="preserve">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5E17FA">
        <w:rPr>
          <w:b/>
          <w:bCs/>
        </w:rPr>
        <w:t xml:space="preserve">s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5E17FA">
        <w:t xml:space="preserve"> and the connection of </w:t>
      </w:r>
      <w:r w:rsidRPr="005E17FA">
        <w:rPr>
          <w:b/>
          <w:bCs/>
        </w:rPr>
        <w:t>Demand</w:t>
      </w:r>
      <w:r w:rsidRPr="005E17FA">
        <w:t xml:space="preserve"> so as to create a </w:t>
      </w:r>
      <w:r w:rsidR="00512256">
        <w:rPr>
          <w:b/>
          <w:color w:val="2B579A"/>
          <w:shd w:val="clear" w:color="auto" w:fill="E6E6E6"/>
        </w:rPr>
        <w:fldChar w:fldCharType="begin"/>
      </w:r>
      <w:r w:rsidR="00512256">
        <w:instrText xml:space="preserve"> REF PowerIsland \h </w:instrText>
      </w:r>
      <w:r w:rsidR="00512256">
        <w:rPr>
          <w:b/>
          <w:color w:val="2B579A"/>
          <w:shd w:val="clear" w:color="auto" w:fill="E6E6E6"/>
        </w:rPr>
      </w:r>
      <w:r w:rsidR="00512256">
        <w:rPr>
          <w:b/>
          <w:color w:val="2B579A"/>
          <w:shd w:val="clear" w:color="auto" w:fill="E6E6E6"/>
        </w:rPr>
        <w:fldChar w:fldCharType="separate"/>
      </w:r>
      <w:r w:rsidR="005C572C" w:rsidRPr="0076424C">
        <w:rPr>
          <w:b/>
        </w:rPr>
        <w:t>Power Island</w:t>
      </w:r>
      <w:r w:rsidR="00512256">
        <w:rPr>
          <w:b/>
          <w:color w:val="2B579A"/>
          <w:shd w:val="clear" w:color="auto" w:fill="E6E6E6"/>
        </w:rPr>
        <w:fldChar w:fldCharType="end"/>
      </w:r>
      <w:r w:rsidRPr="005E17FA">
        <w:t xml:space="preserve">.  During this period,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5E17FA">
        <w:t xml:space="preserve"> shall be required to manage the output of the relevant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5E17FA">
        <w:rPr>
          <w:b/>
          <w:bCs/>
        </w:rPr>
        <w:t xml:space="preserve">’s </w:t>
      </w:r>
      <w:r w:rsidR="007A5525">
        <w:rPr>
          <w:b/>
          <w:color w:val="2B579A"/>
          <w:shd w:val="clear" w:color="auto" w:fill="E6E6E6"/>
        </w:rPr>
        <w:fldChar w:fldCharType="begin"/>
      </w:r>
      <w:r w:rsidR="007A5525">
        <w:instrText xml:space="preserve"> REF pgm \h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sidRPr="005E17FA">
        <w:rPr>
          <w:b/>
          <w:bCs/>
        </w:rPr>
        <w:t>(s)</w:t>
      </w:r>
      <w:r w:rsidRPr="005E17FA">
        <w:t xml:space="preserve"> and/or </w:t>
      </w:r>
      <w:r w:rsidRPr="005E17FA">
        <w:rPr>
          <w:b/>
          <w:bCs/>
        </w:rPr>
        <w:t xml:space="preserve">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5E17FA">
        <w:rPr>
          <w:b/>
          <w:bCs/>
        </w:rPr>
        <w:t xml:space="preserve">’s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5E17FA">
        <w:t xml:space="preserve"> to the </w:t>
      </w:r>
      <w:r w:rsidRPr="005E17FA">
        <w:rPr>
          <w:b/>
          <w:bCs/>
        </w:rPr>
        <w:t>Demand</w:t>
      </w:r>
      <w:r w:rsidRPr="005E17FA">
        <w:t xml:space="preserve"> prevailing in the </w:t>
      </w:r>
      <w:r w:rsidR="00512256">
        <w:rPr>
          <w:b/>
          <w:color w:val="2B579A"/>
          <w:shd w:val="clear" w:color="auto" w:fill="E6E6E6"/>
        </w:rPr>
        <w:fldChar w:fldCharType="begin"/>
      </w:r>
      <w:r w:rsidR="00512256">
        <w:instrText xml:space="preserve"> REF PowerIsland \h </w:instrText>
      </w:r>
      <w:r w:rsidR="00512256">
        <w:rPr>
          <w:b/>
          <w:color w:val="2B579A"/>
          <w:shd w:val="clear" w:color="auto" w:fill="E6E6E6"/>
        </w:rPr>
      </w:r>
      <w:r w:rsidR="00512256">
        <w:rPr>
          <w:b/>
          <w:color w:val="2B579A"/>
          <w:shd w:val="clear" w:color="auto" w:fill="E6E6E6"/>
        </w:rPr>
        <w:fldChar w:fldCharType="separate"/>
      </w:r>
      <w:r w:rsidR="005C572C" w:rsidRPr="0076424C">
        <w:rPr>
          <w:b/>
        </w:rPr>
        <w:t>Power Island</w:t>
      </w:r>
      <w:r w:rsidR="00512256">
        <w:rPr>
          <w:b/>
          <w:color w:val="2B579A"/>
          <w:shd w:val="clear" w:color="auto" w:fill="E6E6E6"/>
        </w:rPr>
        <w:fldChar w:fldCharType="end"/>
      </w:r>
      <w:r w:rsidRPr="005E17FA">
        <w:t xml:space="preserve">, on the basis that it will (where practicable) seek to maintain the </w:t>
      </w:r>
      <w:r w:rsidR="005A148D">
        <w:rPr>
          <w:b/>
          <w:color w:val="2B579A"/>
          <w:shd w:val="clear" w:color="auto" w:fill="E6E6E6"/>
        </w:rPr>
        <w:fldChar w:fldCharType="begin"/>
      </w:r>
      <w:r w:rsidR="005A148D">
        <w:instrText xml:space="preserve"> REF targetF \h </w:instrText>
      </w:r>
      <w:r w:rsidR="005A148D">
        <w:rPr>
          <w:b/>
          <w:color w:val="2B579A"/>
          <w:shd w:val="clear" w:color="auto" w:fill="E6E6E6"/>
        </w:rPr>
      </w:r>
      <w:r w:rsidR="005A148D">
        <w:rPr>
          <w:b/>
          <w:color w:val="2B579A"/>
          <w:shd w:val="clear" w:color="auto" w:fill="E6E6E6"/>
        </w:rPr>
        <w:fldChar w:fldCharType="separate"/>
      </w:r>
      <w:r w:rsidR="005C572C">
        <w:rPr>
          <w:b/>
        </w:rPr>
        <w:t>Target Frequency</w:t>
      </w:r>
      <w:r w:rsidR="005A148D">
        <w:rPr>
          <w:b/>
          <w:color w:val="2B579A"/>
          <w:shd w:val="clear" w:color="auto" w:fill="E6E6E6"/>
        </w:rPr>
        <w:fldChar w:fldCharType="end"/>
      </w:r>
      <w:r w:rsidRPr="005E17FA">
        <w:t xml:space="preserve">.  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5E17FA">
        <w:rPr>
          <w:b/>
          <w:bCs/>
        </w:rPr>
        <w:t>s</w:t>
      </w:r>
      <w:r w:rsidRPr="005E17FA">
        <w:t xml:space="preserve"> shall (where practical) also seek to follow the requirements relating to </w:t>
      </w:r>
      <w:r w:rsidR="0023253A">
        <w:rPr>
          <w:b/>
          <w:color w:val="2B579A"/>
          <w:shd w:val="clear" w:color="auto" w:fill="E6E6E6"/>
        </w:rPr>
        <w:fldChar w:fldCharType="begin"/>
      </w:r>
      <w:r w:rsidR="0023253A">
        <w:instrText xml:space="preserve"> REF ReactivePower \h </w:instrText>
      </w:r>
      <w:r w:rsidR="0023253A">
        <w:rPr>
          <w:b/>
          <w:color w:val="2B579A"/>
          <w:shd w:val="clear" w:color="auto" w:fill="E6E6E6"/>
        </w:rPr>
      </w:r>
      <w:r w:rsidR="0023253A">
        <w:rPr>
          <w:b/>
          <w:color w:val="2B579A"/>
          <w:shd w:val="clear" w:color="auto" w:fill="E6E6E6"/>
        </w:rPr>
        <w:fldChar w:fldCharType="separate"/>
      </w:r>
      <w:r w:rsidR="005C572C" w:rsidRPr="0076424C">
        <w:rPr>
          <w:b/>
        </w:rPr>
        <w:t>Reactive Power</w:t>
      </w:r>
      <w:r w:rsidR="0023253A">
        <w:rPr>
          <w:b/>
          <w:color w:val="2B579A"/>
          <w:shd w:val="clear" w:color="auto" w:fill="E6E6E6"/>
        </w:rPr>
        <w:fldChar w:fldCharType="end"/>
      </w:r>
      <w:r w:rsidRPr="005E17FA">
        <w:t xml:space="preserve"> (which may include the requirement to maintain a target voltage) set out in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Pr="005E17FA">
        <w:t>.</w:t>
      </w:r>
    </w:p>
    <w:p w14:paraId="51BAA128" w14:textId="0B227735" w:rsidR="00103EC8" w:rsidRDefault="00103EC8" w:rsidP="00103EC8">
      <w:pPr>
        <w:ind w:left="1560" w:hanging="1560"/>
        <w:rPr>
          <w:bCs/>
        </w:rPr>
      </w:pPr>
      <w:r>
        <w:rPr>
          <w:bCs/>
        </w:rPr>
        <w:t>DOC9.4.10.14</w:t>
      </w:r>
      <w:r>
        <w:rPr>
          <w:bCs/>
        </w:rPr>
        <w:tab/>
      </w:r>
      <w:r w:rsidRPr="00345795">
        <w:rPr>
          <w:bCs/>
        </w:rPr>
        <w:t xml:space="preserve">Relevant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E64730">
        <w:rPr>
          <w:b/>
        </w:rPr>
        <w:t>s</w:t>
      </w:r>
      <w:r w:rsidRPr="00345795">
        <w:rPr>
          <w:bCs/>
        </w:rPr>
        <w:t xml:space="preserve"> </w:t>
      </w:r>
      <w:r>
        <w:rPr>
          <w:bCs/>
        </w:rPr>
        <w:t xml:space="preserve">who are not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Pr>
          <w:bCs/>
        </w:rPr>
        <w:t xml:space="preserve"> </w:t>
      </w:r>
      <w:r w:rsidRPr="00345795">
        <w:rPr>
          <w:bCs/>
        </w:rPr>
        <w:t xml:space="preserve">shall not start to </w:t>
      </w:r>
      <w:r w:rsidR="006032D1">
        <w:rPr>
          <w:color w:val="2B579A"/>
          <w:shd w:val="clear" w:color="auto" w:fill="E6E6E6"/>
        </w:rPr>
        <w:fldChar w:fldCharType="begin"/>
      </w:r>
      <w:r w:rsidR="006032D1">
        <w:instrText xml:space="preserve"> REF synch \h </w:instrText>
      </w:r>
      <w:r w:rsidR="006032D1">
        <w:rPr>
          <w:color w:val="2B579A"/>
          <w:shd w:val="clear" w:color="auto" w:fill="E6E6E6"/>
        </w:rPr>
      </w:r>
      <w:r w:rsidR="006032D1">
        <w:rPr>
          <w:color w:val="2B579A"/>
          <w:shd w:val="clear" w:color="auto" w:fill="E6E6E6"/>
        </w:rPr>
        <w:fldChar w:fldCharType="separate"/>
      </w:r>
      <w:r w:rsidR="005C572C">
        <w:rPr>
          <w:b/>
        </w:rPr>
        <w:t>Synchronis</w:t>
      </w:r>
      <w:r w:rsidR="006032D1">
        <w:rPr>
          <w:color w:val="2B579A"/>
          <w:shd w:val="clear" w:color="auto" w:fill="E6E6E6"/>
        </w:rPr>
        <w:fldChar w:fldCharType="end"/>
      </w:r>
      <w:r w:rsidRPr="00E64730">
        <w:rPr>
          <w:b/>
        </w:rPr>
        <w:t>e</w:t>
      </w:r>
      <w:r w:rsidRPr="00345795">
        <w:rPr>
          <w:bCs/>
        </w:rPr>
        <w:t xml:space="preserve"> </w:t>
      </w:r>
      <w:r>
        <w:rPr>
          <w:bCs/>
        </w:rPr>
        <w:t xml:space="preserve">to </w:t>
      </w:r>
      <w:r w:rsidRPr="00345795">
        <w:rPr>
          <w:bCs/>
        </w:rPr>
        <w:t xml:space="preserve">the </w:t>
      </w:r>
      <w:r w:rsidR="00186A08">
        <w:rPr>
          <w:b/>
          <w:color w:val="2B579A"/>
          <w:shd w:val="clear" w:color="auto" w:fill="E6E6E6"/>
        </w:rPr>
        <w:fldChar w:fldCharType="begin"/>
      </w:r>
      <w:r w:rsidR="00186A08">
        <w:rPr>
          <w:bCs/>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rsidRPr="00345795">
        <w:rPr>
          <w:bCs/>
        </w:rPr>
        <w:t xml:space="preserve"> until given a formal instruction by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345795">
        <w:rPr>
          <w:bCs/>
        </w:rPr>
        <w:t xml:space="preserve"> in accordance </w:t>
      </w:r>
      <w:r w:rsidRPr="00F835E8">
        <w:rPr>
          <w:bCs/>
        </w:rPr>
        <w:t>with DOC9.4.10.1</w:t>
      </w:r>
      <w:r>
        <w:rPr>
          <w:bCs/>
        </w:rPr>
        <w:t>6</w:t>
      </w:r>
      <w:r w:rsidRPr="00F835E8">
        <w:rPr>
          <w:bCs/>
        </w:rPr>
        <w:t>.  Such instr</w:t>
      </w:r>
      <w:r w:rsidRPr="00345795">
        <w:rPr>
          <w:bCs/>
        </w:rPr>
        <w:t xml:space="preserve">uctions would only </w:t>
      </w:r>
      <w:r>
        <w:rPr>
          <w:bCs/>
        </w:rPr>
        <w:t>be given</w:t>
      </w:r>
      <w:r w:rsidRPr="00345795">
        <w:rPr>
          <w:bCs/>
        </w:rPr>
        <w:t xml:space="preserve"> once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Pr>
          <w:bCs/>
        </w:rPr>
        <w:t xml:space="preserve"> </w:t>
      </w:r>
      <w:r w:rsidRPr="00345795">
        <w:rPr>
          <w:bCs/>
        </w:rPr>
        <w:t xml:space="preserve">has </w:t>
      </w:r>
      <w:r>
        <w:rPr>
          <w:bCs/>
        </w:rPr>
        <w:t xml:space="preserve">achieved energization of </w:t>
      </w:r>
      <w:r w:rsidRPr="00345795">
        <w:rPr>
          <w:bCs/>
        </w:rPr>
        <w:t xml:space="preserve">part of its </w:t>
      </w:r>
      <w:r w:rsidRPr="00B37DA9">
        <w:rPr>
          <w:b/>
        </w:rPr>
        <w:t>System</w:t>
      </w:r>
      <w:r w:rsidRPr="00345795">
        <w:rPr>
          <w:bCs/>
        </w:rPr>
        <w:t xml:space="preserve"> by issuing instructions to</w:t>
      </w:r>
      <w:r>
        <w:rPr>
          <w:bCs/>
        </w:rPr>
        <w:t xml:space="preserve"> the</w:t>
      </w:r>
      <w:r w:rsidRPr="00345795">
        <w:rPr>
          <w:bCs/>
        </w:rPr>
        <w:t xml:space="preserv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Pr>
          <w:bCs/>
        </w:rPr>
        <w:t>,</w:t>
      </w:r>
      <w:r w:rsidRPr="00345795">
        <w:rPr>
          <w:bCs/>
        </w:rPr>
        <w:t xml:space="preserve"> and the </w:t>
      </w:r>
      <w:r w:rsidR="00186A08">
        <w:rPr>
          <w:b/>
          <w:color w:val="2B579A"/>
          <w:shd w:val="clear" w:color="auto" w:fill="E6E6E6"/>
        </w:rPr>
        <w:fldChar w:fldCharType="begin"/>
      </w:r>
      <w:r w:rsidR="00186A08">
        <w:rPr>
          <w:bCs/>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rsidRPr="00345795">
        <w:rPr>
          <w:bCs/>
        </w:rPr>
        <w:t xml:space="preserve"> is in a position to expand </w:t>
      </w:r>
      <w:r>
        <w:rPr>
          <w:bCs/>
        </w:rPr>
        <w:t xml:space="preserve">that portion which is energized </w:t>
      </w:r>
      <w:r w:rsidRPr="00345795">
        <w:rPr>
          <w:bCs/>
        </w:rPr>
        <w:t xml:space="preserve">and supply more </w:t>
      </w:r>
      <w:r w:rsidRPr="00B37DA9">
        <w:rPr>
          <w:b/>
        </w:rPr>
        <w:t>Demand</w:t>
      </w:r>
      <w:r>
        <w:rPr>
          <w:bCs/>
        </w:rPr>
        <w:t xml:space="preserve"> in accordance with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bCs/>
        </w:rPr>
        <w:t xml:space="preserve">. </w:t>
      </w:r>
    </w:p>
    <w:p w14:paraId="7FC566E6" w14:textId="30D234A1" w:rsidR="00103EC8" w:rsidRDefault="00103EC8" w:rsidP="00103EC8">
      <w:pPr>
        <w:ind w:left="1560" w:hanging="1560"/>
        <w:rPr>
          <w:bCs/>
        </w:rPr>
      </w:pPr>
      <w:r>
        <w:t>D</w:t>
      </w:r>
      <w:r>
        <w:rPr>
          <w:bCs/>
        </w:rPr>
        <w:t>OC9.4.10.15</w:t>
      </w:r>
      <w:r w:rsidRPr="00CE5C88">
        <w:rPr>
          <w:bCs/>
        </w:rPr>
        <w:tab/>
      </w:r>
      <w:r>
        <w:rPr>
          <w:bCs/>
        </w:rPr>
        <w:t xml:space="preserve">When </w:t>
      </w:r>
      <w:r w:rsidRPr="00CE5C88">
        <w:rPr>
          <w:bCs/>
        </w:rPr>
        <w:t xml:space="preserve">the </w:t>
      </w:r>
      <w:r w:rsidR="00186A08">
        <w:rPr>
          <w:b/>
          <w:color w:val="2B579A"/>
          <w:shd w:val="clear" w:color="auto" w:fill="E6E6E6"/>
        </w:rPr>
        <w:fldChar w:fldCharType="begin"/>
      </w:r>
      <w:r w:rsidR="00186A08">
        <w:rPr>
          <w:bCs/>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rsidRPr="00CE5C88">
        <w:rPr>
          <w:bCs/>
        </w:rPr>
        <w:t xml:space="preserve"> </w:t>
      </w:r>
      <w:r>
        <w:rPr>
          <w:bCs/>
        </w:rPr>
        <w:t xml:space="preserve">has been </w:t>
      </w:r>
      <w:r w:rsidRPr="00CE5C88">
        <w:rPr>
          <w:bCs/>
        </w:rPr>
        <w:t xml:space="preserve">energised and </w:t>
      </w:r>
      <w:r>
        <w:rPr>
          <w:bCs/>
        </w:rPr>
        <w:t xml:space="preserve">is supplying </w:t>
      </w:r>
      <w:r w:rsidRPr="00CE5C88">
        <w:rPr>
          <w:bCs/>
        </w:rPr>
        <w:t xml:space="preserve">some local </w:t>
      </w:r>
      <w:r w:rsidRPr="00C10E55">
        <w:rPr>
          <w:b/>
        </w:rPr>
        <w:t>Demand</w:t>
      </w:r>
      <w:r w:rsidRPr="00CE5C88">
        <w:rPr>
          <w:bCs/>
        </w:rPr>
        <w:t xml:space="preserve"> </w:t>
      </w:r>
      <w:r>
        <w:rPr>
          <w:bCs/>
        </w:rPr>
        <w:t>and/</w:t>
      </w:r>
      <w:r w:rsidRPr="00CE5C88">
        <w:rPr>
          <w:bCs/>
        </w:rPr>
        <w:t xml:space="preserve">or controllable </w:t>
      </w:r>
      <w:r w:rsidRPr="002452B4">
        <w:rPr>
          <w:b/>
        </w:rPr>
        <w:t>Demand</w:t>
      </w:r>
      <w:r w:rsidRPr="00CE5C88">
        <w:rPr>
          <w:bCs/>
        </w:rPr>
        <w:t xml:space="preserve"> provided by a </w:t>
      </w:r>
      <w:r>
        <w:rPr>
          <w:bCs/>
        </w:rPr>
        <w:t>r</w:t>
      </w:r>
      <w:r w:rsidRPr="00CE5C88">
        <w:rPr>
          <w:bCs/>
        </w:rPr>
        <w:t xml:space="preserve">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 xml:space="preserve">Restoration </w:t>
      </w:r>
      <w:r w:rsidR="005C572C">
        <w:rPr>
          <w:b/>
        </w:rPr>
        <w:lastRenderedPageBreak/>
        <w:t>Contractor</w:t>
      </w:r>
      <w:r w:rsidR="00314942">
        <w:rPr>
          <w:b/>
          <w:color w:val="2B579A"/>
          <w:shd w:val="clear" w:color="auto" w:fill="E6E6E6"/>
        </w:rPr>
        <w:fldChar w:fldCharType="end"/>
      </w:r>
      <w:r w:rsidRPr="00CE5C88">
        <w:rPr>
          <w:bCs/>
        </w:rPr>
        <w:t xml:space="preserve">,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CE5C88">
        <w:rPr>
          <w:bCs/>
        </w:rPr>
        <w:t xml:space="preserve"> will be required to </w:t>
      </w:r>
      <w:r>
        <w:rPr>
          <w:bCs/>
        </w:rPr>
        <w:t xml:space="preserve">follow instruction from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Pr>
          <w:bCs/>
        </w:rPr>
        <w:t xml:space="preserve">, </w:t>
      </w:r>
      <w:r w:rsidRPr="00CE5C88">
        <w:rPr>
          <w:bCs/>
        </w:rPr>
        <w:t xml:space="preserve">or via fully automatic means which could include a </w:t>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CE5C88">
        <w:rPr>
          <w:bCs/>
        </w:rPr>
        <w:t xml:space="preserve">.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CE5C88">
        <w:rPr>
          <w:bCs/>
        </w:rPr>
        <w:t xml:space="preserve">, in liaison with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00610C76">
        <w:rPr>
          <w:b/>
          <w:bCs/>
        </w:rPr>
        <w:t>,</w:t>
      </w:r>
      <w:r w:rsidRPr="00CE5C88">
        <w:rPr>
          <w:bCs/>
        </w:rPr>
        <w:t xml:space="preserve"> will ensure the </w:t>
      </w:r>
      <w:r w:rsidR="00186A08">
        <w:rPr>
          <w:b/>
          <w:color w:val="2B579A"/>
          <w:shd w:val="clear" w:color="auto" w:fill="E6E6E6"/>
        </w:rPr>
        <w:fldChar w:fldCharType="begin"/>
      </w:r>
      <w:r w:rsidR="00186A08">
        <w:rPr>
          <w:bCs/>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rsidRPr="00CE5C88">
        <w:rPr>
          <w:bCs/>
        </w:rPr>
        <w:t xml:space="preserve"> is </w:t>
      </w:r>
      <w:r>
        <w:rPr>
          <w:bCs/>
        </w:rPr>
        <w:t>operated</w:t>
      </w:r>
      <w:r w:rsidRPr="00CE5C88">
        <w:rPr>
          <w:bCs/>
        </w:rPr>
        <w:t xml:space="preserve"> in a stable manner with additional </w:t>
      </w:r>
      <w:r w:rsidR="0051038D">
        <w:rPr>
          <w:b/>
          <w:color w:val="2B579A"/>
          <w:shd w:val="clear" w:color="auto" w:fill="E6E6E6"/>
        </w:rPr>
        <w:fldChar w:fldCharType="begin"/>
      </w:r>
      <w:r w:rsidR="0051038D">
        <w:rPr>
          <w:bCs/>
        </w:rPr>
        <w:instrText xml:space="preserve"> REF Demand \h </w:instrText>
      </w:r>
      <w:r w:rsidR="0051038D">
        <w:rPr>
          <w:b/>
          <w:color w:val="2B579A"/>
          <w:shd w:val="clear" w:color="auto" w:fill="E6E6E6"/>
        </w:rPr>
      </w:r>
      <w:r w:rsidR="0051038D">
        <w:rPr>
          <w:b/>
          <w:color w:val="2B579A"/>
          <w:shd w:val="clear" w:color="auto" w:fill="E6E6E6"/>
        </w:rPr>
        <w:fldChar w:fldCharType="separate"/>
      </w:r>
      <w:r w:rsidR="005C572C" w:rsidRPr="0076424C">
        <w:rPr>
          <w:b/>
        </w:rPr>
        <w:t>Demand</w:t>
      </w:r>
      <w:r w:rsidR="0051038D">
        <w:rPr>
          <w:b/>
          <w:color w:val="2B579A"/>
          <w:shd w:val="clear" w:color="auto" w:fill="E6E6E6"/>
        </w:rPr>
        <w:fldChar w:fldCharType="end"/>
      </w:r>
      <w:r w:rsidR="0051038D">
        <w:rPr>
          <w:b/>
        </w:rPr>
        <w:t xml:space="preserve"> </w:t>
      </w:r>
      <w:r>
        <w:rPr>
          <w:bCs/>
        </w:rPr>
        <w:t>b</w:t>
      </w:r>
      <w:r w:rsidRPr="00CE5C88">
        <w:rPr>
          <w:bCs/>
        </w:rPr>
        <w:t xml:space="preserve">locks being switched into service when it is appropriate to do so.  As part of this process </w:t>
      </w:r>
      <w:r>
        <w:rPr>
          <w:bCs/>
        </w:rPr>
        <w:t xml:space="preserve">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CE5C88">
        <w:rPr>
          <w:bCs/>
        </w:rPr>
        <w:t xml:space="preserve"> in coordination with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CE5C88">
        <w:rPr>
          <w:bCs/>
        </w:rPr>
        <w:t xml:space="preserve"> shall ensure </w:t>
      </w:r>
      <w:r>
        <w:rPr>
          <w:bCs/>
        </w:rPr>
        <w:t>that</w:t>
      </w:r>
      <w:r w:rsidRPr="00CE5C88">
        <w:rPr>
          <w:bCs/>
        </w:rPr>
        <w:t xml:space="preserve"> risk</w:t>
      </w:r>
      <w:r>
        <w:rPr>
          <w:bCs/>
        </w:rPr>
        <w:t>s</w:t>
      </w:r>
      <w:r w:rsidRPr="00CE5C88">
        <w:rPr>
          <w:bCs/>
        </w:rPr>
        <w:t xml:space="preserve"> to the </w:t>
      </w:r>
      <w:r w:rsidR="00186A08">
        <w:rPr>
          <w:b/>
          <w:color w:val="2B579A"/>
          <w:shd w:val="clear" w:color="auto" w:fill="E6E6E6"/>
        </w:rPr>
        <w:fldChar w:fldCharType="begin"/>
      </w:r>
      <w:r w:rsidR="00186A08">
        <w:rPr>
          <w:bCs/>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rsidRPr="00CE5C88">
        <w:rPr>
          <w:bCs/>
        </w:rPr>
        <w:t xml:space="preserve"> or</w:t>
      </w:r>
      <w:r>
        <w:rPr>
          <w:bCs/>
        </w:rPr>
        <w:t xml:space="preserve"> the</w:t>
      </w:r>
      <w:r w:rsidRPr="00CE5C88">
        <w:rPr>
          <w:bCs/>
        </w:rPr>
        <w:t xml:space="preserve"> </w:t>
      </w:r>
      <w:r w:rsidR="00464D57">
        <w:rPr>
          <w:b/>
          <w:color w:val="2B579A"/>
          <w:shd w:val="clear" w:color="auto" w:fill="E6E6E6"/>
        </w:rPr>
        <w:fldChar w:fldCharType="begin"/>
      </w:r>
      <w:r w:rsidR="00464D57">
        <w:instrText xml:space="preserve"> REF Anchor \h </w:instrText>
      </w:r>
      <w:r w:rsidR="00464D57">
        <w:rPr>
          <w:b/>
          <w:color w:val="2B579A"/>
          <w:shd w:val="clear" w:color="auto" w:fill="E6E6E6"/>
        </w:rPr>
      </w:r>
      <w:r w:rsidR="00464D57">
        <w:rPr>
          <w:b/>
          <w:color w:val="2B579A"/>
          <w:shd w:val="clear" w:color="auto" w:fill="E6E6E6"/>
        </w:rPr>
        <w:fldChar w:fldCharType="separate"/>
      </w:r>
      <w:r w:rsidR="005C572C">
        <w:rPr>
          <w:b/>
        </w:rPr>
        <w:t>Anchor</w:t>
      </w:r>
      <w:r w:rsidR="00464D57">
        <w:rPr>
          <w:b/>
          <w:color w:val="2B579A"/>
          <w:shd w:val="clear" w:color="auto" w:fill="E6E6E6"/>
        </w:rPr>
        <w:fldChar w:fldCharType="end"/>
      </w:r>
      <w:r>
        <w:rPr>
          <w:b/>
        </w:rPr>
        <w:t xml:space="preserve"> </w:t>
      </w:r>
      <w:r w:rsidR="007A5525">
        <w:rPr>
          <w:b/>
          <w:color w:val="2B579A"/>
          <w:shd w:val="clear" w:color="auto" w:fill="E6E6E6"/>
        </w:rPr>
        <w:fldChar w:fldCharType="begin"/>
      </w:r>
      <w:r w:rsidR="007A5525">
        <w:instrText xml:space="preserve"> REF pgm \h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sidRPr="00CE5C88">
        <w:rPr>
          <w:bCs/>
        </w:rPr>
        <w:t xml:space="preserve"> through disturbances that could arise </w:t>
      </w:r>
      <w:r>
        <w:rPr>
          <w:bCs/>
        </w:rPr>
        <w:t>i</w:t>
      </w:r>
      <w:r w:rsidRPr="00CE5C88">
        <w:rPr>
          <w:bCs/>
        </w:rPr>
        <w:t xml:space="preserve">n the </w:t>
      </w:r>
      <w:r w:rsidR="00A303A4">
        <w:rPr>
          <w:b/>
          <w:color w:val="2B579A"/>
          <w:shd w:val="clear" w:color="auto" w:fill="E6E6E6"/>
        </w:rPr>
        <w:fldChar w:fldCharType="begin"/>
      </w:r>
      <w:r w:rsidR="00A303A4">
        <w:instrText xml:space="preserve"> REF DistributionRestorationZone \h </w:instrText>
      </w:r>
      <w:r w:rsidR="00A303A4">
        <w:rPr>
          <w:b/>
          <w:color w:val="2B579A"/>
          <w:shd w:val="clear" w:color="auto" w:fill="E6E6E6"/>
        </w:rPr>
      </w:r>
      <w:r w:rsidR="00A303A4">
        <w:rPr>
          <w:b/>
          <w:color w:val="2B579A"/>
          <w:shd w:val="clear" w:color="auto" w:fill="E6E6E6"/>
        </w:rPr>
        <w:fldChar w:fldCharType="separate"/>
      </w:r>
      <w:r w:rsidR="005C572C">
        <w:rPr>
          <w:b/>
        </w:rPr>
        <w:t>Distribution Restoration Zone</w:t>
      </w:r>
      <w:r w:rsidR="00A303A4">
        <w:rPr>
          <w:b/>
          <w:color w:val="2B579A"/>
          <w:shd w:val="clear" w:color="auto" w:fill="E6E6E6"/>
        </w:rPr>
        <w:fldChar w:fldCharType="end"/>
      </w:r>
      <w:r w:rsidRPr="00CE60A7">
        <w:rPr>
          <w:bCs/>
        </w:rPr>
        <w:t xml:space="preserve"> are minimised</w:t>
      </w:r>
      <w:r w:rsidRPr="00CE5C88">
        <w:rPr>
          <w:bCs/>
        </w:rPr>
        <w:t xml:space="preserve">.  This may be achieved through a series of energisation steps or through a soft energisation between the </w:t>
      </w:r>
      <w:r w:rsidR="002A57FF">
        <w:rPr>
          <w:b/>
          <w:color w:val="2B579A"/>
          <w:shd w:val="clear" w:color="auto" w:fill="E6E6E6"/>
        </w:rPr>
        <w:fldChar w:fldCharType="begin"/>
      </w:r>
      <w:r w:rsidR="002A57FF">
        <w:instrText xml:space="preserve"> REF Anchor \h </w:instrText>
      </w:r>
      <w:r w:rsidR="002A57FF">
        <w:rPr>
          <w:b/>
          <w:color w:val="2B579A"/>
          <w:shd w:val="clear" w:color="auto" w:fill="E6E6E6"/>
        </w:rPr>
      </w:r>
      <w:r w:rsidR="002A57FF">
        <w:rPr>
          <w:b/>
          <w:color w:val="2B579A"/>
          <w:shd w:val="clear" w:color="auto" w:fill="E6E6E6"/>
        </w:rPr>
        <w:fldChar w:fldCharType="separate"/>
      </w:r>
      <w:r w:rsidR="005C572C">
        <w:rPr>
          <w:b/>
        </w:rPr>
        <w:t>Anchor</w:t>
      </w:r>
      <w:r w:rsidR="002A57FF">
        <w:rPr>
          <w:b/>
          <w:color w:val="2B579A"/>
          <w:shd w:val="clear" w:color="auto" w:fill="E6E6E6"/>
        </w:rPr>
        <w:fldChar w:fldCharType="end"/>
      </w:r>
      <w:r w:rsidR="002A57FF" w:rsidRPr="00080846">
        <w:rPr>
          <w:b/>
          <w:bCs/>
        </w:rPr>
        <w:t xml:space="preserve"> </w:t>
      </w:r>
      <w:r w:rsidR="002A57FF">
        <w:rPr>
          <w:b/>
          <w:color w:val="2B579A"/>
          <w:shd w:val="clear" w:color="auto" w:fill="E6E6E6"/>
        </w:rPr>
        <w:fldChar w:fldCharType="begin"/>
      </w:r>
      <w:r w:rsidR="002A57FF">
        <w:rPr>
          <w:b/>
          <w:bCs/>
        </w:rPr>
        <w:instrText xml:space="preserve"> REF Generator \h </w:instrText>
      </w:r>
      <w:r w:rsidR="002A57FF">
        <w:rPr>
          <w:b/>
          <w:color w:val="2B579A"/>
          <w:shd w:val="clear" w:color="auto" w:fill="E6E6E6"/>
        </w:rPr>
      </w:r>
      <w:r w:rsidR="002A57FF">
        <w:rPr>
          <w:b/>
          <w:color w:val="2B579A"/>
          <w:shd w:val="clear" w:color="auto" w:fill="E6E6E6"/>
        </w:rPr>
        <w:fldChar w:fldCharType="separate"/>
      </w:r>
      <w:r w:rsidR="005C572C" w:rsidRPr="0076424C">
        <w:rPr>
          <w:b/>
        </w:rPr>
        <w:t>Generator</w:t>
      </w:r>
      <w:r w:rsidR="002A57FF">
        <w:rPr>
          <w:b/>
          <w:color w:val="2B579A"/>
          <w:shd w:val="clear" w:color="auto" w:fill="E6E6E6"/>
        </w:rPr>
        <w:fldChar w:fldCharType="end"/>
      </w:r>
      <w:r w:rsidRPr="00B6321F">
        <w:rPr>
          <w:b/>
        </w:rPr>
        <w:t xml:space="preserve">’s </w:t>
      </w:r>
      <w:r w:rsidR="007A5525">
        <w:rPr>
          <w:b/>
          <w:color w:val="2B579A"/>
          <w:shd w:val="clear" w:color="auto" w:fill="E6E6E6"/>
        </w:rPr>
        <w:fldChar w:fldCharType="begin"/>
      </w:r>
      <w:r w:rsidR="007A5525">
        <w:instrText xml:space="preserve"> REF pgm \h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Pr>
          <w:b/>
        </w:rPr>
        <w:t>(s)</w:t>
      </w:r>
      <w:r w:rsidRPr="00CE5C88">
        <w:rPr>
          <w:bCs/>
        </w:rPr>
        <w:t xml:space="preserve"> and sections of the </w:t>
      </w:r>
      <w:r w:rsidR="00186A08">
        <w:rPr>
          <w:b/>
          <w:color w:val="2B579A"/>
          <w:shd w:val="clear" w:color="auto" w:fill="E6E6E6"/>
        </w:rPr>
        <w:fldChar w:fldCharType="begin"/>
      </w:r>
      <w:r w:rsidR="00186A08">
        <w:rPr>
          <w:bCs/>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rsidRPr="00CE5C88">
        <w:rPr>
          <w:bCs/>
        </w:rPr>
        <w:t xml:space="preserve">. The requirements of </w:t>
      </w:r>
      <w:r>
        <w:rPr>
          <w:bCs/>
        </w:rPr>
        <w:t>this DOC9.4.10.15</w:t>
      </w:r>
      <w:r w:rsidRPr="00CE5C88">
        <w:rPr>
          <w:bCs/>
        </w:rPr>
        <w:t xml:space="preserve"> may be achieved via manual instructions, remote switching carried out at the </w:t>
      </w:r>
      <w:r w:rsidR="00143E7C">
        <w:rPr>
          <w:b/>
          <w:color w:val="2B579A"/>
          <w:shd w:val="clear" w:color="auto" w:fill="E6E6E6"/>
        </w:rPr>
        <w:fldChar w:fldCharType="begin"/>
      </w:r>
      <w:r w:rsidR="00143E7C">
        <w:instrText xml:space="preserve"> REF DNO \h </w:instrText>
      </w:r>
      <w:r w:rsidR="00143E7C">
        <w:rPr>
          <w:b/>
          <w:color w:val="2B579A"/>
          <w:shd w:val="clear" w:color="auto" w:fill="E6E6E6"/>
        </w:rPr>
      </w:r>
      <w:r w:rsidR="00143E7C">
        <w:rPr>
          <w:b/>
          <w:color w:val="2B579A"/>
          <w:shd w:val="clear" w:color="auto" w:fill="E6E6E6"/>
        </w:rPr>
        <w:fldChar w:fldCharType="separate"/>
      </w:r>
      <w:r w:rsidR="005C572C" w:rsidRPr="0076424C">
        <w:rPr>
          <w:b/>
        </w:rPr>
        <w:t>DNO</w:t>
      </w:r>
      <w:r w:rsidR="00143E7C">
        <w:rPr>
          <w:b/>
          <w:color w:val="2B579A"/>
          <w:shd w:val="clear" w:color="auto" w:fill="E6E6E6"/>
        </w:rPr>
        <w:fldChar w:fldCharType="end"/>
      </w:r>
      <w:r w:rsidRPr="00B330C5">
        <w:rPr>
          <w:b/>
        </w:rPr>
        <w:t>’s</w:t>
      </w:r>
      <w:r w:rsidRPr="00CE5C88">
        <w:rPr>
          <w:bCs/>
        </w:rPr>
        <w:t xml:space="preserve"> </w:t>
      </w:r>
      <w:r w:rsidR="0051038D">
        <w:rPr>
          <w:b/>
          <w:color w:val="2B579A"/>
          <w:shd w:val="clear" w:color="auto" w:fill="E6E6E6"/>
        </w:rPr>
        <w:fldChar w:fldCharType="begin"/>
      </w:r>
      <w:r w:rsidR="0051038D">
        <w:rPr>
          <w:bCs/>
        </w:rPr>
        <w:instrText xml:space="preserve"> REF ControlCentre \h </w:instrText>
      </w:r>
      <w:r w:rsidR="0051038D">
        <w:rPr>
          <w:b/>
          <w:color w:val="2B579A"/>
          <w:shd w:val="clear" w:color="auto" w:fill="E6E6E6"/>
        </w:rPr>
      </w:r>
      <w:r w:rsidR="0051038D">
        <w:rPr>
          <w:b/>
          <w:color w:val="2B579A"/>
          <w:shd w:val="clear" w:color="auto" w:fill="E6E6E6"/>
        </w:rPr>
        <w:fldChar w:fldCharType="separate"/>
      </w:r>
      <w:r w:rsidR="005C572C" w:rsidRPr="0076424C">
        <w:rPr>
          <w:b/>
        </w:rPr>
        <w:t>Control Centre</w:t>
      </w:r>
      <w:r w:rsidR="0051038D">
        <w:rPr>
          <w:b/>
          <w:color w:val="2B579A"/>
          <w:shd w:val="clear" w:color="auto" w:fill="E6E6E6"/>
        </w:rPr>
        <w:fldChar w:fldCharType="end"/>
      </w:r>
      <w:r w:rsidRPr="00CE5C88">
        <w:rPr>
          <w:bCs/>
        </w:rPr>
        <w:t xml:space="preserve">, a </w:t>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CE5C88">
        <w:rPr>
          <w:bCs/>
        </w:rPr>
        <w:t xml:space="preserve"> or a combination of these options.</w:t>
      </w:r>
    </w:p>
    <w:p w14:paraId="530990EC" w14:textId="2A01F045" w:rsidR="00103EC8" w:rsidRPr="00EC36FD" w:rsidRDefault="00103EC8" w:rsidP="00103EC8">
      <w:pPr>
        <w:ind w:left="1560" w:hanging="1560"/>
        <w:rPr>
          <w:bCs/>
        </w:rPr>
      </w:pPr>
      <w:r>
        <w:rPr>
          <w:bCs/>
        </w:rPr>
        <w:t>DOC9.4.10.16</w:t>
      </w:r>
      <w:r>
        <w:rPr>
          <w:bCs/>
        </w:rPr>
        <w:tab/>
      </w:r>
      <w:r w:rsidRPr="00EC36FD">
        <w:rPr>
          <w:bCs/>
        </w:rPr>
        <w:t xml:space="preserve">To stabilise the voltage and </w:t>
      </w:r>
      <w:r w:rsidR="00036DBE">
        <w:rPr>
          <w:b/>
          <w:color w:val="2B579A"/>
          <w:shd w:val="clear" w:color="auto" w:fill="E6E6E6"/>
        </w:rPr>
        <w:fldChar w:fldCharType="begin"/>
      </w:r>
      <w:r w:rsidR="00036DBE">
        <w:instrText xml:space="preserve"> REF Frequency \h </w:instrText>
      </w:r>
      <w:r w:rsidR="00036DBE">
        <w:rPr>
          <w:b/>
          <w:color w:val="2B579A"/>
          <w:shd w:val="clear" w:color="auto" w:fill="E6E6E6"/>
        </w:rPr>
      </w:r>
      <w:r w:rsidR="00036DBE">
        <w:rPr>
          <w:b/>
          <w:color w:val="2B579A"/>
          <w:shd w:val="clear" w:color="auto" w:fill="E6E6E6"/>
        </w:rPr>
        <w:fldChar w:fldCharType="separate"/>
      </w:r>
      <w:r w:rsidR="005C572C" w:rsidRPr="0076424C">
        <w:rPr>
          <w:b/>
        </w:rPr>
        <w:t>Frequency</w:t>
      </w:r>
      <w:r w:rsidR="00036DBE">
        <w:rPr>
          <w:b/>
          <w:color w:val="2B579A"/>
          <w:shd w:val="clear" w:color="auto" w:fill="E6E6E6"/>
        </w:rPr>
        <w:fldChar w:fldCharType="end"/>
      </w:r>
      <w:r w:rsidRPr="00EC36FD">
        <w:rPr>
          <w:bCs/>
        </w:rPr>
        <w:t xml:space="preserve"> of the </w:t>
      </w:r>
      <w:r w:rsidR="0051038D">
        <w:rPr>
          <w:b/>
          <w:color w:val="2B579A"/>
          <w:shd w:val="clear" w:color="auto" w:fill="E6E6E6"/>
        </w:rPr>
        <w:fldChar w:fldCharType="begin"/>
      </w:r>
      <w:r w:rsidR="0051038D">
        <w:rPr>
          <w:bCs/>
        </w:rPr>
        <w:instrText xml:space="preserve"> REF DNOsSystem \h </w:instrText>
      </w:r>
      <w:r w:rsidR="0051038D">
        <w:rPr>
          <w:b/>
          <w:color w:val="2B579A"/>
          <w:shd w:val="clear" w:color="auto" w:fill="E6E6E6"/>
        </w:rPr>
      </w:r>
      <w:r w:rsidR="0051038D">
        <w:rPr>
          <w:b/>
          <w:color w:val="2B579A"/>
          <w:shd w:val="clear" w:color="auto" w:fill="E6E6E6"/>
        </w:rPr>
        <w:fldChar w:fldCharType="separate"/>
      </w:r>
      <w:r w:rsidR="005C572C" w:rsidRPr="0076424C">
        <w:rPr>
          <w:b/>
        </w:rPr>
        <w:t>DNO’s Distribution System</w:t>
      </w:r>
      <w:r w:rsidR="0051038D">
        <w:rPr>
          <w:b/>
          <w:color w:val="2B579A"/>
          <w:shd w:val="clear" w:color="auto" w:fill="E6E6E6"/>
        </w:rPr>
        <w:fldChar w:fldCharType="end"/>
      </w:r>
      <w:r w:rsidR="0051038D">
        <w:rPr>
          <w:b/>
        </w:rPr>
        <w:t xml:space="preserve"> </w:t>
      </w:r>
      <w:r w:rsidRPr="00EC36FD">
        <w:rPr>
          <w:bCs/>
        </w:rPr>
        <w:t xml:space="preserve">and increase the </w:t>
      </w:r>
      <w:r w:rsidRPr="009E3263">
        <w:rPr>
          <w:b/>
        </w:rPr>
        <w:t>Demand</w:t>
      </w:r>
      <w:r w:rsidRPr="00EC36FD">
        <w:rPr>
          <w:bCs/>
        </w:rPr>
        <w:t xml:space="preserve"> fed from within the </w:t>
      </w:r>
      <w:r w:rsidR="00A303A4">
        <w:rPr>
          <w:b/>
          <w:color w:val="2B579A"/>
          <w:shd w:val="clear" w:color="auto" w:fill="E6E6E6"/>
        </w:rPr>
        <w:fldChar w:fldCharType="begin"/>
      </w:r>
      <w:r w:rsidR="00A303A4">
        <w:instrText xml:space="preserve"> REF DistributionRestorationZone \h </w:instrText>
      </w:r>
      <w:r w:rsidR="00A303A4">
        <w:rPr>
          <w:b/>
          <w:color w:val="2B579A"/>
          <w:shd w:val="clear" w:color="auto" w:fill="E6E6E6"/>
        </w:rPr>
      </w:r>
      <w:r w:rsidR="00A303A4">
        <w:rPr>
          <w:b/>
          <w:color w:val="2B579A"/>
          <w:shd w:val="clear" w:color="auto" w:fill="E6E6E6"/>
        </w:rPr>
        <w:fldChar w:fldCharType="separate"/>
      </w:r>
      <w:r w:rsidR="005C572C">
        <w:rPr>
          <w:b/>
        </w:rPr>
        <w:t>Distribution Restoration Zone</w:t>
      </w:r>
      <w:r w:rsidR="00A303A4">
        <w:rPr>
          <w:b/>
          <w:color w:val="2B579A"/>
          <w:shd w:val="clear" w:color="auto" w:fill="E6E6E6"/>
        </w:rPr>
        <w:fldChar w:fldCharType="end"/>
      </w:r>
      <w:r w:rsidRPr="00EC36FD">
        <w:rPr>
          <w:bCs/>
        </w:rPr>
        <w:t xml:space="preserve">,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Pr>
          <w:bCs/>
        </w:rPr>
        <w:t xml:space="preserve"> </w:t>
      </w:r>
      <w:r w:rsidRPr="00EC36FD">
        <w:rPr>
          <w:bCs/>
        </w:rPr>
        <w:t xml:space="preserve">will subsequently need to instruct further </w:t>
      </w:r>
      <w:r>
        <w:rPr>
          <w:bCs/>
        </w:rPr>
        <w:t>r</w:t>
      </w:r>
      <w:r w:rsidRPr="00EC36FD">
        <w:rPr>
          <w:bCs/>
        </w:rPr>
        <w:t xml:space="preserve">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320865">
        <w:rPr>
          <w:b/>
        </w:rPr>
        <w:t>s</w:t>
      </w:r>
      <w:r w:rsidRPr="00EC36FD">
        <w:rPr>
          <w:bCs/>
        </w:rPr>
        <w:t xml:space="preserve"> to </w:t>
      </w:r>
      <w:r w:rsidR="006032D1">
        <w:rPr>
          <w:color w:val="2B579A"/>
          <w:shd w:val="clear" w:color="auto" w:fill="E6E6E6"/>
        </w:rPr>
        <w:fldChar w:fldCharType="begin"/>
      </w:r>
      <w:r w:rsidR="006032D1">
        <w:instrText xml:space="preserve"> REF synch \h </w:instrText>
      </w:r>
      <w:r w:rsidR="006032D1">
        <w:rPr>
          <w:color w:val="2B579A"/>
          <w:shd w:val="clear" w:color="auto" w:fill="E6E6E6"/>
        </w:rPr>
      </w:r>
      <w:r w:rsidR="006032D1">
        <w:rPr>
          <w:color w:val="2B579A"/>
          <w:shd w:val="clear" w:color="auto" w:fill="E6E6E6"/>
        </w:rPr>
        <w:fldChar w:fldCharType="separate"/>
      </w:r>
      <w:r w:rsidR="005C572C">
        <w:rPr>
          <w:b/>
        </w:rPr>
        <w:t>Synchronis</w:t>
      </w:r>
      <w:r w:rsidR="006032D1">
        <w:rPr>
          <w:color w:val="2B579A"/>
          <w:shd w:val="clear" w:color="auto" w:fill="E6E6E6"/>
        </w:rPr>
        <w:fldChar w:fldCharType="end"/>
      </w:r>
      <w:r w:rsidRPr="00320865">
        <w:rPr>
          <w:b/>
        </w:rPr>
        <w:t xml:space="preserve">e </w:t>
      </w:r>
      <w:r w:rsidRPr="00EC36FD">
        <w:rPr>
          <w:bCs/>
        </w:rPr>
        <w:t xml:space="preserve">to the </w:t>
      </w:r>
      <w:r w:rsidR="00A303A4">
        <w:rPr>
          <w:b/>
          <w:color w:val="2B579A"/>
          <w:shd w:val="clear" w:color="auto" w:fill="E6E6E6"/>
        </w:rPr>
        <w:fldChar w:fldCharType="begin"/>
      </w:r>
      <w:r w:rsidR="00A303A4">
        <w:instrText xml:space="preserve"> REF DistributionRestorationZone \h </w:instrText>
      </w:r>
      <w:r w:rsidR="00A303A4">
        <w:rPr>
          <w:b/>
          <w:color w:val="2B579A"/>
          <w:shd w:val="clear" w:color="auto" w:fill="E6E6E6"/>
        </w:rPr>
      </w:r>
      <w:r w:rsidR="00A303A4">
        <w:rPr>
          <w:b/>
          <w:color w:val="2B579A"/>
          <w:shd w:val="clear" w:color="auto" w:fill="E6E6E6"/>
        </w:rPr>
        <w:fldChar w:fldCharType="separate"/>
      </w:r>
      <w:r w:rsidR="005C572C">
        <w:rPr>
          <w:b/>
        </w:rPr>
        <w:t>Distribution Restoration Zone</w:t>
      </w:r>
      <w:r w:rsidR="00A303A4">
        <w:rPr>
          <w:b/>
          <w:color w:val="2B579A"/>
          <w:shd w:val="clear" w:color="auto" w:fill="E6E6E6"/>
        </w:rPr>
        <w:fldChar w:fldCharType="end"/>
      </w:r>
      <w:r w:rsidRPr="00EC36FD">
        <w:rPr>
          <w:bCs/>
        </w:rPr>
        <w:t xml:space="preserve">, either via manual instruction or through the use </w:t>
      </w:r>
      <w:r>
        <w:rPr>
          <w:bCs/>
        </w:rPr>
        <w:t>of a</w:t>
      </w:r>
      <w:r w:rsidRPr="00EC36FD">
        <w:rPr>
          <w:bCs/>
        </w:rPr>
        <w:t xml:space="preserve"> </w:t>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EC36FD">
        <w:rPr>
          <w:bCs/>
        </w:rPr>
        <w:t xml:space="preserve">(s). </w:t>
      </w:r>
      <w:r>
        <w:rPr>
          <w:bCs/>
        </w:rPr>
        <w:t xml:space="preserve"> The </w:t>
      </w:r>
      <w:r w:rsidRPr="00EC36FD">
        <w:rPr>
          <w:bCs/>
        </w:rPr>
        <w:t>control of</w:t>
      </w:r>
      <w:r>
        <w:rPr>
          <w:bCs/>
        </w:rPr>
        <w:t xml:space="preserve"> the</w:t>
      </w:r>
      <w:r w:rsidRPr="00EC36FD">
        <w:rPr>
          <w:bCs/>
        </w:rPr>
        <w:t xml:space="preserve"> </w:t>
      </w:r>
      <w:r w:rsidR="00036DBE">
        <w:rPr>
          <w:b/>
          <w:color w:val="2B579A"/>
          <w:shd w:val="clear" w:color="auto" w:fill="E6E6E6"/>
        </w:rPr>
        <w:fldChar w:fldCharType="begin"/>
      </w:r>
      <w:r w:rsidR="00036DBE">
        <w:instrText xml:space="preserve"> REF Frequency \h </w:instrText>
      </w:r>
      <w:r w:rsidR="00036DBE">
        <w:rPr>
          <w:b/>
          <w:color w:val="2B579A"/>
          <w:shd w:val="clear" w:color="auto" w:fill="E6E6E6"/>
        </w:rPr>
      </w:r>
      <w:r w:rsidR="00036DBE">
        <w:rPr>
          <w:b/>
          <w:color w:val="2B579A"/>
          <w:shd w:val="clear" w:color="auto" w:fill="E6E6E6"/>
        </w:rPr>
        <w:fldChar w:fldCharType="separate"/>
      </w:r>
      <w:r w:rsidR="005C572C" w:rsidRPr="0076424C">
        <w:rPr>
          <w:b/>
        </w:rPr>
        <w:t>Frequency</w:t>
      </w:r>
      <w:r w:rsidR="00036DBE">
        <w:rPr>
          <w:b/>
          <w:color w:val="2B579A"/>
          <w:shd w:val="clear" w:color="auto" w:fill="E6E6E6"/>
        </w:rPr>
        <w:fldChar w:fldCharType="end"/>
      </w:r>
      <w:r w:rsidRPr="00EC36FD">
        <w:rPr>
          <w:bCs/>
        </w:rPr>
        <w:t xml:space="preserve"> and voltage of the </w:t>
      </w:r>
      <w:r w:rsidR="00A303A4">
        <w:rPr>
          <w:b/>
          <w:color w:val="2B579A"/>
          <w:shd w:val="clear" w:color="auto" w:fill="E6E6E6"/>
        </w:rPr>
        <w:fldChar w:fldCharType="begin"/>
      </w:r>
      <w:r w:rsidR="00A303A4">
        <w:instrText xml:space="preserve"> REF DistributionRestorationZone \h </w:instrText>
      </w:r>
      <w:r w:rsidR="00A303A4">
        <w:rPr>
          <w:b/>
          <w:color w:val="2B579A"/>
          <w:shd w:val="clear" w:color="auto" w:fill="E6E6E6"/>
        </w:rPr>
      </w:r>
      <w:r w:rsidR="00A303A4">
        <w:rPr>
          <w:b/>
          <w:color w:val="2B579A"/>
          <w:shd w:val="clear" w:color="auto" w:fill="E6E6E6"/>
        </w:rPr>
        <w:fldChar w:fldCharType="separate"/>
      </w:r>
      <w:r w:rsidR="005C572C">
        <w:rPr>
          <w:b/>
        </w:rPr>
        <w:t>Distribution Restoration Zone</w:t>
      </w:r>
      <w:r w:rsidR="00A303A4">
        <w:rPr>
          <w:b/>
          <w:color w:val="2B579A"/>
          <w:shd w:val="clear" w:color="auto" w:fill="E6E6E6"/>
        </w:rPr>
        <w:fldChar w:fldCharType="end"/>
      </w:r>
      <w:r w:rsidRPr="00EC36FD">
        <w:rPr>
          <w:bCs/>
        </w:rPr>
        <w:t xml:space="preserve"> will be the responsibility of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EC36FD">
        <w:rPr>
          <w:bCs/>
        </w:rPr>
        <w:t xml:space="preserve">.  </w:t>
      </w:r>
      <w:r>
        <w:rPr>
          <w:bCs/>
        </w:rPr>
        <w:t>T</w:t>
      </w:r>
      <w:r w:rsidRPr="00EC36FD">
        <w:rPr>
          <w:bCs/>
        </w:rPr>
        <w:t xml:space="preserve">he control of </w:t>
      </w:r>
      <w:r w:rsidRPr="009F44E1">
        <w:rPr>
          <w:b/>
        </w:rPr>
        <w:t xml:space="preserve">System </w:t>
      </w:r>
      <w:r w:rsidR="00036DBE">
        <w:rPr>
          <w:b/>
          <w:color w:val="2B579A"/>
          <w:shd w:val="clear" w:color="auto" w:fill="E6E6E6"/>
        </w:rPr>
        <w:fldChar w:fldCharType="begin"/>
      </w:r>
      <w:r w:rsidR="00036DBE">
        <w:instrText xml:space="preserve"> REF Frequency \h </w:instrText>
      </w:r>
      <w:r w:rsidR="00036DBE">
        <w:rPr>
          <w:b/>
          <w:color w:val="2B579A"/>
          <w:shd w:val="clear" w:color="auto" w:fill="E6E6E6"/>
        </w:rPr>
      </w:r>
      <w:r w:rsidR="00036DBE">
        <w:rPr>
          <w:b/>
          <w:color w:val="2B579A"/>
          <w:shd w:val="clear" w:color="auto" w:fill="E6E6E6"/>
        </w:rPr>
        <w:fldChar w:fldCharType="separate"/>
      </w:r>
      <w:r w:rsidR="005C572C" w:rsidRPr="0076424C">
        <w:rPr>
          <w:b/>
        </w:rPr>
        <w:t>Frequency</w:t>
      </w:r>
      <w:r w:rsidR="00036DBE">
        <w:rPr>
          <w:b/>
          <w:color w:val="2B579A"/>
          <w:shd w:val="clear" w:color="auto" w:fill="E6E6E6"/>
        </w:rPr>
        <w:fldChar w:fldCharType="end"/>
      </w:r>
      <w:r w:rsidRPr="009F44E1">
        <w:rPr>
          <w:b/>
        </w:rPr>
        <w:t xml:space="preserve"> </w:t>
      </w:r>
      <w:r w:rsidRPr="00EC36FD">
        <w:rPr>
          <w:bCs/>
        </w:rPr>
        <w:t xml:space="preserve">and voltage control during the whole </w:t>
      </w:r>
      <w:r w:rsidR="0051038D">
        <w:rPr>
          <w:color w:val="2B579A"/>
          <w:shd w:val="clear" w:color="auto" w:fill="E6E6E6"/>
        </w:rPr>
        <w:fldChar w:fldCharType="begin"/>
      </w:r>
      <w:r w:rsidR="0051038D">
        <w:rPr>
          <w:bCs/>
        </w:rPr>
        <w:instrText xml:space="preserve"> REF systemrestoration \h </w:instrText>
      </w:r>
      <w:r w:rsidR="0051038D">
        <w:rPr>
          <w:color w:val="2B579A"/>
          <w:shd w:val="clear" w:color="auto" w:fill="E6E6E6"/>
        </w:rPr>
      </w:r>
      <w:r w:rsidR="0051038D">
        <w:rPr>
          <w:color w:val="2B579A"/>
          <w:shd w:val="clear" w:color="auto" w:fill="E6E6E6"/>
        </w:rPr>
        <w:fldChar w:fldCharType="separate"/>
      </w:r>
      <w:r w:rsidR="005C572C" w:rsidRPr="0076424C">
        <w:rPr>
          <w:b/>
        </w:rPr>
        <w:t>S</w:t>
      </w:r>
      <w:r w:rsidR="005C572C">
        <w:rPr>
          <w:b/>
        </w:rPr>
        <w:t>ystem Restoration</w:t>
      </w:r>
      <w:r w:rsidR="0051038D">
        <w:rPr>
          <w:color w:val="2B579A"/>
          <w:shd w:val="clear" w:color="auto" w:fill="E6E6E6"/>
        </w:rPr>
        <w:fldChar w:fldCharType="end"/>
      </w:r>
      <w:r>
        <w:rPr>
          <w:b/>
        </w:rPr>
        <w:t xml:space="preserve"> </w:t>
      </w:r>
      <w:r w:rsidRPr="00EC36FD">
        <w:rPr>
          <w:bCs/>
        </w:rPr>
        <w:t xml:space="preserve">phase is the responsibility of </w:t>
      </w:r>
      <w:del w:id="1173" w:author="Shaheeni Vekaria" w:date="2024-04-17T16:51:00Z">
        <w:r w:rsidR="00C004AE" w:rsidRPr="009274DE" w:rsidDel="009274DE">
          <w:rPr>
            <w:color w:val="2B579A"/>
            <w:shd w:val="clear" w:color="auto" w:fill="E6E6E6"/>
            <w:rPrChange w:id="1174" w:author="Shaheeni Vekaria" w:date="2024-04-17T16:51:00Z">
              <w:rPr>
                <w:b/>
                <w:bCs/>
              </w:rPr>
            </w:rPrChange>
          </w:rPr>
          <w:fldChar w:fldCharType="begin"/>
        </w:r>
        <w:r w:rsidR="00C004AE" w:rsidRPr="009274DE" w:rsidDel="009274DE">
          <w:delInstrText xml:space="preserve"> REF NGESO \h </w:delInstrText>
        </w:r>
      </w:del>
      <w:r w:rsidR="009274DE">
        <w:instrText xml:space="preserve"> \* MERGEFORMAT </w:instrText>
      </w:r>
      <w:del w:id="1175" w:author="Shaheeni Vekaria" w:date="2024-04-17T16:51:00Z">
        <w:r w:rsidR="00C004AE" w:rsidRPr="00977559" w:rsidDel="009274DE">
          <w:rPr>
            <w:color w:val="2B579A"/>
            <w:shd w:val="clear" w:color="auto" w:fill="E6E6E6"/>
          </w:rPr>
        </w:r>
        <w:r w:rsidR="00C004AE" w:rsidRPr="009274DE" w:rsidDel="009274DE">
          <w:rPr>
            <w:color w:val="2B579A"/>
            <w:shd w:val="clear" w:color="auto" w:fill="E6E6E6"/>
            <w:rPrChange w:id="1176" w:author="Shaheeni Vekaria" w:date="2024-04-17T16:51:00Z">
              <w:rPr>
                <w:b/>
                <w:bCs/>
              </w:rPr>
            </w:rPrChange>
          </w:rPr>
          <w:fldChar w:fldCharType="separate"/>
        </w:r>
        <w:r w:rsidR="005C572C" w:rsidRPr="009274DE" w:rsidDel="009274DE">
          <w:rPr>
            <w:color w:val="2B579A"/>
            <w:shd w:val="clear" w:color="auto" w:fill="E6E6E6"/>
            <w:rPrChange w:id="1177" w:author="Shaheeni Vekaria" w:date="2024-04-17T16:51:00Z">
              <w:rPr>
                <w:b/>
              </w:rPr>
            </w:rPrChange>
          </w:rPr>
          <w:delText>NGESO</w:delText>
        </w:r>
        <w:r w:rsidR="00C004AE" w:rsidRPr="009274DE" w:rsidDel="009274DE">
          <w:rPr>
            <w:color w:val="2B579A"/>
            <w:shd w:val="clear" w:color="auto" w:fill="E6E6E6"/>
            <w:rPrChange w:id="1178" w:author="Shaheeni Vekaria" w:date="2024-04-17T16:51:00Z">
              <w:rPr>
                <w:b/>
                <w:bCs/>
              </w:rPr>
            </w:rPrChange>
          </w:rPr>
          <w:fldChar w:fldCharType="end"/>
        </w:r>
      </w:del>
      <w:ins w:id="1179" w:author="Shaheeni Vekaria" w:date="2024-04-17T16:51:00Z">
        <w:r w:rsidR="009274DE" w:rsidRPr="009274DE">
          <w:rPr>
            <w:color w:val="2B579A"/>
            <w:shd w:val="clear" w:color="auto" w:fill="E6E6E6"/>
            <w:rPrChange w:id="1180" w:author="Shaheeni Vekaria" w:date="2024-04-17T16:51:00Z">
              <w:rPr>
                <w:b/>
                <w:bCs/>
              </w:rPr>
            </w:rPrChange>
          </w:rPr>
          <w:t>the</w:t>
        </w:r>
        <w:r w:rsidR="009274DE">
          <w:rPr>
            <w:b/>
            <w:bCs/>
          </w:rPr>
          <w:t xml:space="preserve"> ISOP</w:t>
        </w:r>
      </w:ins>
      <w:r w:rsidRPr="00EC36FD">
        <w:rPr>
          <w:bCs/>
        </w:rPr>
        <w:t xml:space="preserve">, although </w:t>
      </w:r>
      <w:del w:id="1181" w:author="Shaheeni Vekaria" w:date="2024-04-17T16:51:00Z">
        <w:r w:rsidR="00C004AE" w:rsidDel="009274DE">
          <w:rPr>
            <w:b/>
            <w:color w:val="2B579A"/>
            <w:shd w:val="clear" w:color="auto" w:fill="E6E6E6"/>
          </w:rPr>
          <w:fldChar w:fldCharType="begin"/>
        </w:r>
        <w:r w:rsidR="00C004AE" w:rsidDel="009274DE">
          <w:delInstrText xml:space="preserve"> REF NGESO \h </w:delInstrText>
        </w:r>
        <w:r w:rsidR="00C004AE" w:rsidDel="009274DE">
          <w:rPr>
            <w:b/>
            <w:color w:val="2B579A"/>
            <w:shd w:val="clear" w:color="auto" w:fill="E6E6E6"/>
          </w:rPr>
        </w:r>
        <w:r w:rsidR="00C004AE" w:rsidDel="009274DE">
          <w:rPr>
            <w:b/>
            <w:color w:val="2B579A"/>
            <w:shd w:val="clear" w:color="auto" w:fill="E6E6E6"/>
          </w:rPr>
          <w:fldChar w:fldCharType="separate"/>
        </w:r>
        <w:r w:rsidR="005C572C" w:rsidDel="009274DE">
          <w:rPr>
            <w:b/>
          </w:rPr>
          <w:delText>NGESO</w:delText>
        </w:r>
        <w:r w:rsidR="00C004AE" w:rsidDel="009274DE">
          <w:rPr>
            <w:b/>
            <w:color w:val="2B579A"/>
            <w:shd w:val="clear" w:color="auto" w:fill="E6E6E6"/>
          </w:rPr>
          <w:fldChar w:fldCharType="end"/>
        </w:r>
        <w:r w:rsidRPr="00EC36FD" w:rsidDel="009274DE">
          <w:rPr>
            <w:bCs/>
          </w:rPr>
          <w:delText xml:space="preserve"> </w:delText>
        </w:r>
      </w:del>
      <w:ins w:id="1182" w:author="Shaheeni Vekaria" w:date="2024-04-17T16:51:00Z">
        <w:r w:rsidR="009274DE" w:rsidRPr="009274DE">
          <w:rPr>
            <w:color w:val="2B579A"/>
            <w:shd w:val="clear" w:color="auto" w:fill="E6E6E6"/>
            <w:rPrChange w:id="1183" w:author="Shaheeni Vekaria" w:date="2024-04-17T16:51:00Z">
              <w:rPr>
                <w:b/>
                <w:bCs/>
              </w:rPr>
            </w:rPrChange>
          </w:rPr>
          <w:t>the</w:t>
        </w:r>
        <w:r w:rsidR="009274DE">
          <w:rPr>
            <w:b/>
            <w:bCs/>
          </w:rPr>
          <w:t xml:space="preserve"> ISOP</w:t>
        </w:r>
        <w:r w:rsidR="009274DE" w:rsidRPr="00EC36FD">
          <w:rPr>
            <w:bCs/>
          </w:rPr>
          <w:t xml:space="preserve"> </w:t>
        </w:r>
      </w:ins>
      <w:r w:rsidRPr="00EC36FD">
        <w:rPr>
          <w:bCs/>
        </w:rPr>
        <w:t xml:space="preserve">will require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9F44E1">
        <w:rPr>
          <w:b/>
        </w:rPr>
        <w:t>s</w:t>
      </w:r>
      <w:r w:rsidRPr="00EC36FD">
        <w:rPr>
          <w:bCs/>
        </w:rPr>
        <w:t xml:space="preserve"> to manage the </w:t>
      </w:r>
      <w:r w:rsidR="00036DBE">
        <w:rPr>
          <w:b/>
          <w:color w:val="2B579A"/>
          <w:shd w:val="clear" w:color="auto" w:fill="E6E6E6"/>
        </w:rPr>
        <w:fldChar w:fldCharType="begin"/>
      </w:r>
      <w:r w:rsidR="00036DBE">
        <w:instrText xml:space="preserve"> REF Frequency \h </w:instrText>
      </w:r>
      <w:r w:rsidR="00036DBE">
        <w:rPr>
          <w:b/>
          <w:color w:val="2B579A"/>
          <w:shd w:val="clear" w:color="auto" w:fill="E6E6E6"/>
        </w:rPr>
      </w:r>
      <w:r w:rsidR="00036DBE">
        <w:rPr>
          <w:b/>
          <w:color w:val="2B579A"/>
          <w:shd w:val="clear" w:color="auto" w:fill="E6E6E6"/>
        </w:rPr>
        <w:fldChar w:fldCharType="separate"/>
      </w:r>
      <w:r w:rsidR="005C572C" w:rsidRPr="0076424C">
        <w:rPr>
          <w:b/>
        </w:rPr>
        <w:t>Frequency</w:t>
      </w:r>
      <w:r w:rsidR="00036DBE">
        <w:rPr>
          <w:b/>
          <w:color w:val="2B579A"/>
          <w:shd w:val="clear" w:color="auto" w:fill="E6E6E6"/>
        </w:rPr>
        <w:fldChar w:fldCharType="end"/>
      </w:r>
      <w:r w:rsidRPr="00EC36FD">
        <w:rPr>
          <w:bCs/>
        </w:rPr>
        <w:t xml:space="preserve"> and voltage levels of </w:t>
      </w:r>
      <w:r w:rsidR="00512256">
        <w:rPr>
          <w:b/>
          <w:color w:val="2B579A"/>
          <w:shd w:val="clear" w:color="auto" w:fill="E6E6E6"/>
        </w:rPr>
        <w:fldChar w:fldCharType="begin"/>
      </w:r>
      <w:r w:rsidR="00512256">
        <w:instrText xml:space="preserve"> REF PowerIsland \h </w:instrText>
      </w:r>
      <w:r w:rsidR="00512256">
        <w:rPr>
          <w:b/>
          <w:color w:val="2B579A"/>
          <w:shd w:val="clear" w:color="auto" w:fill="E6E6E6"/>
        </w:rPr>
      </w:r>
      <w:r w:rsidR="00512256">
        <w:rPr>
          <w:b/>
          <w:color w:val="2B579A"/>
          <w:shd w:val="clear" w:color="auto" w:fill="E6E6E6"/>
        </w:rPr>
        <w:fldChar w:fldCharType="separate"/>
      </w:r>
      <w:r w:rsidR="005C572C" w:rsidRPr="0076424C">
        <w:rPr>
          <w:b/>
        </w:rPr>
        <w:t>Power Island</w:t>
      </w:r>
      <w:r w:rsidR="00512256">
        <w:rPr>
          <w:b/>
          <w:color w:val="2B579A"/>
          <w:shd w:val="clear" w:color="auto" w:fill="E6E6E6"/>
        </w:rPr>
        <w:fldChar w:fldCharType="end"/>
      </w:r>
      <w:r w:rsidRPr="009F44E1">
        <w:rPr>
          <w:b/>
        </w:rPr>
        <w:t xml:space="preserve">s </w:t>
      </w:r>
      <w:r w:rsidRPr="00EC36FD">
        <w:rPr>
          <w:bCs/>
        </w:rPr>
        <w:t xml:space="preserve">in the case of </w:t>
      </w:r>
      <w:r w:rsidR="00A303A4">
        <w:rPr>
          <w:b/>
          <w:color w:val="2B579A"/>
          <w:shd w:val="clear" w:color="auto" w:fill="E6E6E6"/>
        </w:rPr>
        <w:fldChar w:fldCharType="begin"/>
      </w:r>
      <w:r w:rsidR="00A303A4">
        <w:instrText xml:space="preserve"> REF DistributionRestorationZone \h </w:instrText>
      </w:r>
      <w:r w:rsidR="00A303A4">
        <w:rPr>
          <w:b/>
          <w:color w:val="2B579A"/>
          <w:shd w:val="clear" w:color="auto" w:fill="E6E6E6"/>
        </w:rPr>
      </w:r>
      <w:r w:rsidR="00A303A4">
        <w:rPr>
          <w:b/>
          <w:color w:val="2B579A"/>
          <w:shd w:val="clear" w:color="auto" w:fill="E6E6E6"/>
        </w:rPr>
        <w:fldChar w:fldCharType="separate"/>
      </w:r>
      <w:r w:rsidR="005C572C">
        <w:rPr>
          <w:b/>
        </w:rPr>
        <w:t>Distribution Restoration Zone</w:t>
      </w:r>
      <w:r w:rsidR="00A303A4">
        <w:rPr>
          <w:b/>
          <w:color w:val="2B579A"/>
          <w:shd w:val="clear" w:color="auto" w:fill="E6E6E6"/>
        </w:rPr>
        <w:fldChar w:fldCharType="end"/>
      </w:r>
      <w:r w:rsidRPr="00D53B97">
        <w:rPr>
          <w:b/>
        </w:rPr>
        <w:t>s</w:t>
      </w:r>
      <w:r w:rsidRPr="00EC36FD">
        <w:rPr>
          <w:bCs/>
        </w:rPr>
        <w:t xml:space="preserve">. </w:t>
      </w:r>
    </w:p>
    <w:p w14:paraId="310981E1" w14:textId="7F57D8F8" w:rsidR="00103EC8" w:rsidRPr="0051310D" w:rsidRDefault="00103EC8" w:rsidP="00103EC8">
      <w:pPr>
        <w:ind w:left="1560" w:hanging="1560"/>
        <w:rPr>
          <w:bCs/>
        </w:rPr>
      </w:pPr>
      <w:r>
        <w:rPr>
          <w:bCs/>
        </w:rPr>
        <w:t>DOC9.4.10.17</w:t>
      </w:r>
      <w:r>
        <w:rPr>
          <w:bCs/>
        </w:rPr>
        <w:tab/>
      </w:r>
      <w:r w:rsidRPr="0051310D">
        <w:rPr>
          <w:bCs/>
        </w:rPr>
        <w:t>If during the</w:t>
      </w:r>
      <w:r w:rsidRPr="0051310D">
        <w:rPr>
          <w:b/>
        </w:rPr>
        <w:t xml:space="preserve"> </w:t>
      </w:r>
      <w:r w:rsidR="0051038D">
        <w:rPr>
          <w:b/>
          <w:color w:val="2B579A"/>
          <w:shd w:val="clear" w:color="auto" w:fill="E6E6E6"/>
        </w:rPr>
        <w:fldChar w:fldCharType="begin"/>
      </w:r>
      <w:r w:rsidR="0051038D">
        <w:rPr>
          <w:b/>
        </w:rPr>
        <w:instrText xml:space="preserve"> REF Demand \h </w:instrText>
      </w:r>
      <w:r w:rsidR="0051038D">
        <w:rPr>
          <w:b/>
          <w:color w:val="2B579A"/>
          <w:shd w:val="clear" w:color="auto" w:fill="E6E6E6"/>
        </w:rPr>
      </w:r>
      <w:r w:rsidR="0051038D">
        <w:rPr>
          <w:b/>
          <w:color w:val="2B579A"/>
          <w:shd w:val="clear" w:color="auto" w:fill="E6E6E6"/>
        </w:rPr>
        <w:fldChar w:fldCharType="separate"/>
      </w:r>
      <w:r w:rsidR="005C572C" w:rsidRPr="0076424C">
        <w:rPr>
          <w:b/>
        </w:rPr>
        <w:t>Demand</w:t>
      </w:r>
      <w:r w:rsidR="0051038D">
        <w:rPr>
          <w:b/>
          <w:color w:val="2B579A"/>
          <w:shd w:val="clear" w:color="auto" w:fill="E6E6E6"/>
        </w:rPr>
        <w:fldChar w:fldCharType="end"/>
      </w:r>
      <w:r w:rsidR="0051038D">
        <w:rPr>
          <w:b/>
        </w:rPr>
        <w:t xml:space="preserve"> </w:t>
      </w:r>
      <w:r w:rsidRPr="0051310D">
        <w:rPr>
          <w:bCs/>
        </w:rPr>
        <w:t xml:space="preserve">restoration process any </w:t>
      </w:r>
      <w:r>
        <w:rPr>
          <w:bCs/>
        </w:rPr>
        <w:t>r</w:t>
      </w:r>
      <w:r w:rsidRPr="0051310D">
        <w:rPr>
          <w:bCs/>
        </w:rPr>
        <w:t xml:space="preserve">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Pr>
          <w:b/>
        </w:rPr>
        <w:t>’</w:t>
      </w:r>
      <w:r w:rsidRPr="00FA57B5">
        <w:rPr>
          <w:b/>
        </w:rPr>
        <w:t xml:space="preserve">s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51310D">
        <w:rPr>
          <w:bCs/>
        </w:rPr>
        <w:t xml:space="preserve"> cannot, because of the nature of the </w:t>
      </w:r>
      <w:r w:rsidRPr="00FA57B5">
        <w:rPr>
          <w:b/>
        </w:rPr>
        <w:t>Demand</w:t>
      </w:r>
      <w:r w:rsidRPr="0051310D">
        <w:rPr>
          <w:bCs/>
        </w:rPr>
        <w:t xml:space="preserve"> being supplied</w:t>
      </w:r>
      <w:r w:rsidRPr="002E2703">
        <w:rPr>
          <w:bCs/>
        </w:rPr>
        <w:t>, keep within its safe operating parameters, the</w:t>
      </w:r>
      <w:r>
        <w:rPr>
          <w:bCs/>
        </w:rPr>
        <w:t xml:space="preserve"> r</w:t>
      </w:r>
      <w:r w:rsidRPr="002E2703">
        <w:rPr>
          <w:bCs/>
        </w:rPr>
        <w:t xml:space="preserve">elevant </w:t>
      </w:r>
      <w:r w:rsidR="00314942">
        <w:rPr>
          <w:b/>
          <w:color w:val="2B579A"/>
          <w:shd w:val="clear" w:color="auto" w:fill="E6E6E6"/>
        </w:rPr>
        <w:fldChar w:fldCharType="begin"/>
      </w:r>
      <w:r w:rsidR="00314942">
        <w:instrText xml:space="preserve"> REF restorationcontractor \h </w:instrText>
      </w:r>
      <w:r w:rsidR="00314942">
        <w:rPr>
          <w:b/>
          <w:color w:val="2B579A"/>
          <w:shd w:val="clear" w:color="auto" w:fill="E6E6E6"/>
        </w:rPr>
      </w:r>
      <w:r w:rsidR="00314942">
        <w:rPr>
          <w:b/>
          <w:color w:val="2B579A"/>
          <w:shd w:val="clear" w:color="auto" w:fill="E6E6E6"/>
        </w:rPr>
        <w:fldChar w:fldCharType="separate"/>
      </w:r>
      <w:r w:rsidR="005C572C">
        <w:rPr>
          <w:b/>
        </w:rPr>
        <w:t>Restoration Contractor</w:t>
      </w:r>
      <w:r w:rsidR="00314942">
        <w:rPr>
          <w:b/>
          <w:color w:val="2B579A"/>
          <w:shd w:val="clear" w:color="auto" w:fill="E6E6E6"/>
        </w:rPr>
        <w:fldChar w:fldCharType="end"/>
      </w:r>
      <w:r w:rsidRPr="002E2703">
        <w:rPr>
          <w:bCs/>
        </w:rPr>
        <w:t xml:space="preserve"> shall inform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346FC6">
        <w:rPr>
          <w:bCs/>
        </w:rPr>
        <w:t xml:space="preserve"> </w:t>
      </w:r>
      <w:r>
        <w:rPr>
          <w:bCs/>
        </w:rPr>
        <w:t xml:space="preserve">without undue delay </w:t>
      </w:r>
      <w:r w:rsidRPr="00346FC6">
        <w:rPr>
          <w:bCs/>
        </w:rPr>
        <w:t xml:space="preserve">who in turn shall inform </w:t>
      </w:r>
      <w:del w:id="1184" w:author="Shaheeni Vekaria" w:date="2024-04-17T16:51:00Z">
        <w:r w:rsidR="00C004AE" w:rsidRPr="009274DE" w:rsidDel="009274DE">
          <w:rPr>
            <w:color w:val="2B579A"/>
            <w:shd w:val="clear" w:color="auto" w:fill="E6E6E6"/>
            <w:rPrChange w:id="1185" w:author="Shaheeni Vekaria" w:date="2024-04-17T16:51:00Z">
              <w:rPr>
                <w:b/>
                <w:bCs/>
              </w:rPr>
            </w:rPrChange>
          </w:rPr>
          <w:fldChar w:fldCharType="begin"/>
        </w:r>
        <w:r w:rsidR="00C004AE" w:rsidRPr="009274DE" w:rsidDel="009274DE">
          <w:delInstrText xml:space="preserve"> REF NGESO \h </w:delInstrText>
        </w:r>
      </w:del>
      <w:r w:rsidR="009274DE">
        <w:instrText xml:space="preserve"> \* MERGEFORMAT </w:instrText>
      </w:r>
      <w:del w:id="1186" w:author="Shaheeni Vekaria" w:date="2024-04-17T16:51:00Z">
        <w:r w:rsidR="00C004AE" w:rsidRPr="00977559" w:rsidDel="009274DE">
          <w:rPr>
            <w:color w:val="2B579A"/>
            <w:shd w:val="clear" w:color="auto" w:fill="E6E6E6"/>
          </w:rPr>
        </w:r>
        <w:r w:rsidR="00C004AE" w:rsidRPr="009274DE" w:rsidDel="009274DE">
          <w:rPr>
            <w:color w:val="2B579A"/>
            <w:shd w:val="clear" w:color="auto" w:fill="E6E6E6"/>
            <w:rPrChange w:id="1187" w:author="Shaheeni Vekaria" w:date="2024-04-17T16:51:00Z">
              <w:rPr>
                <w:b/>
                <w:bCs/>
              </w:rPr>
            </w:rPrChange>
          </w:rPr>
          <w:fldChar w:fldCharType="separate"/>
        </w:r>
        <w:r w:rsidR="005C572C" w:rsidRPr="009274DE" w:rsidDel="009274DE">
          <w:rPr>
            <w:color w:val="2B579A"/>
            <w:shd w:val="clear" w:color="auto" w:fill="E6E6E6"/>
            <w:rPrChange w:id="1188" w:author="Shaheeni Vekaria" w:date="2024-04-17T16:51:00Z">
              <w:rPr>
                <w:b/>
              </w:rPr>
            </w:rPrChange>
          </w:rPr>
          <w:delText>NGESO</w:delText>
        </w:r>
        <w:r w:rsidR="00C004AE" w:rsidRPr="009274DE" w:rsidDel="009274DE">
          <w:rPr>
            <w:color w:val="2B579A"/>
            <w:shd w:val="clear" w:color="auto" w:fill="E6E6E6"/>
            <w:rPrChange w:id="1189" w:author="Shaheeni Vekaria" w:date="2024-04-17T16:51:00Z">
              <w:rPr>
                <w:b/>
                <w:bCs/>
              </w:rPr>
            </w:rPrChange>
          </w:rPr>
          <w:fldChar w:fldCharType="end"/>
        </w:r>
      </w:del>
      <w:ins w:id="1190" w:author="Shaheeni Vekaria" w:date="2024-04-17T16:51:00Z">
        <w:r w:rsidR="009274DE" w:rsidRPr="009274DE">
          <w:rPr>
            <w:color w:val="2B579A"/>
            <w:shd w:val="clear" w:color="auto" w:fill="E6E6E6"/>
            <w:rPrChange w:id="1191" w:author="Shaheeni Vekaria" w:date="2024-04-17T16:51:00Z">
              <w:rPr>
                <w:b/>
                <w:bCs/>
              </w:rPr>
            </w:rPrChange>
          </w:rPr>
          <w:t>the</w:t>
        </w:r>
        <w:r w:rsidR="009274DE">
          <w:rPr>
            <w:b/>
            <w:bCs/>
          </w:rPr>
          <w:t xml:space="preserve"> ISOP</w:t>
        </w:r>
      </w:ins>
      <w:r w:rsidRPr="00346FC6">
        <w:rPr>
          <w:bCs/>
        </w:rPr>
        <w:t xml:space="preserve">.  In the case of a </w:t>
      </w:r>
      <w:r w:rsidR="00A303A4">
        <w:rPr>
          <w:b/>
          <w:color w:val="2B579A"/>
          <w:shd w:val="clear" w:color="auto" w:fill="E6E6E6"/>
        </w:rPr>
        <w:fldChar w:fldCharType="begin"/>
      </w:r>
      <w:r w:rsidR="00A303A4">
        <w:instrText xml:space="preserve"> REF DistributionRestorationZone \h </w:instrText>
      </w:r>
      <w:r w:rsidR="00A303A4">
        <w:rPr>
          <w:b/>
          <w:color w:val="2B579A"/>
          <w:shd w:val="clear" w:color="auto" w:fill="E6E6E6"/>
        </w:rPr>
      </w:r>
      <w:r w:rsidR="00A303A4">
        <w:rPr>
          <w:b/>
          <w:color w:val="2B579A"/>
          <w:shd w:val="clear" w:color="auto" w:fill="E6E6E6"/>
        </w:rPr>
        <w:fldChar w:fldCharType="separate"/>
      </w:r>
      <w:r w:rsidR="005C572C">
        <w:rPr>
          <w:b/>
        </w:rPr>
        <w:t>Distribution Restoration Zone</w:t>
      </w:r>
      <w:r w:rsidR="00A303A4">
        <w:rPr>
          <w:b/>
          <w:color w:val="2B579A"/>
          <w:shd w:val="clear" w:color="auto" w:fill="E6E6E6"/>
        </w:rPr>
        <w:fldChar w:fldCharType="end"/>
      </w:r>
      <w:r w:rsidRPr="00346FC6">
        <w:rPr>
          <w:bCs/>
        </w:rPr>
        <w:t xml:space="preserve"> in Scotland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51310D">
        <w:rPr>
          <w:bCs/>
        </w:rPr>
        <w:t xml:space="preserve"> shall inform the relevant Scottish </w:t>
      </w:r>
      <w:r w:rsidR="0087146B">
        <w:rPr>
          <w:b/>
          <w:color w:val="2B579A"/>
          <w:shd w:val="clear" w:color="auto" w:fill="E6E6E6"/>
        </w:rPr>
        <w:fldChar w:fldCharType="begin"/>
      </w:r>
      <w:r w:rsidR="0087146B">
        <w:rPr>
          <w:bCs/>
        </w:rPr>
        <w:instrText xml:space="preserve"> REF TransmissionLicensee \h </w:instrText>
      </w:r>
      <w:r w:rsidR="0087146B">
        <w:rPr>
          <w:b/>
          <w:color w:val="2B579A"/>
          <w:shd w:val="clear" w:color="auto" w:fill="E6E6E6"/>
        </w:rPr>
      </w:r>
      <w:r w:rsidR="0087146B">
        <w:rPr>
          <w:b/>
          <w:color w:val="2B579A"/>
          <w:shd w:val="clear" w:color="auto" w:fill="E6E6E6"/>
        </w:rPr>
        <w:fldChar w:fldCharType="separate"/>
      </w:r>
      <w:r w:rsidR="005C572C" w:rsidRPr="0076424C">
        <w:rPr>
          <w:b/>
        </w:rPr>
        <w:t>Transmission Licensee</w:t>
      </w:r>
      <w:r w:rsidR="0087146B">
        <w:rPr>
          <w:b/>
          <w:color w:val="2B579A"/>
          <w:shd w:val="clear" w:color="auto" w:fill="E6E6E6"/>
        </w:rPr>
        <w:fldChar w:fldCharType="end"/>
      </w:r>
      <w:r w:rsidRPr="0051310D">
        <w:rPr>
          <w:bCs/>
        </w:rPr>
        <w:t>.</w:t>
      </w:r>
    </w:p>
    <w:p w14:paraId="54C86DE7" w14:textId="0FF028D6" w:rsidR="00103EC8" w:rsidRDefault="00103EC8" w:rsidP="00103EC8">
      <w:pPr>
        <w:ind w:left="1560" w:hanging="1560"/>
        <w:rPr>
          <w:bCs/>
        </w:rPr>
      </w:pPr>
      <w:r w:rsidRPr="0051310D">
        <w:rPr>
          <w:bCs/>
        </w:rPr>
        <w:t>DOC</w:t>
      </w:r>
      <w:r>
        <w:rPr>
          <w:bCs/>
        </w:rPr>
        <w:t>9.4.10</w:t>
      </w:r>
      <w:r w:rsidRPr="0051310D">
        <w:rPr>
          <w:bCs/>
        </w:rPr>
        <w:t>.</w:t>
      </w:r>
      <w:r>
        <w:rPr>
          <w:bCs/>
        </w:rPr>
        <w:t>18</w:t>
      </w:r>
      <w:r w:rsidRPr="0051310D">
        <w:rPr>
          <w:bCs/>
        </w:rPr>
        <w:tab/>
      </w:r>
      <w:r>
        <w:rPr>
          <w:bCs/>
        </w:rPr>
        <w:t>If the circumstance of DOC9.4.10.17 arise t</w:t>
      </w:r>
      <w:r w:rsidRPr="0051310D">
        <w:rPr>
          <w:bCs/>
        </w:rPr>
        <w:t xml:space="preserve">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Pr>
          <w:bCs/>
        </w:rPr>
        <w:t xml:space="preserve"> </w:t>
      </w:r>
      <w:r w:rsidRPr="009849DF">
        <w:rPr>
          <w:bCs/>
        </w:rPr>
        <w:t>will, where possible</w:t>
      </w:r>
      <w:r>
        <w:rPr>
          <w:bCs/>
        </w:rPr>
        <w:t>:</w:t>
      </w:r>
    </w:p>
    <w:p w14:paraId="282D169A" w14:textId="6830A8B2" w:rsidR="00103EC8" w:rsidRDefault="00103EC8" w:rsidP="00A408B6">
      <w:pPr>
        <w:pStyle w:val="ListParagraph"/>
        <w:numPr>
          <w:ilvl w:val="0"/>
          <w:numId w:val="91"/>
        </w:numPr>
        <w:spacing w:after="120"/>
        <w:ind w:left="1920"/>
        <w:contextualSpacing w:val="0"/>
        <w:rPr>
          <w:bCs/>
        </w:rPr>
      </w:pPr>
      <w:r w:rsidRPr="00886FA3">
        <w:rPr>
          <w:bCs/>
        </w:rPr>
        <w:t xml:space="preserve">instruct </w:t>
      </w:r>
      <w:r w:rsidR="0051038D">
        <w:rPr>
          <w:b/>
          <w:color w:val="2B579A"/>
          <w:shd w:val="clear" w:color="auto" w:fill="E6E6E6"/>
        </w:rPr>
        <w:fldChar w:fldCharType="begin"/>
      </w:r>
      <w:r w:rsidR="0051038D">
        <w:rPr>
          <w:bCs/>
        </w:rPr>
        <w:instrText xml:space="preserve"> REF Demand \h </w:instrText>
      </w:r>
      <w:r w:rsidR="0051038D">
        <w:rPr>
          <w:b/>
          <w:color w:val="2B579A"/>
          <w:shd w:val="clear" w:color="auto" w:fill="E6E6E6"/>
        </w:rPr>
      </w:r>
      <w:r w:rsidR="0051038D">
        <w:rPr>
          <w:b/>
          <w:color w:val="2B579A"/>
          <w:shd w:val="clear" w:color="auto" w:fill="E6E6E6"/>
        </w:rPr>
        <w:fldChar w:fldCharType="separate"/>
      </w:r>
      <w:r w:rsidR="005C572C" w:rsidRPr="0076424C">
        <w:rPr>
          <w:b/>
        </w:rPr>
        <w:t>Demand</w:t>
      </w:r>
      <w:r w:rsidR="0051038D">
        <w:rPr>
          <w:b/>
          <w:color w:val="2B579A"/>
          <w:shd w:val="clear" w:color="auto" w:fill="E6E6E6"/>
        </w:rPr>
        <w:fldChar w:fldCharType="end"/>
      </w:r>
      <w:r w:rsidR="004F75CA">
        <w:rPr>
          <w:b/>
        </w:rPr>
        <w:t xml:space="preserve"> </w:t>
      </w:r>
      <w:r w:rsidRPr="00886FA3">
        <w:rPr>
          <w:bCs/>
        </w:rPr>
        <w:t>to be altered</w:t>
      </w:r>
      <w:r>
        <w:rPr>
          <w:bCs/>
        </w:rPr>
        <w:t>; or</w:t>
      </w:r>
    </w:p>
    <w:p w14:paraId="64C8EA0F" w14:textId="5C135B9F" w:rsidR="00103EC8" w:rsidRDefault="00103EC8" w:rsidP="00A408B6">
      <w:pPr>
        <w:pStyle w:val="ListParagraph"/>
        <w:numPr>
          <w:ilvl w:val="0"/>
          <w:numId w:val="91"/>
        </w:numPr>
        <w:spacing w:after="120"/>
        <w:ind w:left="1920"/>
        <w:contextualSpacing w:val="0"/>
        <w:rPr>
          <w:bCs/>
        </w:rPr>
      </w:pPr>
      <w:r w:rsidRPr="00886FA3">
        <w:rPr>
          <w:bCs/>
        </w:rPr>
        <w:t xml:space="preserve">re-configure the </w:t>
      </w:r>
      <w:r w:rsidR="00F5334E">
        <w:rPr>
          <w:b/>
          <w:color w:val="2B579A"/>
          <w:shd w:val="clear" w:color="auto" w:fill="E6E6E6"/>
        </w:rPr>
        <w:fldChar w:fldCharType="begin"/>
      </w:r>
      <w:r w:rsidR="00F5334E">
        <w:instrText xml:space="preserve"> REF DistributionRestorationZone \h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sidRPr="00B24095">
        <w:rPr>
          <w:bCs/>
        </w:rPr>
        <w:t>;</w:t>
      </w:r>
      <w:r w:rsidRPr="00886FA3">
        <w:rPr>
          <w:bCs/>
        </w:rPr>
        <w:t xml:space="preserve"> or </w:t>
      </w:r>
    </w:p>
    <w:p w14:paraId="0AC832AB" w14:textId="1176AB30" w:rsidR="00103EC8" w:rsidRDefault="00103EC8" w:rsidP="00A408B6">
      <w:pPr>
        <w:pStyle w:val="ListParagraph"/>
        <w:numPr>
          <w:ilvl w:val="0"/>
          <w:numId w:val="91"/>
        </w:numPr>
        <w:spacing w:after="120"/>
        <w:ind w:left="1920"/>
        <w:contextualSpacing w:val="0"/>
        <w:rPr>
          <w:bCs/>
        </w:rPr>
      </w:pPr>
      <w:r w:rsidRPr="00886FA3">
        <w:rPr>
          <w:bCs/>
        </w:rPr>
        <w:t xml:space="preserve">will instruct the relevant </w:t>
      </w:r>
      <w:r w:rsidR="00123D49">
        <w:rPr>
          <w:b/>
          <w:color w:val="2B579A"/>
          <w:shd w:val="clear" w:color="auto" w:fill="E6E6E6"/>
        </w:rPr>
        <w:fldChar w:fldCharType="begin"/>
      </w:r>
      <w:r w:rsidR="00123D49">
        <w:instrText xml:space="preserve"> REF restorationcontractor \h </w:instrText>
      </w:r>
      <w:r w:rsidR="00123D49">
        <w:rPr>
          <w:b/>
          <w:color w:val="2B579A"/>
          <w:shd w:val="clear" w:color="auto" w:fill="E6E6E6"/>
        </w:rPr>
      </w:r>
      <w:r w:rsidR="00123D49">
        <w:rPr>
          <w:b/>
          <w:color w:val="2B579A"/>
          <w:shd w:val="clear" w:color="auto" w:fill="E6E6E6"/>
        </w:rPr>
        <w:fldChar w:fldCharType="separate"/>
      </w:r>
      <w:r w:rsidR="005C572C">
        <w:rPr>
          <w:b/>
        </w:rPr>
        <w:t>Restoration Contractor</w:t>
      </w:r>
      <w:r w:rsidR="00123D49">
        <w:rPr>
          <w:b/>
          <w:color w:val="2B579A"/>
          <w:shd w:val="clear" w:color="auto" w:fill="E6E6E6"/>
        </w:rPr>
        <w:fldChar w:fldCharType="end"/>
      </w:r>
      <w:r w:rsidRPr="00886FA3">
        <w:rPr>
          <w:bCs/>
        </w:rPr>
        <w:t xml:space="preserve"> forming part of the </w:t>
      </w:r>
      <w:r w:rsidR="0051038D">
        <w:rPr>
          <w:b/>
          <w:color w:val="2B579A"/>
          <w:shd w:val="clear" w:color="auto" w:fill="E6E6E6"/>
        </w:rPr>
        <w:fldChar w:fldCharType="begin"/>
      </w:r>
      <w:r w:rsidR="0051038D">
        <w:rPr>
          <w:bCs/>
        </w:rPr>
        <w:instrText xml:space="preserve"> REF DistributionRestorationZone \h </w:instrText>
      </w:r>
      <w:r w:rsidR="0051038D">
        <w:rPr>
          <w:b/>
          <w:color w:val="2B579A"/>
          <w:shd w:val="clear" w:color="auto" w:fill="E6E6E6"/>
        </w:rPr>
      </w:r>
      <w:r w:rsidR="0051038D">
        <w:rPr>
          <w:b/>
          <w:color w:val="2B579A"/>
          <w:shd w:val="clear" w:color="auto" w:fill="E6E6E6"/>
        </w:rPr>
        <w:fldChar w:fldCharType="separate"/>
      </w:r>
      <w:r w:rsidR="005C572C">
        <w:rPr>
          <w:b/>
        </w:rPr>
        <w:t>Distribution Restoration Zone</w:t>
      </w:r>
      <w:r w:rsidR="0051038D">
        <w:rPr>
          <w:b/>
          <w:color w:val="2B579A"/>
          <w:shd w:val="clear" w:color="auto" w:fill="E6E6E6"/>
        </w:rPr>
        <w:fldChar w:fldCharType="end"/>
      </w:r>
      <w:r w:rsidRPr="00886FA3">
        <w:rPr>
          <w:bCs/>
        </w:rPr>
        <w:t xml:space="preserve"> to re-configure its </w:t>
      </w:r>
      <w:r w:rsidRPr="00886FA3">
        <w:rPr>
          <w:b/>
        </w:rPr>
        <w:t>System</w:t>
      </w:r>
      <w:r w:rsidRPr="00886FA3">
        <w:rPr>
          <w:bCs/>
        </w:rPr>
        <w:t xml:space="preserve"> in order to alleviate the problem being experienced by the </w:t>
      </w:r>
      <w:r>
        <w:rPr>
          <w:bCs/>
        </w:rPr>
        <w:t>r</w:t>
      </w:r>
      <w:r w:rsidRPr="00886FA3">
        <w:rPr>
          <w:bCs/>
        </w:rPr>
        <w:t xml:space="preserve">elevant </w:t>
      </w:r>
      <w:r w:rsidR="0051038D">
        <w:rPr>
          <w:b/>
          <w:color w:val="2B579A"/>
          <w:shd w:val="clear" w:color="auto" w:fill="E6E6E6"/>
        </w:rPr>
        <w:fldChar w:fldCharType="begin"/>
      </w:r>
      <w:r w:rsidR="0051038D">
        <w:rPr>
          <w:bCs/>
        </w:rPr>
        <w:instrText xml:space="preserve"> REF restorationcontractor \h </w:instrText>
      </w:r>
      <w:r w:rsidR="0051038D">
        <w:rPr>
          <w:b/>
          <w:color w:val="2B579A"/>
          <w:shd w:val="clear" w:color="auto" w:fill="E6E6E6"/>
        </w:rPr>
      </w:r>
      <w:r w:rsidR="0051038D">
        <w:rPr>
          <w:b/>
          <w:color w:val="2B579A"/>
          <w:shd w:val="clear" w:color="auto" w:fill="E6E6E6"/>
        </w:rPr>
        <w:fldChar w:fldCharType="separate"/>
      </w:r>
      <w:r w:rsidR="005C572C">
        <w:rPr>
          <w:b/>
        </w:rPr>
        <w:t>Restoration Contractor</w:t>
      </w:r>
      <w:r w:rsidR="0051038D">
        <w:rPr>
          <w:b/>
          <w:color w:val="2B579A"/>
          <w:shd w:val="clear" w:color="auto" w:fill="E6E6E6"/>
        </w:rPr>
        <w:fldChar w:fldCharType="end"/>
      </w:r>
      <w:r w:rsidRPr="00886FA3">
        <w:rPr>
          <w:b/>
        </w:rPr>
        <w:t xml:space="preserve">’s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sidRPr="00886FA3">
        <w:rPr>
          <w:bCs/>
        </w:rPr>
        <w:t xml:space="preserve">.  </w:t>
      </w:r>
    </w:p>
    <w:p w14:paraId="3D4C8F35" w14:textId="0842513C" w:rsidR="00103EC8" w:rsidRPr="00CA5282" w:rsidRDefault="00C004AE" w:rsidP="00103EC8">
      <w:pPr>
        <w:spacing w:after="120"/>
        <w:ind w:left="1560" w:firstLine="0"/>
        <w:rPr>
          <w:bCs/>
        </w:rPr>
      </w:pPr>
      <w:del w:id="1192" w:author="Shaheeni Vekaria" w:date="2024-04-17T16:59:00Z">
        <w:r w:rsidDel="00F77124">
          <w:rPr>
            <w:b/>
            <w:color w:val="2B579A"/>
            <w:shd w:val="clear" w:color="auto" w:fill="E6E6E6"/>
          </w:rPr>
          <w:fldChar w:fldCharType="begin"/>
        </w:r>
        <w:r w:rsidDel="00F77124">
          <w:delInstrText xml:space="preserve"> REF NGESO \h </w:delInstrText>
        </w:r>
        <w:r w:rsidDel="00F77124">
          <w:rPr>
            <w:b/>
            <w:color w:val="2B579A"/>
            <w:shd w:val="clear" w:color="auto" w:fill="E6E6E6"/>
          </w:rPr>
        </w:r>
        <w:r w:rsidDel="00F77124">
          <w:rPr>
            <w:b/>
            <w:color w:val="2B579A"/>
            <w:shd w:val="clear" w:color="auto" w:fill="E6E6E6"/>
          </w:rPr>
          <w:fldChar w:fldCharType="separate"/>
        </w:r>
        <w:r w:rsidR="005C572C" w:rsidDel="00F77124">
          <w:rPr>
            <w:b/>
          </w:rPr>
          <w:delText>NGESO</w:delText>
        </w:r>
        <w:r w:rsidDel="00F77124">
          <w:rPr>
            <w:b/>
            <w:color w:val="2B579A"/>
            <w:shd w:val="clear" w:color="auto" w:fill="E6E6E6"/>
          </w:rPr>
          <w:fldChar w:fldCharType="end"/>
        </w:r>
        <w:r w:rsidR="00103EC8" w:rsidRPr="00CA5282" w:rsidDel="00F77124">
          <w:rPr>
            <w:bCs/>
          </w:rPr>
          <w:delText xml:space="preserve"> </w:delText>
        </w:r>
      </w:del>
      <w:ins w:id="1193" w:author="Shaheeni Vekaria" w:date="2024-04-17T16:59:00Z">
        <w:r w:rsidR="00F77124" w:rsidRPr="00F77124">
          <w:rPr>
            <w:color w:val="2B579A"/>
            <w:shd w:val="clear" w:color="auto" w:fill="E6E6E6"/>
            <w:rPrChange w:id="1194" w:author="Shaheeni Vekaria" w:date="2024-04-17T16:59:00Z">
              <w:rPr>
                <w:b/>
                <w:bCs/>
              </w:rPr>
            </w:rPrChange>
          </w:rPr>
          <w:t>The</w:t>
        </w:r>
        <w:r w:rsidR="00F77124">
          <w:rPr>
            <w:b/>
            <w:bCs/>
          </w:rPr>
          <w:t xml:space="preserve"> ISOP</w:t>
        </w:r>
        <w:r w:rsidR="00F77124" w:rsidRPr="00CA5282">
          <w:rPr>
            <w:bCs/>
          </w:rPr>
          <w:t xml:space="preserve"> </w:t>
        </w:r>
      </w:ins>
      <w:r w:rsidR="00103EC8" w:rsidRPr="00CA5282">
        <w:rPr>
          <w:bCs/>
        </w:rPr>
        <w:t xml:space="preserve">and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00103EC8" w:rsidRPr="00CA5282">
        <w:rPr>
          <w:bCs/>
        </w:rPr>
        <w:t xml:space="preserve"> (and </w:t>
      </w:r>
      <w:r w:rsidR="00103EC8">
        <w:rPr>
          <w:bCs/>
        </w:rPr>
        <w:t>r</w:t>
      </w:r>
      <w:r w:rsidR="00103EC8" w:rsidRPr="00CA5282">
        <w:rPr>
          <w:bCs/>
        </w:rPr>
        <w:t xml:space="preserve">elevant </w:t>
      </w:r>
      <w:r w:rsidR="0087146B">
        <w:rPr>
          <w:b/>
          <w:color w:val="2B579A"/>
          <w:shd w:val="clear" w:color="auto" w:fill="E6E6E6"/>
        </w:rPr>
        <w:fldChar w:fldCharType="begin"/>
      </w:r>
      <w:r w:rsidR="0087146B">
        <w:rPr>
          <w:bCs/>
        </w:rPr>
        <w:instrText xml:space="preserve"> REF TransmissionLicensee \h </w:instrText>
      </w:r>
      <w:r w:rsidR="0087146B">
        <w:rPr>
          <w:b/>
          <w:color w:val="2B579A"/>
          <w:shd w:val="clear" w:color="auto" w:fill="E6E6E6"/>
        </w:rPr>
      </w:r>
      <w:r w:rsidR="0087146B">
        <w:rPr>
          <w:b/>
          <w:color w:val="2B579A"/>
          <w:shd w:val="clear" w:color="auto" w:fill="E6E6E6"/>
        </w:rPr>
        <w:fldChar w:fldCharType="separate"/>
      </w:r>
      <w:r w:rsidR="005C572C" w:rsidRPr="0076424C">
        <w:rPr>
          <w:b/>
        </w:rPr>
        <w:t>Transmission Licensee</w:t>
      </w:r>
      <w:r w:rsidR="0087146B">
        <w:rPr>
          <w:b/>
          <w:color w:val="2B579A"/>
          <w:shd w:val="clear" w:color="auto" w:fill="E6E6E6"/>
        </w:rPr>
        <w:fldChar w:fldCharType="end"/>
      </w:r>
      <w:r w:rsidR="00103EC8" w:rsidRPr="00CA5282">
        <w:rPr>
          <w:bCs/>
        </w:rPr>
        <w:t xml:space="preserve"> in Scotland) accepts that any decision to keep a </w:t>
      </w:r>
      <w:r w:rsidR="00103EC8">
        <w:rPr>
          <w:bCs/>
        </w:rPr>
        <w:t>re</w:t>
      </w:r>
      <w:r w:rsidR="00103EC8" w:rsidRPr="00CA5282">
        <w:rPr>
          <w:bCs/>
        </w:rPr>
        <w:t xml:space="preserve">levant </w:t>
      </w:r>
      <w:r w:rsidR="00123D49">
        <w:rPr>
          <w:b/>
          <w:color w:val="2B579A"/>
          <w:shd w:val="clear" w:color="auto" w:fill="E6E6E6"/>
        </w:rPr>
        <w:fldChar w:fldCharType="begin"/>
      </w:r>
      <w:r w:rsidR="00123D49">
        <w:instrText xml:space="preserve"> REF restorationcontractor \h </w:instrText>
      </w:r>
      <w:r w:rsidR="00123D49">
        <w:rPr>
          <w:b/>
          <w:color w:val="2B579A"/>
          <w:shd w:val="clear" w:color="auto" w:fill="E6E6E6"/>
        </w:rPr>
      </w:r>
      <w:r w:rsidR="00123D49">
        <w:rPr>
          <w:b/>
          <w:color w:val="2B579A"/>
          <w:shd w:val="clear" w:color="auto" w:fill="E6E6E6"/>
        </w:rPr>
        <w:fldChar w:fldCharType="separate"/>
      </w:r>
      <w:r w:rsidR="005C572C">
        <w:rPr>
          <w:b/>
        </w:rPr>
        <w:t>Restoration Contractor</w:t>
      </w:r>
      <w:r w:rsidR="00123D49">
        <w:rPr>
          <w:b/>
          <w:color w:val="2B579A"/>
          <w:shd w:val="clear" w:color="auto" w:fill="E6E6E6"/>
        </w:rPr>
        <w:fldChar w:fldCharType="end"/>
      </w:r>
      <w:r w:rsidR="00103EC8" w:rsidRPr="00CA5282">
        <w:rPr>
          <w:b/>
        </w:rPr>
        <w:t xml:space="preserve">’s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sidR="00103EC8" w:rsidRPr="00CA5282">
        <w:rPr>
          <w:bCs/>
        </w:rPr>
        <w:t xml:space="preserve"> operating, if outside its safe operating parameters, is one for the </w:t>
      </w:r>
      <w:r w:rsidR="00123D49">
        <w:rPr>
          <w:b/>
          <w:color w:val="2B579A"/>
          <w:shd w:val="clear" w:color="auto" w:fill="E6E6E6"/>
        </w:rPr>
        <w:fldChar w:fldCharType="begin"/>
      </w:r>
      <w:r w:rsidR="00123D49">
        <w:instrText xml:space="preserve"> REF restorationcontractor \h </w:instrText>
      </w:r>
      <w:r w:rsidR="00123D49">
        <w:rPr>
          <w:b/>
          <w:color w:val="2B579A"/>
          <w:shd w:val="clear" w:color="auto" w:fill="E6E6E6"/>
        </w:rPr>
      </w:r>
      <w:r w:rsidR="00123D49">
        <w:rPr>
          <w:b/>
          <w:color w:val="2B579A"/>
          <w:shd w:val="clear" w:color="auto" w:fill="E6E6E6"/>
        </w:rPr>
        <w:fldChar w:fldCharType="separate"/>
      </w:r>
      <w:r w:rsidR="005C572C">
        <w:rPr>
          <w:b/>
        </w:rPr>
        <w:t>Restoration Contractor</w:t>
      </w:r>
      <w:r w:rsidR="00123D49">
        <w:rPr>
          <w:b/>
          <w:color w:val="2B579A"/>
          <w:shd w:val="clear" w:color="auto" w:fill="E6E6E6"/>
        </w:rPr>
        <w:fldChar w:fldCharType="end"/>
      </w:r>
      <w:r w:rsidR="00103EC8" w:rsidRPr="00CA5282">
        <w:rPr>
          <w:bCs/>
        </w:rPr>
        <w:t xml:space="preserve"> concerned alone and accepts that the relevant </w:t>
      </w:r>
      <w:r w:rsidR="00123D49">
        <w:rPr>
          <w:b/>
          <w:color w:val="2B579A"/>
          <w:shd w:val="clear" w:color="auto" w:fill="E6E6E6"/>
        </w:rPr>
        <w:fldChar w:fldCharType="begin"/>
      </w:r>
      <w:r w:rsidR="00123D49">
        <w:instrText xml:space="preserve"> REF restorationcontractor \h </w:instrText>
      </w:r>
      <w:r w:rsidR="00123D49">
        <w:rPr>
          <w:b/>
          <w:color w:val="2B579A"/>
          <w:shd w:val="clear" w:color="auto" w:fill="E6E6E6"/>
        </w:rPr>
      </w:r>
      <w:r w:rsidR="00123D49">
        <w:rPr>
          <w:b/>
          <w:color w:val="2B579A"/>
          <w:shd w:val="clear" w:color="auto" w:fill="E6E6E6"/>
        </w:rPr>
        <w:fldChar w:fldCharType="separate"/>
      </w:r>
      <w:r w:rsidR="005C572C">
        <w:rPr>
          <w:b/>
        </w:rPr>
        <w:t>Restoration Contractor</w:t>
      </w:r>
      <w:r w:rsidR="00123D49">
        <w:rPr>
          <w:b/>
          <w:color w:val="2B579A"/>
          <w:shd w:val="clear" w:color="auto" w:fill="E6E6E6"/>
        </w:rPr>
        <w:fldChar w:fldCharType="end"/>
      </w:r>
      <w:r w:rsidR="00103EC8" w:rsidRPr="00CA5282">
        <w:rPr>
          <w:b/>
        </w:rPr>
        <w:t xml:space="preserve">’s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sidR="00B713CB">
        <w:rPr>
          <w:b/>
        </w:rPr>
        <w:t xml:space="preserve"> </w:t>
      </w:r>
      <w:r w:rsidR="00103EC8" w:rsidRPr="00CA5282">
        <w:rPr>
          <w:bCs/>
        </w:rPr>
        <w:t xml:space="preserve">may change output if the </w:t>
      </w:r>
      <w:r w:rsidR="00103EC8" w:rsidRPr="004F1887">
        <w:rPr>
          <w:bCs/>
        </w:rPr>
        <w:t>relevant</w:t>
      </w:r>
      <w:r w:rsidR="00103EC8" w:rsidRPr="00CA5282">
        <w:rPr>
          <w:b/>
        </w:rPr>
        <w:t xml:space="preserve"> </w:t>
      </w:r>
      <w:r w:rsidR="00123D49">
        <w:rPr>
          <w:b/>
          <w:color w:val="2B579A"/>
          <w:shd w:val="clear" w:color="auto" w:fill="E6E6E6"/>
        </w:rPr>
        <w:fldChar w:fldCharType="begin"/>
      </w:r>
      <w:r w:rsidR="00123D49">
        <w:instrText xml:space="preserve"> REF restorationcontractor \h </w:instrText>
      </w:r>
      <w:r w:rsidR="00123D49">
        <w:rPr>
          <w:b/>
          <w:color w:val="2B579A"/>
          <w:shd w:val="clear" w:color="auto" w:fill="E6E6E6"/>
        </w:rPr>
      </w:r>
      <w:r w:rsidR="00123D49">
        <w:rPr>
          <w:b/>
          <w:color w:val="2B579A"/>
          <w:shd w:val="clear" w:color="auto" w:fill="E6E6E6"/>
        </w:rPr>
        <w:fldChar w:fldCharType="separate"/>
      </w:r>
      <w:r w:rsidR="005C572C">
        <w:rPr>
          <w:b/>
        </w:rPr>
        <w:t>Restoration Contractor</w:t>
      </w:r>
      <w:r w:rsidR="00123D49">
        <w:rPr>
          <w:b/>
          <w:color w:val="2B579A"/>
          <w:shd w:val="clear" w:color="auto" w:fill="E6E6E6"/>
        </w:rPr>
        <w:fldChar w:fldCharType="end"/>
      </w:r>
      <w:r w:rsidR="00103EC8" w:rsidRPr="00CA5282">
        <w:rPr>
          <w:b/>
        </w:rPr>
        <w:t xml:space="preserve"> </w:t>
      </w:r>
      <w:r w:rsidR="00103EC8" w:rsidRPr="00CA5282">
        <w:rPr>
          <w:bCs/>
        </w:rPr>
        <w:t xml:space="preserve">believes it is necessary for safety reasons (whether relating to personnel or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00103EC8" w:rsidRPr="00CA5282">
        <w:rPr>
          <w:bCs/>
        </w:rPr>
        <w:t xml:space="preserve"> and/or </w:t>
      </w:r>
      <w:r w:rsidR="0051038D">
        <w:rPr>
          <w:b/>
          <w:color w:val="2B579A"/>
          <w:shd w:val="clear" w:color="auto" w:fill="E6E6E6"/>
        </w:rPr>
        <w:fldChar w:fldCharType="begin"/>
      </w:r>
      <w:r w:rsidR="0051038D">
        <w:rPr>
          <w:bCs/>
        </w:rPr>
        <w:instrText xml:space="preserve"> REF Apparatus \h </w:instrText>
      </w:r>
      <w:r w:rsidR="0051038D">
        <w:rPr>
          <w:b/>
          <w:color w:val="2B579A"/>
          <w:shd w:val="clear" w:color="auto" w:fill="E6E6E6"/>
        </w:rPr>
      </w:r>
      <w:r w:rsidR="0051038D">
        <w:rPr>
          <w:b/>
          <w:color w:val="2B579A"/>
          <w:shd w:val="clear" w:color="auto" w:fill="E6E6E6"/>
        </w:rPr>
        <w:fldChar w:fldCharType="separate"/>
      </w:r>
      <w:r w:rsidR="005C572C" w:rsidRPr="0076424C">
        <w:rPr>
          <w:b/>
        </w:rPr>
        <w:t>Apparatus</w:t>
      </w:r>
      <w:r w:rsidR="0051038D">
        <w:rPr>
          <w:b/>
          <w:color w:val="2B579A"/>
          <w:shd w:val="clear" w:color="auto" w:fill="E6E6E6"/>
        </w:rPr>
        <w:fldChar w:fldCharType="end"/>
      </w:r>
      <w:r w:rsidR="00103EC8" w:rsidRPr="00CA5282">
        <w:rPr>
          <w:bCs/>
        </w:rPr>
        <w:t xml:space="preserve">).  If such a change is made without prior notice, then the relevant </w:t>
      </w:r>
      <w:r w:rsidR="00123D49">
        <w:rPr>
          <w:b/>
          <w:color w:val="2B579A"/>
          <w:shd w:val="clear" w:color="auto" w:fill="E6E6E6"/>
        </w:rPr>
        <w:fldChar w:fldCharType="begin"/>
      </w:r>
      <w:r w:rsidR="00123D49">
        <w:instrText xml:space="preserve"> REF restorationcontractor \h </w:instrText>
      </w:r>
      <w:r w:rsidR="00123D49">
        <w:rPr>
          <w:b/>
          <w:color w:val="2B579A"/>
          <w:shd w:val="clear" w:color="auto" w:fill="E6E6E6"/>
        </w:rPr>
      </w:r>
      <w:r w:rsidR="00123D49">
        <w:rPr>
          <w:b/>
          <w:color w:val="2B579A"/>
          <w:shd w:val="clear" w:color="auto" w:fill="E6E6E6"/>
        </w:rPr>
        <w:fldChar w:fldCharType="separate"/>
      </w:r>
      <w:r w:rsidR="005C572C">
        <w:rPr>
          <w:b/>
        </w:rPr>
        <w:t>Restoration Contractor</w:t>
      </w:r>
      <w:r w:rsidR="00123D49">
        <w:rPr>
          <w:b/>
          <w:color w:val="2B579A"/>
          <w:shd w:val="clear" w:color="auto" w:fill="E6E6E6"/>
        </w:rPr>
        <w:fldChar w:fldCharType="end"/>
      </w:r>
      <w:r w:rsidR="00103EC8" w:rsidRPr="00CA5282">
        <w:rPr>
          <w:bCs/>
        </w:rPr>
        <w:t xml:space="preserve"> shall inform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00103EC8" w:rsidRPr="00CA5282">
        <w:rPr>
          <w:bCs/>
        </w:rPr>
        <w:t xml:space="preserve"> as soon as reasonably practical.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00103EC8" w:rsidRPr="00CA5282">
        <w:rPr>
          <w:bCs/>
        </w:rPr>
        <w:t xml:space="preserve"> will inform </w:t>
      </w:r>
      <w:del w:id="1195" w:author="Shaheeni Vekaria" w:date="2024-04-17T16:59:00Z">
        <w:r w:rsidDel="00F77124">
          <w:rPr>
            <w:b/>
            <w:color w:val="2B579A"/>
            <w:shd w:val="clear" w:color="auto" w:fill="E6E6E6"/>
          </w:rPr>
          <w:fldChar w:fldCharType="begin"/>
        </w:r>
        <w:r w:rsidDel="00F77124">
          <w:delInstrText xml:space="preserve"> REF NGESO \h </w:delInstrText>
        </w:r>
        <w:r w:rsidDel="00F77124">
          <w:rPr>
            <w:b/>
            <w:color w:val="2B579A"/>
            <w:shd w:val="clear" w:color="auto" w:fill="E6E6E6"/>
          </w:rPr>
        </w:r>
        <w:r w:rsidDel="00F77124">
          <w:rPr>
            <w:b/>
            <w:color w:val="2B579A"/>
            <w:shd w:val="clear" w:color="auto" w:fill="E6E6E6"/>
          </w:rPr>
          <w:fldChar w:fldCharType="separate"/>
        </w:r>
        <w:r w:rsidR="005C572C" w:rsidDel="00F77124">
          <w:rPr>
            <w:b/>
          </w:rPr>
          <w:delText>NGESO</w:delText>
        </w:r>
        <w:r w:rsidDel="00F77124">
          <w:rPr>
            <w:b/>
            <w:color w:val="2B579A"/>
            <w:shd w:val="clear" w:color="auto" w:fill="E6E6E6"/>
          </w:rPr>
          <w:fldChar w:fldCharType="end"/>
        </w:r>
        <w:r w:rsidR="00103EC8" w:rsidRPr="00CA5282" w:rsidDel="00F77124">
          <w:rPr>
            <w:bCs/>
          </w:rPr>
          <w:delText xml:space="preserve"> </w:delText>
        </w:r>
      </w:del>
      <w:ins w:id="1196" w:author="Shaheeni Vekaria" w:date="2024-04-17T16:59:00Z">
        <w:r w:rsidR="00F77124" w:rsidRPr="00F77124">
          <w:rPr>
            <w:color w:val="2B579A"/>
            <w:shd w:val="clear" w:color="auto" w:fill="E6E6E6"/>
            <w:rPrChange w:id="1197" w:author="Shaheeni Vekaria" w:date="2024-04-17T16:59:00Z">
              <w:rPr>
                <w:b/>
                <w:bCs/>
              </w:rPr>
            </w:rPrChange>
          </w:rPr>
          <w:t>the</w:t>
        </w:r>
        <w:r w:rsidR="00F77124">
          <w:rPr>
            <w:b/>
            <w:bCs/>
          </w:rPr>
          <w:t xml:space="preserve"> ISOP</w:t>
        </w:r>
        <w:r w:rsidR="00F77124" w:rsidRPr="00CA5282">
          <w:rPr>
            <w:bCs/>
          </w:rPr>
          <w:t xml:space="preserve"> </w:t>
        </w:r>
      </w:ins>
      <w:r w:rsidR="00103EC8" w:rsidRPr="00CA5282">
        <w:rPr>
          <w:bCs/>
        </w:rPr>
        <w:lastRenderedPageBreak/>
        <w:t xml:space="preserve">(and the relevant </w:t>
      </w:r>
      <w:r w:rsidR="0087146B">
        <w:rPr>
          <w:b/>
          <w:color w:val="2B579A"/>
          <w:shd w:val="clear" w:color="auto" w:fill="E6E6E6"/>
        </w:rPr>
        <w:fldChar w:fldCharType="begin"/>
      </w:r>
      <w:r w:rsidR="0087146B">
        <w:rPr>
          <w:bCs/>
        </w:rPr>
        <w:instrText xml:space="preserve"> REF TransmissionLicensee \h </w:instrText>
      </w:r>
      <w:r w:rsidR="0087146B">
        <w:rPr>
          <w:b/>
          <w:color w:val="2B579A"/>
          <w:shd w:val="clear" w:color="auto" w:fill="E6E6E6"/>
        </w:rPr>
      </w:r>
      <w:r w:rsidR="0087146B">
        <w:rPr>
          <w:b/>
          <w:color w:val="2B579A"/>
          <w:shd w:val="clear" w:color="auto" w:fill="E6E6E6"/>
        </w:rPr>
        <w:fldChar w:fldCharType="separate"/>
      </w:r>
      <w:r w:rsidR="005C572C" w:rsidRPr="0076424C">
        <w:rPr>
          <w:b/>
        </w:rPr>
        <w:t>Transmission Licensee</w:t>
      </w:r>
      <w:r w:rsidR="0087146B">
        <w:rPr>
          <w:b/>
          <w:color w:val="2B579A"/>
          <w:shd w:val="clear" w:color="auto" w:fill="E6E6E6"/>
        </w:rPr>
        <w:fldChar w:fldCharType="end"/>
      </w:r>
      <w:r w:rsidR="00103EC8" w:rsidRPr="00CA5282">
        <w:rPr>
          <w:bCs/>
        </w:rPr>
        <w:t xml:space="preserve"> in the case of Scottish </w:t>
      </w:r>
      <w:r w:rsidR="00F5334E">
        <w:rPr>
          <w:b/>
          <w:color w:val="2B579A"/>
          <w:shd w:val="clear" w:color="auto" w:fill="E6E6E6"/>
        </w:rPr>
        <w:fldChar w:fldCharType="begin"/>
      </w:r>
      <w:r w:rsidR="00F5334E">
        <w:instrText xml:space="preserve"> REF DistributionRestorationZone \h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sidR="00103EC8" w:rsidRPr="00CA5282">
        <w:rPr>
          <w:b/>
        </w:rPr>
        <w:t>s</w:t>
      </w:r>
      <w:r w:rsidR="00103EC8" w:rsidRPr="00CA5282">
        <w:rPr>
          <w:bCs/>
        </w:rPr>
        <w:t xml:space="preserve">) of the progress with the key stages of each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00103EC8" w:rsidRPr="00CA5282">
        <w:rPr>
          <w:bCs/>
        </w:rPr>
        <w:t xml:space="preserve">.  </w:t>
      </w:r>
    </w:p>
    <w:p w14:paraId="3D1EA9DD" w14:textId="38A4C989" w:rsidR="00103EC8" w:rsidRPr="00EC36FD" w:rsidRDefault="00103EC8" w:rsidP="00103EC8">
      <w:pPr>
        <w:ind w:left="1560" w:hanging="1560"/>
        <w:rPr>
          <w:bCs/>
        </w:rPr>
      </w:pPr>
      <w:r>
        <w:rPr>
          <w:bCs/>
        </w:rPr>
        <w:t>DOC9.4.10.19</w:t>
      </w:r>
      <w:r w:rsidRPr="00EC36FD">
        <w:rPr>
          <w:bCs/>
        </w:rPr>
        <w:tab/>
      </w:r>
      <w:r w:rsidRPr="00FD6AE5">
        <w:rPr>
          <w:bCs/>
        </w:rPr>
        <w:t xml:space="preserve">Once the </w:t>
      </w:r>
      <w:r w:rsidR="00F5334E">
        <w:rPr>
          <w:b/>
          <w:color w:val="2B579A"/>
          <w:shd w:val="clear" w:color="auto" w:fill="E6E6E6"/>
        </w:rPr>
        <w:fldChar w:fldCharType="begin"/>
      </w:r>
      <w:r w:rsidR="00F5334E">
        <w:instrText xml:space="preserve"> REF DistributionRestorationZone \h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sidRPr="00EC36FD">
        <w:rPr>
          <w:bCs/>
        </w:rPr>
        <w:t xml:space="preserve"> </w:t>
      </w:r>
      <w:r>
        <w:rPr>
          <w:bCs/>
        </w:rPr>
        <w:t>is operating</w:t>
      </w:r>
      <w:r w:rsidRPr="00EC36FD">
        <w:rPr>
          <w:bCs/>
        </w:rPr>
        <w:t xml:space="preserve"> as described in </w:t>
      </w:r>
      <w:r>
        <w:rPr>
          <w:bCs/>
        </w:rPr>
        <w:t>DOC9.4.10.15 and DOC9.4.10.16</w:t>
      </w:r>
      <w:r w:rsidRPr="00EC36FD">
        <w:rPr>
          <w:bCs/>
        </w:rPr>
        <w:t xml:space="preserve">,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Pr>
          <w:bCs/>
        </w:rPr>
        <w:t xml:space="preserve"> </w:t>
      </w:r>
      <w:r w:rsidRPr="00EC36FD">
        <w:rPr>
          <w:bCs/>
        </w:rPr>
        <w:t xml:space="preserve">shall undertake a step by step process of energising more elements of its </w:t>
      </w:r>
      <w:r w:rsidR="0051038D">
        <w:rPr>
          <w:b/>
          <w:color w:val="2B579A"/>
          <w:shd w:val="clear" w:color="auto" w:fill="E6E6E6"/>
        </w:rPr>
        <w:fldChar w:fldCharType="begin"/>
      </w:r>
      <w:r w:rsidR="0051038D">
        <w:rPr>
          <w:bCs/>
        </w:rPr>
        <w:instrText xml:space="preserve"> REF System \h </w:instrText>
      </w:r>
      <w:r w:rsidR="0051038D">
        <w:rPr>
          <w:b/>
          <w:color w:val="2B579A"/>
          <w:shd w:val="clear" w:color="auto" w:fill="E6E6E6"/>
        </w:rPr>
      </w:r>
      <w:r w:rsidR="0051038D">
        <w:rPr>
          <w:b/>
          <w:color w:val="2B579A"/>
          <w:shd w:val="clear" w:color="auto" w:fill="E6E6E6"/>
        </w:rPr>
        <w:fldChar w:fldCharType="separate"/>
      </w:r>
      <w:r w:rsidR="005C572C" w:rsidRPr="0076424C">
        <w:rPr>
          <w:b/>
        </w:rPr>
        <w:t>System</w:t>
      </w:r>
      <w:r w:rsidR="0051038D">
        <w:rPr>
          <w:b/>
          <w:color w:val="2B579A"/>
          <w:shd w:val="clear" w:color="auto" w:fill="E6E6E6"/>
        </w:rPr>
        <w:fldChar w:fldCharType="end"/>
      </w:r>
      <w:r>
        <w:rPr>
          <w:bCs/>
        </w:rPr>
        <w:t xml:space="preserve">.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Pr>
          <w:bCs/>
        </w:rPr>
        <w:t xml:space="preserve"> will progressively</w:t>
      </w:r>
      <w:r w:rsidRPr="00EC36FD">
        <w:rPr>
          <w:bCs/>
        </w:rPr>
        <w:t xml:space="preserve"> restor</w:t>
      </w:r>
      <w:r>
        <w:rPr>
          <w:bCs/>
        </w:rPr>
        <w:t>e</w:t>
      </w:r>
      <w:r w:rsidRPr="00EC36FD">
        <w:rPr>
          <w:bCs/>
        </w:rPr>
        <w:t xml:space="preserve"> auxiliary supplies to substations, supplies to </w:t>
      </w:r>
      <w:r w:rsidR="00242F0A">
        <w:rPr>
          <w:b/>
          <w:snapToGrid w:val="0"/>
          <w:color w:val="2B579A"/>
          <w:shd w:val="clear" w:color="auto" w:fill="E6E6E6"/>
        </w:rPr>
        <w:fldChar w:fldCharType="begin"/>
      </w:r>
      <w:r w:rsidR="00242F0A">
        <w:rPr>
          <w:snapToGrid w:val="0"/>
        </w:rPr>
        <w:instrText xml:space="preserve"> REF Customer \h </w:instrText>
      </w:r>
      <w:r w:rsidR="00242F0A">
        <w:rPr>
          <w:b/>
          <w:snapToGrid w:val="0"/>
          <w:color w:val="2B579A"/>
          <w:shd w:val="clear" w:color="auto" w:fill="E6E6E6"/>
        </w:rPr>
      </w:r>
      <w:r w:rsidR="00242F0A">
        <w:rPr>
          <w:b/>
          <w:snapToGrid w:val="0"/>
          <w:color w:val="2B579A"/>
          <w:shd w:val="clear" w:color="auto" w:fill="E6E6E6"/>
        </w:rPr>
        <w:fldChar w:fldCharType="separate"/>
      </w:r>
      <w:r w:rsidR="005C572C" w:rsidRPr="0076424C">
        <w:rPr>
          <w:b/>
        </w:rPr>
        <w:t>Customer</w:t>
      </w:r>
      <w:r w:rsidR="00242F0A">
        <w:rPr>
          <w:b/>
          <w:snapToGrid w:val="0"/>
          <w:color w:val="2B579A"/>
          <w:shd w:val="clear" w:color="auto" w:fill="E6E6E6"/>
        </w:rPr>
        <w:fldChar w:fldCharType="end"/>
      </w:r>
      <w:r w:rsidRPr="00D53B97">
        <w:rPr>
          <w:b/>
        </w:rPr>
        <w:t>s</w:t>
      </w:r>
      <w:r w:rsidRPr="00EC36FD">
        <w:rPr>
          <w:bCs/>
        </w:rPr>
        <w:t xml:space="preserve"> and other </w:t>
      </w:r>
      <w:r>
        <w:rPr>
          <w:bCs/>
        </w:rPr>
        <w:t>r</w:t>
      </w:r>
      <w:r w:rsidRPr="00EC36FD">
        <w:rPr>
          <w:bCs/>
        </w:rPr>
        <w:t xml:space="preserve">elevant </w:t>
      </w:r>
      <w:r w:rsidR="00123D49">
        <w:rPr>
          <w:b/>
          <w:color w:val="2B579A"/>
          <w:shd w:val="clear" w:color="auto" w:fill="E6E6E6"/>
        </w:rPr>
        <w:fldChar w:fldCharType="begin"/>
      </w:r>
      <w:r w:rsidR="00123D49">
        <w:instrText xml:space="preserve"> REF restorationcontractor \h </w:instrText>
      </w:r>
      <w:r w:rsidR="00123D49">
        <w:rPr>
          <w:b/>
          <w:color w:val="2B579A"/>
          <w:shd w:val="clear" w:color="auto" w:fill="E6E6E6"/>
        </w:rPr>
      </w:r>
      <w:r w:rsidR="00123D49">
        <w:rPr>
          <w:b/>
          <w:color w:val="2B579A"/>
          <w:shd w:val="clear" w:color="auto" w:fill="E6E6E6"/>
        </w:rPr>
        <w:fldChar w:fldCharType="separate"/>
      </w:r>
      <w:r w:rsidR="005C572C">
        <w:rPr>
          <w:b/>
        </w:rPr>
        <w:t>Restoration Contractor</w:t>
      </w:r>
      <w:r w:rsidR="00123D49">
        <w:rPr>
          <w:b/>
          <w:color w:val="2B579A"/>
          <w:shd w:val="clear" w:color="auto" w:fill="E6E6E6"/>
        </w:rPr>
        <w:fldChar w:fldCharType="end"/>
      </w:r>
      <w:r w:rsidRPr="006243DF">
        <w:rPr>
          <w:b/>
        </w:rPr>
        <w:t>s</w:t>
      </w:r>
      <w:r w:rsidRPr="00EC36FD">
        <w:rPr>
          <w:bCs/>
        </w:rPr>
        <w:t xml:space="preserve"> to stabilise </w:t>
      </w:r>
      <w:r>
        <w:rPr>
          <w:bCs/>
        </w:rPr>
        <w:t xml:space="preserve">that part of </w:t>
      </w:r>
      <w:r w:rsidRPr="00EC36FD">
        <w:rPr>
          <w:bCs/>
        </w:rPr>
        <w:t xml:space="preserve">the </w:t>
      </w:r>
      <w:r w:rsidR="00186A08">
        <w:rPr>
          <w:b/>
          <w:color w:val="2B579A"/>
          <w:shd w:val="clear" w:color="auto" w:fill="E6E6E6"/>
        </w:rPr>
        <w:fldChar w:fldCharType="begin"/>
      </w:r>
      <w:r w:rsidR="00186A08">
        <w:rPr>
          <w:bCs/>
        </w:rPr>
        <w:instrText xml:space="preserve"> REF DNOsSystem \h </w:instrText>
      </w:r>
      <w:r w:rsidR="00186A08">
        <w:rPr>
          <w:b/>
          <w:color w:val="2B579A"/>
          <w:shd w:val="clear" w:color="auto" w:fill="E6E6E6"/>
        </w:rPr>
      </w:r>
      <w:r w:rsidR="00186A08">
        <w:rPr>
          <w:b/>
          <w:color w:val="2B579A"/>
          <w:shd w:val="clear" w:color="auto" w:fill="E6E6E6"/>
        </w:rPr>
        <w:fldChar w:fldCharType="separate"/>
      </w:r>
      <w:r w:rsidR="005C572C" w:rsidRPr="0076424C">
        <w:rPr>
          <w:b/>
        </w:rPr>
        <w:t>DNO’s Distribution System</w:t>
      </w:r>
      <w:r w:rsidR="00186A08">
        <w:rPr>
          <w:b/>
          <w:color w:val="2B579A"/>
          <w:shd w:val="clear" w:color="auto" w:fill="E6E6E6"/>
        </w:rPr>
        <w:fldChar w:fldCharType="end"/>
      </w:r>
      <w:r>
        <w:rPr>
          <w:bCs/>
        </w:rPr>
        <w:t xml:space="preserve"> comprising the </w:t>
      </w:r>
      <w:r w:rsidR="00F5334E">
        <w:rPr>
          <w:b/>
          <w:color w:val="2B579A"/>
          <w:shd w:val="clear" w:color="auto" w:fill="E6E6E6"/>
        </w:rPr>
        <w:fldChar w:fldCharType="begin"/>
      </w:r>
      <w:r w:rsidR="00F5334E">
        <w:instrText xml:space="preserve"> REF DistributionRestorationZone \h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sidRPr="009C562A">
        <w:rPr>
          <w:bCs/>
        </w:rPr>
        <w:t>.</w:t>
      </w:r>
      <w:r>
        <w:rPr>
          <w:bCs/>
        </w:rPr>
        <w:t xml:space="preserve">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Pr>
          <w:bCs/>
        </w:rPr>
        <w:t xml:space="preserve"> will do this by issuing instructions in the conventional way or</w:t>
      </w:r>
      <w:r w:rsidRPr="00EC36FD">
        <w:rPr>
          <w:bCs/>
        </w:rPr>
        <w:t xml:space="preserve"> via fully automatic means which could include a </w:t>
      </w:r>
      <w:r w:rsidR="00A625FA">
        <w:rPr>
          <w:snapToGrid w:val="0"/>
          <w:color w:val="2B579A"/>
          <w:u w:val="single"/>
          <w:shd w:val="clear" w:color="auto" w:fill="E6E6E6"/>
        </w:rPr>
        <w:fldChar w:fldCharType="begin"/>
      </w:r>
      <w:r w:rsidR="00A625FA">
        <w:rPr>
          <w:snapToGrid w:val="0"/>
        </w:rPr>
        <w:instrText xml:space="preserve"> REF DistributionRestorationZoneCS \h </w:instrText>
      </w:r>
      <w:r w:rsidR="00A625FA">
        <w:rPr>
          <w:snapToGrid w:val="0"/>
          <w:color w:val="2B579A"/>
          <w:u w:val="single"/>
          <w:shd w:val="clear" w:color="auto" w:fill="E6E6E6"/>
        </w:rPr>
      </w:r>
      <w:r w:rsidR="00A625FA">
        <w:rPr>
          <w:snapToGrid w:val="0"/>
          <w:color w:val="2B579A"/>
          <w:u w:val="single"/>
          <w:shd w:val="clear" w:color="auto" w:fill="E6E6E6"/>
        </w:rPr>
        <w:fldChar w:fldCharType="separate"/>
      </w:r>
      <w:r w:rsidR="005C572C">
        <w:rPr>
          <w:b/>
        </w:rPr>
        <w:t>Distribution Restoration Zone Control System</w:t>
      </w:r>
      <w:r w:rsidR="00A625FA">
        <w:rPr>
          <w:snapToGrid w:val="0"/>
          <w:color w:val="2B579A"/>
          <w:u w:val="single"/>
          <w:shd w:val="clear" w:color="auto" w:fill="E6E6E6"/>
        </w:rPr>
        <w:fldChar w:fldCharType="end"/>
      </w:r>
      <w:r w:rsidRPr="00EC36FD">
        <w:rPr>
          <w:bCs/>
        </w:rPr>
        <w:t xml:space="preserve">. </w:t>
      </w:r>
      <w:r>
        <w:rPr>
          <w:bCs/>
        </w:rPr>
        <w:t xml:space="preserve"> </w:t>
      </w:r>
      <w:r w:rsidRPr="00EC36FD">
        <w:rPr>
          <w:bCs/>
        </w:rPr>
        <w:t xml:space="preserve">During this phase,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Pr>
          <w:bCs/>
        </w:rPr>
        <w:t xml:space="preserve"> </w:t>
      </w:r>
      <w:r w:rsidRPr="00EC36FD">
        <w:rPr>
          <w:bCs/>
        </w:rPr>
        <w:t xml:space="preserve">will need to ensure that each </w:t>
      </w:r>
      <w:r>
        <w:rPr>
          <w:bCs/>
        </w:rPr>
        <w:t>r</w:t>
      </w:r>
      <w:r w:rsidRPr="00EC36FD">
        <w:rPr>
          <w:bCs/>
        </w:rPr>
        <w:t xml:space="preserve">elevant </w:t>
      </w:r>
      <w:r w:rsidR="00123D49">
        <w:rPr>
          <w:b/>
          <w:color w:val="2B579A"/>
          <w:shd w:val="clear" w:color="auto" w:fill="E6E6E6"/>
        </w:rPr>
        <w:fldChar w:fldCharType="begin"/>
      </w:r>
      <w:r w:rsidR="00123D49">
        <w:instrText xml:space="preserve"> REF restorationcontractor \h </w:instrText>
      </w:r>
      <w:r w:rsidR="00123D49">
        <w:rPr>
          <w:b/>
          <w:color w:val="2B579A"/>
          <w:shd w:val="clear" w:color="auto" w:fill="E6E6E6"/>
        </w:rPr>
      </w:r>
      <w:r w:rsidR="00123D49">
        <w:rPr>
          <w:b/>
          <w:color w:val="2B579A"/>
          <w:shd w:val="clear" w:color="auto" w:fill="E6E6E6"/>
        </w:rPr>
        <w:fldChar w:fldCharType="separate"/>
      </w:r>
      <w:r w:rsidR="005C572C">
        <w:rPr>
          <w:b/>
        </w:rPr>
        <w:t>Restoration Contractor</w:t>
      </w:r>
      <w:r w:rsidR="00123D49">
        <w:rPr>
          <w:b/>
          <w:color w:val="2B579A"/>
          <w:shd w:val="clear" w:color="auto" w:fill="E6E6E6"/>
        </w:rPr>
        <w:fldChar w:fldCharType="end"/>
      </w:r>
      <w:r w:rsidRPr="00F91929">
        <w:rPr>
          <w:b/>
        </w:rPr>
        <w:t xml:space="preserve">’s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sidRPr="00EC36FD">
        <w:rPr>
          <w:bCs/>
        </w:rPr>
        <w:t xml:space="preserve"> is operated within its designed operational limits, </w:t>
      </w:r>
      <w:r>
        <w:rPr>
          <w:bCs/>
        </w:rPr>
        <w:t xml:space="preserve">that </w:t>
      </w:r>
      <w:r w:rsidRPr="00EC36FD">
        <w:rPr>
          <w:bCs/>
        </w:rPr>
        <w:t xml:space="preserve">they are contributing to voltage and </w:t>
      </w:r>
      <w:r w:rsidR="00036DBE">
        <w:rPr>
          <w:b/>
          <w:color w:val="2B579A"/>
          <w:shd w:val="clear" w:color="auto" w:fill="E6E6E6"/>
        </w:rPr>
        <w:fldChar w:fldCharType="begin"/>
      </w:r>
      <w:r w:rsidR="00036DBE">
        <w:instrText xml:space="preserve"> REF Frequency \h </w:instrText>
      </w:r>
      <w:r w:rsidR="00036DBE">
        <w:rPr>
          <w:b/>
          <w:color w:val="2B579A"/>
          <w:shd w:val="clear" w:color="auto" w:fill="E6E6E6"/>
        </w:rPr>
      </w:r>
      <w:r w:rsidR="00036DBE">
        <w:rPr>
          <w:b/>
          <w:color w:val="2B579A"/>
          <w:shd w:val="clear" w:color="auto" w:fill="E6E6E6"/>
        </w:rPr>
        <w:fldChar w:fldCharType="separate"/>
      </w:r>
      <w:r w:rsidR="005C572C" w:rsidRPr="0076424C">
        <w:rPr>
          <w:b/>
        </w:rPr>
        <w:t>Frequency</w:t>
      </w:r>
      <w:r w:rsidR="00036DBE">
        <w:rPr>
          <w:b/>
          <w:color w:val="2B579A"/>
          <w:shd w:val="clear" w:color="auto" w:fill="E6E6E6"/>
        </w:rPr>
        <w:fldChar w:fldCharType="end"/>
      </w:r>
      <w:r w:rsidRPr="00EC36FD">
        <w:rPr>
          <w:bCs/>
        </w:rPr>
        <w:t xml:space="preserve"> control and adequate positive and negative headroom is maintained on such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EC36FD">
        <w:rPr>
          <w:bCs/>
        </w:rPr>
        <w:t xml:space="preserve"> to enable the management of </w:t>
      </w:r>
      <w:r w:rsidR="00512256">
        <w:rPr>
          <w:b/>
          <w:color w:val="2B579A"/>
          <w:shd w:val="clear" w:color="auto" w:fill="E6E6E6"/>
        </w:rPr>
        <w:fldChar w:fldCharType="begin"/>
      </w:r>
      <w:r w:rsidR="00512256">
        <w:instrText xml:space="preserve"> REF PowerIsland \h </w:instrText>
      </w:r>
      <w:r w:rsidR="00512256">
        <w:rPr>
          <w:b/>
          <w:color w:val="2B579A"/>
          <w:shd w:val="clear" w:color="auto" w:fill="E6E6E6"/>
        </w:rPr>
      </w:r>
      <w:r w:rsidR="00512256">
        <w:rPr>
          <w:b/>
          <w:color w:val="2B579A"/>
          <w:shd w:val="clear" w:color="auto" w:fill="E6E6E6"/>
        </w:rPr>
        <w:fldChar w:fldCharType="separate"/>
      </w:r>
      <w:r w:rsidR="005C572C" w:rsidRPr="0076424C">
        <w:rPr>
          <w:b/>
        </w:rPr>
        <w:t>Power Island</w:t>
      </w:r>
      <w:r w:rsidR="00512256">
        <w:rPr>
          <w:b/>
          <w:color w:val="2B579A"/>
          <w:shd w:val="clear" w:color="auto" w:fill="E6E6E6"/>
        </w:rPr>
        <w:fldChar w:fldCharType="end"/>
      </w:r>
      <w:r w:rsidRPr="00EC36FD">
        <w:rPr>
          <w:bCs/>
        </w:rPr>
        <w:t xml:space="preserve"> contingenc</w:t>
      </w:r>
      <w:r>
        <w:rPr>
          <w:bCs/>
        </w:rPr>
        <w:t>i</w:t>
      </w:r>
      <w:r w:rsidRPr="00EC36FD">
        <w:rPr>
          <w:bCs/>
        </w:rPr>
        <w:t xml:space="preserve">es. </w:t>
      </w:r>
      <w:r>
        <w:rPr>
          <w:bCs/>
        </w:rPr>
        <w:t xml:space="preserve"> </w:t>
      </w:r>
      <w:r w:rsidRPr="00EC36FD">
        <w:rPr>
          <w:bCs/>
        </w:rPr>
        <w:t xml:space="preserve">During this period, there may be a need to initiate </w:t>
      </w:r>
      <w:r>
        <w:rPr>
          <w:bCs/>
        </w:rPr>
        <w:t>the restoration and operation of further r</w:t>
      </w:r>
      <w:r w:rsidRPr="00EC36FD">
        <w:rPr>
          <w:bCs/>
        </w:rPr>
        <w:t xml:space="preserve">elevant </w:t>
      </w:r>
      <w:r w:rsidR="00123D49">
        <w:rPr>
          <w:b/>
          <w:color w:val="2B579A"/>
          <w:shd w:val="clear" w:color="auto" w:fill="E6E6E6"/>
        </w:rPr>
        <w:fldChar w:fldCharType="begin"/>
      </w:r>
      <w:r w:rsidR="00123D49">
        <w:instrText xml:space="preserve"> REF restorationcontractor \h </w:instrText>
      </w:r>
      <w:r w:rsidR="00123D49">
        <w:rPr>
          <w:b/>
          <w:color w:val="2B579A"/>
          <w:shd w:val="clear" w:color="auto" w:fill="E6E6E6"/>
        </w:rPr>
      </w:r>
      <w:r w:rsidR="00123D49">
        <w:rPr>
          <w:b/>
          <w:color w:val="2B579A"/>
          <w:shd w:val="clear" w:color="auto" w:fill="E6E6E6"/>
        </w:rPr>
        <w:fldChar w:fldCharType="separate"/>
      </w:r>
      <w:r w:rsidR="005C572C">
        <w:rPr>
          <w:b/>
        </w:rPr>
        <w:t>Restoration Contractor</w:t>
      </w:r>
      <w:r w:rsidR="00123D49">
        <w:rPr>
          <w:b/>
          <w:color w:val="2B579A"/>
          <w:shd w:val="clear" w:color="auto" w:fill="E6E6E6"/>
        </w:rPr>
        <w:fldChar w:fldCharType="end"/>
      </w:r>
      <w:r w:rsidRPr="00E22002">
        <w:rPr>
          <w:b/>
        </w:rPr>
        <w:t xml:space="preserve">’s </w:t>
      </w:r>
      <w:r w:rsidR="002F2DC3">
        <w:rPr>
          <w:b/>
          <w:color w:val="2B579A"/>
          <w:shd w:val="clear" w:color="auto" w:fill="E6E6E6"/>
        </w:rPr>
        <w:fldChar w:fldCharType="begin"/>
      </w:r>
      <w:r w:rsidR="002F2DC3">
        <w:rPr>
          <w:bCs/>
        </w:rPr>
        <w:instrText xml:space="preserve"> REF Equipment \h </w:instrText>
      </w:r>
      <w:r w:rsidR="002F2DC3">
        <w:rPr>
          <w:b/>
          <w:color w:val="2B579A"/>
          <w:shd w:val="clear" w:color="auto" w:fill="E6E6E6"/>
        </w:rPr>
      </w:r>
      <w:r w:rsidR="002F2DC3">
        <w:rPr>
          <w:b/>
          <w:color w:val="2B579A"/>
          <w:shd w:val="clear" w:color="auto" w:fill="E6E6E6"/>
        </w:rPr>
        <w:fldChar w:fldCharType="separate"/>
      </w:r>
      <w:r w:rsidR="005C572C" w:rsidRPr="0076424C">
        <w:rPr>
          <w:b/>
        </w:rPr>
        <w:t>Equipment</w:t>
      </w:r>
      <w:r w:rsidR="002F2DC3">
        <w:rPr>
          <w:b/>
          <w:color w:val="2B579A"/>
          <w:shd w:val="clear" w:color="auto" w:fill="E6E6E6"/>
        </w:rPr>
        <w:fldChar w:fldCharType="end"/>
      </w:r>
      <w:r w:rsidRPr="00EC36FD">
        <w:rPr>
          <w:bCs/>
        </w:rPr>
        <w:t xml:space="preserve"> to </w:t>
      </w:r>
      <w:r>
        <w:rPr>
          <w:bCs/>
        </w:rPr>
        <w:t xml:space="preserve">help </w:t>
      </w:r>
      <w:r w:rsidRPr="00EC36FD">
        <w:rPr>
          <w:bCs/>
        </w:rPr>
        <w:t xml:space="preserve">balance the </w:t>
      </w:r>
      <w:r w:rsidR="00F5334E">
        <w:rPr>
          <w:b/>
          <w:color w:val="2B579A"/>
          <w:shd w:val="clear" w:color="auto" w:fill="E6E6E6"/>
        </w:rPr>
        <w:fldChar w:fldCharType="begin"/>
      </w:r>
      <w:r w:rsidR="00F5334E">
        <w:instrText xml:space="preserve"> REF DistributionRestorationZone \h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sidRPr="00EC36FD">
        <w:rPr>
          <w:bCs/>
        </w:rPr>
        <w:t>.</w:t>
      </w:r>
    </w:p>
    <w:p w14:paraId="5C67534F" w14:textId="35BA92B3" w:rsidR="00103EC8" w:rsidRPr="00EC36FD" w:rsidRDefault="00103EC8" w:rsidP="00103EC8">
      <w:pPr>
        <w:ind w:left="1560" w:hanging="1560"/>
        <w:rPr>
          <w:bCs/>
        </w:rPr>
      </w:pPr>
      <w:r>
        <w:rPr>
          <w:bCs/>
        </w:rPr>
        <w:t>DOC9.4.10.20</w:t>
      </w:r>
      <w:r w:rsidRPr="00EC36FD">
        <w:rPr>
          <w:bCs/>
        </w:rPr>
        <w:tab/>
        <w:t xml:space="preserve">As the </w:t>
      </w:r>
      <w:r w:rsidR="0051038D">
        <w:rPr>
          <w:b/>
          <w:color w:val="2B579A"/>
          <w:shd w:val="clear" w:color="auto" w:fill="E6E6E6"/>
        </w:rPr>
        <w:fldChar w:fldCharType="begin"/>
      </w:r>
      <w:r w:rsidR="0051038D">
        <w:rPr>
          <w:bCs/>
        </w:rPr>
        <w:instrText xml:space="preserve"> REF Demand \h </w:instrText>
      </w:r>
      <w:r w:rsidR="0051038D">
        <w:rPr>
          <w:b/>
          <w:color w:val="2B579A"/>
          <w:shd w:val="clear" w:color="auto" w:fill="E6E6E6"/>
        </w:rPr>
      </w:r>
      <w:r w:rsidR="0051038D">
        <w:rPr>
          <w:b/>
          <w:color w:val="2B579A"/>
          <w:shd w:val="clear" w:color="auto" w:fill="E6E6E6"/>
        </w:rPr>
        <w:fldChar w:fldCharType="separate"/>
      </w:r>
      <w:r w:rsidR="005C572C" w:rsidRPr="0076424C">
        <w:rPr>
          <w:b/>
        </w:rPr>
        <w:t>Demand</w:t>
      </w:r>
      <w:r w:rsidR="0051038D">
        <w:rPr>
          <w:b/>
          <w:color w:val="2B579A"/>
          <w:shd w:val="clear" w:color="auto" w:fill="E6E6E6"/>
        </w:rPr>
        <w:fldChar w:fldCharType="end"/>
      </w:r>
      <w:r w:rsidR="0051038D">
        <w:rPr>
          <w:b/>
        </w:rPr>
        <w:t xml:space="preserve"> </w:t>
      </w:r>
      <w:r w:rsidRPr="00DF3D33">
        <w:rPr>
          <w:bCs/>
        </w:rPr>
        <w:t xml:space="preserve">in the </w:t>
      </w:r>
      <w:r w:rsidR="00F5334E">
        <w:rPr>
          <w:b/>
          <w:color w:val="2B579A"/>
          <w:shd w:val="clear" w:color="auto" w:fill="E6E6E6"/>
        </w:rPr>
        <w:fldChar w:fldCharType="begin"/>
      </w:r>
      <w:r w:rsidR="00F5334E">
        <w:instrText xml:space="preserve"> REF DistributionRestorationZone \h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sidRPr="00EC36FD">
        <w:rPr>
          <w:bCs/>
        </w:rPr>
        <w:t xml:space="preserve"> starts to grow and become more clearly established,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Pr>
          <w:bCs/>
        </w:rPr>
        <w:t xml:space="preserve"> may </w:t>
      </w:r>
      <w:r w:rsidRPr="00EC36FD">
        <w:rPr>
          <w:bCs/>
        </w:rPr>
        <w:t xml:space="preserve">need to </w:t>
      </w:r>
      <w:r>
        <w:rPr>
          <w:bCs/>
        </w:rPr>
        <w:t>switch between predefined</w:t>
      </w:r>
      <w:r w:rsidRPr="00EC36FD">
        <w:rPr>
          <w:bCs/>
        </w:rPr>
        <w:t xml:space="preserve"> </w:t>
      </w:r>
      <w:r w:rsidR="00C004AE">
        <w:rPr>
          <w:b/>
          <w:snapToGrid w:val="0"/>
          <w:color w:val="2B579A"/>
          <w:szCs w:val="24"/>
          <w:shd w:val="clear" w:color="auto" w:fill="E6E6E6"/>
        </w:rPr>
        <w:fldChar w:fldCharType="begin"/>
      </w:r>
      <w:r w:rsidR="00C004AE">
        <w:rPr>
          <w:snapToGrid w:val="0"/>
          <w:szCs w:val="24"/>
        </w:rPr>
        <w:instrText xml:space="preserve"> REF Protection \h </w:instrText>
      </w:r>
      <w:r w:rsidR="00C004AE">
        <w:rPr>
          <w:b/>
          <w:snapToGrid w:val="0"/>
          <w:color w:val="2B579A"/>
          <w:szCs w:val="24"/>
          <w:shd w:val="clear" w:color="auto" w:fill="E6E6E6"/>
        </w:rPr>
      </w:r>
      <w:r w:rsidR="00C004AE">
        <w:rPr>
          <w:b/>
          <w:snapToGrid w:val="0"/>
          <w:color w:val="2B579A"/>
          <w:szCs w:val="24"/>
          <w:shd w:val="clear" w:color="auto" w:fill="E6E6E6"/>
        </w:rPr>
        <w:fldChar w:fldCharType="separate"/>
      </w:r>
      <w:r w:rsidR="005C572C" w:rsidRPr="0076424C">
        <w:rPr>
          <w:b/>
        </w:rPr>
        <w:t>Protection</w:t>
      </w:r>
      <w:r w:rsidR="00C004AE">
        <w:rPr>
          <w:b/>
          <w:snapToGrid w:val="0"/>
          <w:color w:val="2B579A"/>
          <w:szCs w:val="24"/>
          <w:shd w:val="clear" w:color="auto" w:fill="E6E6E6"/>
        </w:rPr>
        <w:fldChar w:fldCharType="end"/>
      </w:r>
      <w:r w:rsidRPr="00EC36FD">
        <w:rPr>
          <w:bCs/>
        </w:rPr>
        <w:t xml:space="preserve"> and control settings </w:t>
      </w:r>
      <w:r>
        <w:rPr>
          <w:bCs/>
        </w:rPr>
        <w:t xml:space="preserve">to match the needs of the </w:t>
      </w:r>
      <w:r w:rsidR="00512256">
        <w:rPr>
          <w:b/>
          <w:color w:val="2B579A"/>
          <w:shd w:val="clear" w:color="auto" w:fill="E6E6E6"/>
        </w:rPr>
        <w:fldChar w:fldCharType="begin"/>
      </w:r>
      <w:r w:rsidR="00512256">
        <w:instrText xml:space="preserve"> REF PowerIsland \h </w:instrText>
      </w:r>
      <w:r w:rsidR="00512256">
        <w:rPr>
          <w:b/>
          <w:color w:val="2B579A"/>
          <w:shd w:val="clear" w:color="auto" w:fill="E6E6E6"/>
        </w:rPr>
      </w:r>
      <w:r w:rsidR="00512256">
        <w:rPr>
          <w:b/>
          <w:color w:val="2B579A"/>
          <w:shd w:val="clear" w:color="auto" w:fill="E6E6E6"/>
        </w:rPr>
        <w:fldChar w:fldCharType="separate"/>
      </w:r>
      <w:r w:rsidR="005C572C" w:rsidRPr="0076424C">
        <w:rPr>
          <w:b/>
        </w:rPr>
        <w:t>Power Island</w:t>
      </w:r>
      <w:r w:rsidR="00512256">
        <w:rPr>
          <w:b/>
          <w:color w:val="2B579A"/>
          <w:shd w:val="clear" w:color="auto" w:fill="E6E6E6"/>
        </w:rPr>
        <w:fldChar w:fldCharType="end"/>
      </w:r>
      <w:r w:rsidRPr="00EC36FD">
        <w:rPr>
          <w:bCs/>
        </w:rPr>
        <w:t xml:space="preserve">. </w:t>
      </w:r>
    </w:p>
    <w:p w14:paraId="02F3D73E" w14:textId="6E7FCD71" w:rsidR="00103EC8" w:rsidRDefault="00103EC8" w:rsidP="00103EC8">
      <w:pPr>
        <w:ind w:left="1560" w:hanging="1560"/>
        <w:rPr>
          <w:bCs/>
        </w:rPr>
      </w:pPr>
      <w:r>
        <w:rPr>
          <w:bCs/>
        </w:rPr>
        <w:t>DOC9.4.10.21</w:t>
      </w:r>
      <w:r>
        <w:rPr>
          <w:bCs/>
        </w:rPr>
        <w:tab/>
        <w:t xml:space="preserve">Where circumstances permit, expansion of the </w:t>
      </w:r>
      <w:r w:rsidR="00512256">
        <w:rPr>
          <w:b/>
          <w:color w:val="2B579A"/>
          <w:shd w:val="clear" w:color="auto" w:fill="E6E6E6"/>
        </w:rPr>
        <w:fldChar w:fldCharType="begin"/>
      </w:r>
      <w:r w:rsidR="00512256">
        <w:instrText xml:space="preserve"> REF PowerIsland \h </w:instrText>
      </w:r>
      <w:r w:rsidR="00512256">
        <w:rPr>
          <w:b/>
          <w:color w:val="2B579A"/>
          <w:shd w:val="clear" w:color="auto" w:fill="E6E6E6"/>
        </w:rPr>
      </w:r>
      <w:r w:rsidR="00512256">
        <w:rPr>
          <w:b/>
          <w:color w:val="2B579A"/>
          <w:shd w:val="clear" w:color="auto" w:fill="E6E6E6"/>
        </w:rPr>
        <w:fldChar w:fldCharType="separate"/>
      </w:r>
      <w:r w:rsidR="005C572C" w:rsidRPr="0076424C">
        <w:rPr>
          <w:b/>
        </w:rPr>
        <w:t>Power Island</w:t>
      </w:r>
      <w:r w:rsidR="00512256">
        <w:rPr>
          <w:b/>
          <w:color w:val="2B579A"/>
          <w:shd w:val="clear" w:color="auto" w:fill="E6E6E6"/>
        </w:rPr>
        <w:fldChar w:fldCharType="end"/>
      </w:r>
      <w:r>
        <w:rPr>
          <w:bCs/>
        </w:rPr>
        <w:t xml:space="preserve"> within a </w:t>
      </w:r>
      <w:r w:rsidR="00F5334E">
        <w:rPr>
          <w:b/>
          <w:color w:val="2B579A"/>
          <w:shd w:val="clear" w:color="auto" w:fill="E6E6E6"/>
        </w:rPr>
        <w:fldChar w:fldCharType="begin"/>
      </w:r>
      <w:r w:rsidR="00F5334E">
        <w:instrText xml:space="preserve"> REF DistributionRestorationZone \h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Pr>
          <w:bCs/>
        </w:rPr>
        <w:t xml:space="preserve"> to a transmission busbar and to wider parts of the </w:t>
      </w:r>
      <w:r w:rsidRPr="00263532">
        <w:rPr>
          <w:b/>
        </w:rPr>
        <w:t>Transmission System</w:t>
      </w:r>
      <w:r>
        <w:rPr>
          <w:bCs/>
        </w:rPr>
        <w:t xml:space="preserve"> will be managed in accordance with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bCs/>
        </w:rPr>
        <w:t xml:space="preserve"> and DOC9.5.</w:t>
      </w:r>
    </w:p>
    <w:p w14:paraId="5F951B52" w14:textId="5E788271" w:rsidR="00103EC8" w:rsidRDefault="00103EC8" w:rsidP="00103EC8">
      <w:pPr>
        <w:ind w:left="1560" w:hanging="1560"/>
        <w:rPr>
          <w:bCs/>
        </w:rPr>
      </w:pPr>
      <w:r w:rsidRPr="0076424C">
        <w:t>DOC</w:t>
      </w:r>
      <w:r>
        <w:t>9.4.10.22</w:t>
      </w:r>
      <w:r>
        <w:tab/>
      </w:r>
      <w:r w:rsidRPr="00894475">
        <w:t xml:space="preserve">Operation in accordance with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Pr="00894475">
        <w:t xml:space="preserve"> will be terminated by</w:t>
      </w:r>
      <w:r>
        <w:t xml:space="preserve"> the</w:t>
      </w:r>
      <w:r w:rsidRPr="00894475">
        <w:t xml:space="preserv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2125AB">
        <w:t>,</w:t>
      </w:r>
      <w:r>
        <w:rPr>
          <w:b/>
          <w:bCs/>
        </w:rPr>
        <w:t xml:space="preserve"> </w:t>
      </w:r>
      <w:r>
        <w:t xml:space="preserve">who will then notify </w:t>
      </w:r>
      <w:del w:id="1198" w:author="Shaheeni Vekaria" w:date="2024-04-17T16:59:00Z">
        <w:r w:rsidR="00C004AE" w:rsidDel="00F77124">
          <w:rPr>
            <w:b/>
            <w:color w:val="2B579A"/>
            <w:shd w:val="clear" w:color="auto" w:fill="E6E6E6"/>
          </w:rPr>
          <w:fldChar w:fldCharType="begin"/>
        </w:r>
        <w:r w:rsidR="00C004AE" w:rsidDel="00F77124">
          <w:delInstrText xml:space="preserve"> REF NGESO \h </w:delInstrText>
        </w:r>
        <w:r w:rsidR="00C004AE" w:rsidDel="00F77124">
          <w:rPr>
            <w:b/>
            <w:color w:val="2B579A"/>
            <w:shd w:val="clear" w:color="auto" w:fill="E6E6E6"/>
          </w:rPr>
        </w:r>
        <w:r w:rsidR="00C004AE" w:rsidDel="00F77124">
          <w:rPr>
            <w:b/>
            <w:color w:val="2B579A"/>
            <w:shd w:val="clear" w:color="auto" w:fill="E6E6E6"/>
          </w:rPr>
          <w:fldChar w:fldCharType="separate"/>
        </w:r>
        <w:r w:rsidR="005C572C" w:rsidDel="00F77124">
          <w:rPr>
            <w:b/>
          </w:rPr>
          <w:delText>NGESO</w:delText>
        </w:r>
        <w:r w:rsidR="00C004AE" w:rsidDel="00F77124">
          <w:rPr>
            <w:b/>
            <w:color w:val="2B579A"/>
            <w:shd w:val="clear" w:color="auto" w:fill="E6E6E6"/>
          </w:rPr>
          <w:fldChar w:fldCharType="end"/>
        </w:r>
        <w:r w:rsidDel="00F77124">
          <w:delText xml:space="preserve"> </w:delText>
        </w:r>
      </w:del>
      <w:ins w:id="1199" w:author="Shaheeni Vekaria" w:date="2024-04-17T16:59:00Z">
        <w:r w:rsidR="00F77124" w:rsidRPr="00F77124">
          <w:rPr>
            <w:color w:val="2B579A"/>
            <w:shd w:val="clear" w:color="auto" w:fill="E6E6E6"/>
            <w:rPrChange w:id="1200" w:author="Shaheeni Vekaria" w:date="2024-04-17T17:00:00Z">
              <w:rPr>
                <w:b/>
                <w:bCs/>
              </w:rPr>
            </w:rPrChange>
          </w:rPr>
          <w:t>the</w:t>
        </w:r>
        <w:r w:rsidR="00F77124">
          <w:rPr>
            <w:b/>
            <w:bCs/>
          </w:rPr>
          <w:t xml:space="preserve"> ISOP</w:t>
        </w:r>
        <w:r w:rsidR="00F77124">
          <w:t xml:space="preserve"> </w:t>
        </w:r>
      </w:ins>
      <w:r>
        <w:t xml:space="preserve">and all the parties to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t xml:space="preserve"> including the relevant </w:t>
      </w:r>
      <w:r w:rsidR="0087146B">
        <w:rPr>
          <w:b/>
          <w:color w:val="2B579A"/>
          <w:shd w:val="clear" w:color="auto" w:fill="E6E6E6"/>
        </w:rPr>
        <w:fldChar w:fldCharType="begin"/>
      </w:r>
      <w:r w:rsidR="0087146B">
        <w:rPr>
          <w:bCs/>
        </w:rPr>
        <w:instrText xml:space="preserve"> REF TransmissionLicensee \h </w:instrText>
      </w:r>
      <w:r w:rsidR="0087146B">
        <w:rPr>
          <w:b/>
          <w:color w:val="2B579A"/>
          <w:shd w:val="clear" w:color="auto" w:fill="E6E6E6"/>
        </w:rPr>
      </w:r>
      <w:r w:rsidR="0087146B">
        <w:rPr>
          <w:b/>
          <w:color w:val="2B579A"/>
          <w:shd w:val="clear" w:color="auto" w:fill="E6E6E6"/>
        </w:rPr>
        <w:fldChar w:fldCharType="separate"/>
      </w:r>
      <w:r w:rsidR="005C572C" w:rsidRPr="0076424C">
        <w:rPr>
          <w:b/>
        </w:rPr>
        <w:t>Transmission Licensee</w:t>
      </w:r>
      <w:r w:rsidR="0087146B">
        <w:rPr>
          <w:b/>
          <w:color w:val="2B579A"/>
          <w:shd w:val="clear" w:color="auto" w:fill="E6E6E6"/>
        </w:rPr>
        <w:fldChar w:fldCharType="end"/>
      </w:r>
      <w:r>
        <w:t xml:space="preserve"> if appropriate</w:t>
      </w:r>
      <w:r w:rsidRPr="00894475">
        <w:t xml:space="preserve"> </w:t>
      </w:r>
      <w:r>
        <w:t>co-incident with</w:t>
      </w:r>
      <w:r w:rsidRPr="00894475">
        <w:t xml:space="preserve"> connecting the </w:t>
      </w:r>
      <w:r w:rsidR="00F5334E">
        <w:rPr>
          <w:b/>
          <w:color w:val="2B579A"/>
          <w:shd w:val="clear" w:color="auto" w:fill="E6E6E6"/>
        </w:rPr>
        <w:fldChar w:fldCharType="begin"/>
      </w:r>
      <w:r w:rsidR="00F5334E">
        <w:instrText xml:space="preserve"> REF DistributionRestorationZone \h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sidRPr="00894475">
        <w:t xml:space="preserve"> to other </w:t>
      </w:r>
      <w:r w:rsidR="00512256">
        <w:rPr>
          <w:b/>
          <w:color w:val="2B579A"/>
          <w:shd w:val="clear" w:color="auto" w:fill="E6E6E6"/>
        </w:rPr>
        <w:fldChar w:fldCharType="begin"/>
      </w:r>
      <w:r w:rsidR="00512256">
        <w:instrText xml:space="preserve"> REF PowerIsland \h </w:instrText>
      </w:r>
      <w:r w:rsidR="00512256">
        <w:rPr>
          <w:b/>
          <w:color w:val="2B579A"/>
          <w:shd w:val="clear" w:color="auto" w:fill="E6E6E6"/>
        </w:rPr>
      </w:r>
      <w:r w:rsidR="00512256">
        <w:rPr>
          <w:b/>
          <w:color w:val="2B579A"/>
          <w:shd w:val="clear" w:color="auto" w:fill="E6E6E6"/>
        </w:rPr>
        <w:fldChar w:fldCharType="separate"/>
      </w:r>
      <w:r w:rsidR="005C572C" w:rsidRPr="0076424C">
        <w:rPr>
          <w:b/>
        </w:rPr>
        <w:t>Power Island</w:t>
      </w:r>
      <w:r w:rsidR="00512256">
        <w:rPr>
          <w:b/>
          <w:color w:val="2B579A"/>
          <w:shd w:val="clear" w:color="auto" w:fill="E6E6E6"/>
        </w:rPr>
        <w:fldChar w:fldCharType="end"/>
      </w:r>
      <w:r w:rsidRPr="00D10435">
        <w:rPr>
          <w:b/>
          <w:bCs/>
        </w:rPr>
        <w:t>s</w:t>
      </w:r>
      <w:r>
        <w:t xml:space="preserve">. </w:t>
      </w:r>
      <w:r w:rsidRPr="00894475">
        <w:t xml:space="preserve"> Operation in accordance with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Pr="00894475">
        <w:t xml:space="preserve"> will also terminate in the circumstances provided for in </w:t>
      </w:r>
      <w:r w:rsidRPr="004B0B54">
        <w:t>DOC9.</w:t>
      </w:r>
      <w:r w:rsidRPr="00894475">
        <w:t>4.</w:t>
      </w:r>
      <w:r>
        <w:t>8.7(b)</w:t>
      </w:r>
      <w:r w:rsidRPr="00894475">
        <w:t xml:space="preserve"> if an agreement is not reached or if </w:t>
      </w:r>
      <w:del w:id="1201" w:author="Shaheeni Vekaria" w:date="2024-04-17T17:00:00Z">
        <w:r w:rsidR="00C004AE" w:rsidDel="00F77124">
          <w:rPr>
            <w:b/>
            <w:color w:val="2B579A"/>
            <w:shd w:val="clear" w:color="auto" w:fill="E6E6E6"/>
          </w:rPr>
          <w:fldChar w:fldCharType="begin"/>
        </w:r>
        <w:r w:rsidR="00C004AE" w:rsidDel="00F77124">
          <w:delInstrText xml:space="preserve"> REF NGESO \h </w:delInstrText>
        </w:r>
        <w:r w:rsidR="00C004AE" w:rsidDel="00F77124">
          <w:rPr>
            <w:b/>
            <w:color w:val="2B579A"/>
            <w:shd w:val="clear" w:color="auto" w:fill="E6E6E6"/>
          </w:rPr>
        </w:r>
        <w:r w:rsidR="00C004AE" w:rsidDel="00F77124">
          <w:rPr>
            <w:b/>
            <w:color w:val="2B579A"/>
            <w:shd w:val="clear" w:color="auto" w:fill="E6E6E6"/>
          </w:rPr>
          <w:fldChar w:fldCharType="separate"/>
        </w:r>
        <w:r w:rsidR="005C572C" w:rsidDel="00F77124">
          <w:rPr>
            <w:b/>
          </w:rPr>
          <w:delText>NGESO</w:delText>
        </w:r>
        <w:r w:rsidR="00C004AE" w:rsidDel="00F77124">
          <w:rPr>
            <w:b/>
            <w:color w:val="2B579A"/>
            <w:shd w:val="clear" w:color="auto" w:fill="E6E6E6"/>
          </w:rPr>
          <w:fldChar w:fldCharType="end"/>
        </w:r>
        <w:r w:rsidDel="00F77124">
          <w:delText xml:space="preserve"> </w:delText>
        </w:r>
      </w:del>
      <w:ins w:id="1202" w:author="Shaheeni Vekaria" w:date="2024-04-17T17:00:00Z">
        <w:r w:rsidR="00F77124" w:rsidRPr="00F77124">
          <w:rPr>
            <w:color w:val="2B579A"/>
            <w:shd w:val="clear" w:color="auto" w:fill="E6E6E6"/>
            <w:rPrChange w:id="1203" w:author="Shaheeni Vekaria" w:date="2024-04-17T17:00:00Z">
              <w:rPr>
                <w:b/>
                <w:bCs/>
              </w:rPr>
            </w:rPrChange>
          </w:rPr>
          <w:t>the</w:t>
        </w:r>
        <w:r w:rsidR="00F77124">
          <w:rPr>
            <w:b/>
            <w:bCs/>
          </w:rPr>
          <w:t xml:space="preserve"> ISOP</w:t>
        </w:r>
        <w:r w:rsidR="00F77124">
          <w:t xml:space="preserve"> </w:t>
        </w:r>
      </w:ins>
      <w:r w:rsidRPr="00894475">
        <w:t xml:space="preserve">states that it does not wish the remainder of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Pr="00894475">
        <w:t xml:space="preserve"> to apply</w:t>
      </w:r>
      <w:r>
        <w:t>.</w:t>
      </w:r>
    </w:p>
    <w:p w14:paraId="6E8616E3" w14:textId="63E7572A" w:rsidR="00314B36" w:rsidRPr="0076424C" w:rsidRDefault="00314B36">
      <w:pPr>
        <w:keepNext/>
        <w:rPr>
          <w:b/>
        </w:rPr>
      </w:pPr>
      <w:smartTag w:uri="urn:schemas-microsoft-com:office:smarttags" w:element="stockticker">
        <w:r w:rsidRPr="0076424C">
          <w:t>DOC</w:t>
        </w:r>
      </w:smartTag>
      <w:r w:rsidRPr="0076424C">
        <w:t>9.4.</w:t>
      </w:r>
      <w:r w:rsidR="00103EC8">
        <w:t>11</w:t>
      </w:r>
      <w:r w:rsidRPr="0076424C">
        <w:rPr>
          <w:b/>
        </w:rPr>
        <w:tab/>
        <w:t xml:space="preserve">Interconnection of </w:t>
      </w:r>
      <w:r w:rsidR="008572B5">
        <w:rPr>
          <w:color w:val="2B579A"/>
          <w:shd w:val="clear" w:color="auto" w:fill="E6E6E6"/>
        </w:rPr>
        <w:fldChar w:fldCharType="begin"/>
      </w:r>
      <w:r w:rsidR="008572B5">
        <w:instrText xml:space="preserve"> REF PowerIsland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Island</w:t>
      </w:r>
      <w:r w:rsidR="008572B5">
        <w:rPr>
          <w:color w:val="2B579A"/>
          <w:shd w:val="clear" w:color="auto" w:fill="E6E6E6"/>
        </w:rPr>
        <w:fldChar w:fldCharType="end"/>
      </w:r>
      <w:r w:rsidRPr="0076424C">
        <w:rPr>
          <w:b/>
        </w:rPr>
        <w:t>s</w:t>
      </w:r>
    </w:p>
    <w:p w14:paraId="6E8616E4" w14:textId="007C03EA" w:rsidR="00314B36" w:rsidRPr="0076424C" w:rsidRDefault="00314B36">
      <w:r w:rsidRPr="0076424C">
        <w:rPr>
          <w:b/>
        </w:rPr>
        <w:tab/>
      </w:r>
      <w:r w:rsidRPr="0076424C">
        <w:t xml:space="preserve">In accordance with the requirements of the relevant </w:t>
      </w:r>
      <w:r w:rsidR="008572B5">
        <w:rPr>
          <w:color w:val="2B579A"/>
          <w:shd w:val="clear" w:color="auto" w:fill="E6E6E6"/>
        </w:rPr>
        <w:fldChar w:fldCharType="begin"/>
      </w:r>
      <w:r w:rsidR="008572B5">
        <w:instrText xml:space="preserve"> REF TransmissionLicensee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Licensee</w:t>
      </w:r>
      <w:r w:rsidR="008572B5">
        <w:rPr>
          <w:color w:val="2B579A"/>
          <w:shd w:val="clear" w:color="auto" w:fill="E6E6E6"/>
        </w:rPr>
        <w:fldChar w:fldCharType="end"/>
      </w:r>
      <w:r w:rsidRPr="0076424C">
        <w:rPr>
          <w:b/>
        </w:rPr>
        <w:t xml:space="preserve">, </w:t>
      </w:r>
      <w:r w:rsidRPr="0076424C">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may be required to issue instructions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so as to establish, maintain and expand </w:t>
      </w:r>
      <w:r w:rsidR="008572B5">
        <w:rPr>
          <w:color w:val="2B579A"/>
          <w:shd w:val="clear" w:color="auto" w:fill="E6E6E6"/>
        </w:rPr>
        <w:fldChar w:fldCharType="begin"/>
      </w:r>
      <w:r w:rsidR="008572B5">
        <w:instrText xml:space="preserve"> REF PowerIsland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Island</w:t>
      </w:r>
      <w:r w:rsidR="008572B5">
        <w:rPr>
          <w:color w:val="2B579A"/>
          <w:shd w:val="clear" w:color="auto" w:fill="E6E6E6"/>
        </w:rPr>
        <w:fldChar w:fldCharType="end"/>
      </w:r>
      <w:r w:rsidRPr="0076424C">
        <w:rPr>
          <w:b/>
        </w:rPr>
        <w:t>s</w:t>
      </w:r>
      <w:r w:rsidRPr="0076424C">
        <w:t xml:space="preserve"> and to interconnect </w:t>
      </w:r>
      <w:r w:rsidR="008572B5">
        <w:rPr>
          <w:color w:val="2B579A"/>
          <w:shd w:val="clear" w:color="auto" w:fill="E6E6E6"/>
        </w:rPr>
        <w:fldChar w:fldCharType="begin"/>
      </w:r>
      <w:r w:rsidR="008572B5">
        <w:instrText xml:space="preserve"> REF PowerIsland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Island</w:t>
      </w:r>
      <w:r w:rsidR="008572B5">
        <w:rPr>
          <w:color w:val="2B579A"/>
          <w:shd w:val="clear" w:color="auto" w:fill="E6E6E6"/>
        </w:rPr>
        <w:fldChar w:fldCharType="end"/>
      </w:r>
      <w:r w:rsidRPr="0076424C">
        <w:rPr>
          <w:b/>
        </w:rPr>
        <w:t xml:space="preserve">s </w:t>
      </w:r>
      <w:r w:rsidRPr="0076424C">
        <w:t xml:space="preserve">to achieve larger </w:t>
      </w:r>
      <w:r w:rsidR="00512256">
        <w:rPr>
          <w:b/>
          <w:color w:val="2B579A"/>
          <w:shd w:val="clear" w:color="auto" w:fill="E6E6E6"/>
        </w:rPr>
        <w:fldChar w:fldCharType="begin"/>
      </w:r>
      <w:r w:rsidR="00512256">
        <w:instrText xml:space="preserve"> REF PowerIsland \h </w:instrText>
      </w:r>
      <w:r w:rsidR="00512256">
        <w:rPr>
          <w:b/>
          <w:color w:val="2B579A"/>
          <w:shd w:val="clear" w:color="auto" w:fill="E6E6E6"/>
        </w:rPr>
      </w:r>
      <w:r w:rsidR="00512256">
        <w:rPr>
          <w:b/>
          <w:color w:val="2B579A"/>
          <w:shd w:val="clear" w:color="auto" w:fill="E6E6E6"/>
        </w:rPr>
        <w:fldChar w:fldCharType="separate"/>
      </w:r>
      <w:r w:rsidR="005C572C" w:rsidRPr="0076424C">
        <w:rPr>
          <w:b/>
        </w:rPr>
        <w:t>Power Island</w:t>
      </w:r>
      <w:r w:rsidR="00512256">
        <w:rPr>
          <w:b/>
          <w:color w:val="2B579A"/>
          <w:shd w:val="clear" w:color="auto" w:fill="E6E6E6"/>
        </w:rPr>
        <w:fldChar w:fldCharType="end"/>
      </w:r>
      <w:r w:rsidR="00A81BB4">
        <w:t xml:space="preserve">s </w:t>
      </w:r>
      <w:r w:rsidRPr="0076424C">
        <w:t xml:space="preserve">and subsequently to form an integrated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and re-establishment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shall </w:t>
      </w:r>
      <w:proofErr w:type="gramStart"/>
      <w:r w:rsidRPr="0076424C">
        <w:t>at all times</w:t>
      </w:r>
      <w:proofErr w:type="gramEnd"/>
      <w:r w:rsidRPr="0076424C">
        <w:t xml:space="preserve"> abide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Pr="0076424C">
        <w:t xml:space="preserve">instructions in relation to interconnection of </w:t>
      </w:r>
      <w:r w:rsidR="008572B5">
        <w:rPr>
          <w:color w:val="2B579A"/>
          <w:shd w:val="clear" w:color="auto" w:fill="E6E6E6"/>
        </w:rPr>
        <w:fldChar w:fldCharType="begin"/>
      </w:r>
      <w:r w:rsidR="008572B5">
        <w:instrText xml:space="preserve"> REF PowerIsland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Island</w:t>
      </w:r>
      <w:r w:rsidR="008572B5">
        <w:rPr>
          <w:color w:val="2B579A"/>
          <w:shd w:val="clear" w:color="auto" w:fill="E6E6E6"/>
        </w:rPr>
        <w:fldChar w:fldCharType="end"/>
      </w:r>
      <w:r w:rsidRPr="0076424C">
        <w:rPr>
          <w:b/>
        </w:rPr>
        <w:t>s</w:t>
      </w:r>
      <w:r w:rsidRPr="0076424C">
        <w:t>.</w:t>
      </w:r>
    </w:p>
    <w:p w14:paraId="171F4929" w14:textId="731D8E7F" w:rsidR="00A81BB4" w:rsidRDefault="00314B36">
      <w:smartTag w:uri="urn:schemas-microsoft-com:office:smarttags" w:element="stockticker">
        <w:r w:rsidRPr="0076424C">
          <w:t>DOC</w:t>
        </w:r>
      </w:smartTag>
      <w:r w:rsidRPr="0076424C">
        <w:t>9.4.3.8</w:t>
      </w:r>
      <w:r w:rsidRPr="0076424C">
        <w:tab/>
      </w:r>
      <w:r w:rsidR="00A81BB4" w:rsidRPr="00A81BB4">
        <w:rPr>
          <w:b/>
          <w:bCs/>
        </w:rPr>
        <w:t xml:space="preserve">Conclusion of </w:t>
      </w:r>
      <w:r w:rsidR="005A148D">
        <w:rPr>
          <w:color w:val="2B579A"/>
          <w:shd w:val="clear" w:color="auto" w:fill="E6E6E6"/>
        </w:rPr>
        <w:fldChar w:fldCharType="begin"/>
      </w:r>
      <w:r w:rsidR="005A148D">
        <w:instrText xml:space="preserve"> REF systemrestoration \h </w:instrText>
      </w:r>
      <w:r w:rsidR="005A148D">
        <w:rPr>
          <w:color w:val="2B579A"/>
          <w:shd w:val="clear" w:color="auto" w:fill="E6E6E6"/>
        </w:rPr>
      </w:r>
      <w:r w:rsidR="005A148D">
        <w:rPr>
          <w:color w:val="2B579A"/>
          <w:shd w:val="clear" w:color="auto" w:fill="E6E6E6"/>
        </w:rPr>
        <w:fldChar w:fldCharType="separate"/>
      </w:r>
      <w:r w:rsidR="005C572C" w:rsidRPr="0076424C">
        <w:rPr>
          <w:b/>
        </w:rPr>
        <w:t>S</w:t>
      </w:r>
      <w:r w:rsidR="005C572C">
        <w:rPr>
          <w:b/>
        </w:rPr>
        <w:t>ystem Restoration</w:t>
      </w:r>
      <w:r w:rsidR="005A148D">
        <w:rPr>
          <w:color w:val="2B579A"/>
          <w:shd w:val="clear" w:color="auto" w:fill="E6E6E6"/>
        </w:rPr>
        <w:fldChar w:fldCharType="end"/>
      </w:r>
      <w:r w:rsidR="00A81BB4">
        <w:t xml:space="preserve"> </w:t>
      </w:r>
    </w:p>
    <w:p w14:paraId="6E8616E5" w14:textId="1920C16A" w:rsidR="00314B36" w:rsidRPr="0076424C" w:rsidRDefault="00314B36" w:rsidP="00A81BB4">
      <w:pPr>
        <w:ind w:firstLine="0"/>
      </w:pPr>
      <w:r w:rsidRPr="0076424C">
        <w:t xml:space="preserve">The conclusion of the </w:t>
      </w:r>
      <w:r w:rsidR="005A148D">
        <w:rPr>
          <w:color w:val="2B579A"/>
          <w:shd w:val="clear" w:color="auto" w:fill="E6E6E6"/>
        </w:rPr>
        <w:fldChar w:fldCharType="begin"/>
      </w:r>
      <w:r w:rsidR="005A148D">
        <w:instrText xml:space="preserve"> REF systemrestoration \h </w:instrText>
      </w:r>
      <w:r w:rsidR="005A148D">
        <w:rPr>
          <w:color w:val="2B579A"/>
          <w:shd w:val="clear" w:color="auto" w:fill="E6E6E6"/>
        </w:rPr>
      </w:r>
      <w:r w:rsidR="005A148D">
        <w:rPr>
          <w:color w:val="2B579A"/>
          <w:shd w:val="clear" w:color="auto" w:fill="E6E6E6"/>
        </w:rPr>
        <w:fldChar w:fldCharType="separate"/>
      </w:r>
      <w:r w:rsidR="005C572C" w:rsidRPr="0076424C">
        <w:rPr>
          <w:b/>
        </w:rPr>
        <w:t>S</w:t>
      </w:r>
      <w:r w:rsidR="005C572C">
        <w:rPr>
          <w:b/>
        </w:rPr>
        <w:t>ystem Restoration</w:t>
      </w:r>
      <w:r w:rsidR="005A148D">
        <w:rPr>
          <w:color w:val="2B579A"/>
          <w:shd w:val="clear" w:color="auto" w:fill="E6E6E6"/>
        </w:rPr>
        <w:fldChar w:fldCharType="end"/>
      </w:r>
      <w:r w:rsidR="00A81BB4">
        <w:t xml:space="preserve"> </w:t>
      </w:r>
      <w:r w:rsidRPr="0076424C">
        <w:t xml:space="preserve">and the time of the normal operation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will be determined by the relevant</w:t>
      </w:r>
      <w:r w:rsidRPr="0076424C">
        <w:rPr>
          <w:b/>
        </w:rPr>
        <w:t xml:space="preserve"> </w:t>
      </w:r>
      <w:r w:rsidR="008572B5">
        <w:rPr>
          <w:color w:val="2B579A"/>
          <w:shd w:val="clear" w:color="auto" w:fill="E6E6E6"/>
        </w:rPr>
        <w:fldChar w:fldCharType="begin"/>
      </w:r>
      <w:r w:rsidR="008572B5">
        <w:instrText xml:space="preserve"> REF TransmissionLicensee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Licensee</w:t>
      </w:r>
      <w:r w:rsidR="008572B5">
        <w:rPr>
          <w:color w:val="2B579A"/>
          <w:shd w:val="clear" w:color="auto" w:fill="E6E6E6"/>
        </w:rPr>
        <w:fldChar w:fldCharType="end"/>
      </w:r>
      <w:r w:rsidRPr="0076424C">
        <w:t xml:space="preserve"> who shall inform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will inform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of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which in the</w:t>
      </w:r>
      <w:r w:rsidRPr="0076424C">
        <w:rPr>
          <w:b/>
        </w:rPr>
        <w:t xml:space="preserve"> </w:t>
      </w:r>
      <w:r w:rsidR="00786E2C">
        <w:rPr>
          <w:color w:val="2B579A"/>
          <w:shd w:val="clear" w:color="auto" w:fill="E6E6E6"/>
        </w:rPr>
        <w:fldChar w:fldCharType="begin"/>
      </w:r>
      <w:r w:rsidR="00F60EFA">
        <w:instrText xml:space="preserve"> REF DNO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DNO</w:t>
      </w:r>
      <w:r w:rsidR="00786E2C">
        <w:rPr>
          <w:color w:val="2B579A"/>
          <w:shd w:val="clear" w:color="auto" w:fill="E6E6E6"/>
        </w:rPr>
        <w:fldChar w:fldCharType="end"/>
      </w:r>
      <w:r w:rsidRPr="0076424C">
        <w:rPr>
          <w:b/>
        </w:rPr>
        <w:t>’s</w:t>
      </w:r>
      <w:r w:rsidRPr="0076424C">
        <w:t xml:space="preserve"> opinion need to be informed that the </w:t>
      </w:r>
      <w:r w:rsidR="005A148D">
        <w:rPr>
          <w:color w:val="2B579A"/>
          <w:shd w:val="clear" w:color="auto" w:fill="E6E6E6"/>
        </w:rPr>
        <w:fldChar w:fldCharType="begin"/>
      </w:r>
      <w:r w:rsidR="005A148D">
        <w:instrText xml:space="preserve"> REF systemrestoration \h </w:instrText>
      </w:r>
      <w:r w:rsidR="005A148D">
        <w:rPr>
          <w:color w:val="2B579A"/>
          <w:shd w:val="clear" w:color="auto" w:fill="E6E6E6"/>
        </w:rPr>
      </w:r>
      <w:r w:rsidR="005A148D">
        <w:rPr>
          <w:color w:val="2B579A"/>
          <w:shd w:val="clear" w:color="auto" w:fill="E6E6E6"/>
        </w:rPr>
        <w:fldChar w:fldCharType="separate"/>
      </w:r>
      <w:r w:rsidR="005C572C" w:rsidRPr="0076424C">
        <w:rPr>
          <w:b/>
        </w:rPr>
        <w:t>S</w:t>
      </w:r>
      <w:r w:rsidR="005C572C">
        <w:rPr>
          <w:b/>
        </w:rPr>
        <w:t>ystem Restoration</w:t>
      </w:r>
      <w:r w:rsidR="005A148D">
        <w:rPr>
          <w:color w:val="2B579A"/>
          <w:shd w:val="clear" w:color="auto" w:fill="E6E6E6"/>
        </w:rPr>
        <w:fldChar w:fldCharType="end"/>
      </w:r>
      <w:r w:rsidR="004E000D">
        <w:t xml:space="preserve"> has terminated </w:t>
      </w:r>
      <w:r w:rsidRPr="0076424C">
        <w:t xml:space="preserve">and that normal operation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has begun.</w:t>
      </w:r>
    </w:p>
    <w:p w14:paraId="6E8616E6" w14:textId="00322503" w:rsidR="00314B36" w:rsidRPr="0076424C" w:rsidRDefault="00314B36">
      <w:smartTag w:uri="urn:schemas-microsoft-com:office:smarttags" w:element="stockticker">
        <w:r w:rsidRPr="0076424C">
          <w:lastRenderedPageBreak/>
          <w:t>DOC</w:t>
        </w:r>
      </w:smartTag>
      <w:r w:rsidRPr="0076424C">
        <w:t>9.5</w:t>
      </w:r>
      <w:r w:rsidRPr="0076424C">
        <w:rPr>
          <w:b/>
        </w:rPr>
        <w:tab/>
        <w:t>Re-</w:t>
      </w:r>
      <w:r w:rsidR="006032D1">
        <w:rPr>
          <w:color w:val="2B579A"/>
          <w:shd w:val="clear" w:color="auto" w:fill="E6E6E6"/>
        </w:rPr>
        <w:fldChar w:fldCharType="begin"/>
      </w:r>
      <w:r w:rsidR="006032D1">
        <w:instrText xml:space="preserve"> REF synch \h </w:instrText>
      </w:r>
      <w:r w:rsidR="006032D1">
        <w:rPr>
          <w:color w:val="2B579A"/>
          <w:shd w:val="clear" w:color="auto" w:fill="E6E6E6"/>
        </w:rPr>
      </w:r>
      <w:r w:rsidR="006032D1">
        <w:rPr>
          <w:color w:val="2B579A"/>
          <w:shd w:val="clear" w:color="auto" w:fill="E6E6E6"/>
        </w:rPr>
        <w:fldChar w:fldCharType="separate"/>
      </w:r>
      <w:r w:rsidR="005C572C">
        <w:rPr>
          <w:b/>
        </w:rPr>
        <w:t>Synchronis</w:t>
      </w:r>
      <w:r w:rsidR="006032D1">
        <w:rPr>
          <w:color w:val="2B579A"/>
          <w:shd w:val="clear" w:color="auto" w:fill="E6E6E6"/>
        </w:rPr>
        <w:fldChar w:fldCharType="end"/>
      </w:r>
      <w:r w:rsidRPr="0076424C">
        <w:rPr>
          <w:b/>
        </w:rPr>
        <w:t xml:space="preserve">ation of </w:t>
      </w:r>
      <w:r w:rsidR="00994C2E">
        <w:rPr>
          <w:b/>
          <w:color w:val="2B579A"/>
          <w:shd w:val="clear" w:color="auto" w:fill="E6E6E6"/>
        </w:rPr>
        <w:fldChar w:fldCharType="begin"/>
      </w:r>
      <w:r w:rsidR="00994C2E">
        <w:instrText xml:space="preserve"> REF PowerIsland \h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Pr="0076424C">
        <w:rPr>
          <w:b/>
        </w:rPr>
        <w:t xml:space="preserve">s </w:t>
      </w:r>
    </w:p>
    <w:p w14:paraId="67215673" w14:textId="164C2C99" w:rsidR="00B558A4" w:rsidRDefault="00B558A4" w:rsidP="00B558A4">
      <w:smartTag w:uri="urn:schemas-microsoft-com:office:smarttags" w:element="stockticker">
        <w:r w:rsidRPr="0076424C">
          <w:t>DOC</w:t>
        </w:r>
      </w:smartTag>
      <w:r w:rsidRPr="0076424C">
        <w:t>9.5.1</w:t>
      </w:r>
      <w:r w:rsidRPr="0076424C">
        <w:tab/>
      </w:r>
      <w:r w:rsidRPr="00263532">
        <w:rPr>
          <w:b/>
          <w:bCs/>
        </w:rPr>
        <w:t>Re</w:t>
      </w:r>
      <w:r w:rsidR="006032D1">
        <w:rPr>
          <w:b/>
          <w:bCs/>
        </w:rPr>
        <w:t>-</w:t>
      </w:r>
      <w:r w:rsidR="006032D1">
        <w:rPr>
          <w:color w:val="2B579A"/>
          <w:shd w:val="clear" w:color="auto" w:fill="E6E6E6"/>
        </w:rPr>
        <w:fldChar w:fldCharType="begin"/>
      </w:r>
      <w:r w:rsidR="006032D1">
        <w:instrText xml:space="preserve"> REF synch \h </w:instrText>
      </w:r>
      <w:r w:rsidR="006032D1">
        <w:rPr>
          <w:color w:val="2B579A"/>
          <w:shd w:val="clear" w:color="auto" w:fill="E6E6E6"/>
        </w:rPr>
      </w:r>
      <w:r w:rsidR="006032D1">
        <w:rPr>
          <w:color w:val="2B579A"/>
          <w:shd w:val="clear" w:color="auto" w:fill="E6E6E6"/>
        </w:rPr>
        <w:fldChar w:fldCharType="separate"/>
      </w:r>
      <w:r w:rsidR="005C572C">
        <w:rPr>
          <w:b/>
        </w:rPr>
        <w:t>Synchronis</w:t>
      </w:r>
      <w:r w:rsidR="006032D1">
        <w:rPr>
          <w:color w:val="2B579A"/>
          <w:shd w:val="clear" w:color="auto" w:fill="E6E6E6"/>
        </w:rPr>
        <w:fldChar w:fldCharType="end"/>
      </w:r>
      <w:r w:rsidRPr="00263532">
        <w:rPr>
          <w:b/>
          <w:bCs/>
        </w:rPr>
        <w:t>ation</w:t>
      </w:r>
      <w:r>
        <w:t xml:space="preserve"> of </w:t>
      </w:r>
      <w:r w:rsidR="00994C2E">
        <w:rPr>
          <w:b/>
          <w:color w:val="2B579A"/>
          <w:shd w:val="clear" w:color="auto" w:fill="E6E6E6"/>
        </w:rPr>
        <w:fldChar w:fldCharType="begin"/>
      </w:r>
      <w:r w:rsidR="00994C2E">
        <w:instrText xml:space="preserve"> REF PowerIsland \h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Pr>
          <w:b/>
          <w:bCs/>
        </w:rPr>
        <w:t xml:space="preserve">s </w:t>
      </w:r>
      <w:r>
        <w:t>might be required as a routine contingency, or as the final stages of a</w:t>
      </w:r>
      <w:r>
        <w:rPr>
          <w:b/>
          <w:bCs/>
        </w:rPr>
        <w:t xml:space="preserv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r>
        <w:t xml:space="preserve">.  </w:t>
      </w:r>
    </w:p>
    <w:p w14:paraId="04FE653A" w14:textId="3381EF17" w:rsidR="00B558A4" w:rsidRDefault="00B558A4" w:rsidP="004D6E8F">
      <w:pPr>
        <w:keepNext/>
        <w:rPr>
          <w:b/>
          <w:bCs/>
        </w:rPr>
      </w:pPr>
      <w:r>
        <w:t>DOC9.5.2</w:t>
      </w:r>
      <w:r>
        <w:tab/>
      </w:r>
      <w:r w:rsidRPr="00170BFA">
        <w:t>Routine contingency, or conclusion of a</w:t>
      </w:r>
      <w:r>
        <w:t xml:space="preserve"> </w:t>
      </w:r>
      <w:r w:rsidR="00B91D2A">
        <w:rPr>
          <w:b/>
          <w:color w:val="2B579A"/>
          <w:shd w:val="clear" w:color="auto" w:fill="E6E6E6"/>
        </w:rPr>
        <w:fldChar w:fldCharType="begin"/>
      </w:r>
      <w:r w:rsidR="00B91D2A">
        <w:instrText xml:space="preserve"> REF restorationplan \h </w:instrText>
      </w:r>
      <w:r w:rsidR="00B91D2A">
        <w:rPr>
          <w:b/>
          <w:color w:val="2B579A"/>
          <w:shd w:val="clear" w:color="auto" w:fill="E6E6E6"/>
        </w:rPr>
      </w:r>
      <w:r w:rsidR="00B91D2A">
        <w:rPr>
          <w:b/>
          <w:color w:val="2B579A"/>
          <w:shd w:val="clear" w:color="auto" w:fill="E6E6E6"/>
        </w:rPr>
        <w:fldChar w:fldCharType="separate"/>
      </w:r>
      <w:r w:rsidR="005C572C">
        <w:rPr>
          <w:b/>
        </w:rPr>
        <w:t>Restoration Plan</w:t>
      </w:r>
      <w:r w:rsidR="00B91D2A">
        <w:rPr>
          <w:b/>
          <w:color w:val="2B579A"/>
          <w:shd w:val="clear" w:color="auto" w:fill="E6E6E6"/>
        </w:rPr>
        <w:fldChar w:fldCharType="end"/>
      </w:r>
    </w:p>
    <w:p w14:paraId="6E8616E7" w14:textId="2764DE43" w:rsidR="00314B36" w:rsidRPr="0076424C" w:rsidRDefault="00314B36">
      <w:smartTag w:uri="urn:schemas-microsoft-com:office:smarttags" w:element="stockticker">
        <w:r w:rsidRPr="0076424C">
          <w:t>DOC</w:t>
        </w:r>
      </w:smartTag>
      <w:r w:rsidRPr="0076424C">
        <w:t>9.5</w:t>
      </w:r>
      <w:r w:rsidR="00B558A4">
        <w:t>.2</w:t>
      </w:r>
      <w:r w:rsidRPr="0076424C">
        <w:t>.1</w:t>
      </w:r>
      <w:r w:rsidRPr="0076424C">
        <w:tab/>
        <w:t xml:space="preserve">Where parts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rPr>
          <w:b/>
        </w:rPr>
        <w:t xml:space="preserve"> </w:t>
      </w:r>
      <w:r w:rsidRPr="0076424C">
        <w:t xml:space="preserve">are out of </w:t>
      </w:r>
      <w:r w:rsidR="006032D1">
        <w:rPr>
          <w:color w:val="2B579A"/>
          <w:shd w:val="clear" w:color="auto" w:fill="E6E6E6"/>
        </w:rPr>
        <w:fldChar w:fldCharType="begin"/>
      </w:r>
      <w:r w:rsidR="006032D1">
        <w:instrText xml:space="preserve"> REF synch \h </w:instrText>
      </w:r>
      <w:r w:rsidR="006032D1">
        <w:rPr>
          <w:color w:val="2B579A"/>
          <w:shd w:val="clear" w:color="auto" w:fill="E6E6E6"/>
        </w:rPr>
      </w:r>
      <w:r w:rsidR="006032D1">
        <w:rPr>
          <w:color w:val="2B579A"/>
          <w:shd w:val="clear" w:color="auto" w:fill="E6E6E6"/>
        </w:rPr>
        <w:fldChar w:fldCharType="separate"/>
      </w:r>
      <w:r w:rsidR="005C572C">
        <w:rPr>
          <w:b/>
        </w:rPr>
        <w:t>Synchronis</w:t>
      </w:r>
      <w:r w:rsidR="006032D1">
        <w:rPr>
          <w:color w:val="2B579A"/>
          <w:shd w:val="clear" w:color="auto" w:fill="E6E6E6"/>
        </w:rPr>
        <w:fldChar w:fldCharType="end"/>
      </w:r>
      <w:r w:rsidRPr="0076424C">
        <w:t>m with each other</w:t>
      </w:r>
      <w:r w:rsidR="002762F3">
        <w:t xml:space="preserve">, irrespective of whether </w:t>
      </w:r>
      <w:r w:rsidRPr="0076424C">
        <w:t xml:space="preserve">there is </w:t>
      </w:r>
      <w:r w:rsidR="002762F3">
        <w:t>a</w:t>
      </w:r>
      <w:r w:rsidR="002762F3" w:rsidRPr="0076424C">
        <w:t xml:space="preserve"> </w:t>
      </w:r>
      <w:r w:rsidR="008572B5">
        <w:rPr>
          <w:color w:val="2B579A"/>
          <w:shd w:val="clear" w:color="auto" w:fill="E6E6E6"/>
        </w:rPr>
        <w:fldChar w:fldCharType="begin"/>
      </w:r>
      <w:r w:rsidR="008572B5">
        <w:instrText xml:space="preserve"> REF TotalShutdown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Shutdown</w:t>
      </w:r>
      <w:r w:rsidR="008572B5">
        <w:rPr>
          <w:color w:val="2B579A"/>
          <w:shd w:val="clear" w:color="auto" w:fill="E6E6E6"/>
        </w:rPr>
        <w:fldChar w:fldCharType="end"/>
      </w:r>
      <w:r w:rsidRPr="0076424C">
        <w:t xml:space="preserve"> or</w:t>
      </w:r>
      <w:r w:rsidR="002762F3">
        <w:t xml:space="preserve"> a</w:t>
      </w:r>
      <w:r w:rsidRPr="0076424C">
        <w:t xml:space="preserve"> </w:t>
      </w:r>
      <w:r w:rsidR="008572B5">
        <w:rPr>
          <w:color w:val="2B579A"/>
          <w:shd w:val="clear" w:color="auto" w:fill="E6E6E6"/>
        </w:rPr>
        <w:fldChar w:fldCharType="begin"/>
      </w:r>
      <w:r w:rsidR="008572B5">
        <w:instrText xml:space="preserve"> REF PartialShutdown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Partial Shutdown</w:t>
      </w:r>
      <w:r w:rsidR="008572B5">
        <w:rPr>
          <w:color w:val="2B579A"/>
          <w:shd w:val="clear" w:color="auto" w:fill="E6E6E6"/>
        </w:rPr>
        <w:fldChar w:fldCharType="end"/>
      </w:r>
      <w:r w:rsidR="00392666" w:rsidRPr="0076424C">
        <w:rPr>
          <w:szCs w:val="24"/>
        </w:rPr>
        <w:t xml:space="preserve"> </w:t>
      </w:r>
      <w:del w:id="1204" w:author="Shaheeni Vekaria" w:date="2024-04-17T17:02:00Z">
        <w:r w:rsidR="00392666" w:rsidDel="00CC1976">
          <w:rPr>
            <w:color w:val="2B579A"/>
            <w:szCs w:val="24"/>
            <w:shd w:val="clear" w:color="auto" w:fill="E6E6E6"/>
          </w:rPr>
          <w:fldChar w:fldCharType="begin"/>
        </w:r>
        <w:r w:rsidR="00392666" w:rsidDel="00CC1976">
          <w:rPr>
            <w:szCs w:val="24"/>
          </w:rPr>
          <w:delInstrText xml:space="preserve"> REF NGESO \h </w:delInstrText>
        </w:r>
        <w:r w:rsidR="00392666" w:rsidDel="00CC1976">
          <w:rPr>
            <w:color w:val="2B579A"/>
            <w:szCs w:val="24"/>
            <w:shd w:val="clear" w:color="auto" w:fill="E6E6E6"/>
          </w:rPr>
        </w:r>
        <w:r w:rsidR="00392666" w:rsidDel="00CC1976">
          <w:rPr>
            <w:color w:val="2B579A"/>
            <w:szCs w:val="24"/>
            <w:shd w:val="clear" w:color="auto" w:fill="E6E6E6"/>
          </w:rPr>
          <w:fldChar w:fldCharType="separate"/>
        </w:r>
        <w:r w:rsidR="005C572C" w:rsidDel="00CC1976">
          <w:rPr>
            <w:b/>
          </w:rPr>
          <w:delText>NGESO</w:delText>
        </w:r>
        <w:r w:rsidR="00392666" w:rsidDel="00CC1976">
          <w:rPr>
            <w:color w:val="2B579A"/>
            <w:szCs w:val="24"/>
            <w:shd w:val="clear" w:color="auto" w:fill="E6E6E6"/>
          </w:rPr>
          <w:fldChar w:fldCharType="end"/>
        </w:r>
        <w:r w:rsidRPr="0076424C" w:rsidDel="00CC1976">
          <w:delText xml:space="preserve"> </w:delText>
        </w:r>
      </w:del>
      <w:ins w:id="1205" w:author="Shaheeni Vekaria" w:date="2024-04-17T17:02:00Z">
        <w:r w:rsidR="00CC1976">
          <w:rPr>
            <w:szCs w:val="24"/>
          </w:rPr>
          <w:t xml:space="preserve">the </w:t>
        </w:r>
        <w:r w:rsidR="00CC1976" w:rsidRPr="00CC1976">
          <w:rPr>
            <w:b/>
            <w:color w:val="2B579A"/>
            <w:szCs w:val="24"/>
            <w:shd w:val="clear" w:color="auto" w:fill="E6E6E6"/>
            <w:rPrChange w:id="1206" w:author="Shaheeni Vekaria" w:date="2024-04-17T17:02:00Z">
              <w:rPr>
                <w:szCs w:val="24"/>
              </w:rPr>
            </w:rPrChange>
          </w:rPr>
          <w:t>ISOP</w:t>
        </w:r>
        <w:r w:rsidR="00CC1976" w:rsidRPr="0076424C">
          <w:t xml:space="preserve"> </w:t>
        </w:r>
      </w:ins>
      <w:r w:rsidRPr="0076424C">
        <w:t>will instruct</w:t>
      </w:r>
      <w:r w:rsidR="00CE77AC">
        <w:t xml:space="preserve"> </w:t>
      </w:r>
      <w:r w:rsidR="003576E5">
        <w:rPr>
          <w:color w:val="2B579A"/>
          <w:shd w:val="clear" w:color="auto" w:fill="E6E6E6"/>
        </w:rPr>
        <w:fldChar w:fldCharType="begin"/>
      </w:r>
      <w:r w:rsidR="003576E5">
        <w:instrText xml:space="preserve"> REF DNO \h </w:instrText>
      </w:r>
      <w:r w:rsidR="003576E5">
        <w:rPr>
          <w:color w:val="2B579A"/>
          <w:shd w:val="clear" w:color="auto" w:fill="E6E6E6"/>
        </w:rPr>
      </w:r>
      <w:r w:rsidR="003576E5">
        <w:rPr>
          <w:color w:val="2B579A"/>
          <w:shd w:val="clear" w:color="auto" w:fill="E6E6E6"/>
        </w:rPr>
        <w:fldChar w:fldCharType="separate"/>
      </w:r>
      <w:r w:rsidR="005C572C" w:rsidRPr="0076424C">
        <w:rPr>
          <w:b/>
        </w:rPr>
        <w:t>DNO</w:t>
      </w:r>
      <w:r w:rsidR="003576E5">
        <w:rPr>
          <w:color w:val="2B579A"/>
          <w:shd w:val="clear" w:color="auto" w:fill="E6E6E6"/>
        </w:rPr>
        <w:fldChar w:fldCharType="end"/>
      </w:r>
      <w:r w:rsidR="00CE77AC">
        <w:t>s and</w:t>
      </w:r>
      <w:r w:rsidRPr="0076424C">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regulate generation or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as the case may be, to enable the </w:t>
      </w:r>
      <w:r w:rsidR="008727C6">
        <w:rPr>
          <w:color w:val="2B579A"/>
          <w:shd w:val="clear" w:color="auto" w:fill="E6E6E6"/>
        </w:rPr>
        <w:fldChar w:fldCharType="begin"/>
      </w:r>
      <w:r w:rsidR="008727C6">
        <w:instrText xml:space="preserve"> REF PowerIsland \h </w:instrText>
      </w:r>
      <w:r w:rsidR="008727C6">
        <w:rPr>
          <w:color w:val="2B579A"/>
          <w:shd w:val="clear" w:color="auto" w:fill="E6E6E6"/>
        </w:rPr>
      </w:r>
      <w:r w:rsidR="008727C6">
        <w:rPr>
          <w:color w:val="2B579A"/>
          <w:shd w:val="clear" w:color="auto" w:fill="E6E6E6"/>
        </w:rPr>
        <w:fldChar w:fldCharType="separate"/>
      </w:r>
      <w:r w:rsidR="005C572C" w:rsidRPr="0076424C">
        <w:rPr>
          <w:b/>
        </w:rPr>
        <w:t>Power Island</w:t>
      </w:r>
      <w:r w:rsidR="008727C6">
        <w:rPr>
          <w:color w:val="2B579A"/>
          <w:shd w:val="clear" w:color="auto" w:fill="E6E6E6"/>
        </w:rPr>
        <w:fldChar w:fldCharType="end"/>
      </w:r>
      <w:r w:rsidRPr="0076424C">
        <w:t xml:space="preserve">s to be </w:t>
      </w:r>
      <w:r w:rsidR="00CA3692" w:rsidRPr="006442CB">
        <w:rPr>
          <w:b/>
          <w:bCs/>
        </w:rPr>
        <w:t>R</w:t>
      </w:r>
      <w:r w:rsidRPr="006442CB">
        <w:rPr>
          <w:b/>
          <w:bCs/>
        </w:rPr>
        <w:t>e</w:t>
      </w:r>
      <w:r w:rsidR="00367C05">
        <w:rPr>
          <w:b/>
          <w:bCs/>
        </w:rPr>
        <w:t>-</w:t>
      </w:r>
      <w:r w:rsidR="00367C05">
        <w:rPr>
          <w:color w:val="2B579A"/>
          <w:shd w:val="clear" w:color="auto" w:fill="E6E6E6"/>
        </w:rPr>
        <w:fldChar w:fldCharType="begin"/>
      </w:r>
      <w:r w:rsidR="00367C05">
        <w:instrText xml:space="preserve"> REF synch \h </w:instrText>
      </w:r>
      <w:r w:rsidR="00367C05">
        <w:rPr>
          <w:color w:val="2B579A"/>
          <w:shd w:val="clear" w:color="auto" w:fill="E6E6E6"/>
        </w:rPr>
      </w:r>
      <w:r w:rsidR="00367C05">
        <w:rPr>
          <w:color w:val="2B579A"/>
          <w:shd w:val="clear" w:color="auto" w:fill="E6E6E6"/>
        </w:rPr>
        <w:fldChar w:fldCharType="separate"/>
      </w:r>
      <w:r w:rsidR="005C572C">
        <w:rPr>
          <w:b/>
        </w:rPr>
        <w:t>Synchronis</w:t>
      </w:r>
      <w:r w:rsidR="00367C05">
        <w:rPr>
          <w:color w:val="2B579A"/>
          <w:shd w:val="clear" w:color="auto" w:fill="E6E6E6"/>
        </w:rPr>
        <w:fldChar w:fldCharType="end"/>
      </w:r>
      <w:r w:rsidR="00367C05" w:rsidRPr="004E670A">
        <w:rPr>
          <w:b/>
          <w:bCs/>
        </w:rPr>
        <w:t>ed</w:t>
      </w:r>
      <w:r w:rsidRPr="0076424C">
        <w:t xml:space="preserve">.  </w:t>
      </w:r>
    </w:p>
    <w:p w14:paraId="6E8616E8" w14:textId="03CBC7AF" w:rsidR="00314B36" w:rsidRPr="0076424C" w:rsidRDefault="00314B36">
      <w:smartTag w:uri="urn:schemas-microsoft-com:office:smarttags" w:element="stockticker">
        <w:r w:rsidRPr="0076424C">
          <w:t>DOC</w:t>
        </w:r>
      </w:smartTag>
      <w:r w:rsidRPr="0076424C">
        <w:t>9.5.</w:t>
      </w:r>
      <w:r w:rsidR="00CA3692">
        <w:t>2.</w:t>
      </w:r>
      <w:r w:rsidRPr="0076424C">
        <w:t>2</w:t>
      </w:r>
      <w:r w:rsidRPr="0076424C">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Pr="0076424C">
        <w:t xml:space="preserve">may be involved in </w:t>
      </w:r>
      <w:r w:rsidR="00CA3692" w:rsidRPr="00B80730">
        <w:rPr>
          <w:b/>
          <w:bCs/>
        </w:rPr>
        <w:t>R</w:t>
      </w:r>
      <w:r w:rsidRPr="00B80730">
        <w:rPr>
          <w:b/>
          <w:bCs/>
        </w:rPr>
        <w:t>e-</w:t>
      </w:r>
      <w:r w:rsidR="005913B3">
        <w:rPr>
          <w:color w:val="2B579A"/>
          <w:shd w:val="clear" w:color="auto" w:fill="E6E6E6"/>
        </w:rPr>
        <w:fldChar w:fldCharType="begin"/>
      </w:r>
      <w:r w:rsidR="005913B3">
        <w:instrText xml:space="preserve"> REF synch \h </w:instrText>
      </w:r>
      <w:r w:rsidR="005913B3">
        <w:rPr>
          <w:color w:val="2B579A"/>
          <w:shd w:val="clear" w:color="auto" w:fill="E6E6E6"/>
        </w:rPr>
      </w:r>
      <w:r w:rsidR="005913B3">
        <w:rPr>
          <w:color w:val="2B579A"/>
          <w:shd w:val="clear" w:color="auto" w:fill="E6E6E6"/>
        </w:rPr>
        <w:fldChar w:fldCharType="separate"/>
      </w:r>
      <w:r w:rsidR="005C572C">
        <w:rPr>
          <w:b/>
        </w:rPr>
        <w:t>Synchronis</w:t>
      </w:r>
      <w:r w:rsidR="005913B3">
        <w:rPr>
          <w:color w:val="2B579A"/>
          <w:shd w:val="clear" w:color="auto" w:fill="E6E6E6"/>
        </w:rPr>
        <w:fldChar w:fldCharType="end"/>
      </w:r>
      <w:r w:rsidRPr="007C7EAB">
        <w:rPr>
          <w:b/>
          <w:bCs/>
        </w:rPr>
        <w:t>ing</w:t>
      </w:r>
      <w:r w:rsidRPr="0076424C">
        <w:t xml:space="preserve"> by issuing instructions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in accordance with the requirements of</w:t>
      </w:r>
      <w:r w:rsidR="00392666" w:rsidRPr="0076424C">
        <w:rPr>
          <w:szCs w:val="24"/>
        </w:rPr>
        <w:t xml:space="preserve"> </w:t>
      </w:r>
      <w:del w:id="1207" w:author="Shaheeni Vekaria" w:date="2024-04-17T17:02:00Z">
        <w:r w:rsidR="00392666" w:rsidDel="00CC1976">
          <w:rPr>
            <w:color w:val="2B579A"/>
            <w:szCs w:val="24"/>
            <w:shd w:val="clear" w:color="auto" w:fill="E6E6E6"/>
          </w:rPr>
          <w:fldChar w:fldCharType="begin"/>
        </w:r>
        <w:r w:rsidR="00392666" w:rsidDel="00CC1976">
          <w:rPr>
            <w:szCs w:val="24"/>
          </w:rPr>
          <w:delInstrText xml:space="preserve"> REF NGESO \h </w:delInstrText>
        </w:r>
        <w:r w:rsidR="00392666" w:rsidDel="00CC1976">
          <w:rPr>
            <w:color w:val="2B579A"/>
            <w:szCs w:val="24"/>
            <w:shd w:val="clear" w:color="auto" w:fill="E6E6E6"/>
          </w:rPr>
        </w:r>
        <w:r w:rsidR="00392666" w:rsidDel="00CC1976">
          <w:rPr>
            <w:color w:val="2B579A"/>
            <w:szCs w:val="24"/>
            <w:shd w:val="clear" w:color="auto" w:fill="E6E6E6"/>
          </w:rPr>
          <w:fldChar w:fldCharType="separate"/>
        </w:r>
        <w:r w:rsidR="005C572C" w:rsidDel="00CC1976">
          <w:rPr>
            <w:b/>
          </w:rPr>
          <w:delText>NGESO</w:delText>
        </w:r>
        <w:r w:rsidR="00392666" w:rsidDel="00CC1976">
          <w:rPr>
            <w:color w:val="2B579A"/>
            <w:szCs w:val="24"/>
            <w:shd w:val="clear" w:color="auto" w:fill="E6E6E6"/>
          </w:rPr>
          <w:fldChar w:fldCharType="end"/>
        </w:r>
      </w:del>
      <w:ins w:id="1208" w:author="Shaheeni Vekaria" w:date="2024-04-17T17:02:00Z">
        <w:r w:rsidR="00CC1976">
          <w:rPr>
            <w:szCs w:val="24"/>
          </w:rPr>
          <w:t xml:space="preserve">the </w:t>
        </w:r>
        <w:r w:rsidR="00CC1976" w:rsidRPr="00CC1976">
          <w:rPr>
            <w:b/>
            <w:color w:val="2B579A"/>
            <w:szCs w:val="24"/>
            <w:shd w:val="clear" w:color="auto" w:fill="E6E6E6"/>
            <w:rPrChange w:id="1209" w:author="Shaheeni Vekaria" w:date="2024-04-17T17:02:00Z">
              <w:rPr>
                <w:szCs w:val="24"/>
              </w:rPr>
            </w:rPrChange>
          </w:rPr>
          <w:t>ISOP</w:t>
        </w:r>
      </w:ins>
      <w:r w:rsidRPr="0076424C">
        <w:rPr>
          <w:b/>
        </w:rPr>
        <w:t>.</w:t>
      </w:r>
      <w:r w:rsidRPr="0076424C">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shall </w:t>
      </w:r>
      <w:proofErr w:type="gramStart"/>
      <w:r w:rsidRPr="0076424C">
        <w:t>at all times</w:t>
      </w:r>
      <w:proofErr w:type="gramEnd"/>
      <w:r w:rsidRPr="0076424C">
        <w:t xml:space="preserve"> abide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’s</w:t>
      </w:r>
      <w:r w:rsidRPr="0076424C">
        <w:t xml:space="preserve"> instructions in relation to </w:t>
      </w:r>
      <w:r w:rsidR="00CA5799" w:rsidRPr="00B80730">
        <w:rPr>
          <w:b/>
          <w:bCs/>
        </w:rPr>
        <w:t>R</w:t>
      </w:r>
      <w:r w:rsidRPr="00B80730">
        <w:rPr>
          <w:b/>
          <w:bCs/>
        </w:rPr>
        <w:t>e-</w:t>
      </w:r>
      <w:r w:rsidR="004E670A">
        <w:rPr>
          <w:color w:val="2B579A"/>
          <w:shd w:val="clear" w:color="auto" w:fill="E6E6E6"/>
        </w:rPr>
        <w:fldChar w:fldCharType="begin"/>
      </w:r>
      <w:r w:rsidR="004E670A">
        <w:instrText xml:space="preserve"> REF synch \h </w:instrText>
      </w:r>
      <w:r w:rsidR="004E670A">
        <w:rPr>
          <w:color w:val="2B579A"/>
          <w:shd w:val="clear" w:color="auto" w:fill="E6E6E6"/>
        </w:rPr>
      </w:r>
      <w:r w:rsidR="004E670A">
        <w:rPr>
          <w:color w:val="2B579A"/>
          <w:shd w:val="clear" w:color="auto" w:fill="E6E6E6"/>
        </w:rPr>
        <w:fldChar w:fldCharType="separate"/>
      </w:r>
      <w:r w:rsidR="005C572C">
        <w:rPr>
          <w:b/>
        </w:rPr>
        <w:t>Synchronis</w:t>
      </w:r>
      <w:r w:rsidR="004E670A">
        <w:rPr>
          <w:color w:val="2B579A"/>
          <w:shd w:val="clear" w:color="auto" w:fill="E6E6E6"/>
        </w:rPr>
        <w:fldChar w:fldCharType="end"/>
      </w:r>
      <w:r w:rsidRPr="004E670A">
        <w:rPr>
          <w:b/>
          <w:bCs/>
        </w:rPr>
        <w:t>ing</w:t>
      </w:r>
      <w:r w:rsidRPr="0076424C">
        <w:t xml:space="preserve"> </w:t>
      </w:r>
      <w:r w:rsidR="006D3DB2">
        <w:rPr>
          <w:color w:val="2B579A"/>
          <w:shd w:val="clear" w:color="auto" w:fill="E6E6E6"/>
        </w:rPr>
        <w:fldChar w:fldCharType="begin"/>
      </w:r>
      <w:r w:rsidR="006D3DB2">
        <w:instrText xml:space="preserve"> REF PowerIsland \h </w:instrText>
      </w:r>
      <w:r w:rsidR="006D3DB2">
        <w:rPr>
          <w:color w:val="2B579A"/>
          <w:shd w:val="clear" w:color="auto" w:fill="E6E6E6"/>
        </w:rPr>
      </w:r>
      <w:r w:rsidR="006D3DB2">
        <w:rPr>
          <w:color w:val="2B579A"/>
          <w:shd w:val="clear" w:color="auto" w:fill="E6E6E6"/>
        </w:rPr>
        <w:fldChar w:fldCharType="separate"/>
      </w:r>
      <w:r w:rsidR="005C572C" w:rsidRPr="0076424C">
        <w:rPr>
          <w:b/>
        </w:rPr>
        <w:t>Power Island</w:t>
      </w:r>
      <w:r w:rsidR="006D3DB2">
        <w:rPr>
          <w:color w:val="2B579A"/>
          <w:shd w:val="clear" w:color="auto" w:fill="E6E6E6"/>
        </w:rPr>
        <w:fldChar w:fldCharType="end"/>
      </w:r>
      <w:r w:rsidRPr="0076424C">
        <w:t>s.</w:t>
      </w:r>
    </w:p>
    <w:p w14:paraId="6E8616E9" w14:textId="2ED8D988" w:rsidR="00314B36" w:rsidRPr="0076424C" w:rsidRDefault="00314B36">
      <w:smartTag w:uri="urn:schemas-microsoft-com:office:smarttags" w:element="stockticker">
        <w:r w:rsidRPr="0076424C">
          <w:t>DOC</w:t>
        </w:r>
      </w:smartTag>
      <w:r w:rsidRPr="0076424C">
        <w:t>9.5.</w:t>
      </w:r>
      <w:r w:rsidR="00CA5799">
        <w:t>2.</w:t>
      </w:r>
      <w:r w:rsidRPr="0076424C">
        <w:t>3</w:t>
      </w:r>
      <w:r w:rsidRPr="0076424C">
        <w:tab/>
        <w:t xml:space="preserve">The </w:t>
      </w:r>
      <w:r w:rsidR="009D320B" w:rsidRPr="000D39CF">
        <w:rPr>
          <w:b/>
          <w:bCs/>
        </w:rPr>
        <w:t>R</w:t>
      </w:r>
      <w:r w:rsidRPr="000D39CF">
        <w:rPr>
          <w:b/>
          <w:bCs/>
        </w:rPr>
        <w:t>e-</w:t>
      </w:r>
      <w:r w:rsidR="000D39CF">
        <w:rPr>
          <w:color w:val="2B579A"/>
          <w:shd w:val="clear" w:color="auto" w:fill="E6E6E6"/>
        </w:rPr>
        <w:fldChar w:fldCharType="begin"/>
      </w:r>
      <w:r w:rsidR="000D39CF">
        <w:instrText xml:space="preserve"> REF synch \h </w:instrText>
      </w:r>
      <w:r w:rsidR="000D39CF">
        <w:rPr>
          <w:color w:val="2B579A"/>
          <w:shd w:val="clear" w:color="auto" w:fill="E6E6E6"/>
        </w:rPr>
      </w:r>
      <w:r w:rsidR="000D39CF">
        <w:rPr>
          <w:color w:val="2B579A"/>
          <w:shd w:val="clear" w:color="auto" w:fill="E6E6E6"/>
        </w:rPr>
        <w:fldChar w:fldCharType="separate"/>
      </w:r>
      <w:r w:rsidR="005C572C">
        <w:rPr>
          <w:b/>
        </w:rPr>
        <w:t>Synchronis</w:t>
      </w:r>
      <w:r w:rsidR="000D39CF">
        <w:rPr>
          <w:color w:val="2B579A"/>
          <w:shd w:val="clear" w:color="auto" w:fill="E6E6E6"/>
        </w:rPr>
        <w:fldChar w:fldCharType="end"/>
      </w:r>
      <w:r w:rsidRPr="0076424C">
        <w:t xml:space="preserve">ing of </w:t>
      </w:r>
      <w:r w:rsidR="006D3DB2">
        <w:rPr>
          <w:color w:val="2B579A"/>
          <w:shd w:val="clear" w:color="auto" w:fill="E6E6E6"/>
        </w:rPr>
        <w:fldChar w:fldCharType="begin"/>
      </w:r>
      <w:r w:rsidR="006D3DB2">
        <w:instrText xml:space="preserve"> REF PowerIsland \h </w:instrText>
      </w:r>
      <w:r w:rsidR="006D3DB2">
        <w:rPr>
          <w:color w:val="2B579A"/>
          <w:shd w:val="clear" w:color="auto" w:fill="E6E6E6"/>
        </w:rPr>
      </w:r>
      <w:r w:rsidR="006D3DB2">
        <w:rPr>
          <w:color w:val="2B579A"/>
          <w:shd w:val="clear" w:color="auto" w:fill="E6E6E6"/>
        </w:rPr>
        <w:fldChar w:fldCharType="separate"/>
      </w:r>
      <w:r w:rsidR="005C572C" w:rsidRPr="0076424C">
        <w:rPr>
          <w:b/>
        </w:rPr>
        <w:t>Power Island</w:t>
      </w:r>
      <w:r w:rsidR="006D3DB2">
        <w:rPr>
          <w:color w:val="2B579A"/>
          <w:shd w:val="clear" w:color="auto" w:fill="E6E6E6"/>
        </w:rPr>
        <w:fldChar w:fldCharType="end"/>
      </w:r>
      <w:r w:rsidRPr="0076424C">
        <w:t xml:space="preserve">s </w:t>
      </w:r>
      <w:r w:rsidR="006D3DB2">
        <w:t>is</w:t>
      </w:r>
      <w:r w:rsidR="006D3DB2" w:rsidRPr="0076424C">
        <w:t xml:space="preserve"> </w:t>
      </w:r>
      <w:r w:rsidRPr="0076424C">
        <w:t xml:space="preserve">covered by </w:t>
      </w:r>
      <w:r w:rsidR="00322DAF">
        <w:t xml:space="preserve">Desynchronised Power </w:t>
      </w:r>
      <w:r w:rsidRPr="0076424C">
        <w:t>Island Procedures agreed between</w:t>
      </w:r>
      <w:r w:rsidR="00392666" w:rsidRPr="0076424C">
        <w:rPr>
          <w:szCs w:val="24"/>
        </w:rPr>
        <w:t xml:space="preserve"> </w:t>
      </w:r>
      <w:del w:id="1210" w:author="Shaheeni Vekaria" w:date="2024-04-17T17:02:00Z">
        <w:r w:rsidR="00392666" w:rsidDel="00CC1976">
          <w:rPr>
            <w:color w:val="2B579A"/>
            <w:szCs w:val="24"/>
            <w:shd w:val="clear" w:color="auto" w:fill="E6E6E6"/>
          </w:rPr>
          <w:fldChar w:fldCharType="begin"/>
        </w:r>
        <w:r w:rsidR="00392666" w:rsidDel="00CC1976">
          <w:rPr>
            <w:szCs w:val="24"/>
          </w:rPr>
          <w:delInstrText xml:space="preserve"> REF NGESO \h </w:delInstrText>
        </w:r>
        <w:r w:rsidR="00392666" w:rsidDel="00CC1976">
          <w:rPr>
            <w:color w:val="2B579A"/>
            <w:szCs w:val="24"/>
            <w:shd w:val="clear" w:color="auto" w:fill="E6E6E6"/>
          </w:rPr>
        </w:r>
        <w:r w:rsidR="00392666" w:rsidDel="00CC1976">
          <w:rPr>
            <w:color w:val="2B579A"/>
            <w:szCs w:val="24"/>
            <w:shd w:val="clear" w:color="auto" w:fill="E6E6E6"/>
          </w:rPr>
          <w:fldChar w:fldCharType="separate"/>
        </w:r>
        <w:r w:rsidR="005C572C" w:rsidDel="00CC1976">
          <w:rPr>
            <w:b/>
          </w:rPr>
          <w:delText>NGESO</w:delText>
        </w:r>
        <w:r w:rsidR="00392666" w:rsidDel="00CC1976">
          <w:rPr>
            <w:color w:val="2B579A"/>
            <w:szCs w:val="24"/>
            <w:shd w:val="clear" w:color="auto" w:fill="E6E6E6"/>
          </w:rPr>
          <w:fldChar w:fldCharType="end"/>
        </w:r>
        <w:r w:rsidRPr="0076424C" w:rsidDel="00CC1976">
          <w:delText xml:space="preserve"> </w:delText>
        </w:r>
      </w:del>
      <w:ins w:id="1211" w:author="Shaheeni Vekaria" w:date="2024-04-17T17:02:00Z">
        <w:r w:rsidR="00CC1976">
          <w:rPr>
            <w:szCs w:val="24"/>
          </w:rPr>
          <w:t xml:space="preserve">the </w:t>
        </w:r>
        <w:r w:rsidR="00CC1976" w:rsidRPr="00CC1976">
          <w:rPr>
            <w:b/>
            <w:color w:val="2B579A"/>
            <w:szCs w:val="24"/>
            <w:shd w:val="clear" w:color="auto" w:fill="E6E6E6"/>
            <w:rPrChange w:id="1212" w:author="Shaheeni Vekaria" w:date="2024-04-17T17:02:00Z">
              <w:rPr>
                <w:szCs w:val="24"/>
              </w:rPr>
            </w:rPrChange>
          </w:rPr>
          <w:t>ISOP</w:t>
        </w:r>
        <w:r w:rsidR="00CC1976" w:rsidRPr="0076424C">
          <w:t xml:space="preserve"> </w:t>
        </w:r>
      </w:ins>
      <w:r w:rsidRPr="0076424C">
        <w:t xml:space="preserve">and the relevant </w:t>
      </w:r>
      <w:r w:rsidR="008572B5">
        <w:rPr>
          <w:color w:val="2B579A"/>
          <w:shd w:val="clear" w:color="auto" w:fill="E6E6E6"/>
        </w:rPr>
        <w:fldChar w:fldCharType="begin"/>
      </w:r>
      <w:r w:rsidR="008572B5">
        <w:instrText xml:space="preserve"> REF TransmissionLicensee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Transmission Licensee</w:t>
      </w:r>
      <w:r w:rsidR="008572B5">
        <w:rPr>
          <w:color w:val="2B579A"/>
          <w:shd w:val="clear" w:color="auto" w:fill="E6E6E6"/>
        </w:rPr>
        <w:fldChar w:fldCharType="end"/>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Generator</w:t>
      </w:r>
      <w:r w:rsidR="008572B5">
        <w:rPr>
          <w:color w:val="2B579A"/>
          <w:shd w:val="clear" w:color="auto" w:fill="E6E6E6"/>
        </w:rPr>
        <w:fldChar w:fldCharType="end"/>
      </w:r>
      <w:r w:rsidRPr="0076424C">
        <w:rPr>
          <w:b/>
        </w:rPr>
        <w:t>s</w:t>
      </w:r>
      <w:r w:rsidRPr="0076424C">
        <w:t>.</w:t>
      </w:r>
    </w:p>
    <w:p w14:paraId="0363421B" w14:textId="1BAA7EB3" w:rsidR="00FD459E" w:rsidRDefault="00FD459E" w:rsidP="00FD459E">
      <w:r>
        <w:t>DOC9.5.3</w:t>
      </w:r>
      <w:r>
        <w:tab/>
      </w:r>
      <w:r w:rsidR="00994C2E">
        <w:rPr>
          <w:b/>
          <w:color w:val="2B579A"/>
          <w:shd w:val="clear" w:color="auto" w:fill="E6E6E6"/>
        </w:rPr>
        <w:fldChar w:fldCharType="begin"/>
      </w:r>
      <w:r w:rsidR="00994C2E">
        <w:instrText xml:space="preserve"> REF PowerIsland \h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Pr="00EA31D1">
        <w:rPr>
          <w:b/>
          <w:bCs/>
        </w:rPr>
        <w:t xml:space="preserve"> Loading and Generation Management</w:t>
      </w:r>
    </w:p>
    <w:p w14:paraId="11EBC3DA" w14:textId="57E314AA" w:rsidR="00FD459E" w:rsidRPr="000B6E32" w:rsidRDefault="00FD459E" w:rsidP="00FD459E">
      <w:r w:rsidRPr="000B6E32">
        <w:t>DOC9.5.3.1</w:t>
      </w:r>
      <w:r w:rsidRPr="000B6E32">
        <w:tab/>
        <w:t xml:space="preserve">Generation in </w:t>
      </w:r>
      <w:r w:rsidR="00994C2E">
        <w:rPr>
          <w:b/>
          <w:color w:val="2B579A"/>
          <w:shd w:val="clear" w:color="auto" w:fill="E6E6E6"/>
        </w:rPr>
        <w:fldChar w:fldCharType="begin"/>
      </w:r>
      <w:r w:rsidR="00994C2E">
        <w:instrText xml:space="preserve"> REF PowerIsland \h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Pr="000B6E32">
        <w:rPr>
          <w:b/>
          <w:bCs/>
        </w:rPr>
        <w:t>s</w:t>
      </w:r>
      <w:r w:rsidRPr="000B6E32">
        <w:t xml:space="preserve"> may be dealt with in </w:t>
      </w:r>
      <w:proofErr w:type="gramStart"/>
      <w:r w:rsidRPr="000B6E32">
        <w:t>different  ways</w:t>
      </w:r>
      <w:proofErr w:type="gramEnd"/>
      <w:r w:rsidRPr="000B6E32">
        <w:t xml:space="preserve"> as follows:</w:t>
      </w:r>
    </w:p>
    <w:p w14:paraId="1CC544F5" w14:textId="623830EA" w:rsidR="00FD459E" w:rsidRPr="000B6E32" w:rsidRDefault="00FD459E" w:rsidP="00FD459E">
      <w:r w:rsidRPr="000B6E32">
        <w:t>DOC9.5.3.2</w:t>
      </w:r>
      <w:r w:rsidRPr="000B6E32">
        <w:tab/>
      </w:r>
      <w:r w:rsidRPr="00F2496E">
        <w:t>The approach for</w:t>
      </w:r>
      <w:r>
        <w:rPr>
          <w:b/>
          <w:bCs/>
        </w:rPr>
        <w:t xml:space="preserve"> </w:t>
      </w:r>
      <w:r w:rsidR="00F9427D">
        <w:rPr>
          <w:b/>
          <w:color w:val="2B579A"/>
          <w:spacing w:val="5"/>
          <w:shd w:val="clear" w:color="auto" w:fill="E6E6E6"/>
        </w:rPr>
        <w:fldChar w:fldCharType="begin"/>
      </w:r>
      <w:r w:rsidR="00F9427D">
        <w:rPr>
          <w:spacing w:val="5"/>
        </w:rPr>
        <w:instrText xml:space="preserve"> REF LJRP \h </w:instrText>
      </w:r>
      <w:r w:rsidR="00F9427D">
        <w:rPr>
          <w:b/>
          <w:color w:val="2B579A"/>
          <w:spacing w:val="5"/>
          <w:shd w:val="clear" w:color="auto" w:fill="E6E6E6"/>
        </w:rPr>
      </w:r>
      <w:r w:rsidR="00F9427D">
        <w:rPr>
          <w:b/>
          <w:color w:val="2B579A"/>
          <w:spacing w:val="5"/>
          <w:shd w:val="clear" w:color="auto" w:fill="E6E6E6"/>
        </w:rPr>
        <w:fldChar w:fldCharType="separate"/>
      </w:r>
      <w:r w:rsidR="005C572C">
        <w:rPr>
          <w:b/>
        </w:rPr>
        <w:t>LJRP</w:t>
      </w:r>
      <w:r w:rsidR="00F9427D">
        <w:rPr>
          <w:b/>
          <w:color w:val="2B579A"/>
          <w:spacing w:val="5"/>
          <w:shd w:val="clear" w:color="auto" w:fill="E6E6E6"/>
        </w:rPr>
        <w:fldChar w:fldCharType="end"/>
      </w:r>
      <w:r>
        <w:rPr>
          <w:b/>
          <w:bCs/>
        </w:rPr>
        <w:t>s</w:t>
      </w:r>
      <w:r w:rsidRPr="000B6E32">
        <w:rPr>
          <w:b/>
          <w:bCs/>
        </w:rPr>
        <w:t xml:space="preserve"> </w:t>
      </w:r>
      <w:r w:rsidRPr="00170BFA">
        <w:t>and</w:t>
      </w:r>
      <w:r>
        <w:rPr>
          <w:b/>
          <w:bCs/>
        </w:rPr>
        <w:t xml:space="preserve"> </w:t>
      </w:r>
      <w:r>
        <w:t>for contingencies</w:t>
      </w:r>
      <w:r>
        <w:rPr>
          <w:b/>
          <w:bCs/>
        </w:rPr>
        <w:t xml:space="preserve"> </w:t>
      </w:r>
      <w:r w:rsidRPr="00F2496E">
        <w:t>other than</w:t>
      </w:r>
      <w:r>
        <w:rPr>
          <w:b/>
          <w:bCs/>
        </w:rPr>
        <w:t xml:space="preserv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Pr>
          <w:b/>
          <w:bCs/>
        </w:rPr>
        <w:t>s</w:t>
      </w:r>
    </w:p>
    <w:p w14:paraId="56F33EC6" w14:textId="2479D20F" w:rsidR="00FD459E" w:rsidRPr="00235CBE" w:rsidRDefault="00FD459E" w:rsidP="00FD459E">
      <w:pPr>
        <w:widowControl w:val="0"/>
        <w:tabs>
          <w:tab w:val="left" w:pos="1418"/>
        </w:tabs>
        <w:spacing w:line="264" w:lineRule="auto"/>
        <w:rPr>
          <w:snapToGrid w:val="0"/>
          <w:color w:val="000000"/>
          <w:szCs w:val="24"/>
        </w:rPr>
      </w:pPr>
      <w:r w:rsidRPr="00235CBE">
        <w:rPr>
          <w:rFonts w:ascii="Arial" w:hAnsi="Arial"/>
          <w:snapToGrid w:val="0"/>
          <w:color w:val="000000"/>
          <w:sz w:val="20"/>
        </w:rPr>
        <w:tab/>
      </w:r>
      <w:r w:rsidRPr="00235CBE">
        <w:rPr>
          <w:snapToGrid w:val="0"/>
          <w:color w:val="000000"/>
          <w:szCs w:val="24"/>
        </w:rPr>
        <w:t xml:space="preserve">(a) Data exchanged between </w:t>
      </w:r>
      <w:r w:rsidR="008139DB" w:rsidRPr="00235CBE">
        <w:rPr>
          <w:b/>
          <w:color w:val="2B579A"/>
          <w:shd w:val="clear" w:color="auto" w:fill="E6E6E6"/>
        </w:rPr>
        <w:fldChar w:fldCharType="begin"/>
      </w:r>
      <w:r w:rsidR="008139DB" w:rsidRPr="00235CBE">
        <w:instrText xml:space="preserve"> REF DNO \h </w:instrText>
      </w:r>
      <w:r w:rsidR="00235CBE" w:rsidRPr="00235CBE">
        <w:rPr>
          <w:b/>
          <w:bCs/>
        </w:rPr>
        <w:instrText xml:space="preserve"> \* MERGEFORMAT </w:instrText>
      </w:r>
      <w:r w:rsidR="008139DB" w:rsidRPr="00235CBE">
        <w:rPr>
          <w:b/>
          <w:color w:val="2B579A"/>
          <w:shd w:val="clear" w:color="auto" w:fill="E6E6E6"/>
        </w:rPr>
      </w:r>
      <w:r w:rsidR="008139DB" w:rsidRPr="00235CBE">
        <w:rPr>
          <w:b/>
          <w:color w:val="2B579A"/>
          <w:shd w:val="clear" w:color="auto" w:fill="E6E6E6"/>
        </w:rPr>
        <w:fldChar w:fldCharType="separate"/>
      </w:r>
      <w:r w:rsidR="005C572C" w:rsidRPr="0076424C">
        <w:rPr>
          <w:b/>
        </w:rPr>
        <w:t>DNO</w:t>
      </w:r>
      <w:r w:rsidR="008139DB" w:rsidRPr="00235CBE">
        <w:rPr>
          <w:b/>
          <w:color w:val="2B579A"/>
          <w:shd w:val="clear" w:color="auto" w:fill="E6E6E6"/>
        </w:rPr>
        <w:fldChar w:fldCharType="end"/>
      </w:r>
      <w:r w:rsidRPr="00235CBE">
        <w:rPr>
          <w:b/>
          <w:bCs/>
          <w:snapToGrid w:val="0"/>
          <w:color w:val="000000"/>
          <w:szCs w:val="24"/>
        </w:rPr>
        <w:t>s</w:t>
      </w:r>
      <w:r w:rsidRPr="00235CBE">
        <w:rPr>
          <w:snapToGrid w:val="0"/>
          <w:color w:val="000000"/>
          <w:szCs w:val="24"/>
        </w:rPr>
        <w:t xml:space="preserve"> and </w:t>
      </w:r>
      <w:r w:rsidR="007526B8" w:rsidRPr="00235CBE">
        <w:rPr>
          <w:b/>
          <w:color w:val="2B579A"/>
          <w:shd w:val="clear" w:color="auto" w:fill="E6E6E6"/>
        </w:rPr>
        <w:fldChar w:fldCharType="begin"/>
      </w:r>
      <w:r w:rsidR="007526B8" w:rsidRPr="00235CBE">
        <w:rPr>
          <w:b/>
          <w:bCs/>
        </w:rPr>
        <w:instrText xml:space="preserve"> REF Generator \h </w:instrText>
      </w:r>
      <w:r w:rsidR="00235CBE" w:rsidRPr="00235CBE">
        <w:rPr>
          <w:b/>
          <w:bCs/>
        </w:rPr>
        <w:instrText xml:space="preserve"> \* MERGEFORMAT </w:instrText>
      </w:r>
      <w:r w:rsidR="007526B8" w:rsidRPr="00235CBE">
        <w:rPr>
          <w:b/>
          <w:color w:val="2B579A"/>
          <w:shd w:val="clear" w:color="auto" w:fill="E6E6E6"/>
        </w:rPr>
      </w:r>
      <w:r w:rsidR="007526B8" w:rsidRPr="00235CBE">
        <w:rPr>
          <w:b/>
          <w:color w:val="2B579A"/>
          <w:shd w:val="clear" w:color="auto" w:fill="E6E6E6"/>
        </w:rPr>
        <w:fldChar w:fldCharType="separate"/>
      </w:r>
      <w:r w:rsidR="005C572C" w:rsidRPr="0076424C">
        <w:rPr>
          <w:b/>
        </w:rPr>
        <w:t>Generator</w:t>
      </w:r>
      <w:r w:rsidR="007526B8" w:rsidRPr="00235CBE">
        <w:rPr>
          <w:b/>
          <w:color w:val="2B579A"/>
          <w:shd w:val="clear" w:color="auto" w:fill="E6E6E6"/>
        </w:rPr>
        <w:fldChar w:fldCharType="end"/>
      </w:r>
      <w:r w:rsidRPr="00235CBE">
        <w:rPr>
          <w:b/>
          <w:bCs/>
          <w:snapToGrid w:val="0"/>
          <w:color w:val="000000"/>
          <w:szCs w:val="24"/>
        </w:rPr>
        <w:t>s</w:t>
      </w:r>
      <w:r w:rsidRPr="00235CBE">
        <w:rPr>
          <w:snapToGrid w:val="0"/>
          <w:color w:val="000000"/>
          <w:szCs w:val="24"/>
        </w:rPr>
        <w:t xml:space="preserve"> via </w:t>
      </w:r>
      <w:del w:id="1213" w:author="Shaheeni Vekaria" w:date="2024-04-17T17:02:00Z">
        <w:r w:rsidR="00C004AE" w:rsidRPr="00CC1976" w:rsidDel="00CC1976">
          <w:rPr>
            <w:color w:val="2B579A"/>
            <w:shd w:val="clear" w:color="auto" w:fill="E6E6E6"/>
            <w:rPrChange w:id="1214" w:author="Shaheeni Vekaria" w:date="2024-04-17T17:02:00Z">
              <w:rPr>
                <w:b/>
                <w:bCs/>
              </w:rPr>
            </w:rPrChange>
          </w:rPr>
          <w:fldChar w:fldCharType="begin"/>
        </w:r>
        <w:r w:rsidR="00C004AE" w:rsidRPr="00CC1976" w:rsidDel="00CC1976">
          <w:delInstrText xml:space="preserve"> REF NGESO \h </w:delInstrText>
        </w:r>
        <w:r w:rsidR="00235CBE" w:rsidRPr="00CC1976" w:rsidDel="00CC1976">
          <w:rPr>
            <w:color w:val="2B579A"/>
            <w:shd w:val="clear" w:color="auto" w:fill="E6E6E6"/>
            <w:rPrChange w:id="1215" w:author="Shaheeni Vekaria" w:date="2024-04-17T17:02:00Z">
              <w:rPr>
                <w:b/>
                <w:bCs/>
              </w:rPr>
            </w:rPrChange>
          </w:rPr>
          <w:delInstrText xml:space="preserve"> \* MERGEFORMAT </w:delInstrText>
        </w:r>
        <w:r w:rsidR="00C004AE" w:rsidRPr="00977559" w:rsidDel="00CC1976">
          <w:rPr>
            <w:color w:val="2B579A"/>
            <w:shd w:val="clear" w:color="auto" w:fill="E6E6E6"/>
          </w:rPr>
        </w:r>
        <w:r w:rsidR="00C004AE" w:rsidRPr="00CC1976" w:rsidDel="00CC1976">
          <w:rPr>
            <w:color w:val="2B579A"/>
            <w:shd w:val="clear" w:color="auto" w:fill="E6E6E6"/>
            <w:rPrChange w:id="1216" w:author="Shaheeni Vekaria" w:date="2024-04-17T17:02:00Z">
              <w:rPr>
                <w:b/>
                <w:bCs/>
              </w:rPr>
            </w:rPrChange>
          </w:rPr>
          <w:fldChar w:fldCharType="separate"/>
        </w:r>
        <w:r w:rsidR="005C572C" w:rsidRPr="00CC1976" w:rsidDel="00CC1976">
          <w:rPr>
            <w:color w:val="2B579A"/>
            <w:shd w:val="clear" w:color="auto" w:fill="E6E6E6"/>
            <w:rPrChange w:id="1217" w:author="Shaheeni Vekaria" w:date="2024-04-17T17:02:00Z">
              <w:rPr>
                <w:b/>
              </w:rPr>
            </w:rPrChange>
          </w:rPr>
          <w:delText>NGESO</w:delText>
        </w:r>
        <w:r w:rsidR="00C004AE" w:rsidRPr="00CC1976" w:rsidDel="00CC1976">
          <w:rPr>
            <w:color w:val="2B579A"/>
            <w:shd w:val="clear" w:color="auto" w:fill="E6E6E6"/>
            <w:rPrChange w:id="1218" w:author="Shaheeni Vekaria" w:date="2024-04-17T17:02:00Z">
              <w:rPr>
                <w:b/>
                <w:bCs/>
              </w:rPr>
            </w:rPrChange>
          </w:rPr>
          <w:fldChar w:fldCharType="end"/>
        </w:r>
      </w:del>
      <w:ins w:id="1219" w:author="Shaheeni Vekaria" w:date="2024-04-17T17:02:00Z">
        <w:r w:rsidR="00CC1976" w:rsidRPr="00CC1976">
          <w:rPr>
            <w:color w:val="2B579A"/>
            <w:shd w:val="clear" w:color="auto" w:fill="E6E6E6"/>
            <w:rPrChange w:id="1220" w:author="Shaheeni Vekaria" w:date="2024-04-17T17:02:00Z">
              <w:rPr>
                <w:b/>
                <w:bCs/>
              </w:rPr>
            </w:rPrChange>
          </w:rPr>
          <w:t>the</w:t>
        </w:r>
        <w:r w:rsidR="00CC1976">
          <w:rPr>
            <w:b/>
            <w:bCs/>
          </w:rPr>
          <w:t xml:space="preserve"> ISOP</w:t>
        </w:r>
      </w:ins>
    </w:p>
    <w:p w14:paraId="4CBC0E9E" w14:textId="42652A89" w:rsidR="00FD459E" w:rsidRPr="000B6E32" w:rsidRDefault="00FD459E" w:rsidP="00A46CD4">
      <w:pPr>
        <w:widowControl w:val="0"/>
        <w:numPr>
          <w:ilvl w:val="0"/>
          <w:numId w:val="88"/>
        </w:numPr>
        <w:tabs>
          <w:tab w:val="left" w:pos="1843"/>
        </w:tabs>
        <w:spacing w:line="264" w:lineRule="auto"/>
        <w:ind w:left="2127"/>
        <w:rPr>
          <w:snapToGrid w:val="0"/>
          <w:szCs w:val="24"/>
        </w:rPr>
      </w:pPr>
      <w:r w:rsidRPr="000B6E32">
        <w:rPr>
          <w:snapToGrid w:val="0"/>
          <w:szCs w:val="24"/>
        </w:rPr>
        <w:t xml:space="preserve">In this </w:t>
      </w:r>
      <w:r>
        <w:rPr>
          <w:snapToGrid w:val="0"/>
          <w:szCs w:val="24"/>
        </w:rPr>
        <w:t>approach in</w:t>
      </w:r>
      <w:r w:rsidRPr="000B6E32">
        <w:rPr>
          <w:snapToGrid w:val="0"/>
          <w:szCs w:val="24"/>
        </w:rPr>
        <w:t xml:space="preserve"> DOC9.5.3.2.(a), relevant loading and other operational parameters are exchanged indirectly between </w:t>
      </w:r>
      <w:r w:rsidR="007526B8">
        <w:rPr>
          <w:b/>
          <w:color w:val="2B579A"/>
          <w:shd w:val="clear" w:color="auto" w:fill="E6E6E6"/>
        </w:rPr>
        <w:fldChar w:fldCharType="begin"/>
      </w:r>
      <w:r w:rsidR="007526B8">
        <w:rPr>
          <w:b/>
          <w:bCs/>
        </w:rPr>
        <w:instrText xml:space="preserve"> REF Generator \h </w:instrText>
      </w:r>
      <w:r w:rsidR="00A46CD4">
        <w:rPr>
          <w:b/>
          <w:bCs/>
        </w:rPr>
        <w:instrText xml:space="preserve"> \* MERGEFORMAT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b/>
          <w:bCs/>
          <w:snapToGrid w:val="0"/>
          <w:szCs w:val="24"/>
        </w:rPr>
        <w:t>s</w:t>
      </w:r>
      <w:r w:rsidRPr="000B6E32">
        <w:rPr>
          <w:snapToGrid w:val="0"/>
          <w:szCs w:val="24"/>
        </w:rPr>
        <w:t xml:space="preserve"> who are </w:t>
      </w:r>
      <w:r w:rsidRPr="000B6E32">
        <w:rPr>
          <w:b/>
          <w:bCs/>
          <w:snapToGrid w:val="0"/>
          <w:szCs w:val="24"/>
        </w:rPr>
        <w:t>BM Participants</w:t>
      </w:r>
      <w:r w:rsidRPr="000B6E32">
        <w:rPr>
          <w:snapToGrid w:val="0"/>
          <w:szCs w:val="24"/>
        </w:rPr>
        <w:t xml:space="preserve"> and </w:t>
      </w:r>
      <w:r w:rsidRPr="000B6E32">
        <w:rPr>
          <w:b/>
          <w:bCs/>
          <w:snapToGrid w:val="0"/>
          <w:szCs w:val="24"/>
        </w:rPr>
        <w:t xml:space="preserve">the </w:t>
      </w:r>
      <w:r w:rsidR="008139DB">
        <w:rPr>
          <w:b/>
          <w:color w:val="2B579A"/>
          <w:shd w:val="clear" w:color="auto" w:fill="E6E6E6"/>
        </w:rPr>
        <w:fldChar w:fldCharType="begin"/>
      </w:r>
      <w:r w:rsidR="008139DB">
        <w:instrText xml:space="preserve"> REF DNO \h </w:instrText>
      </w:r>
      <w:r w:rsidR="00A46CD4">
        <w:rPr>
          <w:b/>
          <w:bCs/>
        </w:rPr>
        <w:instrText xml:space="preserve"> \* MERGEFORMAT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0B6E32">
        <w:rPr>
          <w:szCs w:val="24"/>
        </w:rPr>
        <w:t xml:space="preserve"> via </w:t>
      </w:r>
      <w:del w:id="1221" w:author="Shaheeni Vekaria" w:date="2024-04-17T17:02:00Z">
        <w:r w:rsidR="00C004AE" w:rsidRPr="00CC1976" w:rsidDel="00CC1976">
          <w:rPr>
            <w:color w:val="2B579A"/>
            <w:shd w:val="clear" w:color="auto" w:fill="E6E6E6"/>
            <w:rPrChange w:id="1222" w:author="Shaheeni Vekaria" w:date="2024-04-17T17:02:00Z">
              <w:rPr>
                <w:b/>
                <w:bCs/>
              </w:rPr>
            </w:rPrChange>
          </w:rPr>
          <w:fldChar w:fldCharType="begin"/>
        </w:r>
        <w:r w:rsidR="00C004AE" w:rsidRPr="00CC1976" w:rsidDel="00CC1976">
          <w:delInstrText xml:space="preserve"> REF NGESO \h </w:delInstrText>
        </w:r>
        <w:r w:rsidR="00A46CD4" w:rsidRPr="00CC1976" w:rsidDel="00CC1976">
          <w:rPr>
            <w:color w:val="2B579A"/>
            <w:shd w:val="clear" w:color="auto" w:fill="E6E6E6"/>
            <w:rPrChange w:id="1223" w:author="Shaheeni Vekaria" w:date="2024-04-17T17:02:00Z">
              <w:rPr>
                <w:b/>
                <w:bCs/>
              </w:rPr>
            </w:rPrChange>
          </w:rPr>
          <w:delInstrText xml:space="preserve"> \* MERGEFORMAT </w:delInstrText>
        </w:r>
        <w:r w:rsidR="00C004AE" w:rsidRPr="00977559" w:rsidDel="00CC1976">
          <w:rPr>
            <w:color w:val="2B579A"/>
            <w:shd w:val="clear" w:color="auto" w:fill="E6E6E6"/>
          </w:rPr>
        </w:r>
        <w:r w:rsidR="00C004AE" w:rsidRPr="00CC1976" w:rsidDel="00CC1976">
          <w:rPr>
            <w:color w:val="2B579A"/>
            <w:shd w:val="clear" w:color="auto" w:fill="E6E6E6"/>
            <w:rPrChange w:id="1224" w:author="Shaheeni Vekaria" w:date="2024-04-17T17:02:00Z">
              <w:rPr>
                <w:b/>
                <w:bCs/>
              </w:rPr>
            </w:rPrChange>
          </w:rPr>
          <w:fldChar w:fldCharType="separate"/>
        </w:r>
        <w:r w:rsidR="005C572C" w:rsidRPr="00CC1976" w:rsidDel="00CC1976">
          <w:rPr>
            <w:color w:val="2B579A"/>
            <w:shd w:val="clear" w:color="auto" w:fill="E6E6E6"/>
            <w:rPrChange w:id="1225" w:author="Shaheeni Vekaria" w:date="2024-04-17T17:02:00Z">
              <w:rPr>
                <w:b/>
              </w:rPr>
            </w:rPrChange>
          </w:rPr>
          <w:delText>NGESO</w:delText>
        </w:r>
        <w:r w:rsidR="00C004AE" w:rsidRPr="00CC1976" w:rsidDel="00CC1976">
          <w:rPr>
            <w:color w:val="2B579A"/>
            <w:shd w:val="clear" w:color="auto" w:fill="E6E6E6"/>
            <w:rPrChange w:id="1226" w:author="Shaheeni Vekaria" w:date="2024-04-17T17:02:00Z">
              <w:rPr>
                <w:b/>
                <w:bCs/>
              </w:rPr>
            </w:rPrChange>
          </w:rPr>
          <w:fldChar w:fldCharType="end"/>
        </w:r>
      </w:del>
      <w:ins w:id="1227" w:author="Shaheeni Vekaria" w:date="2024-04-17T17:02:00Z">
        <w:r w:rsidR="00CC1976" w:rsidRPr="00CC1976">
          <w:rPr>
            <w:color w:val="2B579A"/>
            <w:shd w:val="clear" w:color="auto" w:fill="E6E6E6"/>
            <w:rPrChange w:id="1228" w:author="Shaheeni Vekaria" w:date="2024-04-17T17:02:00Z">
              <w:rPr>
                <w:b/>
                <w:bCs/>
              </w:rPr>
            </w:rPrChange>
          </w:rPr>
          <w:t>the</w:t>
        </w:r>
        <w:r w:rsidR="00CC1976">
          <w:rPr>
            <w:b/>
            <w:bCs/>
          </w:rPr>
          <w:t xml:space="preserve"> ISOP</w:t>
        </w:r>
      </w:ins>
      <w:r w:rsidRPr="000B6E32">
        <w:rPr>
          <w:snapToGrid w:val="0"/>
          <w:szCs w:val="24"/>
        </w:rPr>
        <w:t>.</w:t>
      </w:r>
    </w:p>
    <w:p w14:paraId="65899152" w14:textId="15981AF3" w:rsidR="00FD459E" w:rsidRPr="000B6E32" w:rsidRDefault="00C004AE" w:rsidP="00A46CD4">
      <w:pPr>
        <w:widowControl w:val="0"/>
        <w:numPr>
          <w:ilvl w:val="0"/>
          <w:numId w:val="88"/>
        </w:numPr>
        <w:tabs>
          <w:tab w:val="left" w:pos="1843"/>
        </w:tabs>
        <w:spacing w:line="264" w:lineRule="auto"/>
        <w:ind w:left="2127"/>
        <w:rPr>
          <w:snapToGrid w:val="0"/>
          <w:szCs w:val="32"/>
          <w:lang w:eastAsia="en-GB"/>
        </w:rPr>
      </w:pPr>
      <w:del w:id="1229" w:author="Shaheeni Vekaria" w:date="2024-04-17T17:02:00Z">
        <w:r w:rsidRPr="00CC1976" w:rsidDel="00CC1976">
          <w:rPr>
            <w:color w:val="2B579A"/>
            <w:shd w:val="clear" w:color="auto" w:fill="E6E6E6"/>
            <w:rPrChange w:id="1230" w:author="Shaheeni Vekaria" w:date="2024-04-17T17:02:00Z">
              <w:rPr>
                <w:b/>
                <w:bCs/>
              </w:rPr>
            </w:rPrChange>
          </w:rPr>
          <w:fldChar w:fldCharType="begin"/>
        </w:r>
        <w:r w:rsidRPr="00CC1976" w:rsidDel="00CC1976">
          <w:delInstrText xml:space="preserve"> REF NGESO \h </w:delInstrText>
        </w:r>
        <w:r w:rsidR="00A46CD4" w:rsidRPr="00CC1976" w:rsidDel="00CC1976">
          <w:rPr>
            <w:color w:val="2B579A"/>
            <w:shd w:val="clear" w:color="auto" w:fill="E6E6E6"/>
            <w:rPrChange w:id="1231" w:author="Shaheeni Vekaria" w:date="2024-04-17T17:02:00Z">
              <w:rPr>
                <w:b/>
                <w:bCs/>
              </w:rPr>
            </w:rPrChange>
          </w:rPr>
          <w:delInstrText xml:space="preserve"> \* MERGEFORMAT </w:delInstrText>
        </w:r>
        <w:r w:rsidRPr="00977559" w:rsidDel="00CC1976">
          <w:rPr>
            <w:color w:val="2B579A"/>
            <w:shd w:val="clear" w:color="auto" w:fill="E6E6E6"/>
          </w:rPr>
        </w:r>
        <w:r w:rsidRPr="00CC1976" w:rsidDel="00CC1976">
          <w:rPr>
            <w:color w:val="2B579A"/>
            <w:shd w:val="clear" w:color="auto" w:fill="E6E6E6"/>
            <w:rPrChange w:id="1232" w:author="Shaheeni Vekaria" w:date="2024-04-17T17:02:00Z">
              <w:rPr>
                <w:b/>
                <w:bCs/>
              </w:rPr>
            </w:rPrChange>
          </w:rPr>
          <w:fldChar w:fldCharType="separate"/>
        </w:r>
        <w:r w:rsidR="005C572C" w:rsidRPr="00CC1976" w:rsidDel="00CC1976">
          <w:rPr>
            <w:color w:val="2B579A"/>
            <w:shd w:val="clear" w:color="auto" w:fill="E6E6E6"/>
            <w:rPrChange w:id="1233" w:author="Shaheeni Vekaria" w:date="2024-04-17T17:02:00Z">
              <w:rPr>
                <w:b/>
              </w:rPr>
            </w:rPrChange>
          </w:rPr>
          <w:delText>NGESO</w:delText>
        </w:r>
        <w:r w:rsidRPr="00CC1976" w:rsidDel="00CC1976">
          <w:rPr>
            <w:color w:val="2B579A"/>
            <w:shd w:val="clear" w:color="auto" w:fill="E6E6E6"/>
            <w:rPrChange w:id="1234" w:author="Shaheeni Vekaria" w:date="2024-04-17T17:02:00Z">
              <w:rPr>
                <w:b/>
                <w:bCs/>
              </w:rPr>
            </w:rPrChange>
          </w:rPr>
          <w:fldChar w:fldCharType="end"/>
        </w:r>
      </w:del>
      <w:ins w:id="1235" w:author="Shaheeni Vekaria" w:date="2024-04-17T17:02:00Z">
        <w:r w:rsidR="00CC1976" w:rsidRPr="00CC1976">
          <w:rPr>
            <w:color w:val="2B579A"/>
            <w:shd w:val="clear" w:color="auto" w:fill="E6E6E6"/>
            <w:rPrChange w:id="1236" w:author="Shaheeni Vekaria" w:date="2024-04-17T17:02:00Z">
              <w:rPr>
                <w:b/>
                <w:bCs/>
              </w:rPr>
            </w:rPrChange>
          </w:rPr>
          <w:t>The</w:t>
        </w:r>
        <w:r w:rsidR="00CC1976">
          <w:rPr>
            <w:b/>
            <w:bCs/>
          </w:rPr>
          <w:t xml:space="preserve"> ISOP</w:t>
        </w:r>
      </w:ins>
      <w:r w:rsidR="00FD459E" w:rsidRPr="000B6E32">
        <w:rPr>
          <w:snapToGrid w:val="0"/>
          <w:szCs w:val="32"/>
          <w:lang w:eastAsia="en-GB"/>
        </w:rPr>
        <w:t xml:space="preserve">, each </w:t>
      </w:r>
      <w:r w:rsidR="007526B8">
        <w:rPr>
          <w:b/>
          <w:color w:val="2B579A"/>
          <w:shd w:val="clear" w:color="auto" w:fill="E6E6E6"/>
        </w:rPr>
        <w:fldChar w:fldCharType="begin"/>
      </w:r>
      <w:r w:rsidR="007526B8">
        <w:rPr>
          <w:b/>
          <w:bCs/>
        </w:rPr>
        <w:instrText xml:space="preserve"> REF Generator \h </w:instrText>
      </w:r>
      <w:r w:rsidR="00A46CD4">
        <w:rPr>
          <w:b/>
          <w:bCs/>
        </w:rPr>
        <w:instrText xml:space="preserve"> \* MERGEFORMAT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00FD459E" w:rsidRPr="000B6E32">
        <w:rPr>
          <w:snapToGrid w:val="0"/>
          <w:szCs w:val="32"/>
          <w:lang w:eastAsia="en-GB"/>
        </w:rPr>
        <w:t xml:space="preserve"> with </w:t>
      </w:r>
      <w:r w:rsidR="00645EAF">
        <w:rPr>
          <w:color w:val="2B579A"/>
          <w:shd w:val="clear" w:color="auto" w:fill="E6E6E6"/>
        </w:rPr>
        <w:fldChar w:fldCharType="begin"/>
      </w:r>
      <w:r w:rsidR="00645EAF">
        <w:instrText xml:space="preserve"> REF synch \h </w:instrText>
      </w:r>
      <w:r w:rsidR="00A46CD4">
        <w:instrText xml:space="preserve"> \* MERGEFORMAT </w:instrText>
      </w:r>
      <w:r w:rsidR="00645EAF">
        <w:rPr>
          <w:color w:val="2B579A"/>
          <w:shd w:val="clear" w:color="auto" w:fill="E6E6E6"/>
        </w:rPr>
      </w:r>
      <w:r w:rsidR="00645EAF">
        <w:rPr>
          <w:color w:val="2B579A"/>
          <w:shd w:val="clear" w:color="auto" w:fill="E6E6E6"/>
        </w:rPr>
        <w:fldChar w:fldCharType="separate"/>
      </w:r>
      <w:r w:rsidR="005C572C">
        <w:rPr>
          <w:b/>
        </w:rPr>
        <w:t>Synchronis</w:t>
      </w:r>
      <w:r w:rsidR="00645EAF">
        <w:rPr>
          <w:color w:val="2B579A"/>
          <w:shd w:val="clear" w:color="auto" w:fill="E6E6E6"/>
        </w:rPr>
        <w:fldChar w:fldCharType="end"/>
      </w:r>
      <w:r w:rsidR="00645EAF">
        <w:rPr>
          <w:b/>
          <w:bCs/>
        </w:rPr>
        <w:t>ed</w:t>
      </w:r>
      <w:r w:rsidR="00FD459E" w:rsidRPr="000B6E32">
        <w:rPr>
          <w:snapToGrid w:val="0"/>
          <w:szCs w:val="32"/>
          <w:lang w:eastAsia="en-GB"/>
        </w:rPr>
        <w:t xml:space="preserve"> (or connected and available to generate although not </w:t>
      </w:r>
      <w:r w:rsidR="006857AC">
        <w:rPr>
          <w:color w:val="2B579A"/>
          <w:shd w:val="clear" w:color="auto" w:fill="E6E6E6"/>
        </w:rPr>
        <w:fldChar w:fldCharType="begin"/>
      </w:r>
      <w:r w:rsidR="006857AC">
        <w:instrText xml:space="preserve"> REF synch \h </w:instrText>
      </w:r>
      <w:r w:rsidR="00A46CD4">
        <w:instrText xml:space="preserve"> \* MERGEFORMAT </w:instrText>
      </w:r>
      <w:r w:rsidR="006857AC">
        <w:rPr>
          <w:color w:val="2B579A"/>
          <w:shd w:val="clear" w:color="auto" w:fill="E6E6E6"/>
        </w:rPr>
      </w:r>
      <w:r w:rsidR="006857AC">
        <w:rPr>
          <w:color w:val="2B579A"/>
          <w:shd w:val="clear" w:color="auto" w:fill="E6E6E6"/>
        </w:rPr>
        <w:fldChar w:fldCharType="separate"/>
      </w:r>
      <w:r w:rsidR="005C572C">
        <w:rPr>
          <w:b/>
        </w:rPr>
        <w:t>Synchronis</w:t>
      </w:r>
      <w:r w:rsidR="006857AC">
        <w:rPr>
          <w:color w:val="2B579A"/>
          <w:shd w:val="clear" w:color="auto" w:fill="E6E6E6"/>
        </w:rPr>
        <w:fldChar w:fldCharType="end"/>
      </w:r>
      <w:r w:rsidR="006857AC">
        <w:rPr>
          <w:b/>
          <w:bCs/>
        </w:rPr>
        <w:t>ed</w:t>
      </w:r>
      <w:r w:rsidR="00FD459E" w:rsidRPr="000B6E32">
        <w:rPr>
          <w:snapToGrid w:val="0"/>
          <w:szCs w:val="32"/>
          <w:lang w:eastAsia="en-GB"/>
        </w:rPr>
        <w:t xml:space="preserve">) </w:t>
      </w:r>
      <w:r w:rsidR="007A5525">
        <w:rPr>
          <w:b/>
          <w:color w:val="2B579A"/>
          <w:shd w:val="clear" w:color="auto" w:fill="E6E6E6"/>
        </w:rPr>
        <w:fldChar w:fldCharType="begin"/>
      </w:r>
      <w:r w:rsidR="007A5525">
        <w:instrText xml:space="preserve"> REF pgm \h </w:instrText>
      </w:r>
      <w:r w:rsidR="00A46CD4">
        <w:rPr>
          <w:b/>
          <w:bCs/>
        </w:rPr>
        <w:instrText xml:space="preserve"> \* MERGEFORMAT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sidR="00FD459E" w:rsidRPr="000B6E32">
        <w:rPr>
          <w:b/>
          <w:snapToGrid w:val="0"/>
          <w:szCs w:val="32"/>
          <w:lang w:eastAsia="en-GB"/>
        </w:rPr>
        <w:t>s</w:t>
      </w:r>
      <w:r w:rsidR="00FD459E" w:rsidRPr="000B6E32">
        <w:rPr>
          <w:snapToGrid w:val="0"/>
          <w:szCs w:val="32"/>
          <w:lang w:eastAsia="en-GB"/>
        </w:rPr>
        <w:t xml:space="preserve"> in the </w:t>
      </w:r>
      <w:r w:rsidR="00994C2E">
        <w:rPr>
          <w:b/>
          <w:color w:val="2B579A"/>
          <w:shd w:val="clear" w:color="auto" w:fill="E6E6E6"/>
        </w:rPr>
        <w:fldChar w:fldCharType="begin"/>
      </w:r>
      <w:r w:rsidR="00994C2E">
        <w:instrText xml:space="preserve"> REF PowerIsland \h </w:instrText>
      </w:r>
      <w:r w:rsidR="00A46CD4">
        <w:rPr>
          <w:b/>
          <w:bCs/>
        </w:rPr>
        <w:instrText xml:space="preserve"> \* MERGEFORMAT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00FD459E" w:rsidRPr="000B6E32">
        <w:rPr>
          <w:snapToGrid w:val="0"/>
          <w:szCs w:val="32"/>
          <w:lang w:eastAsia="en-GB"/>
        </w:rPr>
        <w:t xml:space="preserve"> and the </w:t>
      </w:r>
      <w:r w:rsidR="008139DB">
        <w:rPr>
          <w:b/>
          <w:color w:val="2B579A"/>
          <w:shd w:val="clear" w:color="auto" w:fill="E6E6E6"/>
        </w:rPr>
        <w:fldChar w:fldCharType="begin"/>
      </w:r>
      <w:r w:rsidR="008139DB">
        <w:instrText xml:space="preserve"> REF DNO \h </w:instrText>
      </w:r>
      <w:r w:rsidR="00A46CD4">
        <w:rPr>
          <w:b/>
          <w:bCs/>
        </w:rPr>
        <w:instrText xml:space="preserve"> \* MERGEFORMAT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00FD459E" w:rsidRPr="000B6E32">
        <w:rPr>
          <w:b/>
          <w:snapToGrid w:val="0"/>
          <w:szCs w:val="32"/>
          <w:lang w:eastAsia="en-GB"/>
        </w:rPr>
        <w:t xml:space="preserve"> </w:t>
      </w:r>
      <w:r w:rsidR="00FD459E" w:rsidRPr="000B6E32">
        <w:rPr>
          <w:snapToGrid w:val="0"/>
          <w:szCs w:val="32"/>
          <w:lang w:eastAsia="en-GB"/>
        </w:rPr>
        <w:t>shall exchange information as set out in this DOC9.5.3</w:t>
      </w:r>
      <w:r w:rsidR="009E4BC2">
        <w:rPr>
          <w:snapToGrid w:val="0"/>
          <w:szCs w:val="32"/>
          <w:lang w:eastAsia="en-GB"/>
        </w:rPr>
        <w:t>.</w:t>
      </w:r>
      <w:r w:rsidR="00FD459E" w:rsidRPr="000B6E32">
        <w:rPr>
          <w:snapToGrid w:val="0"/>
          <w:szCs w:val="32"/>
          <w:lang w:eastAsia="en-GB"/>
        </w:rPr>
        <w:t xml:space="preserve">2.(a) to enable </w:t>
      </w:r>
      <w:del w:id="1237" w:author="Shaheeni Vekaria" w:date="2024-04-17T17:03:00Z">
        <w:r w:rsidDel="00CC1976">
          <w:rPr>
            <w:b/>
            <w:color w:val="2B579A"/>
            <w:shd w:val="clear" w:color="auto" w:fill="E6E6E6"/>
          </w:rPr>
          <w:fldChar w:fldCharType="begin"/>
        </w:r>
        <w:r w:rsidDel="00CC1976">
          <w:delInstrText xml:space="preserve"> REF NGESO \h </w:delInstrText>
        </w:r>
        <w:r w:rsidR="00A46CD4" w:rsidDel="00CC1976">
          <w:rPr>
            <w:b/>
            <w:bCs/>
          </w:rPr>
          <w:delInstrText xml:space="preserve"> \* MERGEFORMAT </w:delInstrText>
        </w:r>
        <w:r w:rsidDel="00CC1976">
          <w:rPr>
            <w:b/>
            <w:color w:val="2B579A"/>
            <w:shd w:val="clear" w:color="auto" w:fill="E6E6E6"/>
          </w:rPr>
        </w:r>
        <w:r w:rsidDel="00CC1976">
          <w:rPr>
            <w:b/>
            <w:color w:val="2B579A"/>
            <w:shd w:val="clear" w:color="auto" w:fill="E6E6E6"/>
          </w:rPr>
          <w:fldChar w:fldCharType="separate"/>
        </w:r>
        <w:r w:rsidR="005C572C" w:rsidDel="00CC1976">
          <w:rPr>
            <w:b/>
          </w:rPr>
          <w:delText>NGESO</w:delText>
        </w:r>
        <w:r w:rsidDel="00CC1976">
          <w:rPr>
            <w:b/>
            <w:color w:val="2B579A"/>
            <w:shd w:val="clear" w:color="auto" w:fill="E6E6E6"/>
          </w:rPr>
          <w:fldChar w:fldCharType="end"/>
        </w:r>
        <w:r w:rsidR="00FD459E" w:rsidRPr="000B6E32" w:rsidDel="00CC1976">
          <w:rPr>
            <w:snapToGrid w:val="0"/>
            <w:szCs w:val="32"/>
            <w:lang w:eastAsia="en-GB"/>
          </w:rPr>
          <w:delText xml:space="preserve"> </w:delText>
        </w:r>
      </w:del>
      <w:ins w:id="1238" w:author="Shaheeni Vekaria" w:date="2024-04-17T17:03:00Z">
        <w:r w:rsidR="00CC1976" w:rsidRPr="00CC1976">
          <w:rPr>
            <w:color w:val="2B579A"/>
            <w:shd w:val="clear" w:color="auto" w:fill="E6E6E6"/>
            <w:rPrChange w:id="1239" w:author="Shaheeni Vekaria" w:date="2024-04-17T17:03:00Z">
              <w:rPr>
                <w:b/>
                <w:bCs/>
              </w:rPr>
            </w:rPrChange>
          </w:rPr>
          <w:t>the</w:t>
        </w:r>
        <w:r w:rsidR="00CC1976">
          <w:rPr>
            <w:b/>
            <w:bCs/>
          </w:rPr>
          <w:t xml:space="preserve"> ISOP</w:t>
        </w:r>
        <w:r w:rsidR="00CC1976" w:rsidRPr="000B6E32">
          <w:rPr>
            <w:snapToGrid w:val="0"/>
            <w:szCs w:val="32"/>
            <w:lang w:eastAsia="en-GB"/>
          </w:rPr>
          <w:t xml:space="preserve"> </w:t>
        </w:r>
      </w:ins>
      <w:r w:rsidR="00FD459E" w:rsidRPr="000B6E32">
        <w:rPr>
          <w:snapToGrid w:val="0"/>
          <w:szCs w:val="32"/>
          <w:lang w:eastAsia="en-GB"/>
        </w:rPr>
        <w:t xml:space="preserve">to issue instructions via the </w:t>
      </w:r>
      <w:r w:rsidR="0051038D">
        <w:rPr>
          <w:b/>
          <w:snapToGrid w:val="0"/>
          <w:color w:val="2B579A"/>
          <w:szCs w:val="32"/>
          <w:shd w:val="clear" w:color="auto" w:fill="E6E6E6"/>
          <w:lang w:eastAsia="en-GB"/>
        </w:rPr>
        <w:fldChar w:fldCharType="begin"/>
      </w:r>
      <w:r w:rsidR="0051038D">
        <w:rPr>
          <w:snapToGrid w:val="0"/>
          <w:szCs w:val="32"/>
          <w:lang w:eastAsia="en-GB"/>
        </w:rPr>
        <w:instrText xml:space="preserve"> REF BalancingMechanism \h </w:instrText>
      </w:r>
      <w:r w:rsidR="00A46CD4">
        <w:rPr>
          <w:b/>
          <w:bCs/>
          <w:snapToGrid w:val="0"/>
          <w:szCs w:val="32"/>
          <w:lang w:eastAsia="en-GB"/>
        </w:rPr>
        <w:instrText xml:space="preserve"> \* MERGEFORMAT </w:instrText>
      </w:r>
      <w:r w:rsidR="0051038D">
        <w:rPr>
          <w:b/>
          <w:snapToGrid w:val="0"/>
          <w:color w:val="2B579A"/>
          <w:szCs w:val="32"/>
          <w:shd w:val="clear" w:color="auto" w:fill="E6E6E6"/>
          <w:lang w:eastAsia="en-GB"/>
        </w:rPr>
      </w:r>
      <w:r w:rsidR="0051038D">
        <w:rPr>
          <w:b/>
          <w:snapToGrid w:val="0"/>
          <w:color w:val="2B579A"/>
          <w:szCs w:val="32"/>
          <w:shd w:val="clear" w:color="auto" w:fill="E6E6E6"/>
          <w:lang w:eastAsia="en-GB"/>
        </w:rPr>
        <w:fldChar w:fldCharType="separate"/>
      </w:r>
      <w:r w:rsidR="005C572C" w:rsidRPr="0076424C">
        <w:rPr>
          <w:b/>
        </w:rPr>
        <w:t>Balancing Mechanism</w:t>
      </w:r>
      <w:r w:rsidR="0051038D">
        <w:rPr>
          <w:b/>
          <w:snapToGrid w:val="0"/>
          <w:color w:val="2B579A"/>
          <w:szCs w:val="32"/>
          <w:shd w:val="clear" w:color="auto" w:fill="E6E6E6"/>
          <w:lang w:eastAsia="en-GB"/>
        </w:rPr>
        <w:fldChar w:fldCharType="end"/>
      </w:r>
      <w:r w:rsidR="00FD459E" w:rsidRPr="000B6E32">
        <w:rPr>
          <w:snapToGrid w:val="0"/>
          <w:szCs w:val="32"/>
          <w:lang w:eastAsia="en-GB"/>
        </w:rPr>
        <w:t xml:space="preserve"> or via an </w:t>
      </w:r>
      <w:r w:rsidR="00FD459E" w:rsidRPr="000B6E32">
        <w:rPr>
          <w:bCs/>
          <w:snapToGrid w:val="0"/>
          <w:szCs w:val="32"/>
          <w:lang w:eastAsia="en-GB"/>
        </w:rPr>
        <w:t>emergency instruction</w:t>
      </w:r>
      <w:r w:rsidR="00FD459E">
        <w:rPr>
          <w:bCs/>
          <w:snapToGrid w:val="0"/>
          <w:szCs w:val="32"/>
          <w:lang w:eastAsia="en-GB"/>
        </w:rPr>
        <w:t xml:space="preserve"> </w:t>
      </w:r>
      <w:r w:rsidR="00FD459E" w:rsidRPr="000B6E32">
        <w:rPr>
          <w:bCs/>
          <w:snapToGrid w:val="0"/>
          <w:szCs w:val="32"/>
          <w:lang w:eastAsia="en-GB"/>
        </w:rPr>
        <w:t>to</w:t>
      </w:r>
      <w:r w:rsidR="00FD459E" w:rsidRPr="000B6E32">
        <w:rPr>
          <w:snapToGrid w:val="0"/>
          <w:szCs w:val="32"/>
          <w:lang w:eastAsia="en-GB"/>
        </w:rPr>
        <w:t xml:space="preserve"> that </w:t>
      </w:r>
      <w:r w:rsidR="007526B8">
        <w:rPr>
          <w:b/>
          <w:color w:val="2B579A"/>
          <w:shd w:val="clear" w:color="auto" w:fill="E6E6E6"/>
        </w:rPr>
        <w:fldChar w:fldCharType="begin"/>
      </w:r>
      <w:r w:rsidR="007526B8">
        <w:rPr>
          <w:b/>
          <w:bCs/>
        </w:rPr>
        <w:instrText xml:space="preserve"> REF Generator \h </w:instrText>
      </w:r>
      <w:r w:rsidR="00A46CD4">
        <w:rPr>
          <w:b/>
          <w:bCs/>
        </w:rPr>
        <w:instrText xml:space="preserve"> \* MERGEFORMAT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00FD459E" w:rsidRPr="000B6E32">
        <w:rPr>
          <w:snapToGrid w:val="0"/>
          <w:szCs w:val="32"/>
          <w:lang w:eastAsia="en-GB"/>
        </w:rPr>
        <w:t xml:space="preserve"> in relation to its </w:t>
      </w:r>
      <w:r w:rsidR="007A5525">
        <w:rPr>
          <w:b/>
          <w:color w:val="2B579A"/>
          <w:shd w:val="clear" w:color="auto" w:fill="E6E6E6"/>
        </w:rPr>
        <w:fldChar w:fldCharType="begin"/>
      </w:r>
      <w:r w:rsidR="007A5525">
        <w:instrText xml:space="preserve"> REF pgm \h </w:instrText>
      </w:r>
      <w:r w:rsidR="00A46CD4">
        <w:rPr>
          <w:b/>
          <w:bCs/>
        </w:rPr>
        <w:instrText xml:space="preserve"> \* MERGEFORMAT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sidR="00FD459E" w:rsidRPr="000B6E32">
        <w:rPr>
          <w:b/>
          <w:snapToGrid w:val="0"/>
          <w:szCs w:val="32"/>
          <w:lang w:eastAsia="en-GB"/>
        </w:rPr>
        <w:t>s</w:t>
      </w:r>
      <w:r w:rsidR="00FD459E" w:rsidRPr="000B6E32">
        <w:rPr>
          <w:snapToGrid w:val="0"/>
          <w:szCs w:val="32"/>
          <w:lang w:eastAsia="en-GB"/>
        </w:rPr>
        <w:t xml:space="preserve"> in the </w:t>
      </w:r>
      <w:r w:rsidR="00994C2E">
        <w:rPr>
          <w:b/>
          <w:color w:val="2B579A"/>
          <w:shd w:val="clear" w:color="auto" w:fill="E6E6E6"/>
        </w:rPr>
        <w:fldChar w:fldCharType="begin"/>
      </w:r>
      <w:r w:rsidR="00994C2E">
        <w:instrText xml:space="preserve"> REF PowerIsland \h </w:instrText>
      </w:r>
      <w:r w:rsidR="00A46CD4">
        <w:rPr>
          <w:b/>
          <w:bCs/>
        </w:rPr>
        <w:instrText xml:space="preserve"> \* MERGEFORMAT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00FD459E" w:rsidRPr="000B6E32">
        <w:rPr>
          <w:snapToGrid w:val="0"/>
          <w:szCs w:val="32"/>
          <w:lang w:eastAsia="en-GB"/>
        </w:rPr>
        <w:t xml:space="preserve"> until </w:t>
      </w:r>
      <w:r w:rsidR="00FD459E" w:rsidRPr="000B6E32">
        <w:rPr>
          <w:b/>
          <w:snapToGrid w:val="0"/>
          <w:szCs w:val="32"/>
          <w:lang w:eastAsia="en-GB"/>
        </w:rPr>
        <w:t>Re-</w:t>
      </w:r>
      <w:r w:rsidR="0051038D">
        <w:rPr>
          <w:b/>
          <w:snapToGrid w:val="0"/>
          <w:color w:val="2B579A"/>
          <w:szCs w:val="32"/>
          <w:shd w:val="clear" w:color="auto" w:fill="E6E6E6"/>
          <w:lang w:eastAsia="en-GB"/>
        </w:rPr>
        <w:fldChar w:fldCharType="begin"/>
      </w:r>
      <w:r w:rsidR="0051038D">
        <w:rPr>
          <w:b/>
          <w:snapToGrid w:val="0"/>
          <w:szCs w:val="32"/>
          <w:lang w:eastAsia="en-GB"/>
        </w:rPr>
        <w:instrText xml:space="preserve"> REF synch \h </w:instrText>
      </w:r>
      <w:r w:rsidR="00A46CD4">
        <w:rPr>
          <w:b/>
          <w:snapToGrid w:val="0"/>
          <w:szCs w:val="32"/>
          <w:lang w:eastAsia="en-GB"/>
        </w:rPr>
        <w:instrText xml:space="preserve"> \* MERGEFORMAT </w:instrText>
      </w:r>
      <w:r w:rsidR="0051038D">
        <w:rPr>
          <w:b/>
          <w:snapToGrid w:val="0"/>
          <w:color w:val="2B579A"/>
          <w:szCs w:val="32"/>
          <w:shd w:val="clear" w:color="auto" w:fill="E6E6E6"/>
          <w:lang w:eastAsia="en-GB"/>
        </w:rPr>
      </w:r>
      <w:r w:rsidR="0051038D">
        <w:rPr>
          <w:b/>
          <w:snapToGrid w:val="0"/>
          <w:color w:val="2B579A"/>
          <w:szCs w:val="32"/>
          <w:shd w:val="clear" w:color="auto" w:fill="E6E6E6"/>
          <w:lang w:eastAsia="en-GB"/>
        </w:rPr>
        <w:fldChar w:fldCharType="separate"/>
      </w:r>
      <w:r w:rsidR="005C572C">
        <w:rPr>
          <w:b/>
        </w:rPr>
        <w:t>Synchronis</w:t>
      </w:r>
      <w:r w:rsidR="0051038D">
        <w:rPr>
          <w:b/>
          <w:snapToGrid w:val="0"/>
          <w:color w:val="2B579A"/>
          <w:szCs w:val="32"/>
          <w:shd w:val="clear" w:color="auto" w:fill="E6E6E6"/>
          <w:lang w:eastAsia="en-GB"/>
        </w:rPr>
        <w:fldChar w:fldCharType="end"/>
      </w:r>
      <w:r w:rsidR="00FD459E" w:rsidRPr="000B6E32">
        <w:rPr>
          <w:b/>
          <w:snapToGrid w:val="0"/>
          <w:szCs w:val="32"/>
          <w:lang w:eastAsia="en-GB"/>
        </w:rPr>
        <w:t>ation</w:t>
      </w:r>
      <w:r w:rsidR="00FD459E" w:rsidRPr="000B6E32">
        <w:rPr>
          <w:snapToGrid w:val="0"/>
          <w:szCs w:val="32"/>
          <w:lang w:eastAsia="en-GB"/>
        </w:rPr>
        <w:t xml:space="preserve"> takes place, on the basis that the </w:t>
      </w:r>
      <w:r w:rsidR="007526B8">
        <w:rPr>
          <w:b/>
          <w:color w:val="2B579A"/>
          <w:shd w:val="clear" w:color="auto" w:fill="E6E6E6"/>
        </w:rPr>
        <w:fldChar w:fldCharType="begin"/>
      </w:r>
      <w:r w:rsidR="007526B8">
        <w:rPr>
          <w:b/>
          <w:bCs/>
        </w:rPr>
        <w:instrText xml:space="preserve"> REF Generator \h </w:instrText>
      </w:r>
      <w:r w:rsidR="00A46CD4">
        <w:rPr>
          <w:b/>
          <w:bCs/>
        </w:rPr>
        <w:instrText xml:space="preserve"> \* MERGEFORMAT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00FD459E" w:rsidRPr="000B6E32">
        <w:rPr>
          <w:snapToGrid w:val="0"/>
          <w:szCs w:val="32"/>
          <w:lang w:eastAsia="en-GB"/>
        </w:rPr>
        <w:t xml:space="preserve"> will (where practicable) seek to maintain the </w:t>
      </w:r>
      <w:r w:rsidR="005A148D">
        <w:rPr>
          <w:b/>
          <w:color w:val="2B579A"/>
          <w:shd w:val="clear" w:color="auto" w:fill="E6E6E6"/>
        </w:rPr>
        <w:fldChar w:fldCharType="begin"/>
      </w:r>
      <w:r w:rsidR="005A148D">
        <w:instrText xml:space="preserve"> REF targetF \h </w:instrText>
      </w:r>
      <w:r w:rsidR="00A46CD4">
        <w:rPr>
          <w:b/>
          <w:bCs/>
        </w:rPr>
        <w:instrText xml:space="preserve"> \* MERGEFORMAT </w:instrText>
      </w:r>
      <w:r w:rsidR="005A148D">
        <w:rPr>
          <w:b/>
          <w:color w:val="2B579A"/>
          <w:shd w:val="clear" w:color="auto" w:fill="E6E6E6"/>
        </w:rPr>
      </w:r>
      <w:r w:rsidR="005A148D">
        <w:rPr>
          <w:b/>
          <w:color w:val="2B579A"/>
          <w:shd w:val="clear" w:color="auto" w:fill="E6E6E6"/>
        </w:rPr>
        <w:fldChar w:fldCharType="separate"/>
      </w:r>
      <w:r w:rsidR="005C572C">
        <w:rPr>
          <w:b/>
        </w:rPr>
        <w:t>Target Frequency</w:t>
      </w:r>
      <w:r w:rsidR="005A148D">
        <w:rPr>
          <w:b/>
          <w:color w:val="2B579A"/>
          <w:shd w:val="clear" w:color="auto" w:fill="E6E6E6"/>
        </w:rPr>
        <w:fldChar w:fldCharType="end"/>
      </w:r>
      <w:r w:rsidR="00FD459E" w:rsidRPr="000B6E32">
        <w:rPr>
          <w:snapToGrid w:val="0"/>
          <w:szCs w:val="32"/>
          <w:lang w:eastAsia="en-GB"/>
        </w:rPr>
        <w:t>.</w:t>
      </w:r>
    </w:p>
    <w:p w14:paraId="6998F365" w14:textId="574FF233" w:rsidR="00FD459E" w:rsidRPr="000B6E32" w:rsidRDefault="00FD459E" w:rsidP="00A46CD4">
      <w:pPr>
        <w:widowControl w:val="0"/>
        <w:numPr>
          <w:ilvl w:val="0"/>
          <w:numId w:val="88"/>
        </w:numPr>
        <w:tabs>
          <w:tab w:val="left" w:pos="1843"/>
        </w:tabs>
        <w:spacing w:line="264" w:lineRule="auto"/>
        <w:ind w:left="2127"/>
        <w:rPr>
          <w:snapToGrid w:val="0"/>
          <w:szCs w:val="32"/>
          <w:lang w:eastAsia="en-GB"/>
        </w:rPr>
      </w:pPr>
      <w:r w:rsidRPr="000B6E32">
        <w:rPr>
          <w:snapToGrid w:val="0"/>
          <w:szCs w:val="32"/>
          <w:lang w:eastAsia="en-GB"/>
        </w:rPr>
        <w:t xml:space="preserve">The information to </w:t>
      </w:r>
      <w:del w:id="1240" w:author="Shaheeni Vekaria" w:date="2024-04-17T17:03:00Z">
        <w:r w:rsidR="00C004AE" w:rsidDel="00CC1976">
          <w:rPr>
            <w:b/>
            <w:color w:val="2B579A"/>
            <w:shd w:val="clear" w:color="auto" w:fill="E6E6E6"/>
          </w:rPr>
          <w:fldChar w:fldCharType="begin"/>
        </w:r>
        <w:r w:rsidR="00C004AE" w:rsidDel="00CC1976">
          <w:delInstrText xml:space="preserve"> REF NGESO \h </w:delInstrText>
        </w:r>
        <w:r w:rsidR="00A46CD4" w:rsidDel="00CC1976">
          <w:rPr>
            <w:b/>
            <w:bCs/>
          </w:rPr>
          <w:delInstrText xml:space="preserve"> \* MERGEFORMAT </w:delInstrText>
        </w:r>
        <w:r w:rsidR="00C004AE" w:rsidDel="00CC1976">
          <w:rPr>
            <w:b/>
            <w:color w:val="2B579A"/>
            <w:shd w:val="clear" w:color="auto" w:fill="E6E6E6"/>
          </w:rPr>
        </w:r>
        <w:r w:rsidR="00C004AE" w:rsidDel="00CC1976">
          <w:rPr>
            <w:b/>
            <w:color w:val="2B579A"/>
            <w:shd w:val="clear" w:color="auto" w:fill="E6E6E6"/>
          </w:rPr>
          <w:fldChar w:fldCharType="separate"/>
        </w:r>
        <w:r w:rsidR="005C572C" w:rsidDel="00CC1976">
          <w:rPr>
            <w:b/>
          </w:rPr>
          <w:delText>NGESO</w:delText>
        </w:r>
        <w:r w:rsidR="00C004AE" w:rsidDel="00CC1976">
          <w:rPr>
            <w:b/>
            <w:color w:val="2B579A"/>
            <w:shd w:val="clear" w:color="auto" w:fill="E6E6E6"/>
          </w:rPr>
          <w:fldChar w:fldCharType="end"/>
        </w:r>
        <w:r w:rsidRPr="000B6E32" w:rsidDel="00CC1976">
          <w:rPr>
            <w:snapToGrid w:val="0"/>
            <w:szCs w:val="32"/>
            <w:lang w:eastAsia="en-GB"/>
          </w:rPr>
          <w:delText xml:space="preserve"> </w:delText>
        </w:r>
      </w:del>
      <w:ins w:id="1241" w:author="Shaheeni Vekaria" w:date="2024-04-17T17:03:00Z">
        <w:r w:rsidR="00CC1976" w:rsidRPr="00CC1976">
          <w:rPr>
            <w:color w:val="2B579A"/>
            <w:shd w:val="clear" w:color="auto" w:fill="E6E6E6"/>
            <w:rPrChange w:id="1242" w:author="Shaheeni Vekaria" w:date="2024-04-17T17:03:00Z">
              <w:rPr>
                <w:b/>
                <w:bCs/>
              </w:rPr>
            </w:rPrChange>
          </w:rPr>
          <w:t>the</w:t>
        </w:r>
        <w:r w:rsidR="00CC1976">
          <w:rPr>
            <w:b/>
            <w:bCs/>
          </w:rPr>
          <w:t xml:space="preserve"> ISOP</w:t>
        </w:r>
        <w:r w:rsidR="00CC1976" w:rsidRPr="000B6E32">
          <w:rPr>
            <w:snapToGrid w:val="0"/>
            <w:szCs w:val="32"/>
            <w:lang w:eastAsia="en-GB"/>
          </w:rPr>
          <w:t xml:space="preserve"> </w:t>
        </w:r>
      </w:ins>
      <w:r w:rsidRPr="000B6E32">
        <w:rPr>
          <w:snapToGrid w:val="0"/>
          <w:szCs w:val="32"/>
          <w:lang w:eastAsia="en-GB"/>
        </w:rPr>
        <w:t xml:space="preserve">from the </w:t>
      </w:r>
      <w:r w:rsidR="007526B8">
        <w:rPr>
          <w:b/>
          <w:color w:val="2B579A"/>
          <w:shd w:val="clear" w:color="auto" w:fill="E6E6E6"/>
        </w:rPr>
        <w:fldChar w:fldCharType="begin"/>
      </w:r>
      <w:r w:rsidR="007526B8">
        <w:rPr>
          <w:b/>
          <w:bCs/>
        </w:rPr>
        <w:instrText xml:space="preserve"> REF Generator \h </w:instrText>
      </w:r>
      <w:r w:rsidR="00A46CD4">
        <w:rPr>
          <w:b/>
          <w:bCs/>
        </w:rPr>
        <w:instrText xml:space="preserve"> \* MERGEFORMAT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snapToGrid w:val="0"/>
          <w:szCs w:val="32"/>
          <w:lang w:eastAsia="en-GB"/>
        </w:rPr>
        <w:t xml:space="preserve"> will cover its relevant operational parameters as required in the Balancing Code in the </w:t>
      </w:r>
      <w:r w:rsidR="003D15CF">
        <w:rPr>
          <w:b/>
          <w:color w:val="2B579A"/>
          <w:shd w:val="clear" w:color="auto" w:fill="E6E6E6"/>
        </w:rPr>
        <w:fldChar w:fldCharType="begin"/>
      </w:r>
      <w:r w:rsidR="003D15CF">
        <w:instrText xml:space="preserve"> REF GridCode \h </w:instrText>
      </w:r>
      <w:r w:rsidR="00A46CD4">
        <w:rPr>
          <w:b/>
          <w:bCs/>
        </w:rPr>
        <w:instrText xml:space="preserve"> \* MERGEFORMAT </w:instrText>
      </w:r>
      <w:r w:rsidR="003D15CF">
        <w:rPr>
          <w:b/>
          <w:color w:val="2B579A"/>
          <w:shd w:val="clear" w:color="auto" w:fill="E6E6E6"/>
        </w:rPr>
      </w:r>
      <w:r w:rsidR="003D15CF">
        <w:rPr>
          <w:b/>
          <w:color w:val="2B579A"/>
          <w:shd w:val="clear" w:color="auto" w:fill="E6E6E6"/>
        </w:rPr>
        <w:fldChar w:fldCharType="separate"/>
      </w:r>
      <w:r w:rsidR="005C572C" w:rsidRPr="0076424C">
        <w:rPr>
          <w:b/>
        </w:rPr>
        <w:t>Grid Code</w:t>
      </w:r>
      <w:r w:rsidR="003D15CF">
        <w:rPr>
          <w:b/>
          <w:color w:val="2B579A"/>
          <w:shd w:val="clear" w:color="auto" w:fill="E6E6E6"/>
        </w:rPr>
        <w:fldChar w:fldCharType="end"/>
      </w:r>
      <w:r w:rsidRPr="000B6E32">
        <w:rPr>
          <w:snapToGrid w:val="0"/>
          <w:szCs w:val="32"/>
          <w:lang w:eastAsia="en-GB"/>
        </w:rPr>
        <w:t xml:space="preserve"> and from </w:t>
      </w:r>
      <w:del w:id="1243" w:author="Shaheeni Vekaria" w:date="2024-04-17T17:03:00Z">
        <w:r w:rsidR="00C004AE" w:rsidDel="00CC1976">
          <w:rPr>
            <w:b/>
            <w:color w:val="2B579A"/>
            <w:shd w:val="clear" w:color="auto" w:fill="E6E6E6"/>
          </w:rPr>
          <w:fldChar w:fldCharType="begin"/>
        </w:r>
        <w:r w:rsidR="00C004AE" w:rsidDel="00CC1976">
          <w:delInstrText xml:space="preserve"> REF NGESO \h </w:delInstrText>
        </w:r>
        <w:r w:rsidR="00A46CD4" w:rsidDel="00CC1976">
          <w:rPr>
            <w:b/>
            <w:bCs/>
          </w:rPr>
          <w:delInstrText xml:space="preserve"> \* MERGEFORMAT </w:delInstrText>
        </w:r>
        <w:r w:rsidR="00C004AE" w:rsidDel="00CC1976">
          <w:rPr>
            <w:b/>
            <w:color w:val="2B579A"/>
            <w:shd w:val="clear" w:color="auto" w:fill="E6E6E6"/>
          </w:rPr>
        </w:r>
        <w:r w:rsidR="00C004AE" w:rsidDel="00CC1976">
          <w:rPr>
            <w:b/>
            <w:color w:val="2B579A"/>
            <w:shd w:val="clear" w:color="auto" w:fill="E6E6E6"/>
          </w:rPr>
          <w:fldChar w:fldCharType="separate"/>
        </w:r>
        <w:r w:rsidR="005C572C" w:rsidDel="00CC1976">
          <w:rPr>
            <w:b/>
          </w:rPr>
          <w:delText>NGESO</w:delText>
        </w:r>
        <w:r w:rsidR="00C004AE" w:rsidDel="00CC1976">
          <w:rPr>
            <w:b/>
            <w:color w:val="2B579A"/>
            <w:shd w:val="clear" w:color="auto" w:fill="E6E6E6"/>
          </w:rPr>
          <w:fldChar w:fldCharType="end"/>
        </w:r>
        <w:r w:rsidRPr="000B6E32" w:rsidDel="00CC1976">
          <w:rPr>
            <w:b/>
            <w:snapToGrid w:val="0"/>
            <w:szCs w:val="32"/>
            <w:lang w:eastAsia="en-GB"/>
          </w:rPr>
          <w:delText xml:space="preserve"> </w:delText>
        </w:r>
      </w:del>
      <w:ins w:id="1244" w:author="Shaheeni Vekaria" w:date="2024-04-17T17:03:00Z">
        <w:r w:rsidR="00CC1976" w:rsidRPr="00CC1976">
          <w:rPr>
            <w:color w:val="2B579A"/>
            <w:shd w:val="clear" w:color="auto" w:fill="E6E6E6"/>
            <w:rPrChange w:id="1245" w:author="Shaheeni Vekaria" w:date="2024-04-17T17:03:00Z">
              <w:rPr>
                <w:b/>
                <w:bCs/>
              </w:rPr>
            </w:rPrChange>
          </w:rPr>
          <w:t>the</w:t>
        </w:r>
        <w:r w:rsidR="00CC1976">
          <w:rPr>
            <w:b/>
            <w:bCs/>
          </w:rPr>
          <w:t xml:space="preserve"> ISOP</w:t>
        </w:r>
        <w:r w:rsidR="00CC1976" w:rsidRPr="000B6E32">
          <w:rPr>
            <w:b/>
            <w:snapToGrid w:val="0"/>
            <w:szCs w:val="32"/>
            <w:lang w:eastAsia="en-GB"/>
          </w:rPr>
          <w:t xml:space="preserve"> </w:t>
        </w:r>
      </w:ins>
      <w:r w:rsidRPr="000B6E32">
        <w:rPr>
          <w:snapToGrid w:val="0"/>
          <w:szCs w:val="32"/>
          <w:lang w:eastAsia="en-GB"/>
        </w:rPr>
        <w:t xml:space="preserve">to the </w:t>
      </w:r>
      <w:r w:rsidR="007526B8">
        <w:rPr>
          <w:b/>
          <w:color w:val="2B579A"/>
          <w:shd w:val="clear" w:color="auto" w:fill="E6E6E6"/>
        </w:rPr>
        <w:fldChar w:fldCharType="begin"/>
      </w:r>
      <w:r w:rsidR="007526B8">
        <w:rPr>
          <w:b/>
          <w:bCs/>
        </w:rPr>
        <w:instrText xml:space="preserve"> REF Generator \h </w:instrText>
      </w:r>
      <w:r w:rsidR="00A46CD4">
        <w:rPr>
          <w:b/>
          <w:bCs/>
        </w:rPr>
        <w:instrText xml:space="preserve"> \* MERGEFORMAT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snapToGrid w:val="0"/>
          <w:szCs w:val="32"/>
          <w:lang w:eastAsia="en-GB"/>
        </w:rPr>
        <w:t xml:space="preserve"> will cover data on </w:t>
      </w:r>
      <w:r w:rsidR="0051038D">
        <w:rPr>
          <w:b/>
          <w:snapToGrid w:val="0"/>
          <w:color w:val="2B579A"/>
          <w:szCs w:val="32"/>
          <w:shd w:val="clear" w:color="auto" w:fill="E6E6E6"/>
          <w:lang w:eastAsia="en-GB"/>
        </w:rPr>
        <w:fldChar w:fldCharType="begin"/>
      </w:r>
      <w:r w:rsidR="0051038D">
        <w:rPr>
          <w:snapToGrid w:val="0"/>
          <w:szCs w:val="32"/>
          <w:lang w:eastAsia="en-GB"/>
        </w:rPr>
        <w:instrText xml:space="preserve"> REF Demand \h </w:instrText>
      </w:r>
      <w:r w:rsidR="00A46CD4">
        <w:rPr>
          <w:b/>
          <w:snapToGrid w:val="0"/>
          <w:szCs w:val="32"/>
          <w:lang w:eastAsia="en-GB"/>
        </w:rPr>
        <w:instrText xml:space="preserve"> \* MERGEFORMAT </w:instrText>
      </w:r>
      <w:r w:rsidR="0051038D">
        <w:rPr>
          <w:b/>
          <w:snapToGrid w:val="0"/>
          <w:color w:val="2B579A"/>
          <w:szCs w:val="32"/>
          <w:shd w:val="clear" w:color="auto" w:fill="E6E6E6"/>
          <w:lang w:eastAsia="en-GB"/>
        </w:rPr>
      </w:r>
      <w:r w:rsidR="0051038D">
        <w:rPr>
          <w:b/>
          <w:snapToGrid w:val="0"/>
          <w:color w:val="2B579A"/>
          <w:szCs w:val="32"/>
          <w:shd w:val="clear" w:color="auto" w:fill="E6E6E6"/>
          <w:lang w:eastAsia="en-GB"/>
        </w:rPr>
        <w:fldChar w:fldCharType="separate"/>
      </w:r>
      <w:r w:rsidR="005C572C" w:rsidRPr="0076424C">
        <w:rPr>
          <w:b/>
        </w:rPr>
        <w:t>Demand</w:t>
      </w:r>
      <w:r w:rsidR="0051038D">
        <w:rPr>
          <w:b/>
          <w:snapToGrid w:val="0"/>
          <w:color w:val="2B579A"/>
          <w:szCs w:val="32"/>
          <w:shd w:val="clear" w:color="auto" w:fill="E6E6E6"/>
          <w:lang w:eastAsia="en-GB"/>
        </w:rPr>
        <w:fldChar w:fldCharType="end"/>
      </w:r>
      <w:r w:rsidR="0051038D">
        <w:rPr>
          <w:b/>
          <w:snapToGrid w:val="0"/>
          <w:szCs w:val="32"/>
          <w:lang w:eastAsia="en-GB"/>
        </w:rPr>
        <w:t xml:space="preserve"> </w:t>
      </w:r>
      <w:r w:rsidRPr="000B6E32">
        <w:rPr>
          <w:snapToGrid w:val="0"/>
          <w:szCs w:val="32"/>
          <w:lang w:eastAsia="en-GB"/>
        </w:rPr>
        <w:t xml:space="preserve">and changes in </w:t>
      </w:r>
      <w:r w:rsidR="0051038D">
        <w:rPr>
          <w:b/>
          <w:snapToGrid w:val="0"/>
          <w:color w:val="2B579A"/>
          <w:szCs w:val="32"/>
          <w:shd w:val="clear" w:color="auto" w:fill="E6E6E6"/>
          <w:lang w:eastAsia="en-GB"/>
        </w:rPr>
        <w:fldChar w:fldCharType="begin"/>
      </w:r>
      <w:r w:rsidR="0051038D">
        <w:rPr>
          <w:snapToGrid w:val="0"/>
          <w:szCs w:val="32"/>
          <w:lang w:eastAsia="en-GB"/>
        </w:rPr>
        <w:instrText xml:space="preserve"> REF Demand \h </w:instrText>
      </w:r>
      <w:r w:rsidR="00A46CD4">
        <w:rPr>
          <w:b/>
          <w:snapToGrid w:val="0"/>
          <w:szCs w:val="32"/>
          <w:lang w:eastAsia="en-GB"/>
        </w:rPr>
        <w:instrText xml:space="preserve"> \* MERGEFORMAT </w:instrText>
      </w:r>
      <w:r w:rsidR="0051038D">
        <w:rPr>
          <w:b/>
          <w:snapToGrid w:val="0"/>
          <w:color w:val="2B579A"/>
          <w:szCs w:val="32"/>
          <w:shd w:val="clear" w:color="auto" w:fill="E6E6E6"/>
          <w:lang w:eastAsia="en-GB"/>
        </w:rPr>
      </w:r>
      <w:r w:rsidR="0051038D">
        <w:rPr>
          <w:b/>
          <w:snapToGrid w:val="0"/>
          <w:color w:val="2B579A"/>
          <w:szCs w:val="32"/>
          <w:shd w:val="clear" w:color="auto" w:fill="E6E6E6"/>
          <w:lang w:eastAsia="en-GB"/>
        </w:rPr>
        <w:fldChar w:fldCharType="separate"/>
      </w:r>
      <w:r w:rsidR="005C572C" w:rsidRPr="0076424C">
        <w:rPr>
          <w:b/>
        </w:rPr>
        <w:t>Demand</w:t>
      </w:r>
      <w:r w:rsidR="0051038D">
        <w:rPr>
          <w:b/>
          <w:snapToGrid w:val="0"/>
          <w:color w:val="2B579A"/>
          <w:szCs w:val="32"/>
          <w:shd w:val="clear" w:color="auto" w:fill="E6E6E6"/>
          <w:lang w:eastAsia="en-GB"/>
        </w:rPr>
        <w:fldChar w:fldCharType="end"/>
      </w:r>
      <w:r w:rsidR="0051038D">
        <w:rPr>
          <w:b/>
          <w:snapToGrid w:val="0"/>
          <w:szCs w:val="32"/>
          <w:lang w:eastAsia="en-GB"/>
        </w:rPr>
        <w:t xml:space="preserve"> </w:t>
      </w:r>
      <w:r w:rsidRPr="000B6E32">
        <w:rPr>
          <w:snapToGrid w:val="0"/>
          <w:szCs w:val="32"/>
          <w:lang w:eastAsia="en-GB"/>
        </w:rPr>
        <w:t xml:space="preserve">in the </w:t>
      </w:r>
      <w:r w:rsidR="00994C2E">
        <w:rPr>
          <w:b/>
          <w:color w:val="2B579A"/>
          <w:shd w:val="clear" w:color="auto" w:fill="E6E6E6"/>
        </w:rPr>
        <w:fldChar w:fldCharType="begin"/>
      </w:r>
      <w:r w:rsidR="00994C2E">
        <w:instrText xml:space="preserve"> REF PowerIsland \h </w:instrText>
      </w:r>
      <w:r w:rsidR="00A46CD4">
        <w:rPr>
          <w:b/>
          <w:bCs/>
        </w:rPr>
        <w:instrText xml:space="preserve"> \* MERGEFORMAT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Pr="000B6E32">
        <w:rPr>
          <w:snapToGrid w:val="0"/>
          <w:szCs w:val="32"/>
          <w:lang w:eastAsia="en-GB"/>
        </w:rPr>
        <w:t>.</w:t>
      </w:r>
    </w:p>
    <w:p w14:paraId="2BBE4628" w14:textId="2D35133D" w:rsidR="00FD459E" w:rsidRPr="000B6E32" w:rsidRDefault="00FD459E" w:rsidP="00A46CD4">
      <w:pPr>
        <w:widowControl w:val="0"/>
        <w:numPr>
          <w:ilvl w:val="0"/>
          <w:numId w:val="88"/>
        </w:numPr>
        <w:tabs>
          <w:tab w:val="left" w:pos="1843"/>
        </w:tabs>
        <w:spacing w:line="264" w:lineRule="auto"/>
        <w:ind w:left="2127"/>
        <w:rPr>
          <w:snapToGrid w:val="0"/>
          <w:szCs w:val="32"/>
          <w:lang w:eastAsia="en-GB"/>
        </w:rPr>
      </w:pPr>
      <w:r w:rsidRPr="000B6E32">
        <w:rPr>
          <w:snapToGrid w:val="0"/>
          <w:szCs w:val="32"/>
          <w:lang w:eastAsia="en-GB"/>
        </w:rPr>
        <w:t>The information from the</w:t>
      </w:r>
      <w:r w:rsidRPr="000B6E32">
        <w:rPr>
          <w:b/>
          <w:snapToGrid w:val="0"/>
          <w:szCs w:val="32"/>
          <w:lang w:eastAsia="en-GB"/>
        </w:rPr>
        <w:t xml:space="preserve"> </w:t>
      </w:r>
      <w:r w:rsidR="008139DB">
        <w:rPr>
          <w:b/>
          <w:color w:val="2B579A"/>
          <w:shd w:val="clear" w:color="auto" w:fill="E6E6E6"/>
        </w:rPr>
        <w:fldChar w:fldCharType="begin"/>
      </w:r>
      <w:r w:rsidR="008139DB">
        <w:instrText xml:space="preserve"> REF DNO \h </w:instrText>
      </w:r>
      <w:r w:rsidR="00A46CD4">
        <w:rPr>
          <w:b/>
          <w:bCs/>
        </w:rPr>
        <w:instrText xml:space="preserve"> \* MERGEFORMAT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0B6E32">
        <w:rPr>
          <w:b/>
          <w:snapToGrid w:val="0"/>
          <w:szCs w:val="32"/>
          <w:lang w:eastAsia="en-GB"/>
        </w:rPr>
        <w:t xml:space="preserve"> </w:t>
      </w:r>
      <w:r w:rsidRPr="000B6E32">
        <w:rPr>
          <w:snapToGrid w:val="0"/>
          <w:szCs w:val="32"/>
          <w:lang w:eastAsia="en-GB"/>
        </w:rPr>
        <w:t xml:space="preserve">to </w:t>
      </w:r>
      <w:del w:id="1246" w:author="Shaheeni Vekaria" w:date="2024-04-17T17:03:00Z">
        <w:r w:rsidR="00C004AE" w:rsidDel="00CC1976">
          <w:rPr>
            <w:b/>
            <w:color w:val="2B579A"/>
            <w:shd w:val="clear" w:color="auto" w:fill="E6E6E6"/>
          </w:rPr>
          <w:fldChar w:fldCharType="begin"/>
        </w:r>
        <w:r w:rsidR="00C004AE" w:rsidDel="00CC1976">
          <w:delInstrText xml:space="preserve"> REF NGESO \h </w:delInstrText>
        </w:r>
        <w:r w:rsidR="00A46CD4" w:rsidDel="00CC1976">
          <w:rPr>
            <w:b/>
            <w:bCs/>
          </w:rPr>
          <w:delInstrText xml:space="preserve"> \* MERGEFORMAT </w:delInstrText>
        </w:r>
        <w:r w:rsidR="00C004AE" w:rsidDel="00CC1976">
          <w:rPr>
            <w:b/>
            <w:color w:val="2B579A"/>
            <w:shd w:val="clear" w:color="auto" w:fill="E6E6E6"/>
          </w:rPr>
        </w:r>
        <w:r w:rsidR="00C004AE" w:rsidDel="00CC1976">
          <w:rPr>
            <w:b/>
            <w:color w:val="2B579A"/>
            <w:shd w:val="clear" w:color="auto" w:fill="E6E6E6"/>
          </w:rPr>
          <w:fldChar w:fldCharType="separate"/>
        </w:r>
        <w:r w:rsidR="005C572C" w:rsidDel="00CC1976">
          <w:rPr>
            <w:b/>
          </w:rPr>
          <w:delText>NGESO</w:delText>
        </w:r>
        <w:r w:rsidR="00C004AE" w:rsidDel="00CC1976">
          <w:rPr>
            <w:b/>
            <w:color w:val="2B579A"/>
            <w:shd w:val="clear" w:color="auto" w:fill="E6E6E6"/>
          </w:rPr>
          <w:fldChar w:fldCharType="end"/>
        </w:r>
        <w:r w:rsidRPr="000B6E32" w:rsidDel="00CC1976">
          <w:rPr>
            <w:b/>
            <w:snapToGrid w:val="0"/>
            <w:szCs w:val="32"/>
            <w:lang w:eastAsia="en-GB"/>
          </w:rPr>
          <w:delText xml:space="preserve"> </w:delText>
        </w:r>
      </w:del>
      <w:ins w:id="1247" w:author="Shaheeni Vekaria" w:date="2024-04-17T17:03:00Z">
        <w:r w:rsidR="00CC1976" w:rsidRPr="00CC1976">
          <w:rPr>
            <w:color w:val="2B579A"/>
            <w:shd w:val="clear" w:color="auto" w:fill="E6E6E6"/>
            <w:rPrChange w:id="1248" w:author="Shaheeni Vekaria" w:date="2024-04-17T17:03:00Z">
              <w:rPr>
                <w:b/>
                <w:bCs/>
              </w:rPr>
            </w:rPrChange>
          </w:rPr>
          <w:t>the</w:t>
        </w:r>
        <w:r w:rsidR="00CC1976">
          <w:rPr>
            <w:b/>
            <w:bCs/>
          </w:rPr>
          <w:t xml:space="preserve"> ISOP</w:t>
        </w:r>
        <w:r w:rsidR="00CC1976" w:rsidRPr="000B6E32">
          <w:rPr>
            <w:b/>
            <w:snapToGrid w:val="0"/>
            <w:szCs w:val="32"/>
            <w:lang w:eastAsia="en-GB"/>
          </w:rPr>
          <w:t xml:space="preserve"> </w:t>
        </w:r>
      </w:ins>
      <w:r w:rsidRPr="000B6E32">
        <w:rPr>
          <w:snapToGrid w:val="0"/>
          <w:szCs w:val="32"/>
          <w:lang w:eastAsia="en-GB"/>
        </w:rPr>
        <w:t xml:space="preserve">will comprise data on </w:t>
      </w:r>
      <w:r w:rsidR="0051038D">
        <w:rPr>
          <w:b/>
          <w:snapToGrid w:val="0"/>
          <w:color w:val="2B579A"/>
          <w:szCs w:val="32"/>
          <w:shd w:val="clear" w:color="auto" w:fill="E6E6E6"/>
          <w:lang w:eastAsia="en-GB"/>
        </w:rPr>
        <w:fldChar w:fldCharType="begin"/>
      </w:r>
      <w:r w:rsidR="0051038D">
        <w:rPr>
          <w:snapToGrid w:val="0"/>
          <w:szCs w:val="32"/>
          <w:lang w:eastAsia="en-GB"/>
        </w:rPr>
        <w:instrText xml:space="preserve"> REF Demand \h </w:instrText>
      </w:r>
      <w:r w:rsidR="00A46CD4">
        <w:rPr>
          <w:b/>
          <w:snapToGrid w:val="0"/>
          <w:szCs w:val="32"/>
          <w:lang w:eastAsia="en-GB"/>
        </w:rPr>
        <w:instrText xml:space="preserve"> \* MERGEFORMAT </w:instrText>
      </w:r>
      <w:r w:rsidR="0051038D">
        <w:rPr>
          <w:b/>
          <w:snapToGrid w:val="0"/>
          <w:color w:val="2B579A"/>
          <w:szCs w:val="32"/>
          <w:shd w:val="clear" w:color="auto" w:fill="E6E6E6"/>
          <w:lang w:eastAsia="en-GB"/>
        </w:rPr>
      </w:r>
      <w:r w:rsidR="0051038D">
        <w:rPr>
          <w:b/>
          <w:snapToGrid w:val="0"/>
          <w:color w:val="2B579A"/>
          <w:szCs w:val="32"/>
          <w:shd w:val="clear" w:color="auto" w:fill="E6E6E6"/>
          <w:lang w:eastAsia="en-GB"/>
        </w:rPr>
        <w:fldChar w:fldCharType="separate"/>
      </w:r>
      <w:r w:rsidR="005C572C" w:rsidRPr="0076424C">
        <w:rPr>
          <w:b/>
        </w:rPr>
        <w:t>Demand</w:t>
      </w:r>
      <w:r w:rsidR="0051038D">
        <w:rPr>
          <w:b/>
          <w:snapToGrid w:val="0"/>
          <w:color w:val="2B579A"/>
          <w:szCs w:val="32"/>
          <w:shd w:val="clear" w:color="auto" w:fill="E6E6E6"/>
          <w:lang w:eastAsia="en-GB"/>
        </w:rPr>
        <w:fldChar w:fldCharType="end"/>
      </w:r>
      <w:r w:rsidR="0051038D">
        <w:rPr>
          <w:b/>
          <w:snapToGrid w:val="0"/>
          <w:szCs w:val="32"/>
          <w:lang w:eastAsia="en-GB"/>
        </w:rPr>
        <w:t xml:space="preserve"> </w:t>
      </w:r>
      <w:r w:rsidRPr="000B6E32">
        <w:rPr>
          <w:snapToGrid w:val="0"/>
          <w:szCs w:val="32"/>
          <w:lang w:eastAsia="en-GB"/>
        </w:rPr>
        <w:t xml:space="preserve">in the </w:t>
      </w:r>
      <w:r w:rsidR="00994C2E">
        <w:rPr>
          <w:b/>
          <w:color w:val="2B579A"/>
          <w:shd w:val="clear" w:color="auto" w:fill="E6E6E6"/>
        </w:rPr>
        <w:fldChar w:fldCharType="begin"/>
      </w:r>
      <w:r w:rsidR="00994C2E">
        <w:instrText xml:space="preserve"> REF PowerIsland \h </w:instrText>
      </w:r>
      <w:r w:rsidR="00A46CD4">
        <w:rPr>
          <w:b/>
          <w:bCs/>
        </w:rPr>
        <w:instrText xml:space="preserve"> \* MERGEFORMAT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Pr="000B6E32">
        <w:rPr>
          <w:snapToGrid w:val="0"/>
          <w:szCs w:val="32"/>
          <w:lang w:eastAsia="en-GB"/>
        </w:rPr>
        <w:t xml:space="preserve">, including data on any constraints within the </w:t>
      </w:r>
      <w:r w:rsidR="00994C2E">
        <w:rPr>
          <w:b/>
          <w:color w:val="2B579A"/>
          <w:shd w:val="clear" w:color="auto" w:fill="E6E6E6"/>
        </w:rPr>
        <w:fldChar w:fldCharType="begin"/>
      </w:r>
      <w:r w:rsidR="00994C2E">
        <w:instrText xml:space="preserve"> REF PowerIsland \h </w:instrText>
      </w:r>
      <w:r w:rsidR="00A46CD4">
        <w:rPr>
          <w:b/>
          <w:bCs/>
        </w:rPr>
        <w:instrText xml:space="preserve"> \* MERGEFORMAT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Pr="000B6E32">
        <w:rPr>
          <w:snapToGrid w:val="0"/>
          <w:szCs w:val="32"/>
          <w:lang w:eastAsia="en-GB"/>
        </w:rPr>
        <w:t>.</w:t>
      </w:r>
    </w:p>
    <w:p w14:paraId="3D96258D" w14:textId="686DBB8E" w:rsidR="00FD459E" w:rsidRPr="000B6E32" w:rsidRDefault="00C004AE" w:rsidP="00A46CD4">
      <w:pPr>
        <w:widowControl w:val="0"/>
        <w:numPr>
          <w:ilvl w:val="0"/>
          <w:numId w:val="88"/>
        </w:numPr>
        <w:tabs>
          <w:tab w:val="left" w:pos="1843"/>
        </w:tabs>
        <w:spacing w:line="264" w:lineRule="auto"/>
        <w:ind w:left="2127"/>
        <w:rPr>
          <w:snapToGrid w:val="0"/>
          <w:szCs w:val="32"/>
          <w:lang w:eastAsia="en-GB"/>
        </w:rPr>
      </w:pPr>
      <w:del w:id="1249" w:author="Shaheeni Vekaria" w:date="2024-04-17T17:03:00Z">
        <w:r w:rsidDel="0002470A">
          <w:rPr>
            <w:b/>
            <w:color w:val="2B579A"/>
            <w:shd w:val="clear" w:color="auto" w:fill="E6E6E6"/>
          </w:rPr>
          <w:fldChar w:fldCharType="begin"/>
        </w:r>
        <w:r w:rsidDel="0002470A">
          <w:delInstrText xml:space="preserve"> REF NGESO \h </w:delInstrText>
        </w:r>
        <w:r w:rsidR="00A46CD4" w:rsidDel="0002470A">
          <w:rPr>
            <w:b/>
            <w:bCs/>
          </w:rPr>
          <w:delInstrText xml:space="preserve"> \* MERGEFORMAT </w:delInstrText>
        </w:r>
        <w:r w:rsidDel="0002470A">
          <w:rPr>
            <w:b/>
            <w:color w:val="2B579A"/>
            <w:shd w:val="clear" w:color="auto" w:fill="E6E6E6"/>
          </w:rPr>
        </w:r>
        <w:r w:rsidDel="0002470A">
          <w:rPr>
            <w:b/>
            <w:color w:val="2B579A"/>
            <w:shd w:val="clear" w:color="auto" w:fill="E6E6E6"/>
          </w:rPr>
          <w:fldChar w:fldCharType="separate"/>
        </w:r>
        <w:r w:rsidR="005C572C" w:rsidDel="0002470A">
          <w:rPr>
            <w:b/>
          </w:rPr>
          <w:delText>NGESO</w:delText>
        </w:r>
        <w:r w:rsidDel="0002470A">
          <w:rPr>
            <w:b/>
            <w:color w:val="2B579A"/>
            <w:shd w:val="clear" w:color="auto" w:fill="E6E6E6"/>
          </w:rPr>
          <w:fldChar w:fldCharType="end"/>
        </w:r>
        <w:r w:rsidR="00FD459E" w:rsidRPr="000B6E32" w:rsidDel="0002470A">
          <w:rPr>
            <w:b/>
            <w:snapToGrid w:val="0"/>
            <w:szCs w:val="32"/>
            <w:lang w:eastAsia="en-GB"/>
          </w:rPr>
          <w:delText xml:space="preserve"> </w:delText>
        </w:r>
      </w:del>
      <w:ins w:id="1250" w:author="Shaheeni Vekaria" w:date="2024-04-17T17:03:00Z">
        <w:r w:rsidR="0002470A" w:rsidRPr="0002470A">
          <w:rPr>
            <w:color w:val="2B579A"/>
            <w:shd w:val="clear" w:color="auto" w:fill="E6E6E6"/>
            <w:rPrChange w:id="1251" w:author="Shaheeni Vekaria" w:date="2024-04-17T17:03:00Z">
              <w:rPr>
                <w:b/>
                <w:bCs/>
              </w:rPr>
            </w:rPrChange>
          </w:rPr>
          <w:t>The</w:t>
        </w:r>
        <w:r w:rsidR="0002470A">
          <w:rPr>
            <w:b/>
            <w:bCs/>
          </w:rPr>
          <w:t xml:space="preserve"> ISOP</w:t>
        </w:r>
        <w:r w:rsidR="0002470A" w:rsidRPr="000B6E32">
          <w:rPr>
            <w:b/>
            <w:snapToGrid w:val="0"/>
            <w:szCs w:val="32"/>
            <w:lang w:eastAsia="en-GB"/>
          </w:rPr>
          <w:t xml:space="preserve"> </w:t>
        </w:r>
      </w:ins>
      <w:r w:rsidR="00FD459E" w:rsidRPr="000B6E32">
        <w:rPr>
          <w:snapToGrid w:val="0"/>
          <w:szCs w:val="32"/>
          <w:lang w:eastAsia="en-GB"/>
        </w:rPr>
        <w:t>will keep the</w:t>
      </w:r>
      <w:r w:rsidR="00FD459E" w:rsidRPr="000B6E32">
        <w:rPr>
          <w:b/>
          <w:snapToGrid w:val="0"/>
          <w:szCs w:val="32"/>
          <w:lang w:eastAsia="en-GB"/>
        </w:rPr>
        <w:t xml:space="preserve"> </w:t>
      </w:r>
      <w:r w:rsidR="008139DB">
        <w:rPr>
          <w:b/>
          <w:color w:val="2B579A"/>
          <w:shd w:val="clear" w:color="auto" w:fill="E6E6E6"/>
        </w:rPr>
        <w:fldChar w:fldCharType="begin"/>
      </w:r>
      <w:r w:rsidR="008139DB">
        <w:instrText xml:space="preserve"> REF DNO \h </w:instrText>
      </w:r>
      <w:r w:rsidR="00A46CD4">
        <w:rPr>
          <w:b/>
          <w:bCs/>
        </w:rPr>
        <w:instrText xml:space="preserve"> \* MERGEFORMAT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00FD459E" w:rsidRPr="000B6E32">
        <w:rPr>
          <w:b/>
          <w:snapToGrid w:val="0"/>
          <w:szCs w:val="32"/>
          <w:lang w:eastAsia="en-GB"/>
        </w:rPr>
        <w:t xml:space="preserve"> </w:t>
      </w:r>
      <w:r w:rsidR="00FD459E" w:rsidRPr="000B6E32">
        <w:rPr>
          <w:snapToGrid w:val="0"/>
          <w:szCs w:val="32"/>
          <w:lang w:eastAsia="en-GB"/>
        </w:rPr>
        <w:t xml:space="preserve">informed of the </w:t>
      </w:r>
      <w:r w:rsidR="00FD459E" w:rsidRPr="000B6E32">
        <w:rPr>
          <w:bCs/>
          <w:snapToGrid w:val="0"/>
          <w:szCs w:val="32"/>
          <w:lang w:eastAsia="en-GB"/>
        </w:rPr>
        <w:t xml:space="preserve">balancing </w:t>
      </w:r>
      <w:r w:rsidR="00FD459E" w:rsidRPr="000B6E32">
        <w:rPr>
          <w:bCs/>
          <w:snapToGrid w:val="0"/>
          <w:szCs w:val="32"/>
          <w:lang w:eastAsia="en-GB"/>
        </w:rPr>
        <w:lastRenderedPageBreak/>
        <w:t>instructions</w:t>
      </w:r>
      <w:r w:rsidR="00FD459E" w:rsidRPr="000B6E32">
        <w:rPr>
          <w:snapToGrid w:val="0"/>
          <w:szCs w:val="32"/>
          <w:lang w:eastAsia="en-GB"/>
        </w:rPr>
        <w:t xml:space="preserve"> or </w:t>
      </w:r>
      <w:r w:rsidR="00B9785E">
        <w:rPr>
          <w:snapToGrid w:val="0"/>
          <w:szCs w:val="32"/>
          <w:lang w:eastAsia="en-GB"/>
        </w:rPr>
        <w:t>e</w:t>
      </w:r>
      <w:r w:rsidR="00FD459E" w:rsidRPr="00B9785E">
        <w:rPr>
          <w:bCs/>
          <w:snapToGrid w:val="0"/>
          <w:szCs w:val="32"/>
          <w:lang w:eastAsia="en-GB"/>
        </w:rPr>
        <w:t xml:space="preserve">mergency </w:t>
      </w:r>
      <w:r w:rsidR="00B9785E">
        <w:rPr>
          <w:bCs/>
          <w:snapToGrid w:val="0"/>
          <w:szCs w:val="32"/>
          <w:lang w:eastAsia="en-GB"/>
        </w:rPr>
        <w:t>i</w:t>
      </w:r>
      <w:r w:rsidR="00FD459E" w:rsidRPr="00B9785E">
        <w:rPr>
          <w:bCs/>
          <w:snapToGrid w:val="0"/>
          <w:szCs w:val="32"/>
          <w:lang w:eastAsia="en-GB"/>
        </w:rPr>
        <w:t>nstructions</w:t>
      </w:r>
      <w:r w:rsidR="00FD459E" w:rsidRPr="000B6E32">
        <w:rPr>
          <w:snapToGrid w:val="0"/>
          <w:szCs w:val="32"/>
          <w:lang w:eastAsia="en-GB"/>
        </w:rPr>
        <w:t xml:space="preserve"> it is issuing to </w:t>
      </w:r>
      <w:r w:rsidR="00B9785E">
        <w:rPr>
          <w:b/>
          <w:snapToGrid w:val="0"/>
          <w:color w:val="2B579A"/>
          <w:szCs w:val="32"/>
          <w:shd w:val="clear" w:color="auto" w:fill="E6E6E6"/>
          <w:lang w:eastAsia="en-GB"/>
        </w:rPr>
        <w:fldChar w:fldCharType="begin"/>
      </w:r>
      <w:r w:rsidR="00B9785E">
        <w:rPr>
          <w:snapToGrid w:val="0"/>
          <w:szCs w:val="32"/>
          <w:lang w:eastAsia="en-GB"/>
        </w:rPr>
        <w:instrText xml:space="preserve"> REF Embedded \h </w:instrText>
      </w:r>
      <w:r w:rsidR="00A46CD4">
        <w:rPr>
          <w:b/>
          <w:snapToGrid w:val="0"/>
          <w:szCs w:val="32"/>
          <w:lang w:eastAsia="en-GB"/>
        </w:rPr>
        <w:instrText xml:space="preserve"> \* MERGEFORMAT </w:instrText>
      </w:r>
      <w:r w:rsidR="00B9785E">
        <w:rPr>
          <w:b/>
          <w:snapToGrid w:val="0"/>
          <w:color w:val="2B579A"/>
          <w:szCs w:val="32"/>
          <w:shd w:val="clear" w:color="auto" w:fill="E6E6E6"/>
          <w:lang w:eastAsia="en-GB"/>
        </w:rPr>
      </w:r>
      <w:r w:rsidR="00B9785E">
        <w:rPr>
          <w:b/>
          <w:snapToGrid w:val="0"/>
          <w:color w:val="2B579A"/>
          <w:szCs w:val="32"/>
          <w:shd w:val="clear" w:color="auto" w:fill="E6E6E6"/>
          <w:lang w:eastAsia="en-GB"/>
        </w:rPr>
        <w:fldChar w:fldCharType="separate"/>
      </w:r>
      <w:r w:rsidR="005C572C" w:rsidRPr="0076424C">
        <w:rPr>
          <w:b/>
        </w:rPr>
        <w:t>Embedded</w:t>
      </w:r>
      <w:r w:rsidR="00B9785E">
        <w:rPr>
          <w:b/>
          <w:snapToGrid w:val="0"/>
          <w:color w:val="2B579A"/>
          <w:szCs w:val="32"/>
          <w:shd w:val="clear" w:color="auto" w:fill="E6E6E6"/>
          <w:lang w:eastAsia="en-GB"/>
        </w:rPr>
        <w:fldChar w:fldCharType="end"/>
      </w:r>
      <w:r w:rsidR="00B9785E">
        <w:rPr>
          <w:b/>
          <w:snapToGrid w:val="0"/>
          <w:szCs w:val="32"/>
          <w:lang w:eastAsia="en-GB"/>
        </w:rPr>
        <w:t xml:space="preserve"> </w:t>
      </w:r>
      <w:r w:rsidR="007A5525">
        <w:rPr>
          <w:b/>
          <w:color w:val="2B579A"/>
          <w:shd w:val="clear" w:color="auto" w:fill="E6E6E6"/>
        </w:rPr>
        <w:fldChar w:fldCharType="begin"/>
      </w:r>
      <w:r w:rsidR="007A5525">
        <w:instrText xml:space="preserve"> REF pgm \h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sidR="00FD459E" w:rsidRPr="000B6E32">
        <w:rPr>
          <w:b/>
          <w:snapToGrid w:val="0"/>
          <w:szCs w:val="32"/>
          <w:lang w:eastAsia="en-GB"/>
        </w:rPr>
        <w:t xml:space="preserve">s </w:t>
      </w:r>
      <w:r w:rsidR="00FD459E" w:rsidRPr="000B6E32">
        <w:rPr>
          <w:snapToGrid w:val="0"/>
          <w:szCs w:val="32"/>
          <w:lang w:eastAsia="en-GB"/>
        </w:rPr>
        <w:t xml:space="preserve">within the </w:t>
      </w:r>
      <w:r w:rsidR="00994C2E">
        <w:rPr>
          <w:b/>
          <w:color w:val="2B579A"/>
          <w:shd w:val="clear" w:color="auto" w:fill="E6E6E6"/>
        </w:rPr>
        <w:fldChar w:fldCharType="begin"/>
      </w:r>
      <w:r w:rsidR="00994C2E">
        <w:instrText xml:space="preserve"> REF PowerIsland \h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00FD459E" w:rsidRPr="000B6E32">
        <w:rPr>
          <w:snapToGrid w:val="0"/>
          <w:szCs w:val="32"/>
          <w:lang w:eastAsia="en-GB"/>
        </w:rPr>
        <w:t>.</w:t>
      </w:r>
    </w:p>
    <w:p w14:paraId="442B74D4" w14:textId="401629C7" w:rsidR="00FD459E" w:rsidRPr="00C90903" w:rsidRDefault="00FD459E" w:rsidP="00FD459E">
      <w:pPr>
        <w:widowControl w:val="0"/>
        <w:spacing w:after="120" w:line="264" w:lineRule="auto"/>
        <w:rPr>
          <w:snapToGrid w:val="0"/>
          <w:szCs w:val="24"/>
        </w:rPr>
      </w:pPr>
      <w:r w:rsidRPr="00C90903">
        <w:rPr>
          <w:snapToGrid w:val="0"/>
          <w:szCs w:val="24"/>
        </w:rPr>
        <w:tab/>
        <w:t xml:space="preserve">(b) Data exchanged directly between </w:t>
      </w:r>
      <w:r w:rsidR="008139DB" w:rsidRPr="00C90903">
        <w:rPr>
          <w:b/>
          <w:color w:val="2B579A"/>
          <w:shd w:val="clear" w:color="auto" w:fill="E6E6E6"/>
        </w:rPr>
        <w:fldChar w:fldCharType="begin"/>
      </w:r>
      <w:r w:rsidR="008139DB" w:rsidRPr="00C90903">
        <w:instrText xml:space="preserve"> REF DNO \h </w:instrText>
      </w:r>
      <w:r w:rsidR="00C90903" w:rsidRPr="00C90903">
        <w:rPr>
          <w:b/>
          <w:bCs/>
        </w:rPr>
        <w:instrText xml:space="preserve"> \* MERGEFORMAT </w:instrText>
      </w:r>
      <w:r w:rsidR="008139DB" w:rsidRPr="00C90903">
        <w:rPr>
          <w:b/>
          <w:color w:val="2B579A"/>
          <w:shd w:val="clear" w:color="auto" w:fill="E6E6E6"/>
        </w:rPr>
      </w:r>
      <w:r w:rsidR="008139DB" w:rsidRPr="00C90903">
        <w:rPr>
          <w:b/>
          <w:color w:val="2B579A"/>
          <w:shd w:val="clear" w:color="auto" w:fill="E6E6E6"/>
        </w:rPr>
        <w:fldChar w:fldCharType="separate"/>
      </w:r>
      <w:r w:rsidR="005C572C" w:rsidRPr="0076424C">
        <w:rPr>
          <w:b/>
        </w:rPr>
        <w:t>DNO</w:t>
      </w:r>
      <w:r w:rsidR="008139DB" w:rsidRPr="00C90903">
        <w:rPr>
          <w:b/>
          <w:color w:val="2B579A"/>
          <w:shd w:val="clear" w:color="auto" w:fill="E6E6E6"/>
        </w:rPr>
        <w:fldChar w:fldCharType="end"/>
      </w:r>
      <w:r w:rsidRPr="00C90903">
        <w:rPr>
          <w:b/>
          <w:bCs/>
          <w:snapToGrid w:val="0"/>
          <w:szCs w:val="24"/>
        </w:rPr>
        <w:t>s</w:t>
      </w:r>
      <w:r w:rsidRPr="00C90903">
        <w:rPr>
          <w:snapToGrid w:val="0"/>
          <w:szCs w:val="24"/>
        </w:rPr>
        <w:t xml:space="preserve"> and </w:t>
      </w:r>
      <w:r w:rsidR="007526B8" w:rsidRPr="00C90903">
        <w:rPr>
          <w:b/>
          <w:color w:val="2B579A"/>
          <w:shd w:val="clear" w:color="auto" w:fill="E6E6E6"/>
        </w:rPr>
        <w:fldChar w:fldCharType="begin"/>
      </w:r>
      <w:r w:rsidR="007526B8" w:rsidRPr="00C90903">
        <w:rPr>
          <w:b/>
          <w:bCs/>
        </w:rPr>
        <w:instrText xml:space="preserve"> REF Generator \h </w:instrText>
      </w:r>
      <w:r w:rsidR="00C90903" w:rsidRPr="00C90903">
        <w:rPr>
          <w:b/>
          <w:bCs/>
        </w:rPr>
        <w:instrText xml:space="preserve"> \* MERGEFORMAT </w:instrText>
      </w:r>
      <w:r w:rsidR="007526B8" w:rsidRPr="00C90903">
        <w:rPr>
          <w:b/>
          <w:color w:val="2B579A"/>
          <w:shd w:val="clear" w:color="auto" w:fill="E6E6E6"/>
        </w:rPr>
      </w:r>
      <w:r w:rsidR="007526B8" w:rsidRPr="00C90903">
        <w:rPr>
          <w:b/>
          <w:color w:val="2B579A"/>
          <w:shd w:val="clear" w:color="auto" w:fill="E6E6E6"/>
        </w:rPr>
        <w:fldChar w:fldCharType="separate"/>
      </w:r>
      <w:r w:rsidR="005C572C" w:rsidRPr="0076424C">
        <w:rPr>
          <w:b/>
        </w:rPr>
        <w:t>Generator</w:t>
      </w:r>
      <w:r w:rsidR="007526B8" w:rsidRPr="00C90903">
        <w:rPr>
          <w:b/>
          <w:color w:val="2B579A"/>
          <w:shd w:val="clear" w:color="auto" w:fill="E6E6E6"/>
        </w:rPr>
        <w:fldChar w:fldCharType="end"/>
      </w:r>
      <w:r w:rsidRPr="00C90903">
        <w:rPr>
          <w:b/>
          <w:bCs/>
          <w:snapToGrid w:val="0"/>
          <w:szCs w:val="24"/>
        </w:rPr>
        <w:t>s</w:t>
      </w:r>
    </w:p>
    <w:p w14:paraId="522DC45A" w14:textId="41846805" w:rsidR="00FD459E" w:rsidRPr="000B6E32" w:rsidRDefault="00FD459E" w:rsidP="00A408B6">
      <w:pPr>
        <w:widowControl w:val="0"/>
        <w:numPr>
          <w:ilvl w:val="0"/>
          <w:numId w:val="89"/>
        </w:numPr>
        <w:tabs>
          <w:tab w:val="left" w:pos="1843"/>
        </w:tabs>
        <w:spacing w:line="264" w:lineRule="auto"/>
        <w:ind w:left="2268" w:hanging="501"/>
        <w:jc w:val="left"/>
        <w:rPr>
          <w:snapToGrid w:val="0"/>
          <w:szCs w:val="24"/>
        </w:rPr>
      </w:pPr>
      <w:r w:rsidRPr="000B6E32">
        <w:rPr>
          <w:bCs/>
          <w:snapToGrid w:val="0"/>
          <w:szCs w:val="24"/>
        </w:rPr>
        <w:t xml:space="preserve">In this </w:t>
      </w:r>
      <w:r>
        <w:rPr>
          <w:bCs/>
          <w:snapToGrid w:val="0"/>
          <w:szCs w:val="24"/>
        </w:rPr>
        <w:t>approach in</w:t>
      </w:r>
      <w:r w:rsidRPr="000B6E32">
        <w:rPr>
          <w:bCs/>
          <w:snapToGrid w:val="0"/>
          <w:szCs w:val="24"/>
        </w:rPr>
        <w:t xml:space="preserve"> </w:t>
      </w:r>
      <w:r w:rsidRPr="000B6E32">
        <w:rPr>
          <w:snapToGrid w:val="0"/>
          <w:szCs w:val="24"/>
        </w:rPr>
        <w:t>DOC9.5.3.2(b)</w:t>
      </w:r>
      <w:r w:rsidRPr="000B6E32">
        <w:rPr>
          <w:bCs/>
          <w:snapToGrid w:val="0"/>
          <w:szCs w:val="24"/>
        </w:rPr>
        <w:t xml:space="preserve"> relevant loading and other operational parameters are exchanged directly between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b/>
          <w:snapToGrid w:val="0"/>
          <w:szCs w:val="24"/>
        </w:rPr>
        <w:t>s</w:t>
      </w:r>
      <w:r w:rsidRPr="000B6E32">
        <w:rPr>
          <w:bCs/>
          <w:snapToGrid w:val="0"/>
          <w:szCs w:val="24"/>
        </w:rPr>
        <w:t xml:space="preserve"> </w:t>
      </w:r>
      <w:r w:rsidRPr="000B6E32">
        <w:rPr>
          <w:snapToGrid w:val="0"/>
          <w:szCs w:val="24"/>
        </w:rPr>
        <w:t xml:space="preserve">who are </w:t>
      </w:r>
      <w:r w:rsidR="00B9785E">
        <w:rPr>
          <w:b/>
          <w:snapToGrid w:val="0"/>
          <w:color w:val="2B579A"/>
          <w:szCs w:val="24"/>
          <w:shd w:val="clear" w:color="auto" w:fill="E6E6E6"/>
        </w:rPr>
        <w:fldChar w:fldCharType="begin"/>
      </w:r>
      <w:r w:rsidR="00B9785E">
        <w:rPr>
          <w:snapToGrid w:val="0"/>
          <w:szCs w:val="24"/>
        </w:rPr>
        <w:instrText xml:space="preserve"> REF BMParticipant \h </w:instrText>
      </w:r>
      <w:r w:rsidR="00B9785E">
        <w:rPr>
          <w:b/>
          <w:snapToGrid w:val="0"/>
          <w:color w:val="2B579A"/>
          <w:szCs w:val="24"/>
          <w:shd w:val="clear" w:color="auto" w:fill="E6E6E6"/>
        </w:rPr>
      </w:r>
      <w:r w:rsidR="00B9785E">
        <w:rPr>
          <w:b/>
          <w:snapToGrid w:val="0"/>
          <w:color w:val="2B579A"/>
          <w:szCs w:val="24"/>
          <w:shd w:val="clear" w:color="auto" w:fill="E6E6E6"/>
        </w:rPr>
        <w:fldChar w:fldCharType="separate"/>
      </w:r>
      <w:r w:rsidR="005C572C" w:rsidRPr="0076424C">
        <w:rPr>
          <w:b/>
        </w:rPr>
        <w:t>BM Participant</w:t>
      </w:r>
      <w:r w:rsidR="00B9785E">
        <w:rPr>
          <w:b/>
          <w:snapToGrid w:val="0"/>
          <w:color w:val="2B579A"/>
          <w:szCs w:val="24"/>
          <w:shd w:val="clear" w:color="auto" w:fill="E6E6E6"/>
        </w:rPr>
        <w:fldChar w:fldCharType="end"/>
      </w:r>
      <w:r w:rsidRPr="000B6E32">
        <w:rPr>
          <w:b/>
          <w:bCs/>
          <w:snapToGrid w:val="0"/>
          <w:szCs w:val="24"/>
        </w:rPr>
        <w:t>s</w:t>
      </w:r>
      <w:r w:rsidRPr="000B6E32">
        <w:rPr>
          <w:snapToGrid w:val="0"/>
          <w:szCs w:val="24"/>
        </w:rPr>
        <w:t xml:space="preserve"> and </w:t>
      </w:r>
      <w:r w:rsidRPr="00B9785E">
        <w:rPr>
          <w:snapToGrid w:val="0"/>
          <w:szCs w:val="24"/>
        </w:rPr>
        <w:t>the</w:t>
      </w:r>
      <w:r w:rsidRPr="000B6E32">
        <w:rPr>
          <w:b/>
          <w:bCs/>
          <w:snapToGrid w:val="0"/>
          <w:szCs w:val="24"/>
        </w:rPr>
        <w:t xml:space="preserv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0B6E32">
        <w:rPr>
          <w:snapToGrid w:val="0"/>
          <w:szCs w:val="24"/>
        </w:rPr>
        <w:t>.</w:t>
      </w:r>
    </w:p>
    <w:p w14:paraId="40D29AA5" w14:textId="624BB281" w:rsidR="00FD459E" w:rsidRPr="000B6E32" w:rsidRDefault="00C004AE" w:rsidP="00A408B6">
      <w:pPr>
        <w:numPr>
          <w:ilvl w:val="0"/>
          <w:numId w:val="89"/>
        </w:numPr>
        <w:suppressLineNumbers/>
        <w:spacing w:after="220"/>
        <w:ind w:left="2268" w:hanging="499"/>
        <w:outlineLvl w:val="1"/>
        <w:rPr>
          <w:bCs/>
          <w:snapToGrid w:val="0"/>
          <w:spacing w:val="-2"/>
          <w:szCs w:val="24"/>
        </w:rPr>
      </w:pPr>
      <w:del w:id="1252" w:author="Shaheeni Vekaria" w:date="2024-04-17T17:03:00Z">
        <w:r w:rsidDel="0002470A">
          <w:rPr>
            <w:b/>
            <w:color w:val="2B579A"/>
            <w:shd w:val="clear" w:color="auto" w:fill="E6E6E6"/>
          </w:rPr>
          <w:fldChar w:fldCharType="begin"/>
        </w:r>
        <w:r w:rsidDel="0002470A">
          <w:delInstrText xml:space="preserve"> REF NGESO \h </w:delInstrText>
        </w:r>
        <w:r w:rsidDel="0002470A">
          <w:rPr>
            <w:b/>
            <w:color w:val="2B579A"/>
            <w:shd w:val="clear" w:color="auto" w:fill="E6E6E6"/>
          </w:rPr>
        </w:r>
        <w:r w:rsidDel="0002470A">
          <w:rPr>
            <w:b/>
            <w:color w:val="2B579A"/>
            <w:shd w:val="clear" w:color="auto" w:fill="E6E6E6"/>
          </w:rPr>
          <w:fldChar w:fldCharType="separate"/>
        </w:r>
        <w:r w:rsidR="005C572C" w:rsidDel="0002470A">
          <w:rPr>
            <w:b/>
          </w:rPr>
          <w:delText>NGESO</w:delText>
        </w:r>
        <w:r w:rsidDel="0002470A">
          <w:rPr>
            <w:b/>
            <w:color w:val="2B579A"/>
            <w:shd w:val="clear" w:color="auto" w:fill="E6E6E6"/>
          </w:rPr>
          <w:fldChar w:fldCharType="end"/>
        </w:r>
        <w:r w:rsidR="00FD459E" w:rsidRPr="000B6E32" w:rsidDel="0002470A">
          <w:rPr>
            <w:bCs/>
            <w:snapToGrid w:val="0"/>
            <w:spacing w:val="-2"/>
            <w:szCs w:val="24"/>
          </w:rPr>
          <w:delText xml:space="preserve"> </w:delText>
        </w:r>
      </w:del>
      <w:ins w:id="1253" w:author="Shaheeni Vekaria" w:date="2024-04-17T17:03:00Z">
        <w:r w:rsidR="0002470A" w:rsidRPr="0002470A">
          <w:rPr>
            <w:color w:val="2B579A"/>
            <w:shd w:val="clear" w:color="auto" w:fill="E6E6E6"/>
            <w:rPrChange w:id="1254" w:author="Shaheeni Vekaria" w:date="2024-04-17T17:03:00Z">
              <w:rPr>
                <w:b/>
                <w:bCs/>
              </w:rPr>
            </w:rPrChange>
          </w:rPr>
          <w:t>The</w:t>
        </w:r>
        <w:r w:rsidR="0002470A">
          <w:rPr>
            <w:b/>
            <w:bCs/>
          </w:rPr>
          <w:t xml:space="preserve"> ISOP</w:t>
        </w:r>
        <w:r w:rsidR="0002470A" w:rsidRPr="000B6E32">
          <w:rPr>
            <w:bCs/>
            <w:snapToGrid w:val="0"/>
            <w:spacing w:val="-2"/>
            <w:szCs w:val="24"/>
          </w:rPr>
          <w:t xml:space="preserve"> </w:t>
        </w:r>
      </w:ins>
      <w:r w:rsidR="00FD459E" w:rsidRPr="000B6E32">
        <w:rPr>
          <w:bCs/>
          <w:snapToGrid w:val="0"/>
          <w:spacing w:val="-2"/>
          <w:szCs w:val="24"/>
        </w:rPr>
        <w:t xml:space="preserve">will issue an emergency instruction and/or a instructions via the </w:t>
      </w:r>
      <w:r w:rsidR="00FD459E" w:rsidRPr="000B6E32">
        <w:rPr>
          <w:b/>
          <w:snapToGrid w:val="0"/>
          <w:spacing w:val="-2"/>
          <w:szCs w:val="24"/>
        </w:rPr>
        <w:t>Balancing Mechanism</w:t>
      </w:r>
      <w:r w:rsidR="00FD459E" w:rsidRPr="000B6E32">
        <w:rPr>
          <w:bCs/>
          <w:snapToGrid w:val="0"/>
          <w:spacing w:val="-2"/>
          <w:szCs w:val="24"/>
        </w:rPr>
        <w:t xml:space="preserve">, to the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00FD459E" w:rsidRPr="000B6E32">
        <w:rPr>
          <w:bCs/>
          <w:snapToGrid w:val="0"/>
          <w:spacing w:val="-2"/>
          <w:szCs w:val="24"/>
        </w:rPr>
        <w:t xml:space="preserve"> to "float" local </w:t>
      </w:r>
      <w:r w:rsidR="00B9785E">
        <w:rPr>
          <w:b/>
          <w:snapToGrid w:val="0"/>
          <w:color w:val="2B579A"/>
          <w:spacing w:val="-2"/>
          <w:szCs w:val="24"/>
          <w:shd w:val="clear" w:color="auto" w:fill="E6E6E6"/>
        </w:rPr>
        <w:fldChar w:fldCharType="begin"/>
      </w:r>
      <w:r w:rsidR="00B9785E">
        <w:rPr>
          <w:bCs/>
          <w:snapToGrid w:val="0"/>
          <w:spacing w:val="-2"/>
          <w:szCs w:val="24"/>
        </w:rPr>
        <w:instrText xml:space="preserve"> REF Demand \h </w:instrText>
      </w:r>
      <w:r w:rsidR="00B9785E">
        <w:rPr>
          <w:b/>
          <w:snapToGrid w:val="0"/>
          <w:color w:val="2B579A"/>
          <w:spacing w:val="-2"/>
          <w:szCs w:val="24"/>
          <w:shd w:val="clear" w:color="auto" w:fill="E6E6E6"/>
        </w:rPr>
      </w:r>
      <w:r w:rsidR="00B9785E">
        <w:rPr>
          <w:b/>
          <w:snapToGrid w:val="0"/>
          <w:color w:val="2B579A"/>
          <w:spacing w:val="-2"/>
          <w:szCs w:val="24"/>
          <w:shd w:val="clear" w:color="auto" w:fill="E6E6E6"/>
        </w:rPr>
        <w:fldChar w:fldCharType="separate"/>
      </w:r>
      <w:r w:rsidR="005C572C" w:rsidRPr="0076424C">
        <w:rPr>
          <w:b/>
        </w:rPr>
        <w:t>Demand</w:t>
      </w:r>
      <w:r w:rsidR="00B9785E">
        <w:rPr>
          <w:b/>
          <w:snapToGrid w:val="0"/>
          <w:color w:val="2B579A"/>
          <w:spacing w:val="-2"/>
          <w:szCs w:val="24"/>
          <w:shd w:val="clear" w:color="auto" w:fill="E6E6E6"/>
        </w:rPr>
        <w:fldChar w:fldCharType="end"/>
      </w:r>
      <w:r w:rsidR="00B9785E">
        <w:rPr>
          <w:b/>
          <w:snapToGrid w:val="0"/>
          <w:spacing w:val="-2"/>
          <w:szCs w:val="24"/>
        </w:rPr>
        <w:t xml:space="preserve"> </w:t>
      </w:r>
      <w:r w:rsidR="00FD459E" w:rsidRPr="000B6E32">
        <w:rPr>
          <w:bCs/>
          <w:snapToGrid w:val="0"/>
          <w:spacing w:val="-2"/>
          <w:szCs w:val="24"/>
        </w:rPr>
        <w:t xml:space="preserve">and maintain </w:t>
      </w:r>
      <w:r w:rsidR="00036DBE">
        <w:rPr>
          <w:b/>
          <w:color w:val="2B579A"/>
          <w:shd w:val="clear" w:color="auto" w:fill="E6E6E6"/>
        </w:rPr>
        <w:fldChar w:fldCharType="begin"/>
      </w:r>
      <w:r w:rsidR="00036DBE">
        <w:instrText xml:space="preserve"> REF Frequency \h </w:instrText>
      </w:r>
      <w:r w:rsidR="00036DBE">
        <w:rPr>
          <w:b/>
          <w:color w:val="2B579A"/>
          <w:shd w:val="clear" w:color="auto" w:fill="E6E6E6"/>
        </w:rPr>
      </w:r>
      <w:r w:rsidR="00036DBE">
        <w:rPr>
          <w:b/>
          <w:color w:val="2B579A"/>
          <w:shd w:val="clear" w:color="auto" w:fill="E6E6E6"/>
        </w:rPr>
        <w:fldChar w:fldCharType="separate"/>
      </w:r>
      <w:r w:rsidR="005C572C" w:rsidRPr="0076424C">
        <w:rPr>
          <w:b/>
        </w:rPr>
        <w:t>Frequency</w:t>
      </w:r>
      <w:r w:rsidR="00036DBE">
        <w:rPr>
          <w:b/>
          <w:color w:val="2B579A"/>
          <w:shd w:val="clear" w:color="auto" w:fill="E6E6E6"/>
        </w:rPr>
        <w:fldChar w:fldCharType="end"/>
      </w:r>
      <w:r w:rsidR="00FD459E" w:rsidRPr="000B6E32">
        <w:rPr>
          <w:bCs/>
          <w:snapToGrid w:val="0"/>
          <w:spacing w:val="-2"/>
          <w:szCs w:val="24"/>
        </w:rPr>
        <w:t xml:space="preserve"> at </w:t>
      </w:r>
      <w:r w:rsidR="005A148D">
        <w:rPr>
          <w:b/>
          <w:color w:val="2B579A"/>
          <w:shd w:val="clear" w:color="auto" w:fill="E6E6E6"/>
        </w:rPr>
        <w:fldChar w:fldCharType="begin"/>
      </w:r>
      <w:r w:rsidR="005A148D">
        <w:instrText xml:space="preserve"> REF targetF \h </w:instrText>
      </w:r>
      <w:r w:rsidR="005A148D">
        <w:rPr>
          <w:b/>
          <w:color w:val="2B579A"/>
          <w:shd w:val="clear" w:color="auto" w:fill="E6E6E6"/>
        </w:rPr>
      </w:r>
      <w:r w:rsidR="005A148D">
        <w:rPr>
          <w:b/>
          <w:color w:val="2B579A"/>
          <w:shd w:val="clear" w:color="auto" w:fill="E6E6E6"/>
        </w:rPr>
        <w:fldChar w:fldCharType="separate"/>
      </w:r>
      <w:r w:rsidR="005C572C">
        <w:rPr>
          <w:b/>
        </w:rPr>
        <w:t>Target Frequency</w:t>
      </w:r>
      <w:r w:rsidR="005A148D">
        <w:rPr>
          <w:b/>
          <w:color w:val="2B579A"/>
          <w:shd w:val="clear" w:color="auto" w:fill="E6E6E6"/>
        </w:rPr>
        <w:fldChar w:fldCharType="end"/>
      </w:r>
      <w:r w:rsidR="00FD459E" w:rsidRPr="000B6E32">
        <w:rPr>
          <w:bCs/>
          <w:snapToGrid w:val="0"/>
          <w:spacing w:val="-2"/>
          <w:szCs w:val="24"/>
        </w:rPr>
        <w:t xml:space="preserve">.  Under this instruction, the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00FD459E" w:rsidRPr="000B6E32">
        <w:rPr>
          <w:bCs/>
          <w:snapToGrid w:val="0"/>
          <w:spacing w:val="-2"/>
          <w:szCs w:val="24"/>
        </w:rPr>
        <w:t xml:space="preserve"> will be required to regulate the output of its </w:t>
      </w:r>
      <w:r w:rsidR="007A5525">
        <w:rPr>
          <w:b/>
          <w:color w:val="2B579A"/>
          <w:shd w:val="clear" w:color="auto" w:fill="E6E6E6"/>
        </w:rPr>
        <w:fldChar w:fldCharType="begin"/>
      </w:r>
      <w:r w:rsidR="007A5525">
        <w:instrText xml:space="preserve"> REF pgm \h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sidR="00FD459E" w:rsidRPr="000B6E32">
        <w:rPr>
          <w:bCs/>
          <w:snapToGrid w:val="0"/>
          <w:spacing w:val="-2"/>
          <w:szCs w:val="24"/>
        </w:rPr>
        <w:t xml:space="preserve">(s) at the </w:t>
      </w:r>
      <w:r w:rsidR="006E2055">
        <w:rPr>
          <w:b/>
          <w:color w:val="2B579A"/>
          <w:shd w:val="clear" w:color="auto" w:fill="E6E6E6"/>
        </w:rPr>
        <w:fldChar w:fldCharType="begin"/>
      </w:r>
      <w:r w:rsidR="006E2055">
        <w:rPr>
          <w:b/>
          <w:bCs/>
        </w:rPr>
        <w:instrText xml:space="preserve"> REF PowerStation \h </w:instrText>
      </w:r>
      <w:r w:rsidR="006E2055">
        <w:rPr>
          <w:b/>
          <w:color w:val="2B579A"/>
          <w:shd w:val="clear" w:color="auto" w:fill="E6E6E6"/>
        </w:rPr>
      </w:r>
      <w:r w:rsidR="006E2055">
        <w:rPr>
          <w:b/>
          <w:color w:val="2B579A"/>
          <w:shd w:val="clear" w:color="auto" w:fill="E6E6E6"/>
        </w:rPr>
        <w:fldChar w:fldCharType="separate"/>
      </w:r>
      <w:r w:rsidR="005C572C" w:rsidRPr="0076424C">
        <w:rPr>
          <w:b/>
        </w:rPr>
        <w:t>Power Station</w:t>
      </w:r>
      <w:r w:rsidR="006E2055">
        <w:rPr>
          <w:b/>
          <w:color w:val="2B579A"/>
          <w:shd w:val="clear" w:color="auto" w:fill="E6E6E6"/>
        </w:rPr>
        <w:fldChar w:fldCharType="end"/>
      </w:r>
      <w:r w:rsidR="00FD459E" w:rsidRPr="000B6E32">
        <w:rPr>
          <w:bCs/>
          <w:snapToGrid w:val="0"/>
          <w:spacing w:val="-2"/>
          <w:szCs w:val="24"/>
        </w:rPr>
        <w:t xml:space="preserve"> in question to the </w:t>
      </w:r>
      <w:r w:rsidR="00B9785E">
        <w:rPr>
          <w:b/>
          <w:snapToGrid w:val="0"/>
          <w:color w:val="2B579A"/>
          <w:spacing w:val="-2"/>
          <w:szCs w:val="24"/>
          <w:shd w:val="clear" w:color="auto" w:fill="E6E6E6"/>
        </w:rPr>
        <w:fldChar w:fldCharType="begin"/>
      </w:r>
      <w:r w:rsidR="00B9785E">
        <w:rPr>
          <w:bCs/>
          <w:snapToGrid w:val="0"/>
          <w:spacing w:val="-2"/>
          <w:szCs w:val="24"/>
        </w:rPr>
        <w:instrText xml:space="preserve"> REF Demand \h </w:instrText>
      </w:r>
      <w:r w:rsidR="00B9785E">
        <w:rPr>
          <w:b/>
          <w:snapToGrid w:val="0"/>
          <w:color w:val="2B579A"/>
          <w:spacing w:val="-2"/>
          <w:szCs w:val="24"/>
          <w:shd w:val="clear" w:color="auto" w:fill="E6E6E6"/>
        </w:rPr>
      </w:r>
      <w:r w:rsidR="00B9785E">
        <w:rPr>
          <w:b/>
          <w:snapToGrid w:val="0"/>
          <w:color w:val="2B579A"/>
          <w:spacing w:val="-2"/>
          <w:szCs w:val="24"/>
          <w:shd w:val="clear" w:color="auto" w:fill="E6E6E6"/>
        </w:rPr>
        <w:fldChar w:fldCharType="separate"/>
      </w:r>
      <w:r w:rsidR="005C572C" w:rsidRPr="0076424C">
        <w:rPr>
          <w:b/>
        </w:rPr>
        <w:t>Demand</w:t>
      </w:r>
      <w:r w:rsidR="00B9785E">
        <w:rPr>
          <w:b/>
          <w:snapToGrid w:val="0"/>
          <w:color w:val="2B579A"/>
          <w:spacing w:val="-2"/>
          <w:szCs w:val="24"/>
          <w:shd w:val="clear" w:color="auto" w:fill="E6E6E6"/>
        </w:rPr>
        <w:fldChar w:fldCharType="end"/>
      </w:r>
      <w:r w:rsidR="00B9785E">
        <w:rPr>
          <w:b/>
          <w:snapToGrid w:val="0"/>
          <w:spacing w:val="-2"/>
          <w:szCs w:val="24"/>
        </w:rPr>
        <w:t xml:space="preserve"> </w:t>
      </w:r>
      <w:r w:rsidR="00FD459E" w:rsidRPr="000B6E32">
        <w:rPr>
          <w:bCs/>
          <w:snapToGrid w:val="0"/>
          <w:spacing w:val="-2"/>
          <w:szCs w:val="24"/>
        </w:rPr>
        <w:t xml:space="preserve">prevailing in the </w:t>
      </w:r>
      <w:r w:rsidR="00994C2E">
        <w:rPr>
          <w:b/>
          <w:color w:val="2B579A"/>
          <w:shd w:val="clear" w:color="auto" w:fill="E6E6E6"/>
        </w:rPr>
        <w:fldChar w:fldCharType="begin"/>
      </w:r>
      <w:r w:rsidR="00994C2E">
        <w:instrText xml:space="preserve"> REF PowerIsland \h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00FD459E" w:rsidRPr="000B6E32">
        <w:rPr>
          <w:bCs/>
          <w:snapToGrid w:val="0"/>
          <w:spacing w:val="-2"/>
          <w:szCs w:val="24"/>
        </w:rPr>
        <w:t xml:space="preserve"> in which it is situated, until </w:t>
      </w:r>
      <w:r w:rsidR="00FD459E" w:rsidRPr="000B6E32">
        <w:rPr>
          <w:b/>
          <w:snapToGrid w:val="0"/>
          <w:spacing w:val="-2"/>
          <w:szCs w:val="24"/>
        </w:rPr>
        <w:t>Re-</w:t>
      </w:r>
      <w:r w:rsidR="00B9785E">
        <w:rPr>
          <w:b/>
          <w:snapToGrid w:val="0"/>
          <w:color w:val="2B579A"/>
          <w:spacing w:val="-2"/>
          <w:szCs w:val="24"/>
          <w:shd w:val="clear" w:color="auto" w:fill="E6E6E6"/>
        </w:rPr>
        <w:fldChar w:fldCharType="begin"/>
      </w:r>
      <w:r w:rsidR="00B9785E">
        <w:rPr>
          <w:b/>
          <w:snapToGrid w:val="0"/>
          <w:spacing w:val="-2"/>
          <w:szCs w:val="24"/>
        </w:rPr>
        <w:instrText xml:space="preserve"> REF synch \h </w:instrText>
      </w:r>
      <w:r w:rsidR="00B9785E">
        <w:rPr>
          <w:b/>
          <w:snapToGrid w:val="0"/>
          <w:color w:val="2B579A"/>
          <w:spacing w:val="-2"/>
          <w:szCs w:val="24"/>
          <w:shd w:val="clear" w:color="auto" w:fill="E6E6E6"/>
        </w:rPr>
      </w:r>
      <w:r w:rsidR="00B9785E">
        <w:rPr>
          <w:b/>
          <w:snapToGrid w:val="0"/>
          <w:color w:val="2B579A"/>
          <w:spacing w:val="-2"/>
          <w:szCs w:val="24"/>
          <w:shd w:val="clear" w:color="auto" w:fill="E6E6E6"/>
        </w:rPr>
        <w:fldChar w:fldCharType="separate"/>
      </w:r>
      <w:r w:rsidR="005C572C">
        <w:rPr>
          <w:b/>
        </w:rPr>
        <w:t>Synchronis</w:t>
      </w:r>
      <w:r w:rsidR="00B9785E">
        <w:rPr>
          <w:b/>
          <w:snapToGrid w:val="0"/>
          <w:color w:val="2B579A"/>
          <w:spacing w:val="-2"/>
          <w:szCs w:val="24"/>
          <w:shd w:val="clear" w:color="auto" w:fill="E6E6E6"/>
        </w:rPr>
        <w:fldChar w:fldCharType="end"/>
      </w:r>
      <w:r w:rsidR="00FD459E" w:rsidRPr="000B6E32">
        <w:rPr>
          <w:b/>
          <w:snapToGrid w:val="0"/>
          <w:spacing w:val="-2"/>
          <w:szCs w:val="24"/>
        </w:rPr>
        <w:t>ation</w:t>
      </w:r>
      <w:r w:rsidR="00FD459E" w:rsidRPr="000B6E32">
        <w:rPr>
          <w:bCs/>
          <w:snapToGrid w:val="0"/>
          <w:spacing w:val="-2"/>
          <w:szCs w:val="24"/>
        </w:rPr>
        <w:t xml:space="preserve"> takes place, on the basis that it will (where practicable) seek to maintain the </w:t>
      </w:r>
      <w:r w:rsidR="005A148D">
        <w:rPr>
          <w:b/>
          <w:color w:val="2B579A"/>
          <w:shd w:val="clear" w:color="auto" w:fill="E6E6E6"/>
        </w:rPr>
        <w:fldChar w:fldCharType="begin"/>
      </w:r>
      <w:r w:rsidR="005A148D">
        <w:instrText xml:space="preserve"> REF targetF \h </w:instrText>
      </w:r>
      <w:r w:rsidR="005A148D">
        <w:rPr>
          <w:b/>
          <w:color w:val="2B579A"/>
          <w:shd w:val="clear" w:color="auto" w:fill="E6E6E6"/>
        </w:rPr>
      </w:r>
      <w:r w:rsidR="005A148D">
        <w:rPr>
          <w:b/>
          <w:color w:val="2B579A"/>
          <w:shd w:val="clear" w:color="auto" w:fill="E6E6E6"/>
        </w:rPr>
        <w:fldChar w:fldCharType="separate"/>
      </w:r>
      <w:r w:rsidR="005C572C">
        <w:rPr>
          <w:b/>
        </w:rPr>
        <w:t>Target Frequency</w:t>
      </w:r>
      <w:r w:rsidR="005A148D">
        <w:rPr>
          <w:b/>
          <w:color w:val="2B579A"/>
          <w:shd w:val="clear" w:color="auto" w:fill="E6E6E6"/>
        </w:rPr>
        <w:fldChar w:fldCharType="end"/>
      </w:r>
      <w:r w:rsidR="00FD459E" w:rsidRPr="000B6E32">
        <w:rPr>
          <w:bCs/>
          <w:snapToGrid w:val="0"/>
          <w:spacing w:val="-2"/>
          <w:szCs w:val="24"/>
        </w:rPr>
        <w:t>.</w:t>
      </w:r>
    </w:p>
    <w:p w14:paraId="6A837FA2" w14:textId="41293C4E" w:rsidR="00FD459E" w:rsidRPr="000B6E32" w:rsidRDefault="00FD459E" w:rsidP="00A408B6">
      <w:pPr>
        <w:numPr>
          <w:ilvl w:val="0"/>
          <w:numId w:val="89"/>
        </w:numPr>
        <w:suppressLineNumbers/>
        <w:spacing w:after="220"/>
        <w:ind w:left="2268" w:hanging="499"/>
        <w:outlineLvl w:val="1"/>
        <w:rPr>
          <w:bCs/>
          <w:snapToGrid w:val="0"/>
          <w:spacing w:val="-2"/>
          <w:szCs w:val="24"/>
        </w:rPr>
      </w:pPr>
      <w:r w:rsidRPr="000B6E32">
        <w:rPr>
          <w:bCs/>
          <w:snapToGrid w:val="0"/>
          <w:spacing w:val="-2"/>
          <w:szCs w:val="24"/>
        </w:rPr>
        <w:t xml:space="preserve">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0B6E32">
        <w:rPr>
          <w:bCs/>
          <w:snapToGrid w:val="0"/>
          <w:spacing w:val="-2"/>
          <w:szCs w:val="24"/>
        </w:rPr>
        <w:t xml:space="preserve"> is required to be in contact with the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bCs/>
          <w:snapToGrid w:val="0"/>
          <w:spacing w:val="-2"/>
          <w:szCs w:val="24"/>
        </w:rPr>
        <w:t xml:space="preserve"> at the </w:t>
      </w:r>
      <w:r w:rsidR="006E2055">
        <w:rPr>
          <w:b/>
          <w:color w:val="2B579A"/>
          <w:shd w:val="clear" w:color="auto" w:fill="E6E6E6"/>
        </w:rPr>
        <w:fldChar w:fldCharType="begin"/>
      </w:r>
      <w:r w:rsidR="006E2055">
        <w:rPr>
          <w:b/>
          <w:bCs/>
        </w:rPr>
        <w:instrText xml:space="preserve"> REF PowerStation \h </w:instrText>
      </w:r>
      <w:r w:rsidR="006E2055">
        <w:rPr>
          <w:b/>
          <w:color w:val="2B579A"/>
          <w:shd w:val="clear" w:color="auto" w:fill="E6E6E6"/>
        </w:rPr>
      </w:r>
      <w:r w:rsidR="006E2055">
        <w:rPr>
          <w:b/>
          <w:color w:val="2B579A"/>
          <w:shd w:val="clear" w:color="auto" w:fill="E6E6E6"/>
        </w:rPr>
        <w:fldChar w:fldCharType="separate"/>
      </w:r>
      <w:r w:rsidR="005C572C" w:rsidRPr="0076424C">
        <w:rPr>
          <w:b/>
        </w:rPr>
        <w:t>Power Station</w:t>
      </w:r>
      <w:r w:rsidR="006E2055">
        <w:rPr>
          <w:b/>
          <w:color w:val="2B579A"/>
          <w:shd w:val="clear" w:color="auto" w:fill="E6E6E6"/>
        </w:rPr>
        <w:fldChar w:fldCharType="end"/>
      </w:r>
      <w:r w:rsidRPr="000B6E32">
        <w:rPr>
          <w:bCs/>
          <w:snapToGrid w:val="0"/>
          <w:spacing w:val="-2"/>
          <w:szCs w:val="24"/>
        </w:rPr>
        <w:t xml:space="preserve"> so that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0B6E32">
        <w:rPr>
          <w:bCs/>
          <w:snapToGrid w:val="0"/>
          <w:spacing w:val="-2"/>
          <w:szCs w:val="24"/>
        </w:rPr>
        <w:t xml:space="preserve"> can supply data to the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bCs/>
          <w:snapToGrid w:val="0"/>
          <w:spacing w:val="-2"/>
          <w:szCs w:val="24"/>
        </w:rPr>
        <w:t xml:space="preserve"> on </w:t>
      </w:r>
      <w:r w:rsidRPr="000B6E32">
        <w:rPr>
          <w:b/>
          <w:snapToGrid w:val="0"/>
          <w:spacing w:val="-2"/>
          <w:szCs w:val="24"/>
        </w:rPr>
        <w:t>Demand</w:t>
      </w:r>
      <w:r w:rsidRPr="000B6E32">
        <w:rPr>
          <w:bCs/>
          <w:snapToGrid w:val="0"/>
          <w:spacing w:val="-2"/>
          <w:szCs w:val="24"/>
        </w:rPr>
        <w:t xml:space="preserve"> changes within the </w:t>
      </w:r>
      <w:r w:rsidR="00994C2E">
        <w:rPr>
          <w:b/>
          <w:color w:val="2B579A"/>
          <w:shd w:val="clear" w:color="auto" w:fill="E6E6E6"/>
        </w:rPr>
        <w:fldChar w:fldCharType="begin"/>
      </w:r>
      <w:r w:rsidR="00994C2E">
        <w:instrText xml:space="preserve"> REF PowerIsland \h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Pr="000B6E32">
        <w:rPr>
          <w:bCs/>
          <w:snapToGrid w:val="0"/>
          <w:spacing w:val="-2"/>
          <w:szCs w:val="24"/>
        </w:rPr>
        <w:t>.</w:t>
      </w:r>
    </w:p>
    <w:p w14:paraId="51C465EF" w14:textId="728B80EA" w:rsidR="00FD459E" w:rsidRPr="000B6E32" w:rsidRDefault="00FD459E" w:rsidP="00A408B6">
      <w:pPr>
        <w:numPr>
          <w:ilvl w:val="0"/>
          <w:numId w:val="89"/>
        </w:numPr>
        <w:suppressLineNumbers/>
        <w:spacing w:after="220"/>
        <w:ind w:left="2268" w:hanging="499"/>
        <w:outlineLvl w:val="1"/>
        <w:rPr>
          <w:bCs/>
          <w:snapToGrid w:val="0"/>
          <w:spacing w:val="-2"/>
          <w:szCs w:val="24"/>
        </w:rPr>
      </w:pPr>
      <w:r w:rsidRPr="000B6E32">
        <w:rPr>
          <w:bCs/>
          <w:snapToGrid w:val="0"/>
          <w:spacing w:val="-2"/>
          <w:szCs w:val="24"/>
        </w:rPr>
        <w:t xml:space="preserve">If more than one </w:t>
      </w:r>
      <w:r w:rsidR="007A5525">
        <w:rPr>
          <w:b/>
          <w:color w:val="2B579A"/>
          <w:shd w:val="clear" w:color="auto" w:fill="E6E6E6"/>
        </w:rPr>
        <w:fldChar w:fldCharType="begin"/>
      </w:r>
      <w:r w:rsidR="007A5525">
        <w:instrText xml:space="preserve"> REF pgm \h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sidRPr="000B6E32">
        <w:rPr>
          <w:bCs/>
          <w:snapToGrid w:val="0"/>
          <w:spacing w:val="-2"/>
          <w:szCs w:val="24"/>
        </w:rPr>
        <w:t xml:space="preserve"> is </w:t>
      </w:r>
      <w:r w:rsidR="006857AC">
        <w:rPr>
          <w:color w:val="2B579A"/>
          <w:shd w:val="clear" w:color="auto" w:fill="E6E6E6"/>
        </w:rPr>
        <w:fldChar w:fldCharType="begin"/>
      </w:r>
      <w:r w:rsidR="006857AC">
        <w:instrText xml:space="preserve"> REF synch \h </w:instrText>
      </w:r>
      <w:r w:rsidR="006857AC">
        <w:rPr>
          <w:color w:val="2B579A"/>
          <w:shd w:val="clear" w:color="auto" w:fill="E6E6E6"/>
        </w:rPr>
      </w:r>
      <w:r w:rsidR="006857AC">
        <w:rPr>
          <w:color w:val="2B579A"/>
          <w:shd w:val="clear" w:color="auto" w:fill="E6E6E6"/>
        </w:rPr>
        <w:fldChar w:fldCharType="separate"/>
      </w:r>
      <w:r w:rsidR="005C572C">
        <w:rPr>
          <w:b/>
        </w:rPr>
        <w:t>Synchronis</w:t>
      </w:r>
      <w:r w:rsidR="006857AC">
        <w:rPr>
          <w:color w:val="2B579A"/>
          <w:shd w:val="clear" w:color="auto" w:fill="E6E6E6"/>
        </w:rPr>
        <w:fldChar w:fldCharType="end"/>
      </w:r>
      <w:r w:rsidR="00A15EDA" w:rsidRPr="00A15EDA">
        <w:rPr>
          <w:b/>
          <w:bCs/>
        </w:rPr>
        <w:t>ed</w:t>
      </w:r>
      <w:r w:rsidR="00A15EDA">
        <w:t xml:space="preserve"> </w:t>
      </w:r>
      <w:r w:rsidRPr="000B6E32">
        <w:rPr>
          <w:bCs/>
          <w:snapToGrid w:val="0"/>
          <w:spacing w:val="-2"/>
          <w:szCs w:val="24"/>
        </w:rPr>
        <w:t xml:space="preserve">on the </w:t>
      </w:r>
      <w:r w:rsidR="00994C2E">
        <w:rPr>
          <w:b/>
          <w:color w:val="2B579A"/>
          <w:shd w:val="clear" w:color="auto" w:fill="E6E6E6"/>
        </w:rPr>
        <w:fldChar w:fldCharType="begin"/>
      </w:r>
      <w:r w:rsidR="00994C2E">
        <w:instrText xml:space="preserve"> REF PowerIsland \h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Pr="000B6E32">
        <w:rPr>
          <w:bCs/>
          <w:snapToGrid w:val="0"/>
          <w:spacing w:val="-2"/>
          <w:szCs w:val="24"/>
        </w:rPr>
        <w:t>, or is connected to the and available to generate although not</w:t>
      </w:r>
      <w:r w:rsidR="00A60AF5">
        <w:rPr>
          <w:bCs/>
          <w:snapToGrid w:val="0"/>
          <w:spacing w:val="-2"/>
          <w:szCs w:val="24"/>
        </w:rPr>
        <w:t xml:space="preserve"> </w:t>
      </w:r>
      <w:r w:rsidR="00A15EDA">
        <w:rPr>
          <w:color w:val="2B579A"/>
          <w:shd w:val="clear" w:color="auto" w:fill="E6E6E6"/>
        </w:rPr>
        <w:fldChar w:fldCharType="begin"/>
      </w:r>
      <w:r w:rsidR="00A15EDA">
        <w:instrText xml:space="preserve"> REF synch \h </w:instrText>
      </w:r>
      <w:r w:rsidR="00A15EDA">
        <w:rPr>
          <w:color w:val="2B579A"/>
          <w:shd w:val="clear" w:color="auto" w:fill="E6E6E6"/>
        </w:rPr>
      </w:r>
      <w:r w:rsidR="00A15EDA">
        <w:rPr>
          <w:color w:val="2B579A"/>
          <w:shd w:val="clear" w:color="auto" w:fill="E6E6E6"/>
        </w:rPr>
        <w:fldChar w:fldCharType="separate"/>
      </w:r>
      <w:r w:rsidR="005C572C">
        <w:rPr>
          <w:b/>
        </w:rPr>
        <w:t>Synchronis</w:t>
      </w:r>
      <w:r w:rsidR="00A15EDA">
        <w:rPr>
          <w:color w:val="2B579A"/>
          <w:shd w:val="clear" w:color="auto" w:fill="E6E6E6"/>
        </w:rPr>
        <w:fldChar w:fldCharType="end"/>
      </w:r>
      <w:r w:rsidR="00A60AF5" w:rsidRPr="00A60AF5">
        <w:rPr>
          <w:b/>
          <w:bCs/>
        </w:rPr>
        <w:t>ed</w:t>
      </w:r>
      <w:r w:rsidRPr="000B6E32">
        <w:rPr>
          <w:bCs/>
          <w:snapToGrid w:val="0"/>
          <w:spacing w:val="-2"/>
          <w:szCs w:val="24"/>
        </w:rPr>
        <w:t xml:space="preserve">,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0B6E32">
        <w:rPr>
          <w:bCs/>
          <w:snapToGrid w:val="0"/>
          <w:spacing w:val="-2"/>
          <w:szCs w:val="24"/>
        </w:rPr>
        <w:t xml:space="preserve"> will need to liaise with </w:t>
      </w:r>
      <w:ins w:id="1255" w:author="Shaheeni Vekaria" w:date="2024-04-17T17:04:00Z">
        <w:r w:rsidR="0002470A">
          <w:t>t</w:t>
        </w:r>
        <w:r w:rsidR="0002470A" w:rsidRPr="00383AC8">
          <w:t>he</w:t>
        </w:r>
        <w:r w:rsidR="0002470A">
          <w:rPr>
            <w:b/>
            <w:bCs/>
          </w:rPr>
          <w:t xml:space="preserve"> ISOP</w:t>
        </w:r>
        <w:r w:rsidR="0002470A" w:rsidRPr="000B6E32">
          <w:rPr>
            <w:bCs/>
            <w:snapToGrid w:val="0"/>
            <w:spacing w:val="-2"/>
            <w:szCs w:val="24"/>
          </w:rPr>
          <w:t xml:space="preserve"> </w:t>
        </w:r>
      </w:ins>
      <w:del w:id="1256" w:author="Shaheeni Vekaria" w:date="2024-04-17T17:04:00Z">
        <w:r w:rsidR="00C004AE" w:rsidDel="0002470A">
          <w:rPr>
            <w:b/>
            <w:color w:val="2B579A"/>
            <w:shd w:val="clear" w:color="auto" w:fill="E6E6E6"/>
          </w:rPr>
          <w:fldChar w:fldCharType="begin"/>
        </w:r>
        <w:r w:rsidR="00C004AE" w:rsidDel="0002470A">
          <w:delInstrText xml:space="preserve"> REF NGESO \h </w:delInstrText>
        </w:r>
        <w:r w:rsidR="00C004AE" w:rsidDel="0002470A">
          <w:rPr>
            <w:b/>
            <w:color w:val="2B579A"/>
            <w:shd w:val="clear" w:color="auto" w:fill="E6E6E6"/>
          </w:rPr>
        </w:r>
        <w:r w:rsidR="00C004AE" w:rsidDel="0002470A">
          <w:rPr>
            <w:b/>
            <w:color w:val="2B579A"/>
            <w:shd w:val="clear" w:color="auto" w:fill="E6E6E6"/>
          </w:rPr>
          <w:fldChar w:fldCharType="separate"/>
        </w:r>
        <w:r w:rsidR="005C572C" w:rsidDel="0002470A">
          <w:rPr>
            <w:b/>
          </w:rPr>
          <w:delText>NGESO</w:delText>
        </w:r>
        <w:r w:rsidR="00C004AE" w:rsidDel="0002470A">
          <w:rPr>
            <w:b/>
            <w:color w:val="2B579A"/>
            <w:shd w:val="clear" w:color="auto" w:fill="E6E6E6"/>
          </w:rPr>
          <w:fldChar w:fldCharType="end"/>
        </w:r>
        <w:r w:rsidRPr="000B6E32" w:rsidDel="0002470A">
          <w:rPr>
            <w:bCs/>
            <w:snapToGrid w:val="0"/>
            <w:spacing w:val="-2"/>
            <w:szCs w:val="24"/>
          </w:rPr>
          <w:delText xml:space="preserve"> </w:delText>
        </w:r>
      </w:del>
      <w:r w:rsidRPr="000B6E32">
        <w:rPr>
          <w:bCs/>
          <w:snapToGrid w:val="0"/>
          <w:spacing w:val="-2"/>
          <w:szCs w:val="24"/>
        </w:rPr>
        <w:t xml:space="preserve">to agree which </w:t>
      </w:r>
      <w:r w:rsidR="007A5525">
        <w:rPr>
          <w:b/>
          <w:color w:val="2B579A"/>
          <w:shd w:val="clear" w:color="auto" w:fill="E6E6E6"/>
        </w:rPr>
        <w:fldChar w:fldCharType="begin"/>
      </w:r>
      <w:r w:rsidR="007A5525">
        <w:instrText xml:space="preserve"> REF pgm \h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sidRPr="000B6E32">
        <w:rPr>
          <w:bCs/>
          <w:snapToGrid w:val="0"/>
          <w:spacing w:val="-2"/>
          <w:szCs w:val="24"/>
        </w:rPr>
        <w:t xml:space="preserve">(s) will be used to accommodate changes in </w:t>
      </w:r>
      <w:r w:rsidR="00B9785E">
        <w:rPr>
          <w:b/>
          <w:snapToGrid w:val="0"/>
          <w:color w:val="2B579A"/>
          <w:spacing w:val="-2"/>
          <w:szCs w:val="24"/>
          <w:shd w:val="clear" w:color="auto" w:fill="E6E6E6"/>
        </w:rPr>
        <w:fldChar w:fldCharType="begin"/>
      </w:r>
      <w:r w:rsidR="00B9785E">
        <w:rPr>
          <w:bCs/>
          <w:snapToGrid w:val="0"/>
          <w:spacing w:val="-2"/>
          <w:szCs w:val="24"/>
        </w:rPr>
        <w:instrText xml:space="preserve"> REF Demand \h </w:instrText>
      </w:r>
      <w:r w:rsidR="00B9785E">
        <w:rPr>
          <w:b/>
          <w:snapToGrid w:val="0"/>
          <w:color w:val="2B579A"/>
          <w:spacing w:val="-2"/>
          <w:szCs w:val="24"/>
          <w:shd w:val="clear" w:color="auto" w:fill="E6E6E6"/>
        </w:rPr>
      </w:r>
      <w:r w:rsidR="00B9785E">
        <w:rPr>
          <w:b/>
          <w:snapToGrid w:val="0"/>
          <w:color w:val="2B579A"/>
          <w:spacing w:val="-2"/>
          <w:szCs w:val="24"/>
          <w:shd w:val="clear" w:color="auto" w:fill="E6E6E6"/>
        </w:rPr>
        <w:fldChar w:fldCharType="separate"/>
      </w:r>
      <w:r w:rsidR="005C572C" w:rsidRPr="0076424C">
        <w:rPr>
          <w:b/>
        </w:rPr>
        <w:t>Demand</w:t>
      </w:r>
      <w:r w:rsidR="00B9785E">
        <w:rPr>
          <w:b/>
          <w:snapToGrid w:val="0"/>
          <w:color w:val="2B579A"/>
          <w:spacing w:val="-2"/>
          <w:szCs w:val="24"/>
          <w:shd w:val="clear" w:color="auto" w:fill="E6E6E6"/>
        </w:rPr>
        <w:fldChar w:fldCharType="end"/>
      </w:r>
      <w:r w:rsidR="00B9785E">
        <w:rPr>
          <w:b/>
          <w:snapToGrid w:val="0"/>
          <w:spacing w:val="-2"/>
          <w:szCs w:val="24"/>
        </w:rPr>
        <w:t xml:space="preserve"> </w:t>
      </w:r>
      <w:r w:rsidRPr="000B6E32">
        <w:rPr>
          <w:bCs/>
          <w:snapToGrid w:val="0"/>
          <w:spacing w:val="-2"/>
          <w:szCs w:val="24"/>
        </w:rPr>
        <w:t xml:space="preserve">in the </w:t>
      </w:r>
      <w:r w:rsidR="00994C2E">
        <w:rPr>
          <w:b/>
          <w:color w:val="2B579A"/>
          <w:shd w:val="clear" w:color="auto" w:fill="E6E6E6"/>
        </w:rPr>
        <w:fldChar w:fldCharType="begin"/>
      </w:r>
      <w:r w:rsidR="00994C2E">
        <w:instrText xml:space="preserve"> REF PowerIsland \h </w:instrText>
      </w:r>
      <w:r w:rsidR="00994C2E">
        <w:rPr>
          <w:b/>
          <w:color w:val="2B579A"/>
          <w:shd w:val="clear" w:color="auto" w:fill="E6E6E6"/>
        </w:rPr>
      </w:r>
      <w:r w:rsidR="00994C2E">
        <w:rPr>
          <w:b/>
          <w:color w:val="2B579A"/>
          <w:shd w:val="clear" w:color="auto" w:fill="E6E6E6"/>
        </w:rPr>
        <w:fldChar w:fldCharType="separate"/>
      </w:r>
      <w:r w:rsidR="005C572C" w:rsidRPr="0076424C">
        <w:rPr>
          <w:b/>
        </w:rPr>
        <w:t>Power Island</w:t>
      </w:r>
      <w:r w:rsidR="00994C2E">
        <w:rPr>
          <w:b/>
          <w:color w:val="2B579A"/>
          <w:shd w:val="clear" w:color="auto" w:fill="E6E6E6"/>
        </w:rPr>
        <w:fldChar w:fldCharType="end"/>
      </w:r>
      <w:r w:rsidRPr="000B6E32">
        <w:rPr>
          <w:bCs/>
          <w:snapToGrid w:val="0"/>
          <w:spacing w:val="-2"/>
          <w:szCs w:val="24"/>
        </w:rPr>
        <w:t xml:space="preserve">.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0B6E32">
        <w:rPr>
          <w:bCs/>
          <w:snapToGrid w:val="0"/>
          <w:spacing w:val="-2"/>
          <w:szCs w:val="24"/>
        </w:rPr>
        <w:t xml:space="preserve"> will then maintain contact with the relevant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bCs/>
          <w:snapToGrid w:val="0"/>
          <w:spacing w:val="-2"/>
          <w:szCs w:val="24"/>
        </w:rPr>
        <w:t xml:space="preserve"> (or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b/>
          <w:snapToGrid w:val="0"/>
          <w:spacing w:val="-2"/>
          <w:szCs w:val="24"/>
        </w:rPr>
        <w:t>s</w:t>
      </w:r>
      <w:r w:rsidRPr="000B6E32">
        <w:rPr>
          <w:bCs/>
          <w:snapToGrid w:val="0"/>
          <w:spacing w:val="-2"/>
          <w:szCs w:val="24"/>
        </w:rPr>
        <w:t xml:space="preserve">) in relation to that </w:t>
      </w:r>
      <w:r w:rsidR="007A5525">
        <w:rPr>
          <w:b/>
          <w:color w:val="2B579A"/>
          <w:shd w:val="clear" w:color="auto" w:fill="E6E6E6"/>
        </w:rPr>
        <w:fldChar w:fldCharType="begin"/>
      </w:r>
      <w:r w:rsidR="007A5525">
        <w:instrText xml:space="preserve"> REF pgm \h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sidRPr="000B6E32">
        <w:rPr>
          <w:bCs/>
          <w:snapToGrid w:val="0"/>
          <w:spacing w:val="-2"/>
          <w:szCs w:val="24"/>
        </w:rPr>
        <w:t>(s).</w:t>
      </w:r>
    </w:p>
    <w:p w14:paraId="768753DE" w14:textId="4463D14C" w:rsidR="00FD459E" w:rsidRPr="000B6E32" w:rsidRDefault="00FD459E" w:rsidP="00A408B6">
      <w:pPr>
        <w:numPr>
          <w:ilvl w:val="0"/>
          <w:numId w:val="89"/>
        </w:numPr>
        <w:suppressLineNumbers/>
        <w:spacing w:after="220"/>
        <w:ind w:left="2268" w:hanging="499"/>
        <w:outlineLvl w:val="1"/>
        <w:rPr>
          <w:bCs/>
          <w:snapToGrid w:val="0"/>
          <w:spacing w:val="-2"/>
          <w:szCs w:val="24"/>
        </w:rPr>
      </w:pPr>
      <w:r w:rsidRPr="000B6E32">
        <w:rPr>
          <w:bCs/>
          <w:snapToGrid w:val="0"/>
          <w:spacing w:val="-2"/>
          <w:szCs w:val="24"/>
        </w:rPr>
        <w:t xml:space="preserve">The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bCs/>
          <w:snapToGrid w:val="0"/>
          <w:spacing w:val="-2"/>
          <w:szCs w:val="24"/>
        </w:rPr>
        <w:t xml:space="preserve"> at the </w:t>
      </w:r>
      <w:r w:rsidR="006E2055">
        <w:rPr>
          <w:b/>
          <w:color w:val="2B579A"/>
          <w:shd w:val="clear" w:color="auto" w:fill="E6E6E6"/>
        </w:rPr>
        <w:fldChar w:fldCharType="begin"/>
      </w:r>
      <w:r w:rsidR="006E2055">
        <w:rPr>
          <w:b/>
          <w:bCs/>
        </w:rPr>
        <w:instrText xml:space="preserve"> REF PowerStation \h </w:instrText>
      </w:r>
      <w:r w:rsidR="006E2055">
        <w:rPr>
          <w:b/>
          <w:color w:val="2B579A"/>
          <w:shd w:val="clear" w:color="auto" w:fill="E6E6E6"/>
        </w:rPr>
      </w:r>
      <w:r w:rsidR="006E2055">
        <w:rPr>
          <w:b/>
          <w:color w:val="2B579A"/>
          <w:shd w:val="clear" w:color="auto" w:fill="E6E6E6"/>
        </w:rPr>
        <w:fldChar w:fldCharType="separate"/>
      </w:r>
      <w:r w:rsidR="005C572C" w:rsidRPr="0076424C">
        <w:rPr>
          <w:b/>
        </w:rPr>
        <w:t>Power Station</w:t>
      </w:r>
      <w:r w:rsidR="006E2055">
        <w:rPr>
          <w:b/>
          <w:color w:val="2B579A"/>
          <w:shd w:val="clear" w:color="auto" w:fill="E6E6E6"/>
        </w:rPr>
        <w:fldChar w:fldCharType="end"/>
      </w:r>
      <w:r w:rsidRPr="000B6E32">
        <w:rPr>
          <w:bCs/>
          <w:snapToGrid w:val="0"/>
          <w:spacing w:val="-2"/>
          <w:szCs w:val="24"/>
        </w:rPr>
        <w:t xml:space="preserve"> must contact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0B6E32">
        <w:rPr>
          <w:bCs/>
          <w:snapToGrid w:val="0"/>
          <w:spacing w:val="-2"/>
          <w:szCs w:val="24"/>
        </w:rPr>
        <w:t xml:space="preserve"> if the level of </w:t>
      </w:r>
      <w:r w:rsidR="00B9785E">
        <w:rPr>
          <w:b/>
          <w:snapToGrid w:val="0"/>
          <w:color w:val="2B579A"/>
          <w:spacing w:val="-2"/>
          <w:szCs w:val="24"/>
          <w:shd w:val="clear" w:color="auto" w:fill="E6E6E6"/>
        </w:rPr>
        <w:fldChar w:fldCharType="begin"/>
      </w:r>
      <w:r w:rsidR="00B9785E">
        <w:rPr>
          <w:bCs/>
          <w:snapToGrid w:val="0"/>
          <w:spacing w:val="-2"/>
          <w:szCs w:val="24"/>
        </w:rPr>
        <w:instrText xml:space="preserve"> REF Demand \h </w:instrText>
      </w:r>
      <w:r w:rsidR="00B9785E">
        <w:rPr>
          <w:b/>
          <w:snapToGrid w:val="0"/>
          <w:color w:val="2B579A"/>
          <w:spacing w:val="-2"/>
          <w:szCs w:val="24"/>
          <w:shd w:val="clear" w:color="auto" w:fill="E6E6E6"/>
        </w:rPr>
      </w:r>
      <w:r w:rsidR="00B9785E">
        <w:rPr>
          <w:b/>
          <w:snapToGrid w:val="0"/>
          <w:color w:val="2B579A"/>
          <w:spacing w:val="-2"/>
          <w:szCs w:val="24"/>
          <w:shd w:val="clear" w:color="auto" w:fill="E6E6E6"/>
        </w:rPr>
        <w:fldChar w:fldCharType="separate"/>
      </w:r>
      <w:r w:rsidR="005C572C" w:rsidRPr="0076424C">
        <w:rPr>
          <w:b/>
        </w:rPr>
        <w:t>Demand</w:t>
      </w:r>
      <w:r w:rsidR="00B9785E">
        <w:rPr>
          <w:b/>
          <w:snapToGrid w:val="0"/>
          <w:color w:val="2B579A"/>
          <w:spacing w:val="-2"/>
          <w:szCs w:val="24"/>
          <w:shd w:val="clear" w:color="auto" w:fill="E6E6E6"/>
        </w:rPr>
        <w:fldChar w:fldCharType="end"/>
      </w:r>
      <w:r w:rsidR="00B9785E">
        <w:rPr>
          <w:b/>
          <w:snapToGrid w:val="0"/>
          <w:spacing w:val="-2"/>
          <w:szCs w:val="24"/>
        </w:rPr>
        <w:t xml:space="preserve"> </w:t>
      </w:r>
      <w:r w:rsidRPr="000B6E32">
        <w:rPr>
          <w:bCs/>
          <w:snapToGrid w:val="0"/>
          <w:spacing w:val="-2"/>
          <w:szCs w:val="24"/>
        </w:rPr>
        <w:t xml:space="preserve">which it has been asked to meet as a result of the emergency instruction and/or instruction in the </w:t>
      </w:r>
      <w:r w:rsidR="00B9785E">
        <w:rPr>
          <w:b/>
          <w:snapToGrid w:val="0"/>
          <w:color w:val="2B579A"/>
          <w:spacing w:val="-2"/>
          <w:szCs w:val="24"/>
          <w:shd w:val="clear" w:color="auto" w:fill="E6E6E6"/>
        </w:rPr>
        <w:fldChar w:fldCharType="begin"/>
      </w:r>
      <w:r w:rsidR="00B9785E">
        <w:rPr>
          <w:bCs/>
          <w:snapToGrid w:val="0"/>
          <w:spacing w:val="-2"/>
          <w:szCs w:val="24"/>
        </w:rPr>
        <w:instrText xml:space="preserve"> REF BalancingMechanism \h </w:instrText>
      </w:r>
      <w:r w:rsidR="00B9785E">
        <w:rPr>
          <w:b/>
          <w:snapToGrid w:val="0"/>
          <w:color w:val="2B579A"/>
          <w:spacing w:val="-2"/>
          <w:szCs w:val="24"/>
          <w:shd w:val="clear" w:color="auto" w:fill="E6E6E6"/>
        </w:rPr>
      </w:r>
      <w:r w:rsidR="00B9785E">
        <w:rPr>
          <w:b/>
          <w:snapToGrid w:val="0"/>
          <w:color w:val="2B579A"/>
          <w:spacing w:val="-2"/>
          <w:szCs w:val="24"/>
          <w:shd w:val="clear" w:color="auto" w:fill="E6E6E6"/>
        </w:rPr>
        <w:fldChar w:fldCharType="separate"/>
      </w:r>
      <w:r w:rsidR="005C572C" w:rsidRPr="0076424C">
        <w:rPr>
          <w:b/>
        </w:rPr>
        <w:t>Balancing Mechanism</w:t>
      </w:r>
      <w:r w:rsidR="00B9785E">
        <w:rPr>
          <w:b/>
          <w:snapToGrid w:val="0"/>
          <w:color w:val="2B579A"/>
          <w:spacing w:val="-2"/>
          <w:szCs w:val="24"/>
          <w:shd w:val="clear" w:color="auto" w:fill="E6E6E6"/>
        </w:rPr>
        <w:fldChar w:fldCharType="end"/>
      </w:r>
      <w:r w:rsidR="00B9785E">
        <w:rPr>
          <w:b/>
          <w:snapToGrid w:val="0"/>
          <w:spacing w:val="-2"/>
          <w:szCs w:val="24"/>
        </w:rPr>
        <w:t xml:space="preserve"> </w:t>
      </w:r>
      <w:r w:rsidRPr="000B6E32">
        <w:rPr>
          <w:bCs/>
          <w:snapToGrid w:val="0"/>
          <w:spacing w:val="-2"/>
          <w:szCs w:val="24"/>
        </w:rPr>
        <w:t xml:space="preserve">to "float" and the detail on </w:t>
      </w:r>
      <w:r w:rsidR="00B9785E">
        <w:rPr>
          <w:b/>
          <w:snapToGrid w:val="0"/>
          <w:color w:val="2B579A"/>
          <w:spacing w:val="-2"/>
          <w:szCs w:val="24"/>
          <w:shd w:val="clear" w:color="auto" w:fill="E6E6E6"/>
        </w:rPr>
        <w:fldChar w:fldCharType="begin"/>
      </w:r>
      <w:r w:rsidR="00B9785E">
        <w:rPr>
          <w:bCs/>
          <w:snapToGrid w:val="0"/>
          <w:spacing w:val="-2"/>
          <w:szCs w:val="24"/>
        </w:rPr>
        <w:instrText xml:space="preserve"> REF Demand \h </w:instrText>
      </w:r>
      <w:r w:rsidR="00B9785E">
        <w:rPr>
          <w:b/>
          <w:snapToGrid w:val="0"/>
          <w:color w:val="2B579A"/>
          <w:spacing w:val="-2"/>
          <w:szCs w:val="24"/>
          <w:shd w:val="clear" w:color="auto" w:fill="E6E6E6"/>
        </w:rPr>
      </w:r>
      <w:r w:rsidR="00B9785E">
        <w:rPr>
          <w:b/>
          <w:snapToGrid w:val="0"/>
          <w:color w:val="2B579A"/>
          <w:spacing w:val="-2"/>
          <w:szCs w:val="24"/>
          <w:shd w:val="clear" w:color="auto" w:fill="E6E6E6"/>
        </w:rPr>
        <w:fldChar w:fldCharType="separate"/>
      </w:r>
      <w:r w:rsidR="005C572C" w:rsidRPr="0076424C">
        <w:rPr>
          <w:b/>
        </w:rPr>
        <w:t>Demand</w:t>
      </w:r>
      <w:r w:rsidR="00B9785E">
        <w:rPr>
          <w:b/>
          <w:snapToGrid w:val="0"/>
          <w:color w:val="2B579A"/>
          <w:spacing w:val="-2"/>
          <w:szCs w:val="24"/>
          <w:shd w:val="clear" w:color="auto" w:fill="E6E6E6"/>
        </w:rPr>
        <w:fldChar w:fldCharType="end"/>
      </w:r>
      <w:r w:rsidR="00B9785E">
        <w:rPr>
          <w:b/>
          <w:snapToGrid w:val="0"/>
          <w:spacing w:val="-2"/>
          <w:szCs w:val="24"/>
        </w:rPr>
        <w:t xml:space="preserve"> </w:t>
      </w:r>
      <w:r w:rsidRPr="000B6E32">
        <w:rPr>
          <w:bCs/>
          <w:snapToGrid w:val="0"/>
          <w:spacing w:val="-2"/>
          <w:szCs w:val="24"/>
        </w:rPr>
        <w:t xml:space="preserve">passed on by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0B6E32">
        <w:rPr>
          <w:bCs/>
          <w:snapToGrid w:val="0"/>
          <w:spacing w:val="-2"/>
          <w:szCs w:val="24"/>
        </w:rPr>
        <w:t xml:space="preserve">, is likely to cause problems for safety reasons (whether relating to personnel or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0B6E32">
        <w:rPr>
          <w:bCs/>
          <w:snapToGrid w:val="0"/>
          <w:spacing w:val="-2"/>
          <w:szCs w:val="24"/>
        </w:rPr>
        <w:t xml:space="preserve"> and/or </w:t>
      </w:r>
      <w:r w:rsidR="00FF29C0">
        <w:rPr>
          <w:b/>
          <w:snapToGrid w:val="0"/>
          <w:color w:val="2B579A"/>
          <w:spacing w:val="-2"/>
          <w:szCs w:val="24"/>
          <w:shd w:val="clear" w:color="auto" w:fill="E6E6E6"/>
        </w:rPr>
        <w:fldChar w:fldCharType="begin"/>
      </w:r>
      <w:r w:rsidR="00FF29C0">
        <w:rPr>
          <w:bCs/>
          <w:snapToGrid w:val="0"/>
          <w:spacing w:val="-2"/>
          <w:szCs w:val="24"/>
        </w:rPr>
        <w:instrText xml:space="preserve"> REF Apparatus \h </w:instrText>
      </w:r>
      <w:r w:rsidR="00FF29C0">
        <w:rPr>
          <w:b/>
          <w:snapToGrid w:val="0"/>
          <w:color w:val="2B579A"/>
          <w:spacing w:val="-2"/>
          <w:szCs w:val="24"/>
          <w:shd w:val="clear" w:color="auto" w:fill="E6E6E6"/>
        </w:rPr>
      </w:r>
      <w:r w:rsidR="00FF29C0">
        <w:rPr>
          <w:b/>
          <w:snapToGrid w:val="0"/>
          <w:color w:val="2B579A"/>
          <w:spacing w:val="-2"/>
          <w:szCs w:val="24"/>
          <w:shd w:val="clear" w:color="auto" w:fill="E6E6E6"/>
        </w:rPr>
        <w:fldChar w:fldCharType="separate"/>
      </w:r>
      <w:r w:rsidR="005C572C" w:rsidRPr="0076424C">
        <w:rPr>
          <w:b/>
        </w:rPr>
        <w:t>Apparatus</w:t>
      </w:r>
      <w:r w:rsidR="00FF29C0">
        <w:rPr>
          <w:b/>
          <w:snapToGrid w:val="0"/>
          <w:color w:val="2B579A"/>
          <w:spacing w:val="-2"/>
          <w:szCs w:val="24"/>
          <w:shd w:val="clear" w:color="auto" w:fill="E6E6E6"/>
        </w:rPr>
        <w:fldChar w:fldCharType="end"/>
      </w:r>
      <w:r w:rsidRPr="000B6E32">
        <w:rPr>
          <w:bCs/>
          <w:snapToGrid w:val="0"/>
          <w:spacing w:val="-2"/>
          <w:szCs w:val="24"/>
        </w:rPr>
        <w:t xml:space="preserve">) in the operation of its </w:t>
      </w:r>
      <w:r w:rsidR="007A5525">
        <w:rPr>
          <w:b/>
          <w:color w:val="2B579A"/>
          <w:shd w:val="clear" w:color="auto" w:fill="E6E6E6"/>
        </w:rPr>
        <w:fldChar w:fldCharType="begin"/>
      </w:r>
      <w:r w:rsidR="007A5525">
        <w:instrText xml:space="preserve"> REF pgm \h </w:instrText>
      </w:r>
      <w:r w:rsidR="007A5525">
        <w:rPr>
          <w:b/>
          <w:color w:val="2B579A"/>
          <w:shd w:val="clear" w:color="auto" w:fill="E6E6E6"/>
        </w:rPr>
      </w:r>
      <w:r w:rsidR="007A5525">
        <w:rPr>
          <w:b/>
          <w:color w:val="2B579A"/>
          <w:shd w:val="clear" w:color="auto" w:fill="E6E6E6"/>
        </w:rPr>
        <w:fldChar w:fldCharType="separate"/>
      </w:r>
      <w:r w:rsidR="005C572C">
        <w:rPr>
          <w:b/>
        </w:rPr>
        <w:t>Power Generating Module</w:t>
      </w:r>
      <w:r w:rsidR="007A5525">
        <w:rPr>
          <w:b/>
          <w:color w:val="2B579A"/>
          <w:shd w:val="clear" w:color="auto" w:fill="E6E6E6"/>
        </w:rPr>
        <w:fldChar w:fldCharType="end"/>
      </w:r>
      <w:r w:rsidRPr="000B6E32">
        <w:rPr>
          <w:bCs/>
          <w:snapToGrid w:val="0"/>
          <w:spacing w:val="-2"/>
          <w:szCs w:val="24"/>
        </w:rPr>
        <w:t xml:space="preserve">(s), in order that the </w:t>
      </w:r>
      <w:r w:rsidR="008139DB">
        <w:rPr>
          <w:b/>
          <w:color w:val="2B579A"/>
          <w:shd w:val="clear" w:color="auto" w:fill="E6E6E6"/>
        </w:rPr>
        <w:fldChar w:fldCharType="begin"/>
      </w:r>
      <w:r w:rsidR="008139DB">
        <w:instrText xml:space="preserve"> REF DNO \h </w:instrText>
      </w:r>
      <w:r w:rsidR="008139DB">
        <w:rPr>
          <w:b/>
          <w:color w:val="2B579A"/>
          <w:shd w:val="clear" w:color="auto" w:fill="E6E6E6"/>
        </w:rPr>
      </w:r>
      <w:r w:rsidR="008139DB">
        <w:rPr>
          <w:b/>
          <w:color w:val="2B579A"/>
          <w:shd w:val="clear" w:color="auto" w:fill="E6E6E6"/>
        </w:rPr>
        <w:fldChar w:fldCharType="separate"/>
      </w:r>
      <w:r w:rsidR="005C572C" w:rsidRPr="0076424C">
        <w:rPr>
          <w:b/>
        </w:rPr>
        <w:t>DNO</w:t>
      </w:r>
      <w:r w:rsidR="008139DB">
        <w:rPr>
          <w:b/>
          <w:color w:val="2B579A"/>
          <w:shd w:val="clear" w:color="auto" w:fill="E6E6E6"/>
        </w:rPr>
        <w:fldChar w:fldCharType="end"/>
      </w:r>
      <w:r w:rsidRPr="000B6E32">
        <w:rPr>
          <w:bCs/>
          <w:snapToGrid w:val="0"/>
          <w:spacing w:val="-2"/>
          <w:szCs w:val="24"/>
        </w:rPr>
        <w:t xml:space="preserve"> can alter the level of </w:t>
      </w:r>
      <w:r w:rsidR="00B9785E">
        <w:rPr>
          <w:b/>
          <w:snapToGrid w:val="0"/>
          <w:color w:val="2B579A"/>
          <w:spacing w:val="-2"/>
          <w:szCs w:val="24"/>
          <w:shd w:val="clear" w:color="auto" w:fill="E6E6E6"/>
        </w:rPr>
        <w:fldChar w:fldCharType="begin"/>
      </w:r>
      <w:r w:rsidR="00B9785E">
        <w:rPr>
          <w:bCs/>
          <w:snapToGrid w:val="0"/>
          <w:spacing w:val="-2"/>
          <w:szCs w:val="24"/>
        </w:rPr>
        <w:instrText xml:space="preserve"> REF Demand \h </w:instrText>
      </w:r>
      <w:r w:rsidR="00B9785E">
        <w:rPr>
          <w:b/>
          <w:snapToGrid w:val="0"/>
          <w:color w:val="2B579A"/>
          <w:spacing w:val="-2"/>
          <w:szCs w:val="24"/>
          <w:shd w:val="clear" w:color="auto" w:fill="E6E6E6"/>
        </w:rPr>
      </w:r>
      <w:r w:rsidR="00B9785E">
        <w:rPr>
          <w:b/>
          <w:snapToGrid w:val="0"/>
          <w:color w:val="2B579A"/>
          <w:spacing w:val="-2"/>
          <w:szCs w:val="24"/>
          <w:shd w:val="clear" w:color="auto" w:fill="E6E6E6"/>
        </w:rPr>
        <w:fldChar w:fldCharType="separate"/>
      </w:r>
      <w:r w:rsidR="005C572C" w:rsidRPr="0076424C">
        <w:rPr>
          <w:b/>
        </w:rPr>
        <w:t>Demand</w:t>
      </w:r>
      <w:r w:rsidR="00B9785E">
        <w:rPr>
          <w:b/>
          <w:snapToGrid w:val="0"/>
          <w:color w:val="2B579A"/>
          <w:spacing w:val="-2"/>
          <w:szCs w:val="24"/>
          <w:shd w:val="clear" w:color="auto" w:fill="E6E6E6"/>
        </w:rPr>
        <w:fldChar w:fldCharType="end"/>
      </w:r>
      <w:r w:rsidR="00B9785E">
        <w:rPr>
          <w:b/>
          <w:snapToGrid w:val="0"/>
          <w:spacing w:val="-2"/>
          <w:szCs w:val="24"/>
        </w:rPr>
        <w:t xml:space="preserve"> </w:t>
      </w:r>
      <w:r w:rsidRPr="000B6E32">
        <w:rPr>
          <w:bCs/>
          <w:snapToGrid w:val="0"/>
          <w:spacing w:val="-2"/>
          <w:szCs w:val="24"/>
        </w:rPr>
        <w:t xml:space="preserve">which that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bCs/>
          <w:snapToGrid w:val="0"/>
          <w:spacing w:val="-2"/>
          <w:szCs w:val="24"/>
        </w:rPr>
        <w:t xml:space="preserve"> needs to arrange to meet. Any decision to operate outside any relevant parameters is one entirely for the </w:t>
      </w:r>
      <w:r w:rsidR="007526B8">
        <w:rPr>
          <w:b/>
          <w:color w:val="2B579A"/>
          <w:shd w:val="clear" w:color="auto" w:fill="E6E6E6"/>
        </w:rPr>
        <w:fldChar w:fldCharType="begin"/>
      </w:r>
      <w:r w:rsidR="007526B8">
        <w:rPr>
          <w:b/>
          <w:bCs/>
        </w:rPr>
        <w:instrText xml:space="preserve"> REF Generator \h </w:instrText>
      </w:r>
      <w:r w:rsidR="007526B8">
        <w:rPr>
          <w:b/>
          <w:color w:val="2B579A"/>
          <w:shd w:val="clear" w:color="auto" w:fill="E6E6E6"/>
        </w:rPr>
      </w:r>
      <w:r w:rsidR="007526B8">
        <w:rPr>
          <w:b/>
          <w:color w:val="2B579A"/>
          <w:shd w:val="clear" w:color="auto" w:fill="E6E6E6"/>
        </w:rPr>
        <w:fldChar w:fldCharType="separate"/>
      </w:r>
      <w:r w:rsidR="005C572C" w:rsidRPr="0076424C">
        <w:rPr>
          <w:b/>
        </w:rPr>
        <w:t>Generator</w:t>
      </w:r>
      <w:r w:rsidR="007526B8">
        <w:rPr>
          <w:b/>
          <w:color w:val="2B579A"/>
          <w:shd w:val="clear" w:color="auto" w:fill="E6E6E6"/>
        </w:rPr>
        <w:fldChar w:fldCharType="end"/>
      </w:r>
      <w:r w:rsidRPr="000B6E32">
        <w:rPr>
          <w:bCs/>
          <w:snapToGrid w:val="0"/>
          <w:spacing w:val="-2"/>
          <w:szCs w:val="24"/>
        </w:rPr>
        <w:t>.</w:t>
      </w:r>
    </w:p>
    <w:p w14:paraId="40A967E1" w14:textId="7A1DA89E" w:rsidR="00FD459E" w:rsidRPr="000B6E32" w:rsidRDefault="00FD459E" w:rsidP="00FD459E">
      <w:r w:rsidRPr="000B6E32">
        <w:t>DOC9.5.3.3</w:t>
      </w:r>
      <w:r w:rsidRPr="000B6E32">
        <w:tab/>
      </w:r>
      <w:r w:rsidR="00F5334E">
        <w:rPr>
          <w:b/>
          <w:color w:val="2B579A"/>
          <w:shd w:val="clear" w:color="auto" w:fill="E6E6E6"/>
        </w:rPr>
        <w:fldChar w:fldCharType="begin"/>
      </w:r>
      <w:r w:rsidR="00F5334E">
        <w:instrText xml:space="preserve"> REF DistributionRestorationZone \h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sidRPr="000B6E32">
        <w:rPr>
          <w:b/>
          <w:bCs/>
        </w:rPr>
        <w:t xml:space="preserve"> </w:t>
      </w:r>
      <w:r>
        <w:rPr>
          <w:b/>
          <w:bCs/>
        </w:rPr>
        <w:t xml:space="preserve">and generation </w:t>
      </w:r>
      <w:r w:rsidRPr="000B6E32">
        <w:rPr>
          <w:b/>
          <w:bCs/>
        </w:rPr>
        <w:t>management</w:t>
      </w:r>
    </w:p>
    <w:p w14:paraId="3E0302DF" w14:textId="7C18B448" w:rsidR="00FD459E" w:rsidRDefault="00FD459E" w:rsidP="00FD459E">
      <w:pPr>
        <w:ind w:firstLine="0"/>
      </w:pPr>
      <w:r>
        <w:t xml:space="preserve">If a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t xml:space="preserve"> is activated, all generation management will be in accordance with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t>.</w:t>
      </w:r>
    </w:p>
    <w:p w14:paraId="6E8616EA" w14:textId="7E681C36" w:rsidR="00314B36" w:rsidRPr="0076424C" w:rsidRDefault="00314B36" w:rsidP="00B80730">
      <w:pPr>
        <w:keepNext/>
      </w:pPr>
      <w:r w:rsidRPr="0076424C">
        <w:t>DOC9.6</w:t>
      </w:r>
      <w:r w:rsidRPr="0076424C">
        <w:tab/>
      </w:r>
      <w:r w:rsidR="008572B5">
        <w:rPr>
          <w:color w:val="2B579A"/>
          <w:shd w:val="clear" w:color="auto" w:fill="E6E6E6"/>
        </w:rPr>
        <w:fldChar w:fldCharType="begin"/>
      </w:r>
      <w:r w:rsidR="008572B5">
        <w:instrText xml:space="preserve"> REF JointSystemIncident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Joint System Incident</w:t>
      </w:r>
      <w:r w:rsidR="008572B5">
        <w:rPr>
          <w:color w:val="2B579A"/>
          <w:shd w:val="clear" w:color="auto" w:fill="E6E6E6"/>
        </w:rPr>
        <w:fldChar w:fldCharType="end"/>
      </w:r>
      <w:r w:rsidRPr="0076424C">
        <w:rPr>
          <w:b/>
        </w:rPr>
        <w:t xml:space="preserve"> Procedure</w:t>
      </w:r>
    </w:p>
    <w:p w14:paraId="6E8616EB" w14:textId="5A8B1CB9" w:rsidR="00314B36" w:rsidRPr="0076424C" w:rsidRDefault="00314B36">
      <w:smartTag w:uri="urn:schemas-microsoft-com:office:smarttags" w:element="stockticker">
        <w:r w:rsidRPr="0076424C">
          <w:t>DOC</w:t>
        </w:r>
      </w:smartTag>
      <w:r w:rsidRPr="0076424C">
        <w:t>9.6.1</w:t>
      </w:r>
      <w:r w:rsidRPr="0076424C">
        <w:tab/>
        <w:t xml:space="preserve">A </w:t>
      </w:r>
      <w:r w:rsidR="008572B5">
        <w:rPr>
          <w:color w:val="2B579A"/>
          <w:shd w:val="clear" w:color="auto" w:fill="E6E6E6"/>
        </w:rPr>
        <w:fldChar w:fldCharType="begin"/>
      </w:r>
      <w:r w:rsidR="008572B5">
        <w:instrText xml:space="preserve"> REF JointSystemIncident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Joint System Incident</w:t>
      </w:r>
      <w:r w:rsidR="008572B5">
        <w:rPr>
          <w:color w:val="2B579A"/>
          <w:shd w:val="clear" w:color="auto" w:fill="E6E6E6"/>
        </w:rPr>
        <w:fldChar w:fldCharType="end"/>
      </w:r>
      <w:r w:rsidRPr="0076424C">
        <w:t xml:space="preserve"> is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(as referred to in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w:t>
      </w:r>
      <w:smartTag w:uri="urn:schemas-microsoft-com:office:smarttags" w:element="stockticker">
        <w:r w:rsidRPr="0076424C">
          <w:t>DOC</w:t>
        </w:r>
      </w:smartTag>
      <w:r w:rsidRPr="0076424C">
        <w:t xml:space="preserve">7) wherever occurring which in the opinion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has or may have a serious and/or widespread effect on, in the case of an incident on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or the</w:t>
      </w:r>
      <w:r w:rsidRPr="0076424C">
        <w:rPr>
          <w:b/>
        </w:rPr>
        <w:t xml:space="preserv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Pr="0076424C">
        <w:rPr>
          <w:b/>
        </w:rPr>
        <w:t xml:space="preserve"> </w:t>
      </w:r>
      <w:r w:rsidRPr="0076424C">
        <w:t xml:space="preserve">or, in the case of an incident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or</w:t>
      </w:r>
      <w:r w:rsidRPr="0076424C">
        <w:rPr>
          <w:b/>
        </w:rPr>
        <w:t xml:space="preserve"> </w:t>
      </w:r>
      <w:r w:rsidRPr="0076424C">
        <w:t xml:space="preserve">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Pr="0076424C">
        <w:rPr>
          <w:b/>
        </w:rPr>
        <w:t>,</w:t>
      </w:r>
      <w:r w:rsidRPr="0076424C">
        <w:t xml:space="preserve"> on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(s)</w:t>
      </w:r>
      <w:r w:rsidRPr="0076424C">
        <w:t xml:space="preserve">. Where an incident on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has or may have no effect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 xml:space="preserve">DNO’s </w:t>
      </w:r>
      <w:r w:rsidR="005C572C" w:rsidRPr="0076424C">
        <w:rPr>
          <w:b/>
        </w:rPr>
        <w:lastRenderedPageBreak/>
        <w:t>Distribution System</w:t>
      </w:r>
      <w:r w:rsidR="008572B5">
        <w:rPr>
          <w:color w:val="2B579A"/>
          <w:shd w:val="clear" w:color="auto" w:fill="E6E6E6"/>
        </w:rPr>
        <w:fldChar w:fldCharType="end"/>
      </w:r>
      <w:r w:rsidRPr="0076424C">
        <w:rPr>
          <w:b/>
        </w:rPr>
        <w:t xml:space="preserve"> </w:t>
      </w:r>
      <w:r w:rsidRPr="0076424C">
        <w:t xml:space="preserve">or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Pr="0076424C">
        <w:t xml:space="preserve">, then such an incident does not fall within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and accordingly </w:t>
      </w:r>
      <w:smartTag w:uri="urn:schemas-microsoft-com:office:smarttags" w:element="stockticker">
        <w:r w:rsidRPr="0076424C">
          <w:t>DOC</w:t>
        </w:r>
      </w:smartTag>
      <w:r w:rsidRPr="0076424C">
        <w:t>9 shall not apply to it.</w:t>
      </w:r>
    </w:p>
    <w:p w14:paraId="6E8616EC" w14:textId="7AE16BA8" w:rsidR="00314B36" w:rsidRPr="0076424C" w:rsidRDefault="00314B36">
      <w:smartTag w:uri="urn:schemas-microsoft-com:office:smarttags" w:element="stockticker">
        <w:r w:rsidRPr="0076424C">
          <w:t>DOC</w:t>
        </w:r>
      </w:smartTag>
      <w:r w:rsidRPr="0076424C">
        <w:t>9.6.2</w:t>
      </w:r>
      <w:r w:rsidRPr="0076424C">
        <w:tab/>
        <w:t xml:space="preserve">Each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requested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in accordance with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t xml:space="preserve">, shall provide in writing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provide in writing to each such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 telephone number or numbers at which or through which responsible management representatives, who are fully authorised to take binding decisions on behalf of their appointers, can be contacted day or night when there is a </w:t>
      </w:r>
      <w:r w:rsidR="008572B5">
        <w:rPr>
          <w:color w:val="2B579A"/>
          <w:shd w:val="clear" w:color="auto" w:fill="E6E6E6"/>
        </w:rPr>
        <w:fldChar w:fldCharType="begin"/>
      </w:r>
      <w:r w:rsidR="008572B5">
        <w:instrText xml:space="preserve"> REF JointSystemIncident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Joint System Incident</w:t>
      </w:r>
      <w:r w:rsidR="008572B5">
        <w:rPr>
          <w:color w:val="2B579A"/>
          <w:shd w:val="clear" w:color="auto" w:fill="E6E6E6"/>
        </w:rPr>
        <w:fldChar w:fldCharType="end"/>
      </w:r>
      <w:r w:rsidRPr="0076424C">
        <w:t xml:space="preserve">.  The lists of telephone numbers shall be provided at the time that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connects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and must be updated (in writing) as often as the information contained in them changes.</w:t>
      </w:r>
    </w:p>
    <w:p w14:paraId="6E8616ED" w14:textId="0F7B682C" w:rsidR="00314B36" w:rsidRPr="0076424C" w:rsidRDefault="00314B36">
      <w:smartTag w:uri="urn:schemas-microsoft-com:office:smarttags" w:element="stockticker">
        <w:r w:rsidRPr="0076424C">
          <w:t>DOC</w:t>
        </w:r>
      </w:smartTag>
      <w:r w:rsidRPr="0076424C">
        <w:t>9.6.3</w:t>
      </w:r>
      <w:r w:rsidRPr="0076424C">
        <w:tab/>
        <w:t xml:space="preserve">On the occurrence of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then pursuant to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w:t>
      </w:r>
      <w:smartTag w:uri="urn:schemas-microsoft-com:office:smarttags" w:element="stockticker">
        <w:r w:rsidRPr="0076424C">
          <w:t>DOC</w:t>
        </w:r>
      </w:smartTag>
      <w:r w:rsidRPr="0076424C">
        <w:t xml:space="preserve">7: </w:t>
      </w:r>
    </w:p>
    <w:p w14:paraId="6E8616EE" w14:textId="64982F53" w:rsidR="00314B36" w:rsidRPr="0076424C" w:rsidRDefault="00314B36">
      <w:pPr>
        <w:pStyle w:val="Indent1"/>
      </w:pPr>
      <w:r w:rsidRPr="0076424C">
        <w:t>(a)</w:t>
      </w:r>
      <w:r w:rsidRPr="0076424C">
        <w:tab/>
        <w:t xml:space="preserve">If it is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shall notify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accordingly together with any other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who is or may be affected and will inform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of which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it has informed. </w:t>
      </w:r>
    </w:p>
    <w:p w14:paraId="6E8616EF" w14:textId="3491A09E" w:rsidR="00314B36" w:rsidRPr="0076424C" w:rsidRDefault="00314B36">
      <w:pPr>
        <w:pStyle w:val="Indent1"/>
      </w:pPr>
      <w:r w:rsidRPr="0076424C">
        <w:t>(b)</w:t>
      </w:r>
      <w:r w:rsidRPr="0076424C">
        <w:tab/>
        <w:t xml:space="preserve">If it is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notify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who are or may be affected.</w:t>
      </w:r>
    </w:p>
    <w:p w14:paraId="6E8616F0" w14:textId="4D1A2F5F" w:rsidR="00314B36" w:rsidRPr="0076424C" w:rsidRDefault="00314B36">
      <w:smartTag w:uri="urn:schemas-microsoft-com:office:smarttags" w:element="stockticker">
        <w:r w:rsidRPr="0076424C">
          <w:t>DOC</w:t>
        </w:r>
      </w:smartTag>
      <w:r w:rsidRPr="0076424C">
        <w:t>9.6.4</w:t>
      </w:r>
      <w:r w:rsidRPr="0076424C">
        <w:tab/>
        <w:t xml:space="preserve">Following notification by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of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will if it considers necessary, telephone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on the telephone number referred to in </w:t>
      </w:r>
      <w:smartTag w:uri="urn:schemas-microsoft-com:office:smarttags" w:element="stockticker">
        <w:r w:rsidRPr="0076424C">
          <w:t>DOC</w:t>
        </w:r>
      </w:smartTag>
      <w:r w:rsidRPr="0076424C">
        <w:t>9.6.2 to obtain such additional information as it requires.</w:t>
      </w:r>
    </w:p>
    <w:p w14:paraId="6E8616F1" w14:textId="59794F11" w:rsidR="00314B36" w:rsidRPr="0076424C" w:rsidRDefault="00314B36">
      <w:smartTag w:uri="urn:schemas-microsoft-com:office:smarttags" w:element="stockticker">
        <w:r w:rsidRPr="0076424C">
          <w:t>DOC</w:t>
        </w:r>
      </w:smartTag>
      <w:r w:rsidRPr="0076424C">
        <w:t>9.6.5</w:t>
      </w:r>
      <w:r w:rsidRPr="0076424C">
        <w:tab/>
        <w:t xml:space="preserve">Following notification of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in accordance with </w:t>
      </w:r>
      <w:smartTag w:uri="urn:schemas-microsoft-com:office:smarttags" w:element="stockticker">
        <w:r w:rsidRPr="0076424C">
          <w:t>DOC</w:t>
        </w:r>
      </w:smartTag>
      <w:r w:rsidRPr="0076424C">
        <w:t xml:space="preserve">9.6.3(a) or (b), and/or the receipt of any additional information requested pursuant to </w:t>
      </w:r>
      <w:smartTag w:uri="urn:schemas-microsoft-com:office:smarttags" w:element="stockticker">
        <w:r w:rsidRPr="0076424C">
          <w:t>DOC</w:t>
        </w:r>
      </w:smartTag>
      <w:r w:rsidRPr="0076424C">
        <w:t xml:space="preserve">9.6.4,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will determine whether or not the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is a </w:t>
      </w:r>
      <w:r w:rsidR="008572B5">
        <w:rPr>
          <w:color w:val="2B579A"/>
          <w:shd w:val="clear" w:color="auto" w:fill="E6E6E6"/>
        </w:rPr>
        <w:fldChar w:fldCharType="begin"/>
      </w:r>
      <w:r w:rsidR="008572B5">
        <w:instrText xml:space="preserve"> REF JointSystemIncident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Joint System Incident</w:t>
      </w:r>
      <w:r w:rsidR="008572B5">
        <w:rPr>
          <w:color w:val="2B579A"/>
          <w:shd w:val="clear" w:color="auto" w:fill="E6E6E6"/>
        </w:rPr>
        <w:fldChar w:fldCharType="end"/>
      </w:r>
      <w:r w:rsidRPr="0076424C">
        <w:t xml:space="preserve">, and, if so,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may set up a </w:t>
      </w:r>
      <w:r w:rsidR="008572B5">
        <w:rPr>
          <w:color w:val="2B579A"/>
          <w:shd w:val="clear" w:color="auto" w:fill="E6E6E6"/>
        </w:rPr>
        <w:fldChar w:fldCharType="begin"/>
      </w:r>
      <w:r w:rsidR="008572B5">
        <w:instrText xml:space="preserve"> REF SystemIncidentCentre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Incident Centre</w:t>
      </w:r>
      <w:r w:rsidR="008572B5">
        <w:rPr>
          <w:color w:val="2B579A"/>
          <w:shd w:val="clear" w:color="auto" w:fill="E6E6E6"/>
        </w:rPr>
        <w:fldChar w:fldCharType="end"/>
      </w:r>
      <w:r w:rsidRPr="0076424C">
        <w:t xml:space="preserve"> in order to avoid overloading existing operational arrangements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6F2" w14:textId="6C29D3D9" w:rsidR="00314B36" w:rsidRPr="0076424C" w:rsidRDefault="00314B36">
      <w:smartTag w:uri="urn:schemas-microsoft-com:office:smarttags" w:element="stockticker">
        <w:r w:rsidRPr="0076424C">
          <w:t>DOC</w:t>
        </w:r>
      </w:smartTag>
      <w:r w:rsidRPr="0076424C">
        <w:t>9.6.6</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as soon as possible notify all relevant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that a </w:t>
      </w:r>
      <w:r w:rsidR="008572B5">
        <w:rPr>
          <w:color w:val="2B579A"/>
          <w:shd w:val="clear" w:color="auto" w:fill="E6E6E6"/>
        </w:rPr>
        <w:fldChar w:fldCharType="begin"/>
      </w:r>
      <w:r w:rsidR="008572B5">
        <w:instrText xml:space="preserve"> REF SystemIncidentCentre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Incident Centre</w:t>
      </w:r>
      <w:r w:rsidR="008572B5">
        <w:rPr>
          <w:color w:val="2B579A"/>
          <w:shd w:val="clear" w:color="auto" w:fill="E6E6E6"/>
        </w:rPr>
        <w:fldChar w:fldCharType="end"/>
      </w:r>
      <w:r w:rsidRPr="0076424C">
        <w:t xml:space="preserve"> has been established and the telephone number(s)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SystemIncidentCentre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Incident Centre</w:t>
      </w:r>
      <w:r w:rsidR="008572B5">
        <w:rPr>
          <w:color w:val="2B579A"/>
          <w:shd w:val="clear" w:color="auto" w:fill="E6E6E6"/>
        </w:rPr>
        <w:fldChar w:fldCharType="end"/>
      </w:r>
      <w:r w:rsidRPr="0076424C">
        <w:t xml:space="preserve"> if different from those already supplied pursuant to </w:t>
      </w:r>
      <w:smartTag w:uri="urn:schemas-microsoft-com:office:smarttags" w:element="stockticker">
        <w:r w:rsidRPr="0076424C">
          <w:t>DOC</w:t>
        </w:r>
      </w:smartTag>
      <w:r w:rsidRPr="0076424C">
        <w:t>9.6.2.</w:t>
      </w:r>
    </w:p>
    <w:p w14:paraId="6E8616F3" w14:textId="036CC456" w:rsidR="00314B36" w:rsidRPr="0076424C" w:rsidRDefault="00314B36">
      <w:smartTag w:uri="urn:schemas-microsoft-com:office:smarttags" w:element="stockticker">
        <w:r w:rsidRPr="0076424C">
          <w:t>DOC</w:t>
        </w:r>
      </w:smartTag>
      <w:r w:rsidRPr="0076424C">
        <w:t>9.6.7</w:t>
      </w:r>
      <w:r w:rsidRPr="0076424C">
        <w:tab/>
        <w:t xml:space="preserve">All communications between the responsible management representatives of the relevant parties with regard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’s </w:t>
      </w:r>
      <w:r w:rsidRPr="0076424C">
        <w:t>role in the</w:t>
      </w:r>
      <w:r w:rsidRPr="0076424C">
        <w:rPr>
          <w:b/>
        </w:rPr>
        <w:t xml:space="preserve"> </w:t>
      </w:r>
      <w:r w:rsidR="008572B5">
        <w:rPr>
          <w:color w:val="2B579A"/>
          <w:shd w:val="clear" w:color="auto" w:fill="E6E6E6"/>
        </w:rPr>
        <w:fldChar w:fldCharType="begin"/>
      </w:r>
      <w:r w:rsidR="008572B5">
        <w:instrText xml:space="preserve"> REF JointSystemIncident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Joint System Incident</w:t>
      </w:r>
      <w:r w:rsidR="008572B5">
        <w:rPr>
          <w:color w:val="2B579A"/>
          <w:shd w:val="clear" w:color="auto" w:fill="E6E6E6"/>
        </w:rPr>
        <w:fldChar w:fldCharType="end"/>
      </w:r>
      <w:r w:rsidRPr="0076424C">
        <w:t xml:space="preserve"> shall be made via the </w:t>
      </w:r>
      <w:r w:rsidR="008572B5">
        <w:rPr>
          <w:color w:val="2B579A"/>
          <w:shd w:val="clear" w:color="auto" w:fill="E6E6E6"/>
        </w:rPr>
        <w:fldChar w:fldCharType="begin"/>
      </w:r>
      <w:r w:rsidR="008572B5">
        <w:instrText xml:space="preserve"> REF SystemIncidentCentre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Incident Centre</w:t>
      </w:r>
      <w:r w:rsidR="008572B5">
        <w:rPr>
          <w:color w:val="2B579A"/>
          <w:shd w:val="clear" w:color="auto" w:fill="E6E6E6"/>
        </w:rPr>
        <w:fldChar w:fldCharType="end"/>
      </w:r>
      <w:r w:rsidRPr="0076424C">
        <w:t>, if it has been established.</w:t>
      </w:r>
    </w:p>
    <w:p w14:paraId="6E8616F4" w14:textId="77777777" w:rsidR="00314B36" w:rsidRPr="0076424C" w:rsidRDefault="00314B36">
      <w:smartTag w:uri="urn:schemas-microsoft-com:office:smarttags" w:element="stockticker">
        <w:r w:rsidRPr="0076424C">
          <w:t>DOC</w:t>
        </w:r>
      </w:smartTag>
      <w:r w:rsidRPr="0076424C">
        <w:t>9.7</w:t>
      </w:r>
      <w:r w:rsidRPr="0076424C">
        <w:tab/>
      </w:r>
      <w:r w:rsidRPr="0076424C">
        <w:rPr>
          <w:b/>
        </w:rPr>
        <w:t>Civil Emergencies</w:t>
      </w:r>
      <w:r w:rsidRPr="0076424C">
        <w:rPr>
          <w:b/>
          <w:u w:val="single"/>
        </w:rPr>
        <w:t xml:space="preserve"> </w:t>
      </w:r>
    </w:p>
    <w:p w14:paraId="6E8616F5" w14:textId="59B98386" w:rsidR="00314B36" w:rsidRPr="0076424C" w:rsidRDefault="00314B36">
      <w:smartTag w:uri="urn:schemas-microsoft-com:office:smarttags" w:element="stockticker">
        <w:r w:rsidRPr="0076424C">
          <w:t>DOC</w:t>
        </w:r>
      </w:smartTag>
      <w:r w:rsidRPr="0076424C">
        <w:t>9.7.1</w:t>
      </w:r>
      <w:r w:rsidRPr="0076424C">
        <w:tab/>
        <w:t xml:space="preserve">Directions under Section 96 of the </w:t>
      </w:r>
      <w:hyperlink w:anchor="_Hlk2483060" w:history="1">
        <w:hyperlink w:anchor="_Hlk2483013" w:history="1">
          <w:hyperlink w:anchor="Act" w:history="1">
            <w:r w:rsidR="008572B5">
              <w:rPr>
                <w:color w:val="2B579A"/>
                <w:shd w:val="clear" w:color="auto" w:fill="E6E6E6"/>
              </w:rPr>
              <w:fldChar w:fldCharType="begin"/>
            </w:r>
            <w:r w:rsidR="008572B5">
              <w:instrText xml:space="preserve"> REF Act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w:t>
            </w:r>
            <w:r w:rsidR="008572B5">
              <w:rPr>
                <w:color w:val="2B579A"/>
                <w:shd w:val="clear" w:color="auto" w:fill="E6E6E6"/>
              </w:rPr>
              <w:fldChar w:fldCharType="end"/>
            </w:r>
          </w:hyperlink>
        </w:hyperlink>
        <w:r w:rsidRPr="0076424C">
          <w:rPr>
            <w:rStyle w:val="Hyperlink"/>
            <w:b w:val="0"/>
            <w:color w:val="auto"/>
          </w:rPr>
          <w:t xml:space="preserve"> </w:t>
        </w:r>
      </w:hyperlink>
      <w:r w:rsidRPr="0076424C">
        <w:t>place an obligation on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prepare and maintain plans for mitigating the effects of any civil emergency which may occur in accordance with the Electricity Supply Emergency Code.  That Code describes the steps which Government might take to deal with an electricity supply emergency envisaged under Section 96(7) of the </w:t>
      </w:r>
      <w:hyperlink w:anchor="_Hlk2483060" w:history="1">
        <w:hyperlink w:anchor="_Hlk2483013" w:history="1">
          <w:hyperlink w:anchor="Act" w:history="1">
            <w:r w:rsidR="008572B5">
              <w:rPr>
                <w:color w:val="2B579A"/>
                <w:shd w:val="clear" w:color="auto" w:fill="E6E6E6"/>
              </w:rPr>
              <w:fldChar w:fldCharType="begin"/>
            </w:r>
            <w:r w:rsidR="008572B5">
              <w:instrText xml:space="preserve"> REF Act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w:t>
            </w:r>
            <w:r w:rsidR="008572B5">
              <w:rPr>
                <w:color w:val="2B579A"/>
                <w:shd w:val="clear" w:color="auto" w:fill="E6E6E6"/>
              </w:rPr>
              <w:fldChar w:fldCharType="end"/>
            </w:r>
          </w:hyperlink>
        </w:hyperlink>
        <w:r w:rsidRPr="0076424C">
          <w:rPr>
            <w:rStyle w:val="Hyperlink"/>
            <w:b w:val="0"/>
            <w:color w:val="auto"/>
          </w:rPr>
          <w:t xml:space="preserve"> </w:t>
        </w:r>
      </w:hyperlink>
      <w:r w:rsidRPr="0076424C">
        <w:t>or Section 3(</w:t>
      </w:r>
      <w:proofErr w:type="spellStart"/>
      <w:r w:rsidRPr="0076424C">
        <w:t>i</w:t>
      </w:r>
      <w:proofErr w:type="spellEnd"/>
      <w:r w:rsidRPr="0076424C">
        <w:t>)(b) of the Energy Act 1976 and sets down the actions which Companies in the Electricity Supply Industry should plan to take and which may be needed or required in order to deal with such an emergency.</w:t>
      </w:r>
    </w:p>
    <w:p w14:paraId="6E8616F6" w14:textId="046F3FA8" w:rsidR="00314B36" w:rsidRPr="0076424C" w:rsidRDefault="00314B36">
      <w:smartTag w:uri="urn:schemas-microsoft-com:office:smarttags" w:element="stockticker">
        <w:r w:rsidRPr="0076424C">
          <w:t>DOC</w:t>
        </w:r>
      </w:smartTag>
      <w:r w:rsidRPr="0076424C">
        <w:t>9.7.2</w:t>
      </w:r>
      <w:r w:rsidRPr="0076424C">
        <w:tab/>
        <w:t xml:space="preserve">In an electricity emergency it may become necessary to restrict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for and consumption of electricity and may be achieved by one or more of the following methods:</w:t>
      </w:r>
    </w:p>
    <w:p w14:paraId="6E8616F7" w14:textId="77777777" w:rsidR="00314B36" w:rsidRPr="0076424C" w:rsidRDefault="00314B36">
      <w:pPr>
        <w:pStyle w:val="Indent1"/>
      </w:pPr>
      <w:r w:rsidRPr="0076424C">
        <w:lastRenderedPageBreak/>
        <w:t>(a)</w:t>
      </w:r>
      <w:r w:rsidRPr="0076424C">
        <w:tab/>
        <w:t>Appeals by the Government to the public for voluntary restraint.</w:t>
      </w:r>
    </w:p>
    <w:p w14:paraId="6E8616F8" w14:textId="77777777" w:rsidR="00314B36" w:rsidRPr="0076424C" w:rsidRDefault="00314B36">
      <w:pPr>
        <w:pStyle w:val="Indent1"/>
      </w:pPr>
      <w:r w:rsidRPr="0076424C">
        <w:t>(b)</w:t>
      </w:r>
      <w:r w:rsidRPr="0076424C">
        <w:tab/>
        <w:t>The issue of Orders under the Energy Act 1976 requiring restrictions on consumption by industry and commerce.</w:t>
      </w:r>
    </w:p>
    <w:p w14:paraId="6E8616F9" w14:textId="77777777" w:rsidR="00314B36" w:rsidRPr="0076424C" w:rsidRDefault="00314B36">
      <w:pPr>
        <w:pStyle w:val="Indent1"/>
      </w:pPr>
      <w:r w:rsidRPr="0076424C">
        <w:t>(c)</w:t>
      </w:r>
      <w:r w:rsidRPr="0076424C">
        <w:tab/>
        <w:t>The issue of directions under the Energy Act 1976 requiring rota disconnections and associated restrictions.</w:t>
      </w:r>
    </w:p>
    <w:p w14:paraId="6E8616FA" w14:textId="789AE4D9" w:rsidR="00314B36" w:rsidRPr="0076424C" w:rsidRDefault="00314B36">
      <w:smartTag w:uri="urn:schemas-microsoft-com:office:smarttags" w:element="stockticker">
        <w:r w:rsidRPr="0076424C">
          <w:t>DOC</w:t>
        </w:r>
      </w:smartTag>
      <w:r w:rsidRPr="0076424C">
        <w:t>9.7.3</w:t>
      </w:r>
      <w:r w:rsidRPr="0076424C">
        <w:tab/>
        <w:t xml:space="preserve">In the event that the </w:t>
      </w:r>
      <w:r w:rsidR="008572B5">
        <w:rPr>
          <w:color w:val="2B579A"/>
          <w:shd w:val="clear" w:color="auto" w:fill="E6E6E6"/>
        </w:rPr>
        <w:fldChar w:fldCharType="begin"/>
      </w:r>
      <w:r w:rsidR="008572B5">
        <w:instrText xml:space="preserve"> REF SecretaryofState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Secretary of State</w:t>
      </w:r>
      <w:r w:rsidR="008572B5">
        <w:rPr>
          <w:color w:val="2B579A"/>
          <w:shd w:val="clear" w:color="auto" w:fill="E6E6E6"/>
        </w:rPr>
        <w:fldChar w:fldCharType="end"/>
      </w:r>
      <w:r w:rsidRPr="0076424C">
        <w:t xml:space="preserve"> issues directions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implement rota disconnections,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establish an Emergency Co-ordinating Centre and as soon as possible establish communications with such relevant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as is necessary to ensure operational liaison.  The plans to be implemented will be similar or separate from the schemes outlined in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6.</w:t>
      </w:r>
    </w:p>
    <w:p w14:paraId="6E8616FB" w14:textId="3041D312" w:rsidR="00314B36" w:rsidRPr="0076424C" w:rsidRDefault="00314B36">
      <w:smartTag w:uri="urn:schemas-microsoft-com:office:smarttags" w:element="stockticker">
        <w:r w:rsidRPr="0076424C">
          <w:t>DOC</w:t>
        </w:r>
      </w:smartTag>
      <w:r w:rsidRPr="0076424C">
        <w:t xml:space="preserve">9.7.4 </w:t>
      </w:r>
      <w:r w:rsidRPr="0076424C">
        <w:tab/>
        <w:t xml:space="preserve">The plans make provision for the need to maintain supply, so far as practicable, to consumers in protected categories.  </w:t>
      </w:r>
      <w:proofErr w:type="gramStart"/>
      <w:r w:rsidRPr="0076424C">
        <w:t>For the purpose of</w:t>
      </w:r>
      <w:proofErr w:type="gramEnd"/>
      <w:r w:rsidRPr="0076424C">
        <w:t xml:space="preserve">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w:t>
      </w:r>
      <w:r w:rsidR="00DF0D68">
        <w:t xml:space="preserve">a </w:t>
      </w:r>
      <w:r w:rsidRPr="0076424C">
        <w:t xml:space="preserve">Nuclear </w:t>
      </w:r>
      <w:r w:rsidR="00C51666">
        <w:rPr>
          <w:color w:val="2B579A"/>
          <w:shd w:val="clear" w:color="auto" w:fill="E6E6E6"/>
        </w:rPr>
        <w:fldChar w:fldCharType="begin"/>
      </w:r>
      <w:r w:rsidR="00C51666">
        <w:instrText xml:space="preserve"> REF pgm \h </w:instrText>
      </w:r>
      <w:r w:rsidR="00C51666">
        <w:rPr>
          <w:color w:val="2B579A"/>
          <w:shd w:val="clear" w:color="auto" w:fill="E6E6E6"/>
        </w:rPr>
      </w:r>
      <w:r w:rsidR="00C51666">
        <w:rPr>
          <w:color w:val="2B579A"/>
          <w:shd w:val="clear" w:color="auto" w:fill="E6E6E6"/>
        </w:rPr>
        <w:fldChar w:fldCharType="separate"/>
      </w:r>
      <w:r w:rsidR="005C572C">
        <w:rPr>
          <w:b/>
        </w:rPr>
        <w:t>Power Generating Module</w:t>
      </w:r>
      <w:r w:rsidR="00C51666">
        <w:rPr>
          <w:color w:val="2B579A"/>
          <w:shd w:val="clear" w:color="auto" w:fill="E6E6E6"/>
        </w:rPr>
        <w:fldChar w:fldCharType="end"/>
      </w:r>
      <w:r w:rsidR="00C51666">
        <w:t xml:space="preserve"> </w:t>
      </w:r>
      <w:r w:rsidRPr="0076424C">
        <w:t xml:space="preserve">shall be deemed to be a protected category in accordance with the provisions of </w:t>
      </w:r>
      <w:smartTag w:uri="urn:schemas-microsoft-com:office:smarttags" w:element="stockticker">
        <w:r w:rsidRPr="0076424C">
          <w:t>DOC</w:t>
        </w:r>
      </w:smartTag>
      <w:r w:rsidRPr="0076424C">
        <w:t>6.1.4.</w:t>
      </w:r>
    </w:p>
    <w:p w14:paraId="6E8616FC" w14:textId="77777777" w:rsidR="00314B36" w:rsidRPr="0076424C" w:rsidRDefault="00314B36">
      <w:pPr>
        <w:rPr>
          <w:b/>
        </w:rPr>
      </w:pPr>
      <w:r w:rsidRPr="0076424C">
        <w:rPr>
          <w:b/>
        </w:rPr>
        <w:br w:type="page"/>
      </w:r>
      <w:r w:rsidRPr="0076424C">
        <w:rPr>
          <w:b/>
        </w:rPr>
        <w:lastRenderedPageBreak/>
        <w:t>DISTRIBUTION</w:t>
      </w:r>
      <w:r w:rsidRPr="0076424C">
        <w:t xml:space="preserve"> </w:t>
      </w:r>
      <w:r w:rsidRPr="0076424C">
        <w:rPr>
          <w:b/>
        </w:rPr>
        <w:t>OPERATING CODE 10</w:t>
      </w:r>
    </w:p>
    <w:p w14:paraId="6E8616FD" w14:textId="7EC39BFE" w:rsidR="00314B36" w:rsidRPr="0076424C" w:rsidRDefault="00314B36">
      <w:pPr>
        <w:pStyle w:val="Heading1"/>
      </w:pPr>
      <w:bookmarkStart w:id="1257" w:name="_Toc138331140"/>
      <w:smartTag w:uri="urn:schemas-microsoft-com:office:smarttags" w:element="stockticker">
        <w:r w:rsidRPr="0076424C">
          <w:t>DOC</w:t>
        </w:r>
      </w:smartTag>
      <w:r w:rsidRPr="0076424C">
        <w:t>10</w:t>
      </w:r>
      <w:r w:rsidRPr="0076424C">
        <w:tab/>
        <w:t xml:space="preserve">OPERATIONAL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t>Event</w:t>
      </w:r>
      <w:r w:rsidR="008572B5">
        <w:rPr>
          <w:color w:val="2B579A"/>
          <w:shd w:val="clear" w:color="auto" w:fill="E6E6E6"/>
        </w:rPr>
        <w:fldChar w:fldCharType="end"/>
      </w:r>
      <w:r w:rsidRPr="0076424C">
        <w:t xml:space="preserve"> REPORTING </w:t>
      </w:r>
      <w:smartTag w:uri="urn:schemas-microsoft-com:office:smarttags" w:element="stockticker">
        <w:r w:rsidRPr="0076424C">
          <w:t>AND</w:t>
        </w:r>
      </w:smartTag>
      <w:r w:rsidRPr="0076424C">
        <w:t xml:space="preserve"> INFORMATION SUPPLY</w:t>
      </w:r>
      <w:bookmarkEnd w:id="1257"/>
    </w:p>
    <w:p w14:paraId="6E8616FE" w14:textId="77777777" w:rsidR="00314B36" w:rsidRPr="0076424C" w:rsidRDefault="00314B36">
      <w:smartTag w:uri="urn:schemas-microsoft-com:office:smarttags" w:element="stockticker">
        <w:r w:rsidRPr="0076424C">
          <w:t>DOC</w:t>
        </w:r>
      </w:smartTag>
      <w:r w:rsidRPr="0076424C">
        <w:t>10.1</w:t>
      </w:r>
      <w:r w:rsidRPr="0076424C">
        <w:tab/>
      </w:r>
      <w:r w:rsidRPr="0076424C">
        <w:rPr>
          <w:b/>
        </w:rPr>
        <w:t>Introduction</w:t>
      </w:r>
    </w:p>
    <w:p w14:paraId="6E8616FF" w14:textId="0F689FEC" w:rsidR="00314B36" w:rsidRPr="0076424C" w:rsidRDefault="00314B36">
      <w:smartTag w:uri="urn:schemas-microsoft-com:office:smarttags" w:element="stockticker">
        <w:r w:rsidRPr="0076424C">
          <w:t>DOC</w:t>
        </w:r>
      </w:smartTag>
      <w:r w:rsidRPr="0076424C">
        <w:t>10.1.1</w:t>
      </w:r>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10</w:t>
      </w:r>
      <w:r w:rsidRPr="0076424C">
        <w:rPr>
          <w:b/>
        </w:rPr>
        <w:t xml:space="preserve"> </w:t>
      </w:r>
      <w:r w:rsidRPr="0076424C">
        <w:t xml:space="preserve">sets out the requirements for reporting in writing and, where appropriate, more fully those </w:t>
      </w:r>
      <w:r w:rsidRPr="0076424C">
        <w:rPr>
          <w:b/>
        </w:rPr>
        <w:t>Events</w:t>
      </w:r>
      <w:r w:rsidRPr="0076424C">
        <w:t xml:space="preserve"> termed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rPr>
          <w:b/>
        </w:rPr>
        <w:t xml:space="preserve">s </w:t>
      </w:r>
      <w:r w:rsidRPr="0076424C">
        <w:t xml:space="preserve">which were initially reported under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 xml:space="preserve">7 and those statutory specified events to be reported under the </w:t>
      </w:r>
      <w:r w:rsidR="008572B5">
        <w:rPr>
          <w:color w:val="2B579A"/>
          <w:shd w:val="clear" w:color="auto" w:fill="E6E6E6"/>
        </w:rPr>
        <w:fldChar w:fldCharType="begin"/>
      </w:r>
      <w:r w:rsidR="008572B5">
        <w:instrText xml:space="preserve"> REF ESQCR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ESQCR</w:t>
      </w:r>
      <w:r w:rsidR="008572B5">
        <w:rPr>
          <w:color w:val="2B579A"/>
          <w:shd w:val="clear" w:color="auto" w:fill="E6E6E6"/>
        </w:rPr>
        <w:fldChar w:fldCharType="end"/>
      </w:r>
      <w:r w:rsidRPr="0076424C">
        <w:t>.</w:t>
      </w:r>
    </w:p>
    <w:p w14:paraId="6E861700" w14:textId="1F553979" w:rsidR="00314B36" w:rsidRPr="0076424C" w:rsidRDefault="00314B36">
      <w:r w:rsidRPr="0076424C">
        <w:tab/>
        <w:t xml:space="preserve">Information between a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will be exchanged on the reasonable request of either party.</w:t>
      </w:r>
    </w:p>
    <w:p w14:paraId="6E861701" w14:textId="705F4D13" w:rsidR="00314B36" w:rsidRPr="0076424C" w:rsidRDefault="00314B36">
      <w:smartTag w:uri="urn:schemas-microsoft-com:office:smarttags" w:element="stockticker">
        <w:r w:rsidRPr="0076424C">
          <w:t>DOC</w:t>
        </w:r>
      </w:smartTag>
      <w:r w:rsidRPr="0076424C">
        <w:t>10.1.2</w:t>
      </w:r>
      <w:r w:rsidRPr="0076424C">
        <w:tab/>
      </w:r>
      <w:smartTag w:uri="urn:schemas-microsoft-com:office:smarttags" w:element="stockticker">
        <w:r w:rsidRPr="0076424C">
          <w:t>DOC</w:t>
        </w:r>
      </w:smartTag>
      <w:r w:rsidRPr="0076424C">
        <w:t xml:space="preserve">10 also provides for the joint investigation of </w:t>
      </w:r>
      <w:r w:rsidRPr="0076424C">
        <w:rPr>
          <w:b/>
        </w:rPr>
        <w:t>Significant</w:t>
      </w:r>
      <w:r w:rsidRPr="0076424C">
        <w:t xml:space="preserve"> </w:t>
      </w:r>
      <w:r w:rsidRPr="0076424C">
        <w:rPr>
          <w:b/>
        </w:rPr>
        <w:t>Incidents</w:t>
      </w:r>
      <w:r w:rsidRPr="0076424C">
        <w:t xml:space="preserve">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involved.</w:t>
      </w:r>
    </w:p>
    <w:p w14:paraId="6E861702" w14:textId="77777777" w:rsidR="00314B36" w:rsidRPr="0076424C" w:rsidRDefault="00314B36">
      <w:smartTag w:uri="urn:schemas-microsoft-com:office:smarttags" w:element="stockticker">
        <w:r w:rsidRPr="0076424C">
          <w:t>DOC</w:t>
        </w:r>
      </w:smartTag>
      <w:r w:rsidRPr="0076424C">
        <w:t>10.2</w:t>
      </w:r>
      <w:r w:rsidRPr="0076424C">
        <w:tab/>
      </w:r>
      <w:r w:rsidRPr="0076424C">
        <w:rPr>
          <w:b/>
        </w:rPr>
        <w:t>Objectives</w:t>
      </w:r>
    </w:p>
    <w:p w14:paraId="6E861703" w14:textId="048A2B60" w:rsidR="00314B36" w:rsidRPr="0076424C" w:rsidRDefault="00314B36">
      <w:r w:rsidRPr="0076424C">
        <w:tab/>
        <w:t xml:space="preserve">The objective of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is to facilitate the provision of more detailed information in writing and, where agreed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involved, joint investigation of those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rPr>
          <w:b/>
        </w:rPr>
        <w:t>s</w:t>
      </w:r>
      <w:r w:rsidRPr="0076424C">
        <w:t xml:space="preserve"> initially reported under </w:t>
      </w:r>
      <w:smartTag w:uri="urn:schemas-microsoft-com:office:smarttags" w:element="stockticker">
        <w:r w:rsidRPr="0076424C">
          <w:t>DOC</w:t>
        </w:r>
      </w:smartTag>
      <w:r w:rsidRPr="0076424C">
        <w:t>7.</w:t>
      </w:r>
    </w:p>
    <w:p w14:paraId="6E861704" w14:textId="77777777" w:rsidR="00314B36" w:rsidRPr="0076424C" w:rsidRDefault="00314B36">
      <w:smartTag w:uri="urn:schemas-microsoft-com:office:smarttags" w:element="stockticker">
        <w:r w:rsidRPr="0076424C">
          <w:t>DOC</w:t>
        </w:r>
      </w:smartTag>
      <w:r w:rsidRPr="0076424C">
        <w:t>10.3</w:t>
      </w:r>
      <w:r w:rsidRPr="0076424C">
        <w:tab/>
      </w:r>
      <w:r w:rsidRPr="0076424C">
        <w:rPr>
          <w:b/>
        </w:rPr>
        <w:t>Scope</w:t>
      </w:r>
    </w:p>
    <w:p w14:paraId="6E861705" w14:textId="6B11BEE9" w:rsidR="00314B36" w:rsidRPr="0076424C" w:rsidRDefault="00314B36">
      <w:r w:rsidRPr="0076424C">
        <w:tab/>
        <w:t xml:space="preserve">This Distribution Operating Code </w:t>
      </w:r>
      <w:smartTag w:uri="urn:schemas-microsoft-com:office:smarttags" w:element="stockticker">
        <w:r w:rsidRPr="0076424C">
          <w:t>DOC</w:t>
        </w:r>
      </w:smartTag>
      <w:r w:rsidRPr="0076424C">
        <w:t xml:space="preserve">10 applies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to Users, which in this Distribution Operating Code </w:t>
      </w:r>
      <w:proofErr w:type="gramStart"/>
      <w:r w:rsidRPr="0076424C">
        <w:t>means:-</w:t>
      </w:r>
      <w:proofErr w:type="gramEnd"/>
    </w:p>
    <w:p w14:paraId="6E861706" w14:textId="7AC1564C" w:rsidR="00314B36" w:rsidRPr="0076424C" w:rsidRDefault="008572B5">
      <w:pPr>
        <w:pStyle w:val="Indent1"/>
        <w:numPr>
          <w:ilvl w:val="0"/>
          <w:numId w:val="18"/>
        </w:numPr>
      </w:pPr>
      <w:r>
        <w:rPr>
          <w:color w:val="2B579A"/>
          <w:shd w:val="clear" w:color="auto" w:fill="E6E6E6"/>
        </w:rPr>
        <w:fldChar w:fldCharType="begin"/>
      </w:r>
      <w:r>
        <w:instrText xml:space="preserve"> REF HVCustomer \h  \* MERGEFORMAT </w:instrText>
      </w:r>
      <w:r>
        <w:rPr>
          <w:color w:val="2B579A"/>
          <w:shd w:val="clear" w:color="auto" w:fill="E6E6E6"/>
        </w:rPr>
      </w:r>
      <w:r>
        <w:rPr>
          <w:color w:val="2B579A"/>
          <w:shd w:val="clear" w:color="auto" w:fill="E6E6E6"/>
        </w:rPr>
        <w:fldChar w:fldCharType="separate"/>
      </w:r>
      <w:r w:rsidR="005C572C" w:rsidRPr="0076424C">
        <w:rPr>
          <w:b/>
          <w:spacing w:val="5"/>
        </w:rPr>
        <w:t>High Voltage Customer</w:t>
      </w:r>
      <w:r>
        <w:rPr>
          <w:color w:val="2B579A"/>
          <w:shd w:val="clear" w:color="auto" w:fill="E6E6E6"/>
        </w:rPr>
        <w:fldChar w:fldCharType="end"/>
      </w:r>
      <w:r w:rsidR="00314B36" w:rsidRPr="0076424C">
        <w:rPr>
          <w:b/>
        </w:rPr>
        <w:t>s.</w:t>
      </w:r>
      <w:r w:rsidR="00314B36" w:rsidRPr="0076424C">
        <w:t xml:space="preserve"> </w:t>
      </w:r>
    </w:p>
    <w:p w14:paraId="6E861707" w14:textId="4323C640" w:rsidR="00314B36" w:rsidRPr="0076424C" w:rsidRDefault="008572B5">
      <w:pPr>
        <w:pStyle w:val="Indent1"/>
        <w:numPr>
          <w:ilvl w:val="0"/>
          <w:numId w:val="18"/>
        </w:numPr>
      </w:pP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00314B36" w:rsidRPr="0076424C">
        <w:rPr>
          <w:b/>
          <w:spacing w:val="5"/>
        </w:rPr>
        <w:t>s</w:t>
      </w:r>
      <w:r w:rsidR="00314B36" w:rsidRPr="0076424C">
        <w:t xml:space="preserv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t xml:space="preserve"> at </w:t>
      </w:r>
      <w:r>
        <w:rPr>
          <w:color w:val="2B579A"/>
          <w:shd w:val="clear" w:color="auto" w:fill="E6E6E6"/>
        </w:rPr>
        <w:fldChar w:fldCharType="begin"/>
      </w:r>
      <w:r>
        <w:instrText xml:space="preserve"> REF HV \h  \* MERGEFORMAT </w:instrText>
      </w:r>
      <w:r>
        <w:rPr>
          <w:color w:val="2B579A"/>
          <w:shd w:val="clear" w:color="auto" w:fill="E6E6E6"/>
        </w:rPr>
      </w:r>
      <w:r>
        <w:rPr>
          <w:color w:val="2B579A"/>
          <w:shd w:val="clear" w:color="auto" w:fill="E6E6E6"/>
        </w:rPr>
        <w:fldChar w:fldCharType="separate"/>
      </w:r>
      <w:r w:rsidR="005C572C" w:rsidRPr="0076424C">
        <w:rPr>
          <w:b/>
        </w:rPr>
        <w:t>HV</w:t>
      </w:r>
      <w:r>
        <w:rPr>
          <w:color w:val="2B579A"/>
          <w:shd w:val="clear" w:color="auto" w:fill="E6E6E6"/>
        </w:rPr>
        <w:fldChar w:fldCharType="end"/>
      </w:r>
      <w:r w:rsidR="00314B36" w:rsidRPr="0076424C">
        <w:t>.</w:t>
      </w:r>
    </w:p>
    <w:p w14:paraId="6E861708" w14:textId="1E2FA633" w:rsidR="00314B36" w:rsidRPr="0076424C" w:rsidRDefault="008572B5">
      <w:pPr>
        <w:pStyle w:val="Indent1"/>
        <w:numPr>
          <w:ilvl w:val="0"/>
          <w:numId w:val="18"/>
        </w:numPr>
      </w:pP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00314B36" w:rsidRPr="0076424C">
        <w:rPr>
          <w:b/>
          <w:spacing w:val="5"/>
        </w:rPr>
        <w:t>s</w:t>
      </w:r>
      <w:r w:rsidR="00314B36" w:rsidRPr="0076424C">
        <w:t xml:space="preserv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t xml:space="preserve"> at </w:t>
      </w:r>
      <w:r>
        <w:rPr>
          <w:color w:val="2B579A"/>
          <w:shd w:val="clear" w:color="auto" w:fill="E6E6E6"/>
        </w:rPr>
        <w:fldChar w:fldCharType="begin"/>
      </w:r>
      <w:r>
        <w:instrText xml:space="preserve"> REF HV \h  \* MERGEFORMAT </w:instrText>
      </w:r>
      <w:r>
        <w:rPr>
          <w:color w:val="2B579A"/>
          <w:shd w:val="clear" w:color="auto" w:fill="E6E6E6"/>
        </w:rPr>
      </w:r>
      <w:r>
        <w:rPr>
          <w:color w:val="2B579A"/>
          <w:shd w:val="clear" w:color="auto" w:fill="E6E6E6"/>
        </w:rPr>
        <w:fldChar w:fldCharType="separate"/>
      </w:r>
      <w:r w:rsidR="005C572C" w:rsidRPr="0076424C">
        <w:rPr>
          <w:b/>
        </w:rPr>
        <w:t>HV</w:t>
      </w:r>
      <w:r>
        <w:rPr>
          <w:color w:val="2B579A"/>
          <w:shd w:val="clear" w:color="auto" w:fill="E6E6E6"/>
        </w:rPr>
        <w:fldChar w:fldCharType="end"/>
      </w:r>
      <w:r w:rsidR="00314B36" w:rsidRPr="0076424C">
        <w:rPr>
          <w:b/>
          <w:spacing w:val="5"/>
        </w:rPr>
        <w:t>.</w:t>
      </w:r>
    </w:p>
    <w:p w14:paraId="6E861709" w14:textId="1F1D247F" w:rsidR="00314B36" w:rsidRPr="0076424C" w:rsidRDefault="00314B36">
      <w:pPr>
        <w:pStyle w:val="Indent1"/>
        <w:numPr>
          <w:ilvl w:val="0"/>
          <w:numId w:val="18"/>
        </w:numPr>
        <w:spacing w:after="240"/>
      </w:pPr>
      <w:r w:rsidRPr="0076424C">
        <w:t xml:space="preserve">Suppliers on behalf of their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spacing w:val="5"/>
        </w:rPr>
        <w:t>s</w:t>
      </w:r>
      <w:r w:rsidRPr="0076424C">
        <w:t xml:space="preserve"> where appropriate.</w:t>
      </w:r>
    </w:p>
    <w:p w14:paraId="6E86170A" w14:textId="77777777" w:rsidR="00314B36" w:rsidRPr="0076424C" w:rsidRDefault="00314B36">
      <w:smartTag w:uri="urn:schemas-microsoft-com:office:smarttags" w:element="stockticker">
        <w:r w:rsidRPr="0076424C">
          <w:t>DOC</w:t>
        </w:r>
      </w:smartTag>
      <w:r w:rsidRPr="0076424C">
        <w:t>10.4</w:t>
      </w:r>
      <w:r w:rsidRPr="0076424C">
        <w:tab/>
      </w:r>
      <w:r w:rsidRPr="0076424C">
        <w:rPr>
          <w:b/>
        </w:rPr>
        <w:t>Communications</w:t>
      </w:r>
    </w:p>
    <w:p w14:paraId="6E86170B" w14:textId="7D03EEA6" w:rsidR="00314B36" w:rsidRPr="0076424C" w:rsidRDefault="00314B36">
      <w:smartTag w:uri="urn:schemas-microsoft-com:office:smarttags" w:element="stockticker">
        <w:r w:rsidRPr="0076424C">
          <w:t>DOC</w:t>
        </w:r>
      </w:smartTag>
      <w:r w:rsidRPr="0076424C">
        <w:t>10.4.1.</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shall establish communication channels to ensure the effectiveness of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Communication should, as far as possible, be direct between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and the operator of the network to which that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is connected.  However, this does not preclude communication with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nominated representative.</w:t>
      </w:r>
    </w:p>
    <w:p w14:paraId="6E86170C" w14:textId="78E0BC1E" w:rsidR="00314B36" w:rsidRPr="0076424C" w:rsidRDefault="00314B36" w:rsidP="009F6D68">
      <w:pPr>
        <w:keepNext/>
      </w:pPr>
      <w:smartTag w:uri="urn:schemas-microsoft-com:office:smarttags" w:element="stockticker">
        <w:r w:rsidRPr="0076424C">
          <w:lastRenderedPageBreak/>
          <w:t>DOC</w:t>
        </w:r>
      </w:smartTag>
      <w:r w:rsidRPr="0076424C">
        <w:t>10.4.2</w:t>
      </w:r>
      <w:r w:rsidRPr="0076424C">
        <w:tab/>
      </w:r>
      <w:r w:rsidRPr="0076424C">
        <w:rPr>
          <w:b/>
        </w:rPr>
        <w:t xml:space="preserve">Operational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rPr>
          <w:b/>
        </w:rPr>
        <w:t xml:space="preserve"> Reporting</w:t>
      </w:r>
    </w:p>
    <w:p w14:paraId="6E86170D" w14:textId="62F20213" w:rsidR="00314B36" w:rsidRPr="0076424C" w:rsidRDefault="00314B36" w:rsidP="009F6D68">
      <w:pPr>
        <w:keepNext/>
      </w:pPr>
      <w:smartTag w:uri="urn:schemas-microsoft-com:office:smarttags" w:element="stockticker">
        <w:r w:rsidRPr="0076424C">
          <w:t>DOC</w:t>
        </w:r>
      </w:smartTag>
      <w:r w:rsidRPr="0076424C">
        <w:t>10.4.2.1</w:t>
      </w:r>
      <w:r w:rsidRPr="0076424C">
        <w:tab/>
      </w:r>
      <w:r w:rsidRPr="0076424C">
        <w:rPr>
          <w:b/>
        </w:rPr>
        <w:t xml:space="preserve">Written Reports of Events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p>
    <w:p w14:paraId="6E86170E" w14:textId="11D16EBF" w:rsidR="00314B36" w:rsidRPr="0076424C" w:rsidRDefault="00314B36" w:rsidP="009F6D68">
      <w:pPr>
        <w:keepLines/>
      </w:pPr>
      <w:r w:rsidRPr="0076424C">
        <w:tab/>
        <w:t xml:space="preserve">In the case of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which has been reported initially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under </w:t>
      </w:r>
      <w:smartTag w:uri="urn:schemas-microsoft-com:office:smarttags" w:element="stockticker">
        <w:r w:rsidRPr="0076424C">
          <w:t>DOC</w:t>
        </w:r>
      </w:smartTag>
      <w:r w:rsidRPr="0076424C">
        <w:t xml:space="preserve">7.6 and subsequently has been determined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be a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 xml:space="preserve">, a written report will be given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 accordance with </w:t>
      </w:r>
      <w:smartTag w:uri="urn:schemas-microsoft-com:office:smarttags" w:element="stockticker">
        <w:r w:rsidRPr="0076424C">
          <w:t>DOC</w:t>
        </w:r>
      </w:smartTag>
      <w:r w:rsidRPr="0076424C">
        <w:t xml:space="preserve">10.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not pass this report on to other affected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but may use the information contained therein in preparing a report under </w:t>
      </w:r>
      <w:smartTag w:uri="urn:schemas-microsoft-com:office:smarttags" w:element="stockticker">
        <w:r w:rsidRPr="0076424C">
          <w:t>DOC</w:t>
        </w:r>
      </w:smartTag>
      <w:r w:rsidRPr="0076424C">
        <w:t xml:space="preserve">10 to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 relation to a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which has been caused by (or exacerbated by) the </w:t>
      </w:r>
      <w:r w:rsidRPr="0076424C">
        <w:rPr>
          <w:b/>
        </w:rPr>
        <w:t>Significant</w:t>
      </w:r>
      <w:r w:rsidRPr="0076424C">
        <w:t xml:space="preserve"> </w:t>
      </w:r>
      <w:r w:rsidRPr="0076424C">
        <w:rPr>
          <w:b/>
        </w:rPr>
        <w:t>Incident</w:t>
      </w:r>
      <w:r w:rsidRPr="0076424C">
        <w:t xml:space="preserve"> on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w:t>
      </w:r>
    </w:p>
    <w:p w14:paraId="6E86170F" w14:textId="784A1C60" w:rsidR="00314B36" w:rsidRPr="0076424C" w:rsidRDefault="00314B36">
      <w:smartTag w:uri="urn:schemas-microsoft-com:office:smarttags" w:element="stockticker">
        <w:r w:rsidRPr="0076424C">
          <w:t>DOC</w:t>
        </w:r>
      </w:smartTag>
      <w:r w:rsidRPr="0076424C">
        <w:t>10.4.2.2</w:t>
      </w:r>
      <w:r w:rsidRPr="0076424C">
        <w:tab/>
      </w:r>
      <w:r w:rsidRPr="0076424C">
        <w:rPr>
          <w:b/>
        </w:rPr>
        <w:t xml:space="preserve">Written Reports of Events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proofErr w:type="gramStart"/>
      <w:r w:rsidRPr="0076424C">
        <w:rPr>
          <w:b/>
        </w:rPr>
        <w:t>s</w:t>
      </w:r>
      <w:proofErr w:type="gramEnd"/>
    </w:p>
    <w:p w14:paraId="6E861710" w14:textId="32618401" w:rsidR="00314B36" w:rsidRPr="0076424C" w:rsidRDefault="00314B36">
      <w:r w:rsidRPr="0076424C">
        <w:tab/>
        <w:t xml:space="preserve">In the case of an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which has been reported initially to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under </w:t>
      </w:r>
      <w:smartTag w:uri="urn:schemas-microsoft-com:office:smarttags" w:element="stockticker">
        <w:r w:rsidRPr="0076424C">
          <w:t>DOC</w:t>
        </w:r>
      </w:smartTag>
      <w:r w:rsidRPr="0076424C">
        <w:t xml:space="preserve">7.6 and subsequently has been determined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to be a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 xml:space="preserve">, a written report will be given to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accordance with </w:t>
      </w:r>
      <w:smartTag w:uri="urn:schemas-microsoft-com:office:smarttags" w:element="stockticker">
        <w:r w:rsidRPr="0076424C">
          <w:t>DOC</w:t>
        </w:r>
      </w:smartTag>
      <w:r w:rsidRPr="0076424C">
        <w:t xml:space="preserve">10.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will not pass this report on to other affected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but may use the information contained therein in preparing a report for another </w:t>
      </w:r>
      <w:r w:rsidR="008572B5">
        <w:rPr>
          <w:color w:val="2B579A"/>
          <w:shd w:val="clear" w:color="auto" w:fill="E6E6E6"/>
        </w:rPr>
        <w:fldChar w:fldCharType="begin"/>
      </w:r>
      <w:r w:rsidR="008572B5">
        <w:instrText xml:space="preserve"> REF AEO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Authorised Electricity Operator</w:t>
      </w:r>
      <w:r w:rsidR="008572B5">
        <w:rPr>
          <w:color w:val="2B579A"/>
          <w:shd w:val="clear" w:color="auto" w:fill="E6E6E6"/>
        </w:rPr>
        <w:fldChar w:fldCharType="end"/>
      </w:r>
      <w:r w:rsidRPr="0076424C">
        <w:t xml:space="preserve"> connected to its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in relation to a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 xml:space="preserve"> which has been caused by (or exacerbated) the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 xml:space="preserve"> on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711" w14:textId="77777777" w:rsidR="00314B36" w:rsidRPr="0076424C" w:rsidRDefault="00314B36">
      <w:smartTag w:uri="urn:schemas-microsoft-com:office:smarttags" w:element="stockticker">
        <w:r w:rsidRPr="0076424C">
          <w:t>DOC</w:t>
        </w:r>
      </w:smartTag>
      <w:r w:rsidRPr="0076424C">
        <w:t>10.4.3</w:t>
      </w:r>
      <w:r w:rsidRPr="0076424C">
        <w:tab/>
      </w:r>
      <w:r w:rsidRPr="0076424C">
        <w:rPr>
          <w:b/>
        </w:rPr>
        <w:t>Form of Report in Writing</w:t>
      </w:r>
    </w:p>
    <w:p w14:paraId="6E861712" w14:textId="686AC41E" w:rsidR="00314B36" w:rsidRPr="0076424C" w:rsidRDefault="00314B36">
      <w:smartTag w:uri="urn:schemas-microsoft-com:office:smarttags" w:element="stockticker">
        <w:r w:rsidRPr="0076424C">
          <w:t>DOC</w:t>
        </w:r>
      </w:smartTag>
      <w:r w:rsidRPr="0076424C">
        <w:t>10.4.3.1</w:t>
      </w:r>
      <w:r w:rsidRPr="0076424C">
        <w:tab/>
        <w:t xml:space="preserve">A report under </w:t>
      </w:r>
      <w:smartTag w:uri="urn:schemas-microsoft-com:office:smarttags" w:element="stockticker">
        <w:r w:rsidRPr="0076424C">
          <w:t>DOC</w:t>
        </w:r>
      </w:smartTag>
      <w:r w:rsidRPr="0076424C">
        <w:t xml:space="preserve">10.4.2 will be in writing and shall be sent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as the case may be, containing written confirmation of the initial notification given under </w:t>
      </w:r>
      <w:smartTag w:uri="urn:schemas-microsoft-com:office:smarttags" w:element="stockticker">
        <w:r w:rsidRPr="0076424C">
          <w:t>DOC</w:t>
        </w:r>
      </w:smartTag>
      <w:r w:rsidRPr="0076424C">
        <w:t xml:space="preserve">7 together with more details relating to the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 xml:space="preserve">, although it need not state the cause of the </w:t>
      </w:r>
      <w:r w:rsidR="008572B5">
        <w:rPr>
          <w:color w:val="2B579A"/>
          <w:shd w:val="clear" w:color="auto" w:fill="E6E6E6"/>
        </w:rPr>
        <w:fldChar w:fldCharType="begin"/>
      </w:r>
      <w:r w:rsidR="008572B5">
        <w:instrText xml:space="preserve"> REF Event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Event</w:t>
      </w:r>
      <w:r w:rsidR="008572B5">
        <w:rPr>
          <w:color w:val="2B579A"/>
          <w:shd w:val="clear" w:color="auto" w:fill="E6E6E6"/>
        </w:rPr>
        <w:fldChar w:fldCharType="end"/>
      </w:r>
      <w:r w:rsidRPr="0076424C">
        <w:t xml:space="preserve"> save to the extent required under </w:t>
      </w:r>
      <w:smartTag w:uri="urn:schemas-microsoft-com:office:smarttags" w:element="stockticker">
        <w:r w:rsidRPr="0076424C">
          <w:t>DOC</w:t>
        </w:r>
      </w:smartTag>
      <w:r w:rsidRPr="0076424C">
        <w:t xml:space="preserve">7.6.2 and such further information which has become known relating to the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 xml:space="preserve"> since the initial notification under </w:t>
      </w:r>
      <w:smartTag w:uri="urn:schemas-microsoft-com:office:smarttags" w:element="stockticker">
        <w:r w:rsidRPr="0076424C">
          <w:t>DOC</w:t>
        </w:r>
      </w:smartTag>
      <w:r w:rsidRPr="0076424C">
        <w:t xml:space="preserve">7.  The report should, as a minimum, contain those matters specified in the Appendix 1 of this </w:t>
      </w:r>
      <w:smartTag w:uri="urn:schemas-microsoft-com:office:smarttags" w:element="stockticker">
        <w:r w:rsidRPr="0076424C">
          <w:t>DOC</w:t>
        </w:r>
      </w:smartTag>
      <w:r w:rsidRPr="0076424C">
        <w:t xml:space="preserve">10 which is not intended to be exhaustive to this </w:t>
      </w:r>
      <w:smartTag w:uri="urn:schemas-microsoft-com:office:smarttags" w:element="stockticker">
        <w:r w:rsidRPr="0076424C">
          <w:t>DOC</w:t>
        </w:r>
      </w:smartTag>
      <w:r w:rsidRPr="0076424C">
        <w:t>10.  The recipient may raise questions to clarify the notification, and the giver of the notification will, in so far as it is able, answer any questions raised.</w:t>
      </w:r>
    </w:p>
    <w:p w14:paraId="6E861713" w14:textId="77777777" w:rsidR="00314B36" w:rsidRPr="0076424C" w:rsidRDefault="00314B36">
      <w:smartTag w:uri="urn:schemas-microsoft-com:office:smarttags" w:element="stockticker">
        <w:r w:rsidRPr="0076424C">
          <w:t>DOC</w:t>
        </w:r>
      </w:smartTag>
      <w:r w:rsidRPr="0076424C">
        <w:t>10.4.4</w:t>
      </w:r>
      <w:r w:rsidRPr="0076424C">
        <w:tab/>
      </w:r>
      <w:r w:rsidRPr="0076424C">
        <w:rPr>
          <w:b/>
        </w:rPr>
        <w:t>Timing of the Report in Writing</w:t>
      </w:r>
    </w:p>
    <w:p w14:paraId="6E861714" w14:textId="77777777" w:rsidR="00314B36" w:rsidRPr="0076424C" w:rsidRDefault="00314B36">
      <w:smartTag w:uri="urn:schemas-microsoft-com:office:smarttags" w:element="stockticker">
        <w:r w:rsidRPr="0076424C">
          <w:t>DOC</w:t>
        </w:r>
      </w:smartTag>
      <w:r w:rsidRPr="0076424C">
        <w:t>10.4.4.1</w:t>
      </w:r>
      <w:r w:rsidRPr="0076424C">
        <w:tab/>
        <w:t xml:space="preserve">A written report under </w:t>
      </w:r>
      <w:smartTag w:uri="urn:schemas-microsoft-com:office:smarttags" w:element="stockticker">
        <w:r w:rsidRPr="0076424C">
          <w:t>DOC</w:t>
        </w:r>
      </w:smartTag>
      <w:r w:rsidRPr="0076424C">
        <w:t xml:space="preserve">10.4.2 shall be given as soon as reasonably practicable after the initial notification under </w:t>
      </w:r>
      <w:smartTag w:uri="urn:schemas-microsoft-com:office:smarttags" w:element="stockticker">
        <w:r w:rsidRPr="0076424C">
          <w:t>DOC</w:t>
        </w:r>
      </w:smartTag>
      <w:r w:rsidRPr="0076424C">
        <w:t>7 and in any event a preliminary report shall normally be given within 24 hours of such time.</w:t>
      </w:r>
    </w:p>
    <w:p w14:paraId="6E861715" w14:textId="77777777" w:rsidR="00314B36" w:rsidRPr="0076424C" w:rsidRDefault="00314B36">
      <w:pPr>
        <w:pStyle w:val="BodyText"/>
      </w:pPr>
      <w:smartTag w:uri="urn:schemas-microsoft-com:office:smarttags" w:element="stockticker">
        <w:r w:rsidRPr="0076424C">
          <w:t>DOC</w:t>
        </w:r>
      </w:smartTag>
      <w:r w:rsidRPr="0076424C">
        <w:t>10.4.5</w:t>
      </w:r>
      <w:r w:rsidRPr="0076424C">
        <w:tab/>
      </w:r>
      <w:r w:rsidRPr="0076424C">
        <w:rPr>
          <w:b/>
        </w:rPr>
        <w:t>Statutory Reports of Specified Events</w:t>
      </w:r>
    </w:p>
    <w:p w14:paraId="6E861716" w14:textId="2EEFC9E7" w:rsidR="00314B36" w:rsidRPr="0076424C" w:rsidRDefault="00314B36">
      <w:pPr>
        <w:pStyle w:val="BodyText"/>
      </w:pPr>
      <w:smartTag w:uri="urn:schemas-microsoft-com:office:smarttags" w:element="stockticker">
        <w:r w:rsidRPr="0076424C">
          <w:t>DOC</w:t>
        </w:r>
      </w:smartTag>
      <w:r w:rsidRPr="0076424C">
        <w:t>10.4.5.1</w:t>
      </w:r>
      <w:r w:rsidRPr="0076424C">
        <w:tab/>
        <w:t xml:space="preserve">Nothing 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shall be construed as relieving </w:t>
      </w:r>
      <w:r w:rsidRPr="0076424C">
        <w:rPr>
          <w:b/>
        </w:rPr>
        <w:t xml:space="preserve">DNOs </w:t>
      </w:r>
      <w:r w:rsidRPr="0076424C">
        <w:t xml:space="preserve">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from their duty to report events specified in the </w:t>
      </w:r>
      <w:r w:rsidR="008572B5">
        <w:rPr>
          <w:color w:val="2B579A"/>
          <w:shd w:val="clear" w:color="auto" w:fill="E6E6E6"/>
        </w:rPr>
        <w:fldChar w:fldCharType="begin"/>
      </w:r>
      <w:r w:rsidR="008572B5">
        <w:instrText xml:space="preserve"> REF ESQCR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ESQCR</w:t>
      </w:r>
      <w:r w:rsidR="008572B5">
        <w:rPr>
          <w:color w:val="2B579A"/>
          <w:shd w:val="clear" w:color="auto" w:fill="E6E6E6"/>
        </w:rPr>
        <w:fldChar w:fldCharType="end"/>
      </w:r>
      <w:r w:rsidRPr="0076424C">
        <w:t xml:space="preserve"> in accordance with those </w:t>
      </w:r>
      <w:r w:rsidRPr="0076424C">
        <w:rPr>
          <w:b/>
        </w:rPr>
        <w:t>Regulations</w:t>
      </w:r>
      <w:r w:rsidRPr="0076424C">
        <w:t xml:space="preserve"> in so far as they apply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E861717" w14:textId="4EC43E8F" w:rsidR="00314B36" w:rsidRPr="0076424C" w:rsidRDefault="00314B36">
      <w:pPr>
        <w:pStyle w:val="BodyText"/>
        <w:keepNext/>
      </w:pPr>
      <w:smartTag w:uri="urn:schemas-microsoft-com:office:smarttags" w:element="stockticker">
        <w:r w:rsidRPr="0076424C">
          <w:t>DOC</w:t>
        </w:r>
      </w:smartTag>
      <w:r w:rsidRPr="0076424C">
        <w:t>10.4.6</w:t>
      </w:r>
      <w:r w:rsidRPr="0076424C">
        <w:tab/>
      </w:r>
      <w:r w:rsidRPr="0076424C">
        <w:rPr>
          <w:b/>
        </w:rPr>
        <w:t xml:space="preserve">Joint Investigation into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rPr>
          <w:b/>
        </w:rPr>
        <w:t>s</w:t>
      </w:r>
    </w:p>
    <w:p w14:paraId="6E861718" w14:textId="6ED0A263" w:rsidR="00314B36" w:rsidRPr="0076424C" w:rsidRDefault="00314B36">
      <w:pPr>
        <w:pStyle w:val="BodyText"/>
      </w:pPr>
      <w:smartTag w:uri="urn:schemas-microsoft-com:office:smarttags" w:element="stockticker">
        <w:r w:rsidRPr="0076424C">
          <w:t>DOC</w:t>
        </w:r>
      </w:smartTag>
      <w:r w:rsidRPr="0076424C">
        <w:t>10.4.6.1</w:t>
      </w:r>
      <w:r w:rsidRPr="0076424C">
        <w:tab/>
        <w:t xml:space="preserve">Where a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 xml:space="preserve"> has been declared and a report submitted under </w:t>
      </w:r>
      <w:smartTag w:uri="urn:schemas-microsoft-com:office:smarttags" w:element="stockticker">
        <w:r w:rsidRPr="0076424C">
          <w:t>DOC</w:t>
        </w:r>
      </w:smartTag>
      <w:r w:rsidRPr="0076424C">
        <w:t>10 either party or parties may request in writing that a joint investigation be carried out.</w:t>
      </w:r>
    </w:p>
    <w:p w14:paraId="6E861719" w14:textId="77777777" w:rsidR="00314B36" w:rsidRPr="0076424C" w:rsidRDefault="00314B36">
      <w:pPr>
        <w:pStyle w:val="BodyText"/>
      </w:pPr>
      <w:smartTag w:uri="urn:schemas-microsoft-com:office:smarttags" w:element="stockticker">
        <w:r w:rsidRPr="0076424C">
          <w:lastRenderedPageBreak/>
          <w:t>DOC</w:t>
        </w:r>
      </w:smartTag>
      <w:r w:rsidRPr="0076424C">
        <w:t>10.4.6.2</w:t>
      </w:r>
      <w:r w:rsidRPr="0076424C">
        <w:tab/>
        <w:t>The composition of such an investigation panel will be appropriate to the incident to be investigated, and agreed by all parties involved.</w:t>
      </w:r>
    </w:p>
    <w:p w14:paraId="6E86171A" w14:textId="50A2F534" w:rsidR="00314B36" w:rsidRPr="0076424C" w:rsidRDefault="00314B36">
      <w:pPr>
        <w:pStyle w:val="BodyText"/>
      </w:pPr>
      <w:smartTag w:uri="urn:schemas-microsoft-com:office:smarttags" w:element="stockticker">
        <w:r w:rsidRPr="0076424C">
          <w:t>DOC</w:t>
        </w:r>
      </w:smartTag>
      <w:r w:rsidRPr="0076424C">
        <w:t>10.4.6.3</w:t>
      </w:r>
      <w:r w:rsidRPr="0076424C">
        <w:tab/>
        <w:t xml:space="preserve">Where there has been a series of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rPr>
          <w:b/>
        </w:rPr>
        <w:t>s</w:t>
      </w:r>
      <w:r w:rsidRPr="0076424C">
        <w:t xml:space="preserve"> (that is to say, where a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 xml:space="preserve"> has caused or exacerbated another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 xml:space="preserve">) the parties involved may agree that the joint investigation should include some or all of those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rPr>
          <w:b/>
        </w:rPr>
        <w:t>s</w:t>
      </w:r>
      <w:r w:rsidRPr="0076424C">
        <w:t>.</w:t>
      </w:r>
    </w:p>
    <w:p w14:paraId="6E86171B" w14:textId="77777777" w:rsidR="00314B36" w:rsidRPr="0076424C" w:rsidRDefault="00314B36">
      <w:pPr>
        <w:pStyle w:val="BodyText"/>
      </w:pPr>
      <w:smartTag w:uri="urn:schemas-microsoft-com:office:smarttags" w:element="stockticker">
        <w:r w:rsidRPr="0076424C">
          <w:t>DOC</w:t>
        </w:r>
      </w:smartTag>
      <w:r w:rsidRPr="0076424C">
        <w:t>10.4.6.4</w:t>
      </w:r>
      <w:r w:rsidRPr="0076424C">
        <w:tab/>
        <w:t>A joint investigation will only take place where all affected parties agree to it.  The form and rules of, the procedure for, and all matters (including, if thought appropriate, provisions for costs and for a party to withdraw from the joint investigations once it has begun) relating to the joint investigation will be agreed at the time of a joint investigation and in the absence of agreement the joint investigation will not take place.</w:t>
      </w:r>
    </w:p>
    <w:p w14:paraId="6E86171C" w14:textId="49D73326" w:rsidR="00314B36" w:rsidRPr="0076424C" w:rsidRDefault="00314B36">
      <w:pPr>
        <w:pStyle w:val="BodyText"/>
      </w:pPr>
      <w:smartTag w:uri="urn:schemas-microsoft-com:office:smarttags" w:element="stockticker">
        <w:r w:rsidRPr="0076424C">
          <w:t>DOC</w:t>
        </w:r>
      </w:smartTag>
      <w:r w:rsidRPr="0076424C">
        <w:t>10.4.6.5</w:t>
      </w:r>
      <w:r w:rsidRPr="0076424C">
        <w:tab/>
        <w:t xml:space="preserve">Any joint investigation under </w:t>
      </w:r>
      <w:smartTag w:uri="urn:schemas-microsoft-com:office:smarttags" w:element="stockticker">
        <w:r w:rsidRPr="0076424C">
          <w:rPr>
            <w:b/>
          </w:rPr>
          <w:t>DOC</w:t>
        </w:r>
      </w:smartTag>
      <w:r w:rsidRPr="0076424C">
        <w:rPr>
          <w:b/>
        </w:rPr>
        <w:t>10</w:t>
      </w:r>
      <w:r w:rsidRPr="0076424C">
        <w:t xml:space="preserve"> is separate from any inquiry which may be carried out under the </w:t>
      </w:r>
      <w:r w:rsidR="008572B5">
        <w:rPr>
          <w:color w:val="2B579A"/>
          <w:shd w:val="clear" w:color="auto" w:fill="E6E6E6"/>
        </w:rPr>
        <w:fldChar w:fldCharType="begin"/>
      </w:r>
      <w:r w:rsidR="008572B5">
        <w:instrText xml:space="preserve"> REF ESI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Electricity Supply Industry (ESI)</w:t>
      </w:r>
      <w:r w:rsidR="008572B5">
        <w:rPr>
          <w:color w:val="2B579A"/>
          <w:shd w:val="clear" w:color="auto" w:fill="E6E6E6"/>
        </w:rPr>
        <w:fldChar w:fldCharType="end"/>
      </w:r>
      <w:r w:rsidRPr="0076424C">
        <w:t xml:space="preserve"> disputes resolution procedure.</w:t>
      </w:r>
    </w:p>
    <w:p w14:paraId="6E86171D" w14:textId="77777777" w:rsidR="003E567B" w:rsidRPr="0076424C" w:rsidRDefault="003E567B"/>
    <w:p w14:paraId="6E86171E" w14:textId="77777777" w:rsidR="003E567B" w:rsidRPr="0076424C" w:rsidRDefault="003E567B" w:rsidP="003E567B"/>
    <w:p w14:paraId="6E86171F" w14:textId="77777777" w:rsidR="003E567B" w:rsidRPr="0076424C" w:rsidRDefault="003E567B"/>
    <w:p w14:paraId="6E861720" w14:textId="77777777" w:rsidR="003E567B" w:rsidRPr="0076424C" w:rsidRDefault="003E567B"/>
    <w:p w14:paraId="6E861721"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10 </w:t>
      </w:r>
    </w:p>
    <w:p w14:paraId="6E861722" w14:textId="77777777" w:rsidR="00314B36" w:rsidRPr="0076424C" w:rsidRDefault="00314B36">
      <w:pPr>
        <w:pStyle w:val="Heading2"/>
      </w:pPr>
      <w:bookmarkStart w:id="1258" w:name="_Toc138331141"/>
      <w:smartTag w:uri="urn:schemas-microsoft-com:office:smarttags" w:element="stockticker">
        <w:r w:rsidRPr="0076424C">
          <w:t>DOC</w:t>
        </w:r>
      </w:smartTag>
      <w:r w:rsidRPr="0076424C">
        <w:t xml:space="preserve"> 10 - APPENDIX 1</w:t>
      </w:r>
      <w:bookmarkEnd w:id="1258"/>
    </w:p>
    <w:p w14:paraId="6E861723" w14:textId="3C8A0672" w:rsidR="00314B36" w:rsidRPr="0076424C" w:rsidRDefault="00314B36">
      <w:pPr>
        <w:ind w:left="0" w:firstLine="0"/>
        <w:jc w:val="center"/>
        <w:rPr>
          <w:b/>
          <w:u w:val="single"/>
        </w:rPr>
      </w:pPr>
      <w:r w:rsidRPr="0076424C">
        <w:rPr>
          <w:b/>
          <w:u w:val="single"/>
        </w:rPr>
        <w:t xml:space="preserve">MATTERS, IF APPLICABLE TO THE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5C572C">
        <w:rPr>
          <w:b/>
          <w:caps/>
          <w:szCs w:val="24"/>
          <w:u w:val="thick"/>
        </w:rPr>
        <w:t>Significant Incident</w:t>
      </w:r>
      <w:r w:rsidR="008572B5">
        <w:rPr>
          <w:color w:val="2B579A"/>
          <w:shd w:val="clear" w:color="auto" w:fill="E6E6E6"/>
        </w:rPr>
        <w:fldChar w:fldCharType="end"/>
      </w:r>
      <w:r w:rsidRPr="0076424C">
        <w:rPr>
          <w:b/>
          <w:u w:val="single"/>
        </w:rPr>
        <w:t xml:space="preserve">, TO BE INCLUDED IN A WRITTEN REPORT GIVEN IN ACCORDANCE WITH </w:t>
      </w:r>
      <w:smartTag w:uri="urn:schemas-microsoft-com:office:smarttags" w:element="stockticker">
        <w:r w:rsidRPr="0076424C">
          <w:rPr>
            <w:b/>
            <w:u w:val="single"/>
          </w:rPr>
          <w:t>DOC</w:t>
        </w:r>
      </w:smartTag>
      <w:r w:rsidRPr="0076424C">
        <w:rPr>
          <w:b/>
          <w:u w:val="single"/>
        </w:rPr>
        <w:t>10.4.2.</w:t>
      </w:r>
    </w:p>
    <w:p w14:paraId="6E861724" w14:textId="77777777" w:rsidR="00314B36" w:rsidRPr="0076424C" w:rsidRDefault="00314B36">
      <w:pPr>
        <w:pStyle w:val="BodyText"/>
        <w:spacing w:before="120"/>
      </w:pPr>
    </w:p>
    <w:p w14:paraId="6E861725" w14:textId="01A07304" w:rsidR="00314B36" w:rsidRPr="0076424C" w:rsidRDefault="00314B36">
      <w:pPr>
        <w:pStyle w:val="Indent1"/>
      </w:pPr>
      <w:r w:rsidRPr="0076424C">
        <w:t>1.</w:t>
      </w:r>
      <w:r w:rsidRPr="0076424C">
        <w:tab/>
        <w:t xml:space="preserve">Time and date of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w:t>
      </w:r>
    </w:p>
    <w:p w14:paraId="6E861726" w14:textId="77777777" w:rsidR="00314B36" w:rsidRPr="0076424C" w:rsidRDefault="00314B36" w:rsidP="00B77034">
      <w:pPr>
        <w:pStyle w:val="Indent1"/>
        <w:numPr>
          <w:ilvl w:val="0"/>
          <w:numId w:val="30"/>
        </w:numPr>
      </w:pPr>
      <w:r w:rsidRPr="0076424C">
        <w:t>Location.</w:t>
      </w:r>
    </w:p>
    <w:p w14:paraId="6E861727" w14:textId="2CE60380" w:rsidR="00314B36" w:rsidRPr="0076424C" w:rsidRDefault="008572B5" w:rsidP="00B77034">
      <w:pPr>
        <w:pStyle w:val="Indent1"/>
        <w:numPr>
          <w:ilvl w:val="0"/>
          <w:numId w:val="30"/>
        </w:numPr>
      </w:pPr>
      <w:r>
        <w:rPr>
          <w:color w:val="2B579A"/>
          <w:shd w:val="clear" w:color="auto" w:fill="E6E6E6"/>
        </w:rPr>
        <w:fldChar w:fldCharType="begin"/>
      </w:r>
      <w:r>
        <w:instrText xml:space="preserve"> REF Plant \h  \* MERGEFORMAT </w:instrText>
      </w:r>
      <w:r>
        <w:rPr>
          <w:color w:val="2B579A"/>
          <w:shd w:val="clear" w:color="auto" w:fill="E6E6E6"/>
        </w:rPr>
      </w:r>
      <w:r>
        <w:rPr>
          <w:color w:val="2B579A"/>
          <w:shd w:val="clear" w:color="auto" w:fill="E6E6E6"/>
        </w:rPr>
        <w:fldChar w:fldCharType="separate"/>
      </w:r>
      <w:r w:rsidR="005C572C" w:rsidRPr="0076424C">
        <w:rPr>
          <w:b/>
        </w:rPr>
        <w:t>Plant</w:t>
      </w:r>
      <w:r>
        <w:rPr>
          <w:color w:val="2B579A"/>
          <w:shd w:val="clear" w:color="auto" w:fill="E6E6E6"/>
        </w:rPr>
        <w:fldChar w:fldCharType="end"/>
      </w:r>
      <w:r w:rsidR="003416E3" w:rsidRPr="0076424C">
        <w:rPr>
          <w:b/>
        </w:rPr>
        <w:t xml:space="preserve"> </w:t>
      </w:r>
      <w:r w:rsidR="00314B36" w:rsidRPr="0076424C">
        <w:t xml:space="preserve">and/or </w:t>
      </w:r>
      <w:r>
        <w:rPr>
          <w:color w:val="2B579A"/>
          <w:shd w:val="clear" w:color="auto" w:fill="E6E6E6"/>
        </w:rPr>
        <w:fldChar w:fldCharType="begin"/>
      </w:r>
      <w:r>
        <w:instrText xml:space="preserve"> REF Apparatus \h  \* MERGEFORMAT </w:instrText>
      </w:r>
      <w:r>
        <w:rPr>
          <w:color w:val="2B579A"/>
          <w:shd w:val="clear" w:color="auto" w:fill="E6E6E6"/>
        </w:rPr>
      </w:r>
      <w:r>
        <w:rPr>
          <w:color w:val="2B579A"/>
          <w:shd w:val="clear" w:color="auto" w:fill="E6E6E6"/>
        </w:rPr>
        <w:fldChar w:fldCharType="separate"/>
      </w:r>
      <w:r w:rsidR="005C572C" w:rsidRPr="0076424C">
        <w:rPr>
          <w:b/>
        </w:rPr>
        <w:t>Apparatus</w:t>
      </w:r>
      <w:r>
        <w:rPr>
          <w:color w:val="2B579A"/>
          <w:shd w:val="clear" w:color="auto" w:fill="E6E6E6"/>
        </w:rPr>
        <w:fldChar w:fldCharType="end"/>
      </w:r>
      <w:r w:rsidR="00DC634B" w:rsidRPr="0076424C">
        <w:rPr>
          <w:b/>
        </w:rPr>
        <w:t xml:space="preserve"> </w:t>
      </w:r>
      <w:r w:rsidR="00314B36" w:rsidRPr="0076424C">
        <w:t>involved.</w:t>
      </w:r>
    </w:p>
    <w:p w14:paraId="6E861728" w14:textId="5559475C" w:rsidR="00314B36" w:rsidRPr="0076424C" w:rsidRDefault="00314B36" w:rsidP="00B77034">
      <w:pPr>
        <w:pStyle w:val="Indent1"/>
        <w:numPr>
          <w:ilvl w:val="0"/>
          <w:numId w:val="30"/>
        </w:numPr>
      </w:pPr>
      <w:r w:rsidRPr="0076424C">
        <w:t xml:space="preserve">Brief description of </w:t>
      </w:r>
      <w:r w:rsidR="008572B5">
        <w:rPr>
          <w:color w:val="2B579A"/>
          <w:shd w:val="clear" w:color="auto" w:fill="E6E6E6"/>
        </w:rPr>
        <w:fldChar w:fldCharType="begin"/>
      </w:r>
      <w:r w:rsidR="008572B5">
        <w:instrText xml:space="preserve"> REF SignificantIncident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Significant Incident</w:t>
      </w:r>
      <w:r w:rsidR="008572B5">
        <w:rPr>
          <w:color w:val="2B579A"/>
          <w:shd w:val="clear" w:color="auto" w:fill="E6E6E6"/>
        </w:rPr>
        <w:fldChar w:fldCharType="end"/>
      </w:r>
      <w:r w:rsidRPr="0076424C">
        <w:t>.</w:t>
      </w:r>
    </w:p>
    <w:p w14:paraId="6E861729" w14:textId="77777777" w:rsidR="00314B36" w:rsidRPr="0076424C" w:rsidRDefault="00314B36">
      <w:pPr>
        <w:pStyle w:val="Indent1"/>
      </w:pPr>
      <w:r w:rsidRPr="0076424C">
        <w:t>5</w:t>
      </w:r>
      <w:r w:rsidRPr="0076424C">
        <w:tab/>
        <w:t>Estimated time and date of return to service.</w:t>
      </w:r>
    </w:p>
    <w:p w14:paraId="6E86172A" w14:textId="77777777" w:rsidR="00314B36" w:rsidRPr="0076424C" w:rsidRDefault="00314B36">
      <w:pPr>
        <w:pStyle w:val="Indent1"/>
      </w:pPr>
      <w:r w:rsidRPr="0076424C">
        <w:t>6</w:t>
      </w:r>
      <w:r w:rsidRPr="0076424C">
        <w:tab/>
        <w:t>Supplies/generation interrupted and duration of interruption.</w:t>
      </w:r>
    </w:p>
    <w:p w14:paraId="6E86172B" w14:textId="77777777" w:rsidR="00314B36" w:rsidRPr="0076424C" w:rsidRDefault="00314B36">
      <w:pPr>
        <w:pStyle w:val="Indent1"/>
      </w:pPr>
      <w:r w:rsidRPr="0076424C">
        <w:t xml:space="preserve">7 </w:t>
      </w:r>
      <w:r w:rsidRPr="0076424C">
        <w:tab/>
        <w:t>Set/Station frequency response achieved</w:t>
      </w:r>
      <w:r w:rsidR="00F17256" w:rsidRPr="0076424C">
        <w:t>.</w:t>
      </w:r>
    </w:p>
    <w:p w14:paraId="6E86172C" w14:textId="77777777" w:rsidR="00314B36" w:rsidRPr="0076424C" w:rsidRDefault="00314B36" w:rsidP="00B77034">
      <w:pPr>
        <w:pStyle w:val="Indent1"/>
        <w:numPr>
          <w:ilvl w:val="0"/>
          <w:numId w:val="31"/>
        </w:numPr>
      </w:pPr>
      <w:r w:rsidRPr="0076424C">
        <w:t>Set/Station MVAr performance achieved</w:t>
      </w:r>
      <w:r w:rsidR="00F17256" w:rsidRPr="0076424C">
        <w:t>.</w:t>
      </w:r>
    </w:p>
    <w:p w14:paraId="6E86172D" w14:textId="68AB8DE6" w:rsidR="00314B36" w:rsidRPr="0076424C" w:rsidRDefault="00314B36" w:rsidP="00B77034">
      <w:pPr>
        <w:pStyle w:val="Indent1"/>
        <w:numPr>
          <w:ilvl w:val="0"/>
          <w:numId w:val="31"/>
        </w:numPr>
      </w:pPr>
      <w:r w:rsidRPr="0076424C">
        <w:t xml:space="preserve">Ownership of the faulted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3416E3" w:rsidRPr="0076424C">
        <w:t xml:space="preserve"> </w:t>
      </w:r>
      <w:r w:rsidRPr="0076424C">
        <w:t xml:space="preserve">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00F17256" w:rsidRPr="0076424C">
        <w:t>.</w:t>
      </w:r>
    </w:p>
    <w:p w14:paraId="6E86172E" w14:textId="67B5B8DD" w:rsidR="00314B36" w:rsidRPr="0076424C" w:rsidRDefault="00314B36" w:rsidP="00B77034">
      <w:pPr>
        <w:pStyle w:val="Indent1"/>
        <w:numPr>
          <w:ilvl w:val="0"/>
          <w:numId w:val="31"/>
        </w:numPr>
      </w:pPr>
      <w:r w:rsidRPr="0076424C">
        <w:t xml:space="preserve">Estimated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w:t>
      </w:r>
      <w:r w:rsidRPr="0076424C">
        <w:rPr>
          <w:b/>
        </w:rPr>
        <w:t>Control</w:t>
      </w:r>
      <w:r w:rsidRPr="0076424C">
        <w:t xml:space="preserve"> relief undertaken</w:t>
      </w:r>
      <w:r w:rsidR="00F17256" w:rsidRPr="0076424C">
        <w:t>.</w:t>
      </w:r>
    </w:p>
    <w:p w14:paraId="6E86172F" w14:textId="100333EF" w:rsidR="00314B36" w:rsidRPr="0076424C" w:rsidRDefault="00314B36" w:rsidP="00B77034">
      <w:pPr>
        <w:pStyle w:val="Indent1"/>
        <w:numPr>
          <w:ilvl w:val="0"/>
          <w:numId w:val="31"/>
        </w:numPr>
      </w:pPr>
      <w:r w:rsidRPr="0076424C">
        <w:t xml:space="preserve">Estimated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shed Automatic/Manual</w:t>
      </w:r>
      <w:r w:rsidR="00F17256" w:rsidRPr="0076424C">
        <w:t>.</w:t>
      </w:r>
    </w:p>
    <w:p w14:paraId="6E861730" w14:textId="1D23CB1C" w:rsidR="00314B36" w:rsidRPr="0076424C" w:rsidRDefault="00314B36" w:rsidP="00B77034">
      <w:pPr>
        <w:pStyle w:val="Indent1"/>
        <w:numPr>
          <w:ilvl w:val="0"/>
          <w:numId w:val="31"/>
        </w:numPr>
      </w:pPr>
      <w:r w:rsidRPr="0076424C">
        <w:t xml:space="preserve">Time and date of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76424C">
        <w:t xml:space="preserve"> restoration</w:t>
      </w:r>
      <w:r w:rsidR="00F17256" w:rsidRPr="0076424C">
        <w:t>.</w:t>
      </w:r>
    </w:p>
    <w:p w14:paraId="6E861731" w14:textId="77777777" w:rsidR="00314B36" w:rsidRPr="0076424C" w:rsidRDefault="00314B36">
      <w:pPr>
        <w:pStyle w:val="Heading1"/>
      </w:pPr>
    </w:p>
    <w:p w14:paraId="6E861732" w14:textId="77777777" w:rsidR="00314B36" w:rsidRPr="0076424C" w:rsidRDefault="00314B36">
      <w:pPr>
        <w:sectPr w:rsidR="00314B36" w:rsidRPr="0076424C" w:rsidSect="001534AC">
          <w:pgSz w:w="11907" w:h="16840" w:code="9"/>
          <w:pgMar w:top="1134" w:right="1134" w:bottom="964" w:left="1418" w:header="567" w:footer="340" w:gutter="0"/>
          <w:cols w:space="720"/>
        </w:sectPr>
      </w:pPr>
    </w:p>
    <w:p w14:paraId="6E861733" w14:textId="77777777" w:rsidR="00314B36" w:rsidRPr="0076424C" w:rsidRDefault="00314B36">
      <w:r w:rsidRPr="0076424C">
        <w:rPr>
          <w:b/>
        </w:rPr>
        <w:lastRenderedPageBreak/>
        <w:t>DISTRIBUTION</w:t>
      </w:r>
      <w:r w:rsidRPr="0076424C">
        <w:t xml:space="preserve"> </w:t>
      </w:r>
      <w:r w:rsidRPr="0076424C">
        <w:rPr>
          <w:b/>
        </w:rPr>
        <w:t>OPERATING CODE 11</w:t>
      </w:r>
    </w:p>
    <w:p w14:paraId="6E861734" w14:textId="426A85E7" w:rsidR="00314B36" w:rsidRPr="0076424C" w:rsidRDefault="00314B36">
      <w:pPr>
        <w:pStyle w:val="Heading1"/>
      </w:pPr>
      <w:bookmarkStart w:id="1259" w:name="_Toc138331142"/>
      <w:smartTag w:uri="urn:schemas-microsoft-com:office:smarttags" w:element="stockticker">
        <w:r w:rsidRPr="0076424C">
          <w:t>DOC</w:t>
        </w:r>
      </w:smartTag>
      <w:r w:rsidRPr="0076424C">
        <w:t>11</w:t>
      </w:r>
      <w:r w:rsidRPr="0076424C">
        <w:tab/>
        <w:t xml:space="preserve">NUMBERING </w:t>
      </w:r>
      <w:smartTag w:uri="urn:schemas-microsoft-com:office:smarttags" w:element="stockticker">
        <w:r w:rsidRPr="0076424C">
          <w:t>AND</w:t>
        </w:r>
      </w:smartTag>
      <w:r w:rsidRPr="0076424C">
        <w:t xml:space="preserve"> NOMENCLATURE OF ELECTRICAL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t>Apparatus</w:t>
      </w:r>
      <w:r w:rsidR="008572B5">
        <w:rPr>
          <w:color w:val="2B579A"/>
          <w:shd w:val="clear" w:color="auto" w:fill="E6E6E6"/>
        </w:rPr>
        <w:fldChar w:fldCharType="end"/>
      </w:r>
      <w:r w:rsidR="0097749F" w:rsidRPr="0076424C">
        <w:t xml:space="preserve"> </w:t>
      </w:r>
      <w:r w:rsidRPr="0076424C">
        <w:t>AT OWNERSHIP BOUNDARIES</w:t>
      </w:r>
      <w:bookmarkEnd w:id="1259"/>
    </w:p>
    <w:p w14:paraId="6E861735" w14:textId="77777777" w:rsidR="00314B36" w:rsidRPr="0076424C" w:rsidRDefault="00314B36">
      <w:pPr>
        <w:rPr>
          <w:b/>
        </w:rPr>
      </w:pPr>
      <w:smartTag w:uri="urn:schemas-microsoft-com:office:smarttags" w:element="stockticker">
        <w:r w:rsidRPr="0076424C">
          <w:t>DOC</w:t>
        </w:r>
      </w:smartTag>
      <w:r w:rsidRPr="0076424C">
        <w:t>11.1</w:t>
      </w:r>
      <w:r w:rsidRPr="0076424C">
        <w:tab/>
      </w:r>
      <w:r w:rsidRPr="0076424C">
        <w:rPr>
          <w:b/>
        </w:rPr>
        <w:t>Introduction</w:t>
      </w:r>
    </w:p>
    <w:p w14:paraId="6E861736" w14:textId="29BA7EA5" w:rsidR="00314B36" w:rsidRPr="0076424C" w:rsidRDefault="00314B36">
      <w:smartTag w:uri="urn:schemas-microsoft-com:office:smarttags" w:element="stockticker">
        <w:r w:rsidRPr="0076424C">
          <w:t>DOC</w:t>
        </w:r>
      </w:smartTag>
      <w:r w:rsidRPr="0076424C">
        <w:t>11.1.1</w:t>
      </w:r>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 xml:space="preserve">11 sets out the responsibilities and procedures for notifying the relevant owners of the numbering and nomenclature of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at </w:t>
      </w:r>
      <w:r w:rsidRPr="0076424C">
        <w:rPr>
          <w:b/>
        </w:rPr>
        <w:t>Ownership Boundaries</w:t>
      </w:r>
      <w:r w:rsidRPr="0076424C">
        <w:t>.</w:t>
      </w:r>
    </w:p>
    <w:p w14:paraId="6E861737" w14:textId="7F3991A6" w:rsidR="00314B36" w:rsidRPr="0076424C" w:rsidRDefault="00314B36">
      <w:smartTag w:uri="urn:schemas-microsoft-com:office:smarttags" w:element="stockticker">
        <w:r w:rsidRPr="0076424C">
          <w:t>DOC</w:t>
        </w:r>
      </w:smartTag>
      <w:r w:rsidRPr="0076424C">
        <w:t>11.1.2</w:t>
      </w:r>
      <w:r w:rsidRPr="0076424C">
        <w:tab/>
        <w:t xml:space="preserve">The numbering and nomenclature of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shall be included in the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w:t>
      </w:r>
      <w:r w:rsidRPr="0076424C">
        <w:rPr>
          <w:b/>
        </w:rPr>
        <w:t>Diagram</w:t>
      </w:r>
      <w:r w:rsidRPr="0076424C">
        <w:t xml:space="preserve"> prepared for each site having an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r w:rsidRPr="0076424C">
        <w:t>.</w:t>
      </w:r>
    </w:p>
    <w:p w14:paraId="6E861738" w14:textId="77777777" w:rsidR="00314B36" w:rsidRPr="0076424C" w:rsidRDefault="00314B36">
      <w:pPr>
        <w:rPr>
          <w:b/>
        </w:rPr>
      </w:pPr>
      <w:smartTag w:uri="urn:schemas-microsoft-com:office:smarttags" w:element="stockticker">
        <w:r w:rsidRPr="0076424C">
          <w:t>DOC</w:t>
        </w:r>
      </w:smartTag>
      <w:r w:rsidRPr="0076424C">
        <w:t>11.2</w:t>
      </w:r>
      <w:r w:rsidRPr="0076424C">
        <w:tab/>
      </w:r>
      <w:r w:rsidRPr="0076424C">
        <w:rPr>
          <w:b/>
        </w:rPr>
        <w:t xml:space="preserve">Objectives </w:t>
      </w:r>
    </w:p>
    <w:p w14:paraId="6E861739" w14:textId="48037306" w:rsidR="00314B36" w:rsidRPr="0076424C" w:rsidRDefault="00314B36">
      <w:pPr>
        <w:ind w:firstLine="0"/>
      </w:pPr>
      <w:r w:rsidRPr="0076424C">
        <w:t xml:space="preserve">The prime objective embodied 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r w:rsidRPr="0076424C">
        <w:t xml:space="preserve">is to ensure that at any site where there is an </w:t>
      </w:r>
      <w:r w:rsidRPr="0076424C">
        <w:rPr>
          <w:b/>
        </w:rPr>
        <w:t>Ownership</w:t>
      </w:r>
      <w:r w:rsidRPr="0076424C">
        <w:t xml:space="preserve"> </w:t>
      </w:r>
      <w:r w:rsidRPr="0076424C">
        <w:rPr>
          <w:b/>
        </w:rPr>
        <w:t>Boundary</w:t>
      </w:r>
      <w:r w:rsidRPr="0076424C">
        <w:t xml:space="preserve"> every item of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has numbering and/or nomenclature that has been mutually agreed and notified between the owners concerned to ensure, so far as is reasonably practicable the safe and effective </w:t>
      </w:r>
      <w:r w:rsidR="008572B5">
        <w:rPr>
          <w:color w:val="2B579A"/>
          <w:shd w:val="clear" w:color="auto" w:fill="E6E6E6"/>
        </w:rPr>
        <w:fldChar w:fldCharType="begin"/>
      </w:r>
      <w:r w:rsidR="008572B5">
        <w:instrText xml:space="preserve"> REF Operation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w:t>
      </w:r>
      <w:r w:rsidR="008572B5">
        <w:rPr>
          <w:color w:val="2B579A"/>
          <w:shd w:val="clear" w:color="auto" w:fill="E6E6E6"/>
        </w:rPr>
        <w:fldChar w:fldCharType="end"/>
      </w:r>
      <w:r w:rsidRPr="0076424C">
        <w:t xml:space="preserve"> of the </w:t>
      </w:r>
      <w:r w:rsidRPr="0076424C">
        <w:rPr>
          <w:b/>
        </w:rPr>
        <w:t>Systems</w:t>
      </w:r>
      <w:r w:rsidRPr="0076424C">
        <w:t xml:space="preserve"> involved and to reduce the risk of error.</w:t>
      </w:r>
    </w:p>
    <w:p w14:paraId="6E86173A" w14:textId="77777777" w:rsidR="00314B36" w:rsidRPr="0076424C" w:rsidRDefault="00314B36">
      <w:pPr>
        <w:rPr>
          <w:b/>
        </w:rPr>
      </w:pPr>
      <w:smartTag w:uri="urn:schemas-microsoft-com:office:smarttags" w:element="stockticker">
        <w:r w:rsidRPr="0076424C">
          <w:t>DOC</w:t>
        </w:r>
      </w:smartTag>
      <w:r w:rsidRPr="0076424C">
        <w:t>11.3</w:t>
      </w:r>
      <w:r w:rsidRPr="0076424C">
        <w:tab/>
      </w:r>
      <w:r w:rsidRPr="0076424C">
        <w:rPr>
          <w:b/>
        </w:rPr>
        <w:t>Scope</w:t>
      </w:r>
    </w:p>
    <w:p w14:paraId="6E86173B" w14:textId="51D4F86B" w:rsidR="00314B36" w:rsidRPr="0076424C" w:rsidRDefault="00314B36">
      <w:pPr>
        <w:ind w:firstLine="0"/>
      </w:pPr>
      <w:r w:rsidRPr="0076424C">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w:t>
      </w:r>
      <w:smartTag w:uri="urn:schemas-microsoft-com:office:smarttags" w:element="stockticker">
        <w:r w:rsidRPr="0076424C">
          <w:rPr>
            <w:b/>
          </w:rPr>
          <w:t>DOC</w:t>
        </w:r>
      </w:smartTag>
      <w:r w:rsidRPr="0076424C">
        <w:rPr>
          <w:b/>
        </w:rPr>
        <w:t>11</w:t>
      </w:r>
      <w:r w:rsidRPr="0076424C">
        <w:t xml:space="preserve"> applies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which 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excludes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connected </w:t>
      </w:r>
      <w:r w:rsidRPr="0076424C">
        <w:rPr>
          <w:b/>
        </w:rPr>
        <w:t xml:space="preserve">at </w:t>
      </w:r>
      <w:r w:rsidR="008572B5">
        <w:rPr>
          <w:color w:val="2B579A"/>
          <w:shd w:val="clear" w:color="auto" w:fill="E6E6E6"/>
        </w:rPr>
        <w:fldChar w:fldCharType="begin"/>
      </w:r>
      <w:r w:rsidR="008572B5">
        <w:instrText xml:space="preserve"> REF LV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Low Voltage</w:t>
      </w:r>
      <w:r w:rsidR="008572B5">
        <w:rPr>
          <w:color w:val="2B579A"/>
          <w:shd w:val="clear" w:color="auto" w:fill="E6E6E6"/>
        </w:rPr>
        <w:fldChar w:fldCharType="end"/>
      </w:r>
      <w:r w:rsidRPr="0076424C">
        <w:t xml:space="preserve"> without </w:t>
      </w:r>
      <w:r w:rsidRPr="0076424C">
        <w:rPr>
          <w:b/>
        </w:rPr>
        <w:t>Generation</w:t>
      </w:r>
      <w:r w:rsidRPr="0076424C">
        <w:t xml:space="preserve"> and protected by a fuse(s) or other device(s) rated at 100 amps or less, (except it may apply to such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who are the sole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connected to an </w:t>
      </w:r>
      <w:r w:rsidR="008572B5">
        <w:rPr>
          <w:color w:val="2B579A"/>
          <w:shd w:val="clear" w:color="auto" w:fill="E6E6E6"/>
        </w:rPr>
        <w:fldChar w:fldCharType="begin"/>
      </w:r>
      <w:r w:rsidR="008572B5">
        <w:instrText xml:space="preserve"> REF HV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HV</w:t>
      </w:r>
      <w:r w:rsidR="008572B5">
        <w:rPr>
          <w:color w:val="2B579A"/>
          <w:shd w:val="clear" w:color="auto" w:fill="E6E6E6"/>
        </w:rPr>
        <w:fldChar w:fldCharType="end"/>
      </w:r>
      <w:r w:rsidRPr="0076424C">
        <w:rPr>
          <w:b/>
        </w:rPr>
        <w:t xml:space="preserve">/LV </w:t>
      </w:r>
      <w:r w:rsidRPr="0076424C">
        <w:t>transformer.), and otherwise includes:</w:t>
      </w:r>
    </w:p>
    <w:p w14:paraId="6E86173C" w14:textId="77777777" w:rsidR="00314B36" w:rsidRPr="0076424C" w:rsidRDefault="00314B36">
      <w:pPr>
        <w:pStyle w:val="Indent1"/>
        <w:numPr>
          <w:ilvl w:val="0"/>
          <w:numId w:val="20"/>
        </w:numPr>
      </w:pPr>
      <w:r w:rsidRPr="0076424C">
        <w:rPr>
          <w:b/>
        </w:rPr>
        <w:t>Customers</w:t>
      </w:r>
      <w:r w:rsidRPr="0076424C">
        <w:t>.</w:t>
      </w:r>
    </w:p>
    <w:p w14:paraId="6E86173D" w14:textId="31B40E25" w:rsidR="00314B36" w:rsidRPr="0076424C" w:rsidRDefault="008572B5">
      <w:pPr>
        <w:pStyle w:val="Indent1"/>
        <w:numPr>
          <w:ilvl w:val="0"/>
          <w:numId w:val="20"/>
        </w:numPr>
      </w:pP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proofErr w:type="gramStart"/>
      <w:r w:rsidR="00314B36" w:rsidRPr="0076424C">
        <w:rPr>
          <w:b/>
        </w:rPr>
        <w:t>s</w:t>
      </w:r>
      <w:r w:rsidR="00117EE6" w:rsidRPr="0076424C">
        <w:rPr>
          <w:b/>
        </w:rPr>
        <w:t xml:space="preserve">, </w:t>
      </w:r>
      <w:r w:rsidR="003E0F26" w:rsidRPr="0076424C">
        <w:t>but</w:t>
      </w:r>
      <w:proofErr w:type="gramEnd"/>
      <w:r w:rsidR="003E0F26" w:rsidRPr="0076424C">
        <w:t xml:space="preserve"> excluding the</w:t>
      </w:r>
      <w:r w:rsidR="00117EE6" w:rsidRPr="0076424C">
        <w:t xml:space="preserve"> </w:t>
      </w:r>
      <w:r>
        <w:rPr>
          <w:color w:val="2B579A"/>
          <w:shd w:val="clear" w:color="auto" w:fill="E6E6E6"/>
        </w:rPr>
        <w:fldChar w:fldCharType="begin"/>
      </w:r>
      <w:r>
        <w:instrText xml:space="preserve"> REF OTSO \h  \* MERGEFORMAT </w:instrText>
      </w:r>
      <w:r>
        <w:rPr>
          <w:color w:val="2B579A"/>
          <w:shd w:val="clear" w:color="auto" w:fill="E6E6E6"/>
        </w:rPr>
      </w:r>
      <w:r>
        <w:rPr>
          <w:color w:val="2B579A"/>
          <w:shd w:val="clear" w:color="auto" w:fill="E6E6E6"/>
        </w:rPr>
        <w:fldChar w:fldCharType="separate"/>
      </w:r>
      <w:r w:rsidR="005C572C" w:rsidRPr="0076424C">
        <w:rPr>
          <w:b/>
        </w:rPr>
        <w:t>OTSO</w:t>
      </w:r>
      <w:r>
        <w:rPr>
          <w:color w:val="2B579A"/>
          <w:shd w:val="clear" w:color="auto" w:fill="E6E6E6"/>
        </w:rPr>
        <w:fldChar w:fldCharType="end"/>
      </w:r>
      <w:r w:rsidR="00314B36" w:rsidRPr="0076424C">
        <w:rPr>
          <w:b/>
        </w:rPr>
        <w:t>.</w:t>
      </w:r>
    </w:p>
    <w:p w14:paraId="6E86173E" w14:textId="6C803D1C" w:rsidR="00314B36" w:rsidRPr="0076424C" w:rsidRDefault="00314B36">
      <w:pPr>
        <w:pStyle w:val="Indent1"/>
        <w:numPr>
          <w:ilvl w:val="0"/>
          <w:numId w:val="20"/>
        </w:numPr>
      </w:pPr>
      <w:r w:rsidRPr="0076424C">
        <w:rPr>
          <w:b/>
        </w:rPr>
        <w:t>Other Authorised Distributors</w:t>
      </w:r>
      <w:r w:rsidRPr="0076424C">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73F" w14:textId="6DF1F4D1" w:rsidR="00314B36" w:rsidRPr="0076424C" w:rsidRDefault="008572B5">
      <w:pPr>
        <w:pStyle w:val="Indent1"/>
        <w:numPr>
          <w:ilvl w:val="0"/>
          <w:numId w:val="20"/>
        </w:numPr>
        <w:spacing w:after="240"/>
      </w:pPr>
      <w:r>
        <w:rPr>
          <w:color w:val="2B579A"/>
          <w:shd w:val="clear" w:color="auto" w:fill="E6E6E6"/>
        </w:rPr>
        <w:fldChar w:fldCharType="begin"/>
      </w:r>
      <w:r>
        <w:instrText xml:space="preserve"> REF MO \h  \* MERGEFORMAT </w:instrText>
      </w:r>
      <w:r>
        <w:rPr>
          <w:color w:val="2B579A"/>
          <w:shd w:val="clear" w:color="auto" w:fill="E6E6E6"/>
        </w:rPr>
      </w:r>
      <w:r>
        <w:rPr>
          <w:color w:val="2B579A"/>
          <w:shd w:val="clear" w:color="auto" w:fill="E6E6E6"/>
        </w:rPr>
        <w:fldChar w:fldCharType="separate"/>
      </w:r>
      <w:r w:rsidR="005C572C" w:rsidRPr="0076424C">
        <w:rPr>
          <w:b/>
        </w:rPr>
        <w:t>Meter Operator</w:t>
      </w:r>
      <w:r>
        <w:rPr>
          <w:color w:val="2B579A"/>
          <w:shd w:val="clear" w:color="auto" w:fill="E6E6E6"/>
        </w:rPr>
        <w:fldChar w:fldCharType="end"/>
      </w:r>
      <w:r w:rsidR="00314B36" w:rsidRPr="0076424C">
        <w:rPr>
          <w:b/>
        </w:rPr>
        <w:t>s</w:t>
      </w:r>
      <w:r w:rsidR="00314B36" w:rsidRPr="0076424C">
        <w:t>.</w:t>
      </w:r>
    </w:p>
    <w:p w14:paraId="6E861740" w14:textId="77777777" w:rsidR="00314B36" w:rsidRPr="0076424C" w:rsidRDefault="00314B36">
      <w:smartTag w:uri="urn:schemas-microsoft-com:office:smarttags" w:element="stockticker">
        <w:r w:rsidRPr="0076424C">
          <w:t>DOC</w:t>
        </w:r>
      </w:smartTag>
      <w:r w:rsidRPr="0076424C">
        <w:t>11.4</w:t>
      </w:r>
      <w:r w:rsidRPr="0076424C">
        <w:tab/>
      </w:r>
      <w:r w:rsidRPr="0076424C">
        <w:rPr>
          <w:b/>
        </w:rPr>
        <w:t>Procedure</w:t>
      </w:r>
    </w:p>
    <w:p w14:paraId="6E861741" w14:textId="7BF0A3C6" w:rsidR="00314B36" w:rsidRPr="0076424C" w:rsidRDefault="00314B36">
      <w:smartTag w:uri="urn:schemas-microsoft-com:office:smarttags" w:element="stockticker">
        <w:r w:rsidRPr="0076424C">
          <w:t>DOC</w:t>
        </w:r>
      </w:smartTag>
      <w:r w:rsidRPr="0076424C">
        <w:t>11.4.1</w:t>
      </w:r>
      <w:r w:rsidRPr="0076424C">
        <w:tab/>
      </w:r>
      <w:r w:rsidRPr="0076424C">
        <w:rPr>
          <w:b/>
        </w:rPr>
        <w:t xml:space="preserve">New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p>
    <w:p w14:paraId="6E861742" w14:textId="413FCB81" w:rsidR="00314B36" w:rsidRPr="0076424C" w:rsidRDefault="00314B36">
      <w:smartTag w:uri="urn:schemas-microsoft-com:office:smarttags" w:element="stockticker">
        <w:r w:rsidRPr="0076424C">
          <w:t>DOC</w:t>
        </w:r>
      </w:smartTag>
      <w:r w:rsidRPr="0076424C">
        <w:t>11.4.1.1</w:t>
      </w:r>
      <w:r w:rsidRPr="0076424C">
        <w:tab/>
        <w:t xml:space="preserve">When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or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intends to install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0097749F" w:rsidRPr="0076424C">
        <w:rPr>
          <w:b/>
        </w:rPr>
        <w:t xml:space="preserve"> </w:t>
      </w:r>
      <w:r w:rsidRPr="0076424C">
        <w:t xml:space="preserve">having an interface at an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r w:rsidRPr="0076424C">
        <w:t xml:space="preserve"> the proposed numbering and/or nomenclature to be adopted for the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must be notified to the other owner(s).</w:t>
      </w:r>
    </w:p>
    <w:p w14:paraId="6E861743" w14:textId="1F9AD78D" w:rsidR="00314B36" w:rsidRPr="0076424C" w:rsidRDefault="00314B36">
      <w:smartTag w:uri="urn:schemas-microsoft-com:office:smarttags" w:element="stockticker">
        <w:r w:rsidRPr="0076424C">
          <w:t>DOC</w:t>
        </w:r>
      </w:smartTag>
      <w:r w:rsidRPr="0076424C">
        <w:t>11.4.1.2</w:t>
      </w:r>
      <w:r w:rsidRPr="0076424C">
        <w:tab/>
        <w:t xml:space="preserve">The notification shall be made in writing to the relevant owner(s) and will consist of </w:t>
      </w:r>
      <w:r w:rsidR="008572B5">
        <w:rPr>
          <w:color w:val="2B579A"/>
          <w:shd w:val="clear" w:color="auto" w:fill="E6E6E6"/>
        </w:rPr>
        <w:fldChar w:fldCharType="begin"/>
      </w:r>
      <w:r w:rsidR="008572B5">
        <w:instrText xml:space="preserve"> REF OperationDiagrams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 Diagrams</w:t>
      </w:r>
      <w:r w:rsidR="008572B5">
        <w:rPr>
          <w:color w:val="2B579A"/>
          <w:shd w:val="clear" w:color="auto" w:fill="E6E6E6"/>
        </w:rPr>
        <w:fldChar w:fldCharType="end"/>
      </w:r>
      <w:r w:rsidRPr="0076424C">
        <w:rPr>
          <w:b/>
        </w:rPr>
        <w:t xml:space="preserve"> </w:t>
      </w:r>
      <w:r w:rsidRPr="0076424C">
        <w:t xml:space="preserve">incorporating the proposed new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to be installed and its proposed numbering and/or nomenclature.</w:t>
      </w:r>
    </w:p>
    <w:p w14:paraId="6E861744" w14:textId="22BEF398" w:rsidR="00314B36" w:rsidRPr="0076424C" w:rsidRDefault="00314B36">
      <w:smartTag w:uri="urn:schemas-microsoft-com:office:smarttags" w:element="stockticker">
        <w:r w:rsidRPr="0076424C">
          <w:t>DOC</w:t>
        </w:r>
      </w:smartTag>
      <w:r w:rsidRPr="0076424C">
        <w:t>11.4.1.3</w:t>
      </w:r>
      <w:r w:rsidRPr="0076424C">
        <w:tab/>
        <w:t xml:space="preserve">The notification shall be made to the relevant owner(s) at least eight months prior to the proposed installation of the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w:t>
      </w:r>
    </w:p>
    <w:p w14:paraId="6E861745" w14:textId="77777777" w:rsidR="00314B36" w:rsidRPr="0076424C" w:rsidRDefault="00314B36">
      <w:pPr>
        <w:pStyle w:val="BodyText"/>
      </w:pPr>
      <w:smartTag w:uri="urn:schemas-microsoft-com:office:smarttags" w:element="stockticker">
        <w:r w:rsidRPr="0076424C">
          <w:lastRenderedPageBreak/>
          <w:t>DOC</w:t>
        </w:r>
      </w:smartTag>
      <w:r w:rsidRPr="0076424C">
        <w:t>11.4.1.4</w:t>
      </w:r>
      <w:r w:rsidRPr="0076424C">
        <w:tab/>
        <w:t>The relevant owners shall respond in writing within one month of the receipt of the notification confirming both receipt and whether the proposed numbering and/or nomenclature is acceptable or, if not, what would be acceptable.</w:t>
      </w:r>
    </w:p>
    <w:p w14:paraId="6E861746" w14:textId="33BA62FF" w:rsidR="00314B36" w:rsidRPr="0076424C" w:rsidRDefault="00314B36">
      <w:pPr>
        <w:pStyle w:val="BodyText"/>
      </w:pPr>
      <w:smartTag w:uri="urn:schemas-microsoft-com:office:smarttags" w:element="stockticker">
        <w:r w:rsidRPr="0076424C">
          <w:t>DOC</w:t>
        </w:r>
      </w:smartTag>
      <w:r w:rsidRPr="0076424C">
        <w:t>11.4.1.5</w:t>
      </w:r>
      <w:r w:rsidRPr="0076424C">
        <w:tab/>
        <w:t xml:space="preserve">In the event that agreement cannot be reached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the other owner(s),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acting reasonably, shall have the right to determine the numbering and nomenclature to be applied at that site.</w:t>
      </w:r>
    </w:p>
    <w:p w14:paraId="6E861747" w14:textId="12B70881" w:rsidR="00314B36" w:rsidRPr="0076424C" w:rsidRDefault="00314B36">
      <w:pPr>
        <w:pStyle w:val="BodyText"/>
      </w:pPr>
      <w:smartTag w:uri="urn:schemas-microsoft-com:office:smarttags" w:element="stockticker">
        <w:r w:rsidRPr="0076424C">
          <w:t>DOC</w:t>
        </w:r>
      </w:smartTag>
      <w:r w:rsidRPr="0076424C">
        <w:t>11.4.2</w:t>
      </w:r>
      <w:r w:rsidRPr="0076424C">
        <w:tab/>
      </w:r>
      <w:r w:rsidRPr="0076424C">
        <w:rPr>
          <w:b/>
        </w:rPr>
        <w:t xml:space="preserve">Existing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00AB1314" w:rsidRPr="0076424C">
        <w:rPr>
          <w:b/>
          <w:spacing w:val="0"/>
        </w:rPr>
        <w:t xml:space="preserve"> </w:t>
      </w:r>
    </w:p>
    <w:p w14:paraId="6E861748" w14:textId="1B26CB7C" w:rsidR="00314B36" w:rsidRPr="0076424C" w:rsidRDefault="00314B36">
      <w:pPr>
        <w:pStyle w:val="BodyText"/>
      </w:pPr>
      <w:smartTag w:uri="urn:schemas-microsoft-com:office:smarttags" w:element="stockticker">
        <w:r w:rsidRPr="0076424C">
          <w:t>DOC</w:t>
        </w:r>
      </w:smartTag>
      <w:r w:rsidRPr="0076424C">
        <w:t>11.4.2.1</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and/or every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shall supply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and/or every other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on request with details of the numbering and nomenclature of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on sites having an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r w:rsidRPr="0076424C">
        <w:t>.</w:t>
      </w:r>
    </w:p>
    <w:p w14:paraId="6E861749" w14:textId="3A6A18B9" w:rsidR="00314B36" w:rsidRPr="0076424C" w:rsidRDefault="00314B36">
      <w:pPr>
        <w:pStyle w:val="BodyText"/>
      </w:pPr>
      <w:smartTag w:uri="urn:schemas-microsoft-com:office:smarttags" w:element="stockticker">
        <w:r w:rsidRPr="0076424C">
          <w:t>DOC</w:t>
        </w:r>
      </w:smartTag>
      <w:r w:rsidRPr="0076424C">
        <w:t>11.4.2.2</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every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shall be responsible for the provision and erection of clear and unambiguous labelling showing the numbering and nomenclature of its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00AB1314" w:rsidRPr="0076424C">
        <w:rPr>
          <w:spacing w:val="0"/>
        </w:rPr>
        <w:t xml:space="preserve"> </w:t>
      </w:r>
      <w:r w:rsidRPr="0076424C">
        <w:t xml:space="preserve">on sites having an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r w:rsidRPr="0076424C">
        <w:rPr>
          <w:b/>
        </w:rPr>
        <w:t>.</w:t>
      </w:r>
    </w:p>
    <w:p w14:paraId="6E86174A" w14:textId="5D777CFD" w:rsidR="00314B36" w:rsidRPr="0076424C" w:rsidRDefault="00314B36">
      <w:pPr>
        <w:pStyle w:val="BodyText"/>
      </w:pPr>
      <w:smartTag w:uri="urn:schemas-microsoft-com:office:smarttags" w:element="stockticker">
        <w:r w:rsidRPr="0076424C">
          <w:t>DOC</w:t>
        </w:r>
      </w:smartTag>
      <w:r w:rsidRPr="0076424C">
        <w:t>11.4.3</w:t>
      </w:r>
      <w:r w:rsidRPr="0076424C">
        <w:tab/>
      </w:r>
      <w:r w:rsidRPr="0076424C">
        <w:rPr>
          <w:b/>
        </w:rPr>
        <w:t xml:space="preserve">Changes to Existing </w:t>
      </w:r>
      <w:hyperlink w:anchor="Apparatus" w:history="1">
        <w:hyperlink w:anchor="Apparatus" w:history="1">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hyperlink>
      </w:hyperlink>
      <w:r w:rsidR="00AB1314" w:rsidRPr="0076424C">
        <w:rPr>
          <w:b/>
          <w:spacing w:val="0"/>
        </w:rPr>
        <w:t xml:space="preserve"> </w:t>
      </w:r>
    </w:p>
    <w:p w14:paraId="6E86174B" w14:textId="30805B9F" w:rsidR="00314B36" w:rsidRPr="0076424C" w:rsidRDefault="00314B36">
      <w:pPr>
        <w:pStyle w:val="BodyText"/>
      </w:pPr>
      <w:smartTag w:uri="urn:schemas-microsoft-com:office:smarttags" w:element="stockticker">
        <w:r w:rsidRPr="0076424C">
          <w:t>DOC</w:t>
        </w:r>
      </w:smartTag>
      <w:r w:rsidRPr="0076424C">
        <w:t>11.4.3.1</w:t>
      </w:r>
      <w:r w:rsidRPr="0076424C">
        <w:tab/>
        <w:t xml:space="preserve">Where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or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needs or wishes to change the existing numbering and/or nomenclature of any of its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on any site having </w:t>
      </w:r>
      <w:r w:rsidR="008572B5">
        <w:rPr>
          <w:color w:val="2B579A"/>
          <w:shd w:val="clear" w:color="auto" w:fill="E6E6E6"/>
        </w:rPr>
        <w:fldChar w:fldCharType="begin"/>
      </w:r>
      <w:r w:rsidR="008572B5">
        <w:instrText xml:space="preserve"> REF OwnershipBoundary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Ownership Boundary</w:t>
      </w:r>
      <w:r w:rsidR="008572B5">
        <w:rPr>
          <w:color w:val="2B579A"/>
          <w:shd w:val="clear" w:color="auto" w:fill="E6E6E6"/>
        </w:rPr>
        <w:fldChar w:fldCharType="end"/>
      </w:r>
      <w:r w:rsidRPr="0076424C">
        <w:t xml:space="preserve">, the provisions of </w:t>
      </w:r>
      <w:smartTag w:uri="urn:schemas-microsoft-com:office:smarttags" w:element="stockticker">
        <w:r w:rsidRPr="0076424C">
          <w:t>DOC</w:t>
        </w:r>
      </w:smartTag>
      <w:r w:rsidRPr="0076424C">
        <w:t>11.4.1 shall apply with any amendments necessary to reflect that only a change is being made.</w:t>
      </w:r>
    </w:p>
    <w:p w14:paraId="6E86174C" w14:textId="31979321" w:rsidR="00314B36" w:rsidRPr="0076424C" w:rsidRDefault="00314B36">
      <w:pPr>
        <w:pStyle w:val="BodyText"/>
      </w:pPr>
      <w:smartTag w:uri="urn:schemas-microsoft-com:office:smarttags" w:element="stockticker">
        <w:r w:rsidRPr="0076424C">
          <w:t>DOC</w:t>
        </w:r>
      </w:smartTag>
      <w:r w:rsidRPr="0076424C">
        <w:t>11.4.3.2</w:t>
      </w:r>
      <w:r w:rsidRPr="0076424C">
        <w:tab/>
        <w:t xml:space="preserve">Where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changes the numbering and/or nomenclature of its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which is the subject of </w:t>
      </w:r>
      <w:smartTag w:uri="urn:schemas-microsoft-com:office:smarttags" w:element="stockticker">
        <w:r w:rsidRPr="0076424C">
          <w:rPr>
            <w:b/>
          </w:rPr>
          <w:t>DOC</w:t>
        </w:r>
      </w:smartTag>
      <w:r w:rsidRPr="0076424C">
        <w:rPr>
          <w:b/>
        </w:rPr>
        <w:t>11</w:t>
      </w:r>
      <w:r w:rsidRPr="0076424C">
        <w:t xml:space="preserv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will be responsible for the provision and erection of clear and unambiguous labelling.</w:t>
      </w:r>
    </w:p>
    <w:p w14:paraId="6E86174D" w14:textId="79F657E5" w:rsidR="00314B36" w:rsidRPr="0076424C" w:rsidRDefault="00314B36">
      <w:pPr>
        <w:pStyle w:val="BodyText"/>
      </w:pPr>
      <w:smartTag w:uri="urn:schemas-microsoft-com:office:smarttags" w:element="stockticker">
        <w:r w:rsidRPr="0076424C">
          <w:t>DOC</w:t>
        </w:r>
      </w:smartTag>
      <w:r w:rsidRPr="0076424C">
        <w:t>11.4.3.3</w:t>
      </w:r>
      <w:r w:rsidRPr="0076424C">
        <w:tab/>
        <w:t xml:space="preserve">Where a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changes the numbering and/or nomenclature of its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which is the subject of </w:t>
      </w:r>
      <w:smartTag w:uri="urn:schemas-microsoft-com:office:smarttags" w:element="stockticker">
        <w:r w:rsidRPr="0076424C">
          <w:rPr>
            <w:b/>
          </w:rPr>
          <w:t>DOC</w:t>
        </w:r>
      </w:smartTag>
      <w:r w:rsidRPr="0076424C">
        <w:rPr>
          <w:b/>
        </w:rPr>
        <w:t>11</w:t>
      </w:r>
      <w:r w:rsidRPr="0076424C">
        <w:t xml:space="preserv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be responsible for the provision and erection of clear and unambiguous labelling.</w:t>
      </w:r>
    </w:p>
    <w:p w14:paraId="6E86174E" w14:textId="77777777" w:rsidR="00314B36" w:rsidRPr="0076424C" w:rsidRDefault="00314B36">
      <w:pPr>
        <w:pStyle w:val="Header"/>
        <w:tabs>
          <w:tab w:val="clear" w:pos="4153"/>
        </w:tabs>
      </w:pPr>
    </w:p>
    <w:p w14:paraId="6E86174F" w14:textId="77777777" w:rsidR="00314B36" w:rsidRPr="0076424C" w:rsidRDefault="00314B36">
      <w:pPr>
        <w:pStyle w:val="BodyText"/>
        <w:sectPr w:rsidR="00314B36" w:rsidRPr="0076424C" w:rsidSect="001534AC">
          <w:pgSz w:w="11907" w:h="16840" w:code="9"/>
          <w:pgMar w:top="1134" w:right="1134" w:bottom="1134" w:left="1418" w:header="567" w:footer="340" w:gutter="0"/>
          <w:cols w:space="720"/>
        </w:sectPr>
      </w:pPr>
    </w:p>
    <w:p w14:paraId="6E861750" w14:textId="77777777" w:rsidR="00314B36" w:rsidRPr="0076424C" w:rsidRDefault="00314B36">
      <w:r w:rsidRPr="0076424C">
        <w:rPr>
          <w:b/>
        </w:rPr>
        <w:lastRenderedPageBreak/>
        <w:t>DISTRIBUTION</w:t>
      </w:r>
      <w:r w:rsidRPr="0076424C">
        <w:t xml:space="preserve"> </w:t>
      </w:r>
      <w:r w:rsidRPr="0076424C">
        <w:rPr>
          <w:b/>
        </w:rPr>
        <w:t>OPERATING</w:t>
      </w:r>
      <w:r w:rsidRPr="0076424C">
        <w:t xml:space="preserve"> </w:t>
      </w:r>
      <w:r w:rsidRPr="0076424C">
        <w:rPr>
          <w:b/>
        </w:rPr>
        <w:t>CODE 12</w:t>
      </w:r>
    </w:p>
    <w:p w14:paraId="6E861751" w14:textId="3E4DE47A" w:rsidR="00314B36" w:rsidRPr="0076424C" w:rsidRDefault="00314B36">
      <w:pPr>
        <w:pStyle w:val="Heading1"/>
      </w:pPr>
      <w:bookmarkStart w:id="1260" w:name="_Toc138331143"/>
      <w:smartTag w:uri="urn:schemas-microsoft-com:office:smarttags" w:element="stockticker">
        <w:r w:rsidRPr="0076424C">
          <w:t>DOC</w:t>
        </w:r>
      </w:smartTag>
      <w:r w:rsidRPr="0076424C">
        <w:t>12</w:t>
      </w:r>
      <w:r w:rsidRPr="0076424C">
        <w:tab/>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t>System Test</w:t>
      </w:r>
      <w:bookmarkEnd w:id="1260"/>
      <w:r w:rsidR="008572B5">
        <w:rPr>
          <w:color w:val="2B579A"/>
          <w:shd w:val="clear" w:color="auto" w:fill="E6E6E6"/>
        </w:rPr>
        <w:fldChar w:fldCharType="end"/>
      </w:r>
    </w:p>
    <w:p w14:paraId="6E861752" w14:textId="77777777" w:rsidR="00314B36" w:rsidRPr="0076424C" w:rsidRDefault="00314B36">
      <w:smartTag w:uri="urn:schemas-microsoft-com:office:smarttags" w:element="stockticker">
        <w:r w:rsidRPr="0076424C">
          <w:t>DOC</w:t>
        </w:r>
      </w:smartTag>
      <w:r w:rsidRPr="0076424C">
        <w:t>12.1</w:t>
      </w:r>
      <w:r w:rsidRPr="0076424C">
        <w:tab/>
      </w:r>
      <w:r w:rsidRPr="0076424C">
        <w:rPr>
          <w:b/>
        </w:rPr>
        <w:t>Introduction</w:t>
      </w:r>
    </w:p>
    <w:p w14:paraId="6E861753" w14:textId="1D8F2344" w:rsidR="00314B36" w:rsidRPr="0076424C" w:rsidRDefault="00314B36">
      <w:smartTag w:uri="urn:schemas-microsoft-com:office:smarttags" w:element="stockticker">
        <w:r w:rsidRPr="0076424C">
          <w:t>DOC</w:t>
        </w:r>
      </w:smartTag>
      <w:r w:rsidRPr="0076424C">
        <w:t>12.1.1</w:t>
      </w:r>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smartTag w:uri="urn:schemas-microsoft-com:office:smarttags" w:element="stockticker">
        <w:r w:rsidRPr="0076424C">
          <w:t>DOC</w:t>
        </w:r>
      </w:smartTag>
      <w:r w:rsidRPr="0076424C">
        <w:t>12</w:t>
      </w:r>
      <w:r w:rsidRPr="0076424C">
        <w:rPr>
          <w:b/>
        </w:rPr>
        <w:t xml:space="preserve"> </w:t>
      </w:r>
      <w:r w:rsidRPr="0076424C">
        <w:t xml:space="preserve">sets out the responsibilities and procedures for arranging and carrying out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00B44866">
        <w:t>s</w:t>
      </w:r>
      <w:r w:rsidRPr="0076424C">
        <w:t xml:space="preserve"> which have or may have an effect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s</w:t>
      </w:r>
      <w:r w:rsidRPr="0076424C">
        <w:t xml:space="preserve">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00B44866">
        <w:t>s</w:t>
      </w:r>
      <w:r w:rsidRPr="0076424C">
        <w:t xml:space="preserve"> are those tests which involve either simulating conditions or the controlled application of irregular, unusual or extreme conditions on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xml:space="preserve"> or any part of the </w:t>
      </w:r>
      <w:r w:rsidR="008572B5">
        <w:rPr>
          <w:color w:val="2B579A"/>
          <w:shd w:val="clear" w:color="auto" w:fill="E6E6E6"/>
        </w:rPr>
        <w:fldChar w:fldCharType="begin"/>
      </w:r>
      <w:r w:rsidR="008572B5">
        <w:instrText xml:space="preserve"> REF TotalSystem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Total System</w:t>
      </w:r>
      <w:r w:rsidR="008572B5">
        <w:rPr>
          <w:color w:val="2B579A"/>
          <w:shd w:val="clear" w:color="auto" w:fill="E6E6E6"/>
        </w:rPr>
        <w:fldChar w:fldCharType="end"/>
      </w:r>
      <w:r w:rsidRPr="0076424C">
        <w:t>, but do not include commissioning or recommissioning tests or any other tests of a minor nature.</w:t>
      </w:r>
    </w:p>
    <w:p w14:paraId="6E861754" w14:textId="198CD9FB" w:rsidR="00314B36" w:rsidRPr="0076424C" w:rsidRDefault="00314B36">
      <w:smartTag w:uri="urn:schemas-microsoft-com:office:smarttags" w:element="stockticker">
        <w:r w:rsidRPr="0076424C">
          <w:t>DOC</w:t>
        </w:r>
      </w:smartTag>
      <w:r w:rsidRPr="0076424C">
        <w:t>12.1.2</w:t>
      </w:r>
      <w:r w:rsidRPr="0076424C">
        <w:tab/>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which have a minimal effect on the </w:t>
      </w:r>
      <w:r w:rsidR="008572B5">
        <w:rPr>
          <w:color w:val="2B579A"/>
          <w:shd w:val="clear" w:color="auto" w:fill="E6E6E6"/>
        </w:rPr>
        <w:fldChar w:fldCharType="begin"/>
      </w:r>
      <w:r w:rsidR="008572B5">
        <w:instrText xml:space="preserve"> REF DistributionSystem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System</w:t>
      </w:r>
      <w:r w:rsidR="008572B5">
        <w:rPr>
          <w:color w:val="2B579A"/>
          <w:shd w:val="clear" w:color="auto" w:fill="E6E6E6"/>
        </w:rPr>
        <w:fldChar w:fldCharType="end"/>
      </w:r>
      <w:r w:rsidRPr="0076424C">
        <w:t xml:space="preserve">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or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s</w:t>
      </w:r>
      <w:r w:rsidRPr="0076424C">
        <w:t xml:space="preserve"> of others will not be subject to this procedure; minimal effect will be taken to mean variations in voltage, </w:t>
      </w:r>
      <w:r w:rsidR="008572B5">
        <w:rPr>
          <w:color w:val="2B579A"/>
          <w:shd w:val="clear" w:color="auto" w:fill="E6E6E6"/>
        </w:rPr>
        <w:fldChar w:fldCharType="begin"/>
      </w:r>
      <w:r w:rsidR="008572B5">
        <w:instrText xml:space="preserve"> REF Frequency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Frequency</w:t>
      </w:r>
      <w:r w:rsidR="008572B5">
        <w:rPr>
          <w:color w:val="2B579A"/>
          <w:shd w:val="clear" w:color="auto" w:fill="E6E6E6"/>
        </w:rPr>
        <w:fldChar w:fldCharType="end"/>
      </w:r>
      <w:r w:rsidRPr="0076424C">
        <w:t xml:space="preserve"> and waveform distortion of a value not greater than those figures which are defined in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t>.</w:t>
      </w:r>
    </w:p>
    <w:p w14:paraId="6E861755" w14:textId="0A712445" w:rsidR="00314B36" w:rsidRPr="0076424C" w:rsidRDefault="00314B36">
      <w:smartTag w:uri="urn:schemas-microsoft-com:office:smarttags" w:element="stockticker">
        <w:r w:rsidRPr="0076424C">
          <w:t>DOC</w:t>
        </w:r>
      </w:smartTag>
      <w:r w:rsidRPr="0076424C">
        <w:t>12.1.3</w:t>
      </w:r>
      <w:r w:rsidRPr="0076424C">
        <w:tab/>
        <w:t xml:space="preserve">If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 xml:space="preserve"> Test</w:t>
      </w:r>
      <w:r w:rsidRPr="0076424C">
        <w:t xml:space="preserve"> proposed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connected to</w:t>
      </w:r>
      <w:r w:rsidRPr="0076424C">
        <w:rPr>
          <w:b/>
        </w:rPr>
        <w:t xml:space="preserve"> </w:t>
      </w:r>
      <w:r w:rsidRPr="0076424C">
        <w:t>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will or may have an effect on the </w:t>
      </w:r>
      <w:r w:rsidR="008572B5">
        <w:rPr>
          <w:color w:val="2B579A"/>
          <w:shd w:val="clear" w:color="auto" w:fill="E6E6E6"/>
        </w:rPr>
        <w:fldChar w:fldCharType="begin"/>
      </w:r>
      <w:r w:rsidR="008572B5">
        <w:instrText xml:space="preserve"> REF NETS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National Electricity Transmission System</w:t>
      </w:r>
      <w:r w:rsidR="008572B5">
        <w:rPr>
          <w:color w:val="2B579A"/>
          <w:shd w:val="clear" w:color="auto" w:fill="E6E6E6"/>
        </w:rPr>
        <w:fldChar w:fldCharType="end"/>
      </w:r>
      <w:r w:rsidR="008B238E" w:rsidRPr="0076424C">
        <w:rPr>
          <w:b/>
        </w:rPr>
        <w:t xml:space="preserve"> </w:t>
      </w:r>
      <w:r w:rsidRPr="0076424C">
        <w:t xml:space="preserve">then the provisions of the  </w:t>
      </w:r>
      <w:r w:rsidR="00786E2C">
        <w:rPr>
          <w:color w:val="2B579A"/>
          <w:shd w:val="clear" w:color="auto" w:fill="E6E6E6"/>
        </w:rPr>
        <w:fldChar w:fldCharType="begin"/>
      </w:r>
      <w:r w:rsidR="00F60EFA">
        <w:instrText xml:space="preserve"> REF GridCode \h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Grid Code</w:t>
      </w:r>
      <w:r w:rsidR="00786E2C">
        <w:rPr>
          <w:color w:val="2B579A"/>
          <w:shd w:val="clear" w:color="auto" w:fill="E6E6E6"/>
        </w:rPr>
        <w:fldChar w:fldCharType="end"/>
      </w:r>
      <w:r w:rsidRPr="0076424C">
        <w:t xml:space="preserve"> shall apply.</w:t>
      </w:r>
    </w:p>
    <w:p w14:paraId="6E861756" w14:textId="00CACDB9" w:rsidR="00314B36" w:rsidRPr="0076424C" w:rsidRDefault="00314B36">
      <w:smartTag w:uri="urn:schemas-microsoft-com:office:smarttags" w:element="stockticker">
        <w:r w:rsidRPr="0076424C">
          <w:t>DOC</w:t>
        </w:r>
      </w:smartTag>
      <w:r w:rsidRPr="0076424C">
        <w:t>12.1.4</w:t>
      </w:r>
      <w:r w:rsidRPr="0076424C">
        <w:tab/>
        <w:t xml:space="preserve">A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proposed by</w:t>
      </w:r>
      <w:r w:rsidR="00392666" w:rsidRPr="0076424C">
        <w:rPr>
          <w:szCs w:val="24"/>
        </w:rPr>
        <w:t xml:space="preserve"> </w:t>
      </w:r>
      <w:ins w:id="1261" w:author="Shaheeni Vekaria" w:date="2024-04-17T17:04:00Z">
        <w:r w:rsidR="0002470A">
          <w:t>t</w:t>
        </w:r>
        <w:r w:rsidR="0002470A" w:rsidRPr="00383AC8">
          <w:t>he</w:t>
        </w:r>
        <w:r w:rsidR="0002470A">
          <w:rPr>
            <w:b/>
            <w:bCs/>
          </w:rPr>
          <w:t xml:space="preserve"> ISOP </w:t>
        </w:r>
        <w:r w:rsidR="0002470A" w:rsidRPr="000B6E32">
          <w:rPr>
            <w:bCs/>
            <w:snapToGrid w:val="0"/>
            <w:spacing w:val="-2"/>
            <w:szCs w:val="24"/>
          </w:rPr>
          <w:t xml:space="preserve"> </w:t>
        </w:r>
      </w:ins>
      <w:del w:id="1262" w:author="Shaheeni Vekaria" w:date="2024-04-17T17:04:00Z">
        <w:r w:rsidR="00392666" w:rsidDel="0002470A">
          <w:rPr>
            <w:color w:val="2B579A"/>
            <w:szCs w:val="24"/>
            <w:shd w:val="clear" w:color="auto" w:fill="E6E6E6"/>
          </w:rPr>
          <w:fldChar w:fldCharType="begin"/>
        </w:r>
        <w:r w:rsidR="00392666" w:rsidDel="0002470A">
          <w:rPr>
            <w:szCs w:val="24"/>
          </w:rPr>
          <w:delInstrText xml:space="preserve"> REF NGESO \h </w:delInstrText>
        </w:r>
        <w:r w:rsidR="00392666" w:rsidDel="0002470A">
          <w:rPr>
            <w:color w:val="2B579A"/>
            <w:szCs w:val="24"/>
            <w:shd w:val="clear" w:color="auto" w:fill="E6E6E6"/>
          </w:rPr>
        </w:r>
        <w:r w:rsidR="00392666" w:rsidDel="0002470A">
          <w:rPr>
            <w:color w:val="2B579A"/>
            <w:szCs w:val="24"/>
            <w:shd w:val="clear" w:color="auto" w:fill="E6E6E6"/>
          </w:rPr>
          <w:fldChar w:fldCharType="separate"/>
        </w:r>
        <w:r w:rsidR="005C572C" w:rsidDel="0002470A">
          <w:rPr>
            <w:b/>
          </w:rPr>
          <w:delText>NGESO</w:delText>
        </w:r>
        <w:r w:rsidR="00392666" w:rsidDel="0002470A">
          <w:rPr>
            <w:color w:val="2B579A"/>
            <w:szCs w:val="24"/>
            <w:shd w:val="clear" w:color="auto" w:fill="E6E6E6"/>
          </w:rPr>
          <w:fldChar w:fldCharType="end"/>
        </w:r>
        <w:r w:rsidRPr="0076424C" w:rsidDel="0002470A">
          <w:delText xml:space="preserve"> </w:delText>
        </w:r>
      </w:del>
      <w:r w:rsidRPr="0076424C">
        <w:t xml:space="preserve">under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 xml:space="preserve"> will be treated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as a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under this </w:t>
      </w:r>
      <w:smartTag w:uri="urn:schemas-microsoft-com:office:smarttags" w:element="stockticker">
        <w:r w:rsidRPr="0076424C">
          <w:t>DOC</w:t>
        </w:r>
      </w:smartTag>
      <w:r w:rsidRPr="0076424C">
        <w:t xml:space="preserve"> 12 if it is considered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have any effect on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bCs/>
        </w:rPr>
        <w:t xml:space="preserve">s </w:t>
      </w:r>
      <w:r w:rsidRPr="0076424C">
        <w:t xml:space="preserve">as defined in </w:t>
      </w:r>
      <w:smartTag w:uri="urn:schemas-microsoft-com:office:smarttags" w:element="stockticker">
        <w:r w:rsidRPr="0076424C">
          <w:t>DOC</w:t>
        </w:r>
      </w:smartTag>
      <w:r w:rsidRPr="0076424C">
        <w:t xml:space="preserve"> 12.3.1.</w:t>
      </w:r>
    </w:p>
    <w:p w14:paraId="6E861757" w14:textId="77777777" w:rsidR="00314B36" w:rsidRPr="0076424C" w:rsidRDefault="00314B36">
      <w:pPr>
        <w:rPr>
          <w:b/>
        </w:rPr>
      </w:pPr>
      <w:smartTag w:uri="urn:schemas-microsoft-com:office:smarttags" w:element="stockticker">
        <w:r w:rsidRPr="0076424C">
          <w:t>DOC</w:t>
        </w:r>
      </w:smartTag>
      <w:r w:rsidRPr="0076424C">
        <w:t>12.2</w:t>
      </w:r>
      <w:r w:rsidRPr="0076424C">
        <w:tab/>
      </w:r>
      <w:r w:rsidRPr="0076424C">
        <w:rPr>
          <w:b/>
        </w:rPr>
        <w:t>Objectives</w:t>
      </w:r>
    </w:p>
    <w:p w14:paraId="6E861758" w14:textId="2392C00E" w:rsidR="00314B36" w:rsidRPr="0076424C" w:rsidRDefault="00314B36">
      <w:smartTag w:uri="urn:schemas-microsoft-com:office:smarttags" w:element="stockticker">
        <w:r w:rsidRPr="0076424C">
          <w:t>DOC</w:t>
        </w:r>
      </w:smartTag>
      <w:r w:rsidRPr="0076424C">
        <w:t>12.2.1</w:t>
      </w:r>
      <w:r w:rsidRPr="0076424C">
        <w:tab/>
        <w:t xml:space="preserve">The objectives of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 xml:space="preserve"> </w:t>
      </w:r>
      <w:r w:rsidRPr="0076424C">
        <w:t xml:space="preserve">are </w:t>
      </w:r>
      <w:proofErr w:type="gramStart"/>
      <w:r w:rsidRPr="0076424C">
        <w:t>to:-</w:t>
      </w:r>
      <w:proofErr w:type="gramEnd"/>
      <w:r w:rsidRPr="0076424C">
        <w:t xml:space="preserve"> </w:t>
      </w:r>
    </w:p>
    <w:p w14:paraId="6E861759" w14:textId="4C7F4010" w:rsidR="00314B36" w:rsidRPr="0076424C" w:rsidRDefault="00314B36">
      <w:pPr>
        <w:pStyle w:val="Indent1"/>
      </w:pPr>
      <w:r w:rsidRPr="0076424C">
        <w:t>(a)</w:t>
      </w:r>
      <w:r w:rsidRPr="0076424C">
        <w:tab/>
        <w:t xml:space="preserve">Ensure that the procedures for arranging and carrying out of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do not so far as practicable, threaten the safety of either personnel or the general public and cause minimum threat to the security of supplies, the integrity of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E64C07" w:rsidRPr="0076424C">
        <w:t xml:space="preserve"> </w:t>
      </w:r>
      <w:r w:rsidRPr="0076424C">
        <w:t xml:space="preserve">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and cause minimum detriment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w:t>
      </w:r>
    </w:p>
    <w:p w14:paraId="6E86175A" w14:textId="5375D6BA" w:rsidR="00314B36" w:rsidRPr="0076424C" w:rsidRDefault="00314B36">
      <w:pPr>
        <w:pStyle w:val="Indent1"/>
      </w:pPr>
      <w:r w:rsidRPr="0076424C">
        <w:t>(b)</w:t>
      </w:r>
      <w:r w:rsidRPr="0076424C">
        <w:tab/>
        <w:t xml:space="preserve">Set out procedures to be followed for establishing and reporting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w:t>
      </w:r>
    </w:p>
    <w:p w14:paraId="6E86175B" w14:textId="77777777" w:rsidR="00314B36" w:rsidRPr="0076424C" w:rsidRDefault="00314B36">
      <w:smartTag w:uri="urn:schemas-microsoft-com:office:smarttags" w:element="stockticker">
        <w:r w:rsidRPr="0076424C">
          <w:t>DOC</w:t>
        </w:r>
      </w:smartTag>
      <w:r w:rsidRPr="0076424C">
        <w:t>12.3</w:t>
      </w:r>
      <w:r w:rsidRPr="0076424C">
        <w:tab/>
      </w:r>
      <w:r w:rsidRPr="0076424C">
        <w:rPr>
          <w:b/>
        </w:rPr>
        <w:t>Scope</w:t>
      </w:r>
    </w:p>
    <w:p w14:paraId="6E86175C" w14:textId="3E2601D3" w:rsidR="00314B36" w:rsidRPr="0076424C" w:rsidRDefault="00314B36">
      <w:pPr>
        <w:rPr>
          <w:u w:val="single"/>
        </w:rPr>
      </w:pPr>
      <w:smartTag w:uri="urn:schemas-microsoft-com:office:smarttags" w:element="stockticker">
        <w:r w:rsidRPr="0076424C">
          <w:t>DOC</w:t>
        </w:r>
      </w:smartTag>
      <w:r w:rsidRPr="0076424C">
        <w:t>12.3.1</w:t>
      </w:r>
      <w:r w:rsidRPr="0076424C">
        <w:tab/>
        <w:t xml:space="preserve">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applies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which 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means:-</w:t>
      </w:r>
    </w:p>
    <w:p w14:paraId="6E86175D" w14:textId="1B5BC1F0" w:rsidR="00314B36" w:rsidRPr="0076424C" w:rsidRDefault="008572B5" w:rsidP="00B77034">
      <w:pPr>
        <w:pStyle w:val="Indent1"/>
        <w:numPr>
          <w:ilvl w:val="0"/>
          <w:numId w:val="32"/>
        </w:numPr>
        <w:rPr>
          <w:b/>
        </w:rPr>
      </w:pPr>
      <w:r>
        <w:rPr>
          <w:color w:val="2B579A"/>
          <w:shd w:val="clear" w:color="auto" w:fill="E6E6E6"/>
        </w:rPr>
        <w:fldChar w:fldCharType="begin"/>
      </w:r>
      <w:r>
        <w:instrText xml:space="preserve"> REF HVCustomer \h  \* MERGEFORMAT </w:instrText>
      </w:r>
      <w:r>
        <w:rPr>
          <w:color w:val="2B579A"/>
          <w:shd w:val="clear" w:color="auto" w:fill="E6E6E6"/>
        </w:rPr>
      </w:r>
      <w:r>
        <w:rPr>
          <w:color w:val="2B579A"/>
          <w:shd w:val="clear" w:color="auto" w:fill="E6E6E6"/>
        </w:rPr>
        <w:fldChar w:fldCharType="separate"/>
      </w:r>
      <w:r w:rsidR="005C572C" w:rsidRPr="0076424C">
        <w:rPr>
          <w:b/>
          <w:spacing w:val="5"/>
        </w:rPr>
        <w:t>High Voltage Customer</w:t>
      </w:r>
      <w:r>
        <w:rPr>
          <w:color w:val="2B579A"/>
          <w:shd w:val="clear" w:color="auto" w:fill="E6E6E6"/>
        </w:rPr>
        <w:fldChar w:fldCharType="end"/>
      </w:r>
      <w:r w:rsidR="00314B36" w:rsidRPr="0076424C">
        <w:rPr>
          <w:b/>
        </w:rPr>
        <w:t>s.</w:t>
      </w:r>
    </w:p>
    <w:p w14:paraId="6E86175E" w14:textId="030982C0" w:rsidR="00314B36" w:rsidRPr="0076424C" w:rsidRDefault="008572B5" w:rsidP="00B77034">
      <w:pPr>
        <w:pStyle w:val="Indent1"/>
        <w:numPr>
          <w:ilvl w:val="0"/>
          <w:numId w:val="32"/>
        </w:numPr>
      </w:pP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00314B36" w:rsidRPr="0076424C">
        <w:rPr>
          <w:b/>
        </w:rPr>
        <w:t>s</w:t>
      </w:r>
      <w:r w:rsidR="00314B36" w:rsidRPr="0076424C">
        <w:t xml:space="preserv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t xml:space="preserve"> at </w:t>
      </w:r>
      <w:r>
        <w:rPr>
          <w:color w:val="2B579A"/>
          <w:shd w:val="clear" w:color="auto" w:fill="E6E6E6"/>
        </w:rPr>
        <w:fldChar w:fldCharType="begin"/>
      </w:r>
      <w:r>
        <w:instrText xml:space="preserve"> REF HV \h  \* MERGEFORMAT </w:instrText>
      </w:r>
      <w:r>
        <w:rPr>
          <w:color w:val="2B579A"/>
          <w:shd w:val="clear" w:color="auto" w:fill="E6E6E6"/>
        </w:rPr>
      </w:r>
      <w:r>
        <w:rPr>
          <w:color w:val="2B579A"/>
          <w:shd w:val="clear" w:color="auto" w:fill="E6E6E6"/>
        </w:rPr>
        <w:fldChar w:fldCharType="separate"/>
      </w:r>
      <w:r w:rsidR="005C572C" w:rsidRPr="0076424C">
        <w:rPr>
          <w:b/>
        </w:rPr>
        <w:t>HV</w:t>
      </w:r>
      <w:r>
        <w:rPr>
          <w:color w:val="2B579A"/>
          <w:shd w:val="clear" w:color="auto" w:fill="E6E6E6"/>
        </w:rPr>
        <w:fldChar w:fldCharType="end"/>
      </w:r>
      <w:r w:rsidR="00314B36" w:rsidRPr="0076424C">
        <w:rPr>
          <w:b/>
        </w:rPr>
        <w:t>.</w:t>
      </w:r>
    </w:p>
    <w:p w14:paraId="6E86175F" w14:textId="7B1B9982" w:rsidR="00314B36" w:rsidRPr="0076424C" w:rsidRDefault="008572B5" w:rsidP="00B77034">
      <w:pPr>
        <w:pStyle w:val="Indent1"/>
        <w:numPr>
          <w:ilvl w:val="0"/>
          <w:numId w:val="32"/>
        </w:numPr>
      </w:pP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00314B36" w:rsidRPr="0076424C">
        <w:rPr>
          <w:b/>
        </w:rPr>
        <w:t>s</w:t>
      </w:r>
      <w:r w:rsidR="00314B36" w:rsidRPr="0076424C">
        <w:t xml:space="preserve"> 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76424C">
        <w:rPr>
          <w:b/>
        </w:rPr>
        <w:t xml:space="preserve"> </w:t>
      </w:r>
      <w:r w:rsidR="00314B36" w:rsidRPr="0076424C">
        <w:t>at</w:t>
      </w:r>
      <w:r w:rsidR="00314B36" w:rsidRPr="0076424C">
        <w:rPr>
          <w:b/>
        </w:rPr>
        <w:t xml:space="preserve"> </w:t>
      </w:r>
      <w:r>
        <w:rPr>
          <w:color w:val="2B579A"/>
          <w:shd w:val="clear" w:color="auto" w:fill="E6E6E6"/>
        </w:rPr>
        <w:fldChar w:fldCharType="begin"/>
      </w:r>
      <w:r>
        <w:instrText xml:space="preserve"> REF HV \h  \* MERGEFORMAT </w:instrText>
      </w:r>
      <w:r>
        <w:rPr>
          <w:color w:val="2B579A"/>
          <w:shd w:val="clear" w:color="auto" w:fill="E6E6E6"/>
        </w:rPr>
      </w:r>
      <w:r>
        <w:rPr>
          <w:color w:val="2B579A"/>
          <w:shd w:val="clear" w:color="auto" w:fill="E6E6E6"/>
        </w:rPr>
        <w:fldChar w:fldCharType="separate"/>
      </w:r>
      <w:r w:rsidR="005C572C" w:rsidRPr="0076424C">
        <w:rPr>
          <w:b/>
        </w:rPr>
        <w:t>HV</w:t>
      </w:r>
      <w:r>
        <w:rPr>
          <w:color w:val="2B579A"/>
          <w:shd w:val="clear" w:color="auto" w:fill="E6E6E6"/>
        </w:rPr>
        <w:fldChar w:fldCharType="end"/>
      </w:r>
      <w:r w:rsidR="00314B36" w:rsidRPr="0076424C">
        <w:t>.</w:t>
      </w:r>
    </w:p>
    <w:p w14:paraId="6E861760" w14:textId="77777777" w:rsidR="00314B36" w:rsidRPr="0076424C" w:rsidRDefault="00314B36">
      <w:pPr>
        <w:keepNext/>
        <w:rPr>
          <w:b/>
        </w:rPr>
      </w:pPr>
      <w:smartTag w:uri="urn:schemas-microsoft-com:office:smarttags" w:element="stockticker">
        <w:r w:rsidRPr="0076424C">
          <w:t>DOC</w:t>
        </w:r>
      </w:smartTag>
      <w:r w:rsidRPr="0076424C">
        <w:t>12.4</w:t>
      </w:r>
      <w:r w:rsidRPr="0076424C">
        <w:tab/>
      </w:r>
      <w:r w:rsidRPr="0076424C">
        <w:rPr>
          <w:b/>
        </w:rPr>
        <w:t>Procedure</w:t>
      </w:r>
    </w:p>
    <w:p w14:paraId="6E861761" w14:textId="77777777" w:rsidR="00314B36" w:rsidRPr="0076424C" w:rsidRDefault="00314B36">
      <w:pPr>
        <w:pStyle w:val="BodyText"/>
        <w:keepNext/>
      </w:pPr>
      <w:smartTag w:uri="urn:schemas-microsoft-com:office:smarttags" w:element="stockticker">
        <w:r w:rsidRPr="0076424C">
          <w:t>DOC</w:t>
        </w:r>
      </w:smartTag>
      <w:r w:rsidRPr="0076424C">
        <w:t>12.4.1</w:t>
      </w:r>
      <w:r w:rsidRPr="0076424C">
        <w:tab/>
      </w:r>
      <w:r w:rsidRPr="0076424C">
        <w:rPr>
          <w:b/>
        </w:rPr>
        <w:t>Proposal Notice</w:t>
      </w:r>
    </w:p>
    <w:p w14:paraId="6E861762" w14:textId="36B9A789" w:rsidR="00314B36" w:rsidRPr="0076424C" w:rsidRDefault="00314B36">
      <w:smartTag w:uri="urn:schemas-microsoft-com:office:smarttags" w:element="stockticker">
        <w:r w:rsidRPr="0076424C">
          <w:t>DOC</w:t>
        </w:r>
      </w:smartTag>
      <w:r w:rsidRPr="0076424C">
        <w:t>12.4.1.1</w:t>
      </w:r>
      <w:r w:rsidRPr="0076424C">
        <w:tab/>
        <w:t xml:space="preserve">When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or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intends to undertake a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which will have or may have an effect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of others normally  six </w:t>
      </w:r>
      <w:proofErr w:type="spellStart"/>
      <w:r w:rsidRPr="0076424C">
        <w:t>months notice</w:t>
      </w:r>
      <w:proofErr w:type="spellEnd"/>
      <w:r w:rsidRPr="0076424C">
        <w:t xml:space="preserve">, or as </w:t>
      </w:r>
      <w:r w:rsidRPr="0076424C">
        <w:lastRenderedPageBreak/>
        <w:t xml:space="preserve">otherwise agreed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of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will be given by the person proposing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(the </w:t>
      </w:r>
      <w:r w:rsidRPr="0076424C">
        <w:rPr>
          <w:b/>
        </w:rPr>
        <w:t>“</w:t>
      </w:r>
      <w:r w:rsidRPr="0076424C">
        <w:t>Test Proposer</w:t>
      </w:r>
      <w:r w:rsidRPr="0076424C">
        <w:rPr>
          <w:b/>
        </w:rPr>
        <w:t>”</w:t>
      </w:r>
      <w:r w:rsidRPr="0076424C">
        <w:t xml:space="preserve">)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to those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who may be affected by such a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rPr>
          <w:b/>
        </w:rPr>
        <w:t>.</w:t>
      </w:r>
    </w:p>
    <w:p w14:paraId="6E861763" w14:textId="10F2C5F3" w:rsidR="00314B36" w:rsidRPr="0076424C" w:rsidRDefault="00314B36">
      <w:smartTag w:uri="urn:schemas-microsoft-com:office:smarttags" w:element="stockticker">
        <w:r w:rsidRPr="0076424C">
          <w:t>DOC</w:t>
        </w:r>
      </w:smartTag>
      <w:r w:rsidRPr="0076424C">
        <w:t>12.4.1.2</w:t>
      </w:r>
      <w:r w:rsidRPr="0076424C">
        <w:tab/>
        <w:t xml:space="preserve">The proposal shall be in writing (the "Proposal Notice") and shall contain details of the nature and purpose of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and will indicate the extent and situation of the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76424C">
        <w:t xml:space="preserve"> 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involved.</w:t>
      </w:r>
    </w:p>
    <w:p w14:paraId="6E861764" w14:textId="390992DB" w:rsidR="00314B36" w:rsidRPr="0076424C" w:rsidRDefault="00314B36">
      <w:smartTag w:uri="urn:schemas-microsoft-com:office:smarttags" w:element="stockticker">
        <w:r w:rsidRPr="0076424C">
          <w:t>DOC</w:t>
        </w:r>
      </w:smartTag>
      <w:r w:rsidRPr="0076424C">
        <w:t>12.4.1.3</w:t>
      </w:r>
      <w:r w:rsidRPr="0076424C">
        <w:tab/>
        <w:t>If in the view of the recipients the information set out in the Proposal Notice is considered insufficient by the recipients they shall as soon as is reasonably practicable contact the Test</w:t>
      </w:r>
      <w:r w:rsidRPr="0076424C">
        <w:rPr>
          <w:b/>
        </w:rPr>
        <w:t xml:space="preserve"> </w:t>
      </w:r>
      <w:r w:rsidRPr="0076424C">
        <w:t xml:space="preserve">Proposer with a request in writing for further information which shall be supplied as soon as reasonably practicable.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not be required to do anything under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until it is satisfied with the details supplied in the Proposal Notice or pursuant to a request for further information.</w:t>
      </w:r>
    </w:p>
    <w:p w14:paraId="6E861765" w14:textId="132EAF68" w:rsidR="00314B36" w:rsidRPr="0076424C" w:rsidRDefault="00314B36">
      <w:smartTag w:uri="urn:schemas-microsoft-com:office:smarttags" w:element="stockticker">
        <w:r w:rsidRPr="0076424C">
          <w:t>DOC</w:t>
        </w:r>
      </w:smartTag>
      <w:r w:rsidRPr="0076424C">
        <w:t>12.4.1.4</w:t>
      </w:r>
      <w:r w:rsidRPr="0076424C">
        <w:tab/>
        <w:t xml:space="preserve">If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wishes to undertake a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rPr>
          <w:b/>
        </w:rPr>
        <w:t xml:space="preserve"> </w:t>
      </w:r>
      <w:r w:rsidRPr="0076424C">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be deemed to have received a proposal of that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w:t>
      </w:r>
    </w:p>
    <w:p w14:paraId="6E861766" w14:textId="177710F7" w:rsidR="00314B36" w:rsidRPr="0076424C" w:rsidRDefault="00314B36">
      <w:smartTag w:uri="urn:schemas-microsoft-com:office:smarttags" w:element="stockticker">
        <w:r w:rsidRPr="0076424C">
          <w:t>DOC</w:t>
        </w:r>
      </w:smartTag>
      <w:r w:rsidRPr="0076424C">
        <w:t>12.4.2</w:t>
      </w:r>
      <w:r w:rsidRPr="0076424C">
        <w:tab/>
      </w:r>
      <w:r w:rsidRPr="0076424C">
        <w:rPr>
          <w:b/>
        </w:rPr>
        <w:t xml:space="preserve">Preliminary Notice and Establishment of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p>
    <w:p w14:paraId="6E861767" w14:textId="35760C3E" w:rsidR="00314B36" w:rsidRPr="0076424C" w:rsidRDefault="00314B36">
      <w:smartTag w:uri="urn:schemas-microsoft-com:office:smarttags" w:element="stockticker">
        <w:r w:rsidRPr="0076424C">
          <w:t>DOC</w:t>
        </w:r>
      </w:smartTag>
      <w:r w:rsidRPr="0076424C">
        <w:t>12.4.2.1</w:t>
      </w:r>
      <w:r w:rsidRPr="0076424C">
        <w:tab/>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have overall co-ordination of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Using the information supplied to it under </w:t>
      </w:r>
      <w:smartTag w:uri="urn:schemas-microsoft-com:office:smarttags" w:element="stockticker">
        <w:r w:rsidRPr="0076424C">
          <w:t>DOC</w:t>
        </w:r>
      </w:smartTag>
      <w:r w:rsidRPr="0076424C">
        <w:t xml:space="preserve">12.4.1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determine in its reasonable estimation, which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other than the Test</w:t>
      </w:r>
      <w:r w:rsidRPr="0076424C">
        <w:rPr>
          <w:b/>
        </w:rPr>
        <w:t xml:space="preserve"> </w:t>
      </w:r>
      <w:r w:rsidRPr="0076424C">
        <w:t xml:space="preserve">Proposer may be affected by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w:t>
      </w:r>
    </w:p>
    <w:p w14:paraId="6E861768" w14:textId="51E584FB" w:rsidR="00314B36" w:rsidRPr="0076424C" w:rsidRDefault="00314B36">
      <w:smartTag w:uri="urn:schemas-microsoft-com:office:smarttags" w:element="stockticker">
        <w:r w:rsidRPr="0076424C">
          <w:t>DOC</w:t>
        </w:r>
      </w:smartTag>
      <w:r w:rsidRPr="0076424C">
        <w:t xml:space="preserve">12.4.2.2 </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with the agreement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which it has identified may be affected, appoint a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t xml:space="preserve"> as soon as reasonably practicable after it has received a Proposal Notice and in any event prior to the distribution of the Preliminary Notice referred to below.</w:t>
      </w:r>
    </w:p>
    <w:p w14:paraId="6E861769" w14:textId="1E1B7AF8" w:rsidR="00314B36" w:rsidRPr="0076424C" w:rsidRDefault="00314B36">
      <w:pPr>
        <w:pStyle w:val="Indent1"/>
      </w:pPr>
      <w:r w:rsidRPr="0076424C">
        <w:t>(a)</w:t>
      </w:r>
      <w:r w:rsidRPr="0076424C">
        <w:tab/>
        <w:t>Where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decides that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 xml:space="preserve"> </w:t>
      </w:r>
      <w:r w:rsidRPr="0076424C">
        <w:t xml:space="preserve">will or may be significantly affected by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then the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rPr>
          <w:b/>
        </w:rPr>
        <w:t xml:space="preserve"> </w:t>
      </w:r>
      <w:r w:rsidRPr="0076424C">
        <w:t>shall be a suitably qualified person nominated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76A" w14:textId="54114E93" w:rsidR="00314B36" w:rsidRPr="0076424C" w:rsidRDefault="00314B36">
      <w:pPr>
        <w:pStyle w:val="Indent1"/>
      </w:pPr>
      <w:r w:rsidRPr="0076424C">
        <w:t>(b)</w:t>
      </w:r>
      <w:r w:rsidRPr="0076424C">
        <w:tab/>
        <w:t xml:space="preserve">Where </w:t>
      </w:r>
      <w:r w:rsidRPr="0076424C">
        <w:rPr>
          <w:b/>
        </w:rPr>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decides that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will not be significantly affected by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rPr>
          <w:b/>
        </w:rPr>
        <w:t>,</w:t>
      </w:r>
      <w:r w:rsidRPr="0076424C">
        <w:t xml:space="preserve"> then the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rPr>
          <w:b/>
        </w:rPr>
        <w:t xml:space="preserve"> </w:t>
      </w:r>
      <w:r w:rsidRPr="0076424C">
        <w:t xml:space="preserve">shall be a suitably qualified person nominated by the proposer of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in consultation with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76B" w14:textId="6087E5F7" w:rsidR="00314B36" w:rsidRPr="0076424C" w:rsidRDefault="00314B36">
      <w:pPr>
        <w:pStyle w:val="Indent1"/>
      </w:pPr>
      <w:r w:rsidRPr="0076424C">
        <w:t>(c)</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shall as soon as reasonably practicable after it has received a Proposal Notice contact the Test Proposer where the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rPr>
          <w:b/>
        </w:rPr>
        <w:t xml:space="preserve"> </w:t>
      </w:r>
      <w:r w:rsidRPr="0076424C">
        <w:t xml:space="preserve">is to be (pursuant to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a person nominated by the Test Proposer and invite him to nominate a person.   If the Test Proposer is unable or unwilling to nominate a person within seven days of being contacted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then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will not take place.</w:t>
      </w:r>
    </w:p>
    <w:p w14:paraId="6E86176C" w14:textId="23B11309" w:rsidR="00314B36" w:rsidRPr="0076424C" w:rsidRDefault="00314B36">
      <w:smartTag w:uri="urn:schemas-microsoft-com:office:smarttags" w:element="stockticker">
        <w:r w:rsidRPr="0076424C">
          <w:t>DOC</w:t>
        </w:r>
      </w:smartTag>
      <w:r w:rsidRPr="0076424C">
        <w:t>12.4.2.3</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will notify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identified by it under </w:t>
      </w:r>
      <w:smartTag w:uri="urn:schemas-microsoft-com:office:smarttags" w:element="stockticker">
        <w:r w:rsidRPr="0076424C">
          <w:t>DOC</w:t>
        </w:r>
      </w:smartTag>
      <w:r w:rsidRPr="0076424C">
        <w:t xml:space="preserve">12.4.2.1 in writing of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which 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shall be known as a Preliminary Notice.  The Preliminary Notice will contain:</w:t>
      </w:r>
    </w:p>
    <w:p w14:paraId="6E86176D" w14:textId="540E0BCC" w:rsidR="00314B36" w:rsidRPr="0076424C" w:rsidRDefault="00314B36">
      <w:pPr>
        <w:pStyle w:val="Indent1"/>
      </w:pPr>
      <w:r w:rsidRPr="0076424C">
        <w:t>(a)</w:t>
      </w:r>
      <w:r w:rsidRPr="0076424C">
        <w:tab/>
        <w:t xml:space="preserve">The details of the nature and purpose of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rPr>
          <w:b/>
        </w:rPr>
        <w:t>,</w:t>
      </w:r>
      <w:r w:rsidRPr="0076424C">
        <w:t xml:space="preserve"> the extent and situation of the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5F3DF5" w:rsidRPr="0076424C">
        <w:rPr>
          <w:b/>
        </w:rPr>
        <w:t xml:space="preserve"> </w:t>
      </w:r>
      <w:r w:rsidRPr="0076424C">
        <w:t xml:space="preserve">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involved and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involved.</w:t>
      </w:r>
    </w:p>
    <w:p w14:paraId="6E86176E" w14:textId="290D9580" w:rsidR="00314B36" w:rsidRPr="0076424C" w:rsidRDefault="00314B36">
      <w:pPr>
        <w:pStyle w:val="Indent1"/>
      </w:pPr>
      <w:r w:rsidRPr="0076424C">
        <w:t>(b)</w:t>
      </w:r>
      <w:r w:rsidRPr="0076424C">
        <w:tab/>
        <w:t xml:space="preserve">An invitation to nominate within fourteen days a suitably qualified representative (or representatives if the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rPr>
          <w:b/>
        </w:rPr>
        <w:t xml:space="preserve"> </w:t>
      </w:r>
      <w:r w:rsidRPr="0076424C">
        <w:t>informs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w:t>
      </w:r>
      <w:r w:rsidRPr="0076424C">
        <w:lastRenderedPageBreak/>
        <w:t xml:space="preserve">that it is appropriate for a particular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to be a member of a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for the proposed</w:t>
      </w:r>
      <w:r w:rsidRPr="0076424C">
        <w:rPr>
          <w:b/>
        </w:rPr>
        <w:t xml:space="preserv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w:t>
      </w:r>
    </w:p>
    <w:p w14:paraId="6E86176F" w14:textId="5AE3F826" w:rsidR="00314B36" w:rsidRPr="0076424C" w:rsidRDefault="00314B36">
      <w:pPr>
        <w:pStyle w:val="Indent1"/>
      </w:pPr>
      <w:r w:rsidRPr="0076424C">
        <w:t>(c)</w:t>
      </w:r>
      <w:r w:rsidRPr="0076424C">
        <w:tab/>
        <w:t>The name of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representative (or representatives) on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for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w:t>
      </w:r>
    </w:p>
    <w:p w14:paraId="6E861770" w14:textId="4A6CB6C2" w:rsidR="00314B36" w:rsidRPr="0076424C" w:rsidRDefault="00314B36">
      <w:pPr>
        <w:pStyle w:val="Indent1"/>
      </w:pPr>
      <w:r w:rsidRPr="0076424C">
        <w:t>(d)</w:t>
      </w:r>
      <w:r w:rsidRPr="0076424C">
        <w:tab/>
        <w:t xml:space="preserve">The name of the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rPr>
          <w:b/>
        </w:rPr>
        <w:t xml:space="preserve"> </w:t>
      </w:r>
      <w:r w:rsidRPr="0076424C">
        <w:t xml:space="preserve">and whether he was nominated by the proposer of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or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p>
    <w:p w14:paraId="6E861771" w14:textId="2A276F13" w:rsidR="00314B36" w:rsidRPr="0076424C" w:rsidRDefault="00314B36">
      <w:smartTag w:uri="urn:schemas-microsoft-com:office:smarttags" w:element="stockticker">
        <w:r w:rsidRPr="0076424C">
          <w:t>DOC</w:t>
        </w:r>
      </w:smartTag>
      <w:r w:rsidRPr="0076424C">
        <w:t>12.4.2.4</w:t>
      </w:r>
      <w:r w:rsidRPr="0076424C">
        <w:tab/>
        <w:t xml:space="preserve">The Preliminary Notice shall be sent within one month of the receipt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of the Proposal Notice or the receipt of any further information requested under </w:t>
      </w:r>
      <w:smartTag w:uri="urn:schemas-microsoft-com:office:smarttags" w:element="stockticker">
        <w:r w:rsidRPr="0076424C">
          <w:t>DOC</w:t>
        </w:r>
      </w:smartTag>
      <w:r w:rsidRPr="0076424C">
        <w:t>12.4.13, whichever is the later.  Where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is the Test Proposer the Preliminary Notice will be sent as soon as possible after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has been formulated.</w:t>
      </w:r>
    </w:p>
    <w:p w14:paraId="6E861772" w14:textId="33EDF003" w:rsidR="00314B36" w:rsidRPr="0076424C" w:rsidRDefault="00314B36">
      <w:smartTag w:uri="urn:schemas-microsoft-com:office:smarttags" w:element="stockticker">
        <w:r w:rsidRPr="0076424C">
          <w:t>DOC</w:t>
        </w:r>
      </w:smartTag>
      <w:r w:rsidRPr="0076424C">
        <w:t>12.4.2.5</w:t>
      </w:r>
      <w:r w:rsidRPr="0076424C">
        <w:tab/>
        <w:t xml:space="preserve">If replies to the invitation in the Preliminary Notice to nominate a representative to be a member of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have not been received within fourteen days,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which has not replied shall not be entitled to be represented on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w:t>
      </w:r>
    </w:p>
    <w:p w14:paraId="6E861773" w14:textId="03055BF7" w:rsidR="00314B36" w:rsidRPr="0076424C" w:rsidRDefault="00314B36">
      <w:smartTag w:uri="urn:schemas-microsoft-com:office:smarttags" w:element="stockticker">
        <w:r w:rsidRPr="0076424C">
          <w:t>DOC</w:t>
        </w:r>
      </w:smartTag>
      <w:r w:rsidRPr="0076424C">
        <w:t xml:space="preserve">12.4.2.6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shall as soon as possible after the expiry of that fourteen day period appoint nominated persons to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rPr>
          <w:b/>
        </w:rPr>
        <w:t xml:space="preserve"> </w:t>
      </w:r>
      <w:r w:rsidRPr="0076424C">
        <w:t xml:space="preserve">and notify all relevant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t>
      </w:r>
      <w:r w:rsidRPr="0076424C">
        <w:rPr>
          <w:b/>
        </w:rPr>
        <w:t>-</w:t>
      </w:r>
      <w:r w:rsidRPr="0076424C">
        <w:t xml:space="preserve"> of the composition of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w:t>
      </w:r>
    </w:p>
    <w:p w14:paraId="6E861774" w14:textId="6F2266AC" w:rsidR="00314B36" w:rsidRPr="0076424C" w:rsidRDefault="00314B36">
      <w:smartTag w:uri="urn:schemas-microsoft-com:office:smarttags" w:element="stockticker">
        <w:r w:rsidRPr="0076424C">
          <w:t>DOC</w:t>
        </w:r>
      </w:smartTag>
      <w:r w:rsidRPr="0076424C">
        <w:t>12.4.3</w:t>
      </w:r>
      <w:r w:rsidRPr="0076424C">
        <w:tab/>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p>
    <w:p w14:paraId="6E861775" w14:textId="58A33D1E" w:rsidR="00314B36" w:rsidRPr="0076424C" w:rsidRDefault="00314B36">
      <w:smartTag w:uri="urn:schemas-microsoft-com:office:smarttags" w:element="stockticker">
        <w:r w:rsidRPr="0076424C">
          <w:t>DOC</w:t>
        </w:r>
      </w:smartTag>
      <w:r w:rsidRPr="0076424C">
        <w:t>12.4.3.1</w:t>
      </w:r>
      <w:r w:rsidRPr="0076424C">
        <w:tab/>
        <w:t>A meeting of the</w:t>
      </w:r>
      <w:r w:rsidRPr="0076424C">
        <w:rPr>
          <w:b/>
        </w:rPr>
        <w:t xml:space="preserv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shall take place as soon as possible after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 has notified relevant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of the composition of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and in any event within one month of the appointment of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w:t>
      </w:r>
    </w:p>
    <w:p w14:paraId="6E861776" w14:textId="68827944" w:rsidR="00314B36" w:rsidRPr="0076424C" w:rsidRDefault="00314B36">
      <w:smartTag w:uri="urn:schemas-microsoft-com:office:smarttags" w:element="stockticker">
        <w:r w:rsidRPr="0076424C">
          <w:t>DOC</w:t>
        </w:r>
      </w:smartTag>
      <w:r w:rsidRPr="0076424C">
        <w:t>12.4.3.2</w:t>
      </w:r>
      <w:r w:rsidRPr="0076424C">
        <w:tab/>
        <w:t xml:space="preserve">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shall </w:t>
      </w:r>
      <w:proofErr w:type="gramStart"/>
      <w:r w:rsidRPr="0076424C">
        <w:t>consider:-</w:t>
      </w:r>
      <w:proofErr w:type="gramEnd"/>
    </w:p>
    <w:p w14:paraId="6E861777" w14:textId="03511FBC" w:rsidR="00314B36" w:rsidRPr="0076424C" w:rsidRDefault="00314B36">
      <w:pPr>
        <w:pStyle w:val="Indent1"/>
      </w:pPr>
      <w:r w:rsidRPr="0076424C">
        <w:t>(a)</w:t>
      </w:r>
      <w:r w:rsidRPr="0076424C">
        <w:tab/>
        <w:t xml:space="preserve">The details of the nature and purpose of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and other matters set out in the Proposal Notice (together with any further information requested under </w:t>
      </w:r>
      <w:smartTag w:uri="urn:schemas-microsoft-com:office:smarttags" w:element="stockticker">
        <w:r w:rsidRPr="0076424C">
          <w:t>DOC</w:t>
        </w:r>
      </w:smartTag>
      <w:r w:rsidRPr="0076424C">
        <w:t>12.4.2).</w:t>
      </w:r>
    </w:p>
    <w:p w14:paraId="6E861778" w14:textId="70BC1D14" w:rsidR="00314B36" w:rsidRPr="0076424C" w:rsidRDefault="00314B36">
      <w:pPr>
        <w:pStyle w:val="Indent1"/>
      </w:pPr>
      <w:r w:rsidRPr="0076424C">
        <w:t>(b)</w:t>
      </w:r>
      <w:r w:rsidRPr="0076424C">
        <w:tab/>
        <w:t xml:space="preserve">The economic, operational and risk implications of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w:t>
      </w:r>
    </w:p>
    <w:p w14:paraId="6E861779" w14:textId="37E9E2F1" w:rsidR="00314B36" w:rsidRPr="0076424C" w:rsidRDefault="00314B36">
      <w:pPr>
        <w:pStyle w:val="Indent1"/>
        <w:rPr>
          <w:b/>
        </w:rPr>
      </w:pPr>
      <w:r w:rsidRPr="0076424C">
        <w:t>(c)</w:t>
      </w:r>
      <w:r w:rsidRPr="0076424C">
        <w:tab/>
        <w:t xml:space="preserve">The possibility of combining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with any other tests and with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5F3DF5" w:rsidRPr="0076424C">
        <w:rPr>
          <w:b/>
        </w:rPr>
        <w:t xml:space="preserve"> </w:t>
      </w:r>
      <w:r w:rsidRPr="0076424C">
        <w:t xml:space="preserve">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outages which arise pursuant to the </w:t>
      </w:r>
      <w:r w:rsidR="008572B5">
        <w:rPr>
          <w:color w:val="2B579A"/>
          <w:shd w:val="clear" w:color="auto" w:fill="E6E6E6"/>
        </w:rPr>
        <w:fldChar w:fldCharType="begin"/>
      </w:r>
      <w:r w:rsidR="008572B5">
        <w:instrText xml:space="preserve"> REF OperationalPlanning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Planning</w:t>
      </w:r>
      <w:r w:rsidR="008572B5">
        <w:rPr>
          <w:color w:val="2B579A"/>
          <w:shd w:val="clear" w:color="auto" w:fill="E6E6E6"/>
        </w:rPr>
        <w:fldChar w:fldCharType="end"/>
      </w:r>
      <w:r w:rsidRPr="0076424C">
        <w:t xml:space="preserve"> requirements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w:t>
      </w:r>
      <w:r w:rsidR="00392666" w:rsidRPr="0076424C">
        <w:rPr>
          <w:szCs w:val="24"/>
        </w:rPr>
        <w:t xml:space="preserve"> </w:t>
      </w:r>
      <w:ins w:id="1263" w:author="Shaheeni Vekaria" w:date="2024-04-17T17:04:00Z">
        <w:r w:rsidR="0002470A">
          <w:t>t</w:t>
        </w:r>
        <w:r w:rsidR="0002470A" w:rsidRPr="00383AC8">
          <w:t>he</w:t>
        </w:r>
        <w:r w:rsidR="0002470A">
          <w:rPr>
            <w:b/>
            <w:bCs/>
          </w:rPr>
          <w:t xml:space="preserve"> ISOP</w:t>
        </w:r>
      </w:ins>
      <w:del w:id="1264" w:author="Shaheeni Vekaria" w:date="2024-04-17T17:04:00Z">
        <w:r w:rsidR="00392666" w:rsidDel="0002470A">
          <w:rPr>
            <w:color w:val="2B579A"/>
            <w:szCs w:val="24"/>
            <w:shd w:val="clear" w:color="auto" w:fill="E6E6E6"/>
          </w:rPr>
          <w:fldChar w:fldCharType="begin"/>
        </w:r>
        <w:r w:rsidR="00392666" w:rsidDel="0002470A">
          <w:rPr>
            <w:szCs w:val="24"/>
          </w:rPr>
          <w:delInstrText xml:space="preserve"> REF NGESO \h </w:delInstrText>
        </w:r>
        <w:r w:rsidR="00392666" w:rsidDel="0002470A">
          <w:rPr>
            <w:color w:val="2B579A"/>
            <w:szCs w:val="24"/>
            <w:shd w:val="clear" w:color="auto" w:fill="E6E6E6"/>
          </w:rPr>
        </w:r>
        <w:r w:rsidR="00392666" w:rsidDel="0002470A">
          <w:rPr>
            <w:color w:val="2B579A"/>
            <w:szCs w:val="24"/>
            <w:shd w:val="clear" w:color="auto" w:fill="E6E6E6"/>
          </w:rPr>
          <w:fldChar w:fldCharType="separate"/>
        </w:r>
        <w:r w:rsidR="005C572C" w:rsidDel="0002470A">
          <w:rPr>
            <w:b/>
          </w:rPr>
          <w:delText>NGESO</w:delText>
        </w:r>
        <w:r w:rsidR="00392666" w:rsidDel="0002470A">
          <w:rPr>
            <w:color w:val="2B579A"/>
            <w:szCs w:val="24"/>
            <w:shd w:val="clear" w:color="auto" w:fill="E6E6E6"/>
          </w:rPr>
          <w:fldChar w:fldCharType="end"/>
        </w:r>
      </w:del>
      <w:r w:rsidRPr="0076424C">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00F17256" w:rsidRPr="0076424C">
        <w:rPr>
          <w:b/>
        </w:rPr>
        <w:t>.</w:t>
      </w:r>
    </w:p>
    <w:p w14:paraId="6E86177A" w14:textId="67D71CE7" w:rsidR="00314B36" w:rsidRPr="0076424C" w:rsidRDefault="00314B36">
      <w:pPr>
        <w:ind w:left="1843" w:hanging="425"/>
      </w:pPr>
      <w:r w:rsidRPr="0076424C">
        <w:t>(d)</w:t>
      </w:r>
      <w:r w:rsidRPr="0076424C">
        <w:tab/>
        <w:t xml:space="preserve">The implications of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on plant which comprise or contain </w:t>
      </w:r>
      <w:hyperlink w:anchor="BM_Unit" w:history="1">
        <w:r w:rsidR="008572B5">
          <w:rPr>
            <w:color w:val="2B579A"/>
            <w:shd w:val="clear" w:color="auto" w:fill="E6E6E6"/>
          </w:rPr>
          <w:fldChar w:fldCharType="begin"/>
        </w:r>
        <w:r w:rsidR="008572B5">
          <w:instrText xml:space="preserve"> REF BMUnit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BM Unit</w:t>
        </w:r>
        <w:r w:rsidR="008572B5">
          <w:rPr>
            <w:color w:val="2B579A"/>
            <w:shd w:val="clear" w:color="auto" w:fill="E6E6E6"/>
          </w:rPr>
          <w:fldChar w:fldCharType="end"/>
        </w:r>
      </w:hyperlink>
      <w:r w:rsidRPr="0076424C">
        <w:rPr>
          <w:b/>
        </w:rPr>
        <w:t>s</w:t>
      </w:r>
      <w:r w:rsidRPr="0076424C">
        <w:t xml:space="preserve"> which are active (</w:t>
      </w:r>
      <w:proofErr w:type="spellStart"/>
      <w:r w:rsidRPr="0076424C">
        <w:t>ie</w:t>
      </w:r>
      <w:proofErr w:type="spellEnd"/>
      <w:r w:rsidRPr="0076424C">
        <w:t xml:space="preserve"> submitting bid-offer data) in the </w:t>
      </w:r>
      <w:r w:rsidR="008572B5">
        <w:rPr>
          <w:color w:val="2B579A"/>
          <w:shd w:val="clear" w:color="auto" w:fill="E6E6E6"/>
        </w:rPr>
        <w:fldChar w:fldCharType="begin"/>
      </w:r>
      <w:r w:rsidR="008572B5">
        <w:instrText xml:space="preserve"> REF BalancingMechanism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Balancing Mechanism</w:t>
      </w:r>
      <w:r w:rsidR="008572B5">
        <w:rPr>
          <w:color w:val="2B579A"/>
          <w:shd w:val="clear" w:color="auto" w:fill="E6E6E6"/>
        </w:rPr>
        <w:fldChar w:fldCharType="end"/>
      </w:r>
      <w:r w:rsidRPr="0076424C">
        <w:t xml:space="preserve"> insofar as it is able to do so.</w:t>
      </w:r>
    </w:p>
    <w:p w14:paraId="6E86177B" w14:textId="56F1FD42" w:rsidR="00314B36" w:rsidRPr="0076424C" w:rsidRDefault="00314B36">
      <w:smartTag w:uri="urn:schemas-microsoft-com:office:smarttags" w:element="stockticker">
        <w:r w:rsidRPr="0076424C">
          <w:t>DOC</w:t>
        </w:r>
      </w:smartTag>
      <w:r w:rsidRPr="0076424C">
        <w:t>12.4.3.3</w:t>
      </w:r>
      <w:r w:rsidRPr="0076424C">
        <w:tab/>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s </w:t>
      </w:r>
      <w:r w:rsidRPr="0076424C">
        <w:t xml:space="preserve">who received a Preliminary Notice concerning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(whether or not they are represented on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shall be obliged to supply that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upon written request with such details as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reasonably requires in order to consider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w:t>
      </w:r>
    </w:p>
    <w:p w14:paraId="6E86177C" w14:textId="5C7DA48F" w:rsidR="00314B36" w:rsidRPr="0076424C" w:rsidRDefault="00314B36">
      <w:smartTag w:uri="urn:schemas-microsoft-com:office:smarttags" w:element="stockticker">
        <w:r w:rsidRPr="0076424C">
          <w:t>DOC</w:t>
        </w:r>
      </w:smartTag>
      <w:r w:rsidRPr="0076424C">
        <w:t>12.4.3.4</w:t>
      </w:r>
      <w:r w:rsidRPr="0076424C">
        <w:tab/>
        <w:t xml:space="preserve">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will meet as often as the </w:t>
      </w:r>
      <w:r w:rsidRPr="0076424C">
        <w:rPr>
          <w:b/>
        </w:rPr>
        <w:t>Test Co-ordinator</w:t>
      </w:r>
      <w:r w:rsidRPr="0076424C">
        <w:t xml:space="preserve"> deems necessary to conduct its business and he shall be the person to convene a meeting.</w:t>
      </w:r>
    </w:p>
    <w:p w14:paraId="6E86177D" w14:textId="77777777" w:rsidR="00314B36" w:rsidRPr="0076424C" w:rsidRDefault="00314B36">
      <w:smartTag w:uri="urn:schemas-microsoft-com:office:smarttags" w:element="stockticker">
        <w:r w:rsidRPr="0076424C">
          <w:t>DOC</w:t>
        </w:r>
      </w:smartTag>
      <w:r w:rsidRPr="0076424C">
        <w:t>12.4.4</w:t>
      </w:r>
      <w:r w:rsidRPr="0076424C">
        <w:tab/>
      </w:r>
      <w:r w:rsidRPr="0076424C">
        <w:rPr>
          <w:b/>
        </w:rPr>
        <w:t>Proposal Report</w:t>
      </w:r>
    </w:p>
    <w:p w14:paraId="6E86177E" w14:textId="344694EF" w:rsidR="00314B36" w:rsidRPr="0076424C" w:rsidRDefault="00314B36">
      <w:pPr>
        <w:pStyle w:val="Indent1"/>
        <w:numPr>
          <w:ilvl w:val="0"/>
          <w:numId w:val="21"/>
        </w:numPr>
      </w:pPr>
      <w:smartTag w:uri="urn:schemas-microsoft-com:office:smarttags" w:element="stockticker">
        <w:r w:rsidRPr="0076424C">
          <w:lastRenderedPageBreak/>
          <w:t>DOC</w:t>
        </w:r>
      </w:smartTag>
      <w:r w:rsidRPr="0076424C">
        <w:t>12.4.4.1</w:t>
      </w:r>
      <w:r w:rsidRPr="0076424C">
        <w:tab/>
        <w:t xml:space="preserve">Within two months of the first meeting,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shall submit a report, which 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shall be called a Proposal Report, which shall contain:</w:t>
      </w:r>
      <w:r w:rsidR="00760804" w:rsidRPr="0076424C">
        <w:t xml:space="preserv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(including the manner in which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is to be monitored).</w:t>
      </w:r>
    </w:p>
    <w:p w14:paraId="6E86177F" w14:textId="77777777" w:rsidR="00314B36" w:rsidRPr="0076424C" w:rsidRDefault="00314B36">
      <w:pPr>
        <w:pStyle w:val="Indent1"/>
        <w:numPr>
          <w:ilvl w:val="0"/>
          <w:numId w:val="21"/>
        </w:numPr>
      </w:pPr>
      <w:r w:rsidRPr="0076424C">
        <w:t>An allocation of costs (including unanticipated costs) between the affected parties, (the general principle being that the Test Proposer will bear the costs).</w:t>
      </w:r>
    </w:p>
    <w:p w14:paraId="6E861780" w14:textId="366D06BF" w:rsidR="00314B36" w:rsidRPr="0076424C" w:rsidRDefault="00314B36">
      <w:pPr>
        <w:pStyle w:val="Indent1"/>
        <w:numPr>
          <w:ilvl w:val="0"/>
          <w:numId w:val="21"/>
        </w:numPr>
        <w:spacing w:after="240"/>
      </w:pPr>
      <w:r w:rsidRPr="0076424C">
        <w:t xml:space="preserve">Such other matters as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consider appropriate.</w:t>
      </w:r>
    </w:p>
    <w:p w14:paraId="6E861781" w14:textId="0E50EBC8" w:rsidR="00314B36" w:rsidRPr="0076424C" w:rsidRDefault="00314B36">
      <w:pPr>
        <w:ind w:firstLine="0"/>
      </w:pPr>
      <w:r w:rsidRPr="0076424C">
        <w:t xml:space="preserve">The Proposal Report may include requirements for indemnities to be given in respect of claims and losses arising from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All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rPr>
          <w:b/>
        </w:rPr>
        <w:t xml:space="preserve"> </w:t>
      </w:r>
      <w:r w:rsidRPr="0076424C">
        <w:t>procedures must comply with all applicable legislation.</w:t>
      </w:r>
    </w:p>
    <w:p w14:paraId="6E861782" w14:textId="1B43D7BD" w:rsidR="00314B36" w:rsidRPr="0076424C" w:rsidRDefault="00314B36">
      <w:smartTag w:uri="urn:schemas-microsoft-com:office:smarttags" w:element="stockticker">
        <w:r w:rsidRPr="0076424C">
          <w:t>DOC</w:t>
        </w:r>
      </w:smartTag>
      <w:r w:rsidRPr="0076424C">
        <w:t>12.4.4.2</w:t>
      </w:r>
      <w:r w:rsidRPr="0076424C">
        <w:tab/>
        <w:t xml:space="preserve">If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is unable unanimously to agree on any decision in preparing its Proposal Report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shall not take place and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will be dissolved.</w:t>
      </w:r>
    </w:p>
    <w:p w14:paraId="6E861783" w14:textId="7C319D57" w:rsidR="00314B36" w:rsidRPr="0076424C" w:rsidRDefault="00314B36">
      <w:smartTag w:uri="urn:schemas-microsoft-com:office:smarttags" w:element="stockticker">
        <w:r w:rsidRPr="0076424C">
          <w:t>DOC</w:t>
        </w:r>
      </w:smartTag>
      <w:r w:rsidRPr="0076424C">
        <w:t>12.4.4.3</w:t>
      </w:r>
      <w:r w:rsidRPr="0076424C">
        <w:tab/>
        <w:t xml:space="preserve">The Proposal Report will be submitted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and to each</w:t>
      </w:r>
      <w:r w:rsidRPr="0076424C">
        <w:rPr>
          <w:b/>
        </w:rPr>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 xml:space="preserve"> </w:t>
      </w:r>
      <w:r w:rsidRPr="0076424C">
        <w:t xml:space="preserve">who received a Preliminary Notice under </w:t>
      </w:r>
      <w:smartTag w:uri="urn:schemas-microsoft-com:office:smarttags" w:element="stockticker">
        <w:r w:rsidRPr="0076424C">
          <w:t>DOC</w:t>
        </w:r>
      </w:smartTag>
      <w:r w:rsidRPr="0076424C">
        <w:t>12.4.2.</w:t>
      </w:r>
    </w:p>
    <w:p w14:paraId="6E861784" w14:textId="45A8BEF8" w:rsidR="00314B36" w:rsidRPr="0076424C" w:rsidRDefault="00314B36">
      <w:smartTag w:uri="urn:schemas-microsoft-com:office:smarttags" w:element="stockticker">
        <w:r w:rsidRPr="0076424C">
          <w:t>DOC</w:t>
        </w:r>
      </w:smartTag>
      <w:r w:rsidRPr="0076424C">
        <w:t>12.4.4.4</w:t>
      </w:r>
      <w:r w:rsidRPr="0076424C">
        <w:tab/>
        <w:t xml:space="preserve">Within fourteen days of receipt of the Proposal Report, each recipient shall respond to the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t xml:space="preserve"> with its approval of the Proposal Report or its reason for non-approval.</w:t>
      </w:r>
    </w:p>
    <w:p w14:paraId="6E861785" w14:textId="5C91014A" w:rsidR="00314B36" w:rsidRPr="0076424C" w:rsidRDefault="00314B36">
      <w:smartTag w:uri="urn:schemas-microsoft-com:office:smarttags" w:element="stockticker">
        <w:r w:rsidRPr="0076424C">
          <w:t>DOC</w:t>
        </w:r>
      </w:smartTag>
      <w:r w:rsidRPr="0076424C">
        <w:t>12.4.4.5</w:t>
      </w:r>
      <w:r w:rsidRPr="0076424C">
        <w:tab/>
        <w:t xml:space="preserve">In the event of non-approval by one or more recipients,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shall as soon as practicable meet in order to determine whether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can be modified to meet the objection or objections.</w:t>
      </w:r>
    </w:p>
    <w:p w14:paraId="6E861786" w14:textId="2ACF1A21" w:rsidR="00314B36" w:rsidRPr="0076424C" w:rsidRDefault="00314B36">
      <w:smartTag w:uri="urn:schemas-microsoft-com:office:smarttags" w:element="stockticker">
        <w:r w:rsidRPr="0076424C">
          <w:t>DOC</w:t>
        </w:r>
      </w:smartTag>
      <w:r w:rsidRPr="0076424C">
        <w:t>12.4.4.6</w:t>
      </w:r>
      <w:r w:rsidRPr="0076424C">
        <w:tab/>
        <w:t xml:space="preserve">If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cannot be so modified, then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will not take place.</w:t>
      </w:r>
    </w:p>
    <w:p w14:paraId="6E861787" w14:textId="0BAA4DA4" w:rsidR="00314B36" w:rsidRPr="0076424C" w:rsidRDefault="00314B36">
      <w:smartTag w:uri="urn:schemas-microsoft-com:office:smarttags" w:element="stockticker">
        <w:r w:rsidRPr="0076424C">
          <w:t>DOC</w:t>
        </w:r>
      </w:smartTag>
      <w:r w:rsidRPr="0076424C">
        <w:t>12.4.4.7</w:t>
      </w:r>
      <w:r w:rsidRPr="0076424C">
        <w:tab/>
        <w:t xml:space="preserve">If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can be so modified,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shall as soon as practicable, and in any event within one month of meeting to discuss the responses to the Proposal Report, submit a revised Proposal Report and the provisions of </w:t>
      </w:r>
      <w:smartTag w:uri="urn:schemas-microsoft-com:office:smarttags" w:element="stockticker">
        <w:r w:rsidRPr="0076424C">
          <w:t>DOC</w:t>
        </w:r>
      </w:smartTag>
      <w:r w:rsidRPr="0076424C">
        <w:t xml:space="preserve">12.4.4.3 and </w:t>
      </w:r>
      <w:smartTag w:uri="urn:schemas-microsoft-com:office:smarttags" w:element="stockticker">
        <w:r w:rsidRPr="0076424C">
          <w:t>DOC</w:t>
        </w:r>
      </w:smartTag>
      <w:r w:rsidRPr="0076424C">
        <w:t>12.4.4.4 will apply to that submission.</w:t>
      </w:r>
    </w:p>
    <w:p w14:paraId="6E861788" w14:textId="0D936A50" w:rsidR="00314B36" w:rsidRPr="0076424C" w:rsidRDefault="00314B36">
      <w:smartTag w:uri="urn:schemas-microsoft-com:office:smarttags" w:element="stockticker">
        <w:r w:rsidRPr="0076424C">
          <w:t>DOC</w:t>
        </w:r>
      </w:smartTag>
      <w:r w:rsidRPr="0076424C">
        <w:t>12.4.4.8</w:t>
      </w:r>
      <w:r w:rsidRPr="0076424C">
        <w:tab/>
        <w:t xml:space="preserve">In the event of non-approval of the revised Proposal Report by one or more recipients,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will not take place and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will be dissolved.</w:t>
      </w:r>
    </w:p>
    <w:p w14:paraId="6E861789" w14:textId="77777777" w:rsidR="00314B36" w:rsidRPr="0076424C" w:rsidRDefault="00314B36">
      <w:pPr>
        <w:keepNext/>
      </w:pPr>
      <w:smartTag w:uri="urn:schemas-microsoft-com:office:smarttags" w:element="stockticker">
        <w:r w:rsidRPr="0076424C">
          <w:t>DOC</w:t>
        </w:r>
      </w:smartTag>
      <w:r w:rsidRPr="0076424C">
        <w:t>12.4.5</w:t>
      </w:r>
      <w:r w:rsidRPr="0076424C">
        <w:tab/>
      </w:r>
      <w:r w:rsidRPr="0076424C">
        <w:rPr>
          <w:b/>
        </w:rPr>
        <w:t>Final Test Programme</w:t>
      </w:r>
    </w:p>
    <w:p w14:paraId="6E86178A" w14:textId="1AF03680" w:rsidR="00314B36" w:rsidRPr="0076424C" w:rsidRDefault="00314B36">
      <w:smartTag w:uri="urn:schemas-microsoft-com:office:smarttags" w:element="stockticker">
        <w:r w:rsidRPr="0076424C">
          <w:t>DOC</w:t>
        </w:r>
      </w:smartTag>
      <w:r w:rsidRPr="0076424C">
        <w:t>12.4.5.1</w:t>
      </w:r>
      <w:r w:rsidRPr="0076424C">
        <w:tab/>
        <w:t xml:space="preserve">If the Proposal Report (or, as the case may be, the revised Proposal Report) is approved by all recipients,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can proceed and at least one month prior to the date of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shall submit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all recipients of the Proposal Notice a programme which in this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shall be called a “Final Test Programme” stating the switching sequence and proposed timings, a list of those staff involved in the carrying out of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rPr>
          <w:b/>
        </w:rPr>
        <w:t xml:space="preserve"> </w:t>
      </w:r>
      <w:r w:rsidRPr="0076424C">
        <w:t xml:space="preserve">(including those responsible for site safety) and such other matters as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deem appropriate.</w:t>
      </w:r>
    </w:p>
    <w:p w14:paraId="6E86178B" w14:textId="65A74EEE" w:rsidR="00314B36" w:rsidRPr="0076424C" w:rsidRDefault="00314B36">
      <w:smartTag w:uri="urn:schemas-microsoft-com:office:smarttags" w:element="stockticker">
        <w:r w:rsidRPr="0076424C">
          <w:t>DOC</w:t>
        </w:r>
      </w:smartTag>
      <w:r w:rsidRPr="0076424C">
        <w:t>12.4.5.2</w:t>
      </w:r>
      <w:r w:rsidRPr="0076424C">
        <w:tab/>
        <w:t xml:space="preserve">The Final Test Programme shall bind all recipients to act in accordance with the provisions contained within the programme in relation to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w:t>
      </w:r>
    </w:p>
    <w:p w14:paraId="6E86178C" w14:textId="130D6C32" w:rsidR="00314B36" w:rsidRPr="0076424C" w:rsidRDefault="00314B36">
      <w:smartTag w:uri="urn:schemas-microsoft-com:office:smarttags" w:element="stockticker">
        <w:r w:rsidRPr="0076424C">
          <w:lastRenderedPageBreak/>
          <w:t>DOC</w:t>
        </w:r>
      </w:smartTag>
      <w:r w:rsidRPr="0076424C">
        <w:t>12.4.5.3</w:t>
      </w:r>
      <w:r w:rsidRPr="0076424C">
        <w:tab/>
        <w:t xml:space="preserve">Any problems with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which arise or are anticipated after the issue of the Final Test Programme and prior to the day of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must be notified to the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t xml:space="preserve"> as soon as possible in writing.  If the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t xml:space="preserve"> decides that these anticipated problems merit an amendment to or postponement of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he shall notify any party involved in the proposed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rPr>
          <w:b/>
        </w:rPr>
        <w:t xml:space="preserve"> Test</w:t>
      </w:r>
      <w:r w:rsidRPr="0076424C">
        <w:t xml:space="preserve"> accordingly.</w:t>
      </w:r>
    </w:p>
    <w:p w14:paraId="6E86178D" w14:textId="2F74BF3D" w:rsidR="00314B36" w:rsidRPr="0076424C" w:rsidRDefault="00314B36">
      <w:smartTag w:uri="urn:schemas-microsoft-com:office:smarttags" w:element="stockticker">
        <w:r w:rsidRPr="0076424C">
          <w:t>DOC</w:t>
        </w:r>
      </w:smartTag>
      <w:r w:rsidRPr="0076424C">
        <w:t>12.4.5.4</w:t>
      </w:r>
      <w:r w:rsidRPr="0076424C">
        <w:tab/>
        <w:t xml:space="preserve">If on the day of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operating conditions on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are such that any party involved in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wishes to delay or cancel the start or continuance of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they shall immediately inform the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t xml:space="preserve"> of this decision and the reasons for it.  The </w:t>
      </w:r>
      <w:r w:rsidR="008572B5">
        <w:rPr>
          <w:color w:val="2B579A"/>
          <w:shd w:val="clear" w:color="auto" w:fill="E6E6E6"/>
        </w:rPr>
        <w:fldChar w:fldCharType="begin"/>
      </w:r>
      <w:r w:rsidR="008572B5">
        <w:instrText xml:space="preserve"> REF TestCoordinator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Coordinator</w:t>
      </w:r>
      <w:r w:rsidR="008572B5">
        <w:rPr>
          <w:color w:val="2B579A"/>
          <w:shd w:val="clear" w:color="auto" w:fill="E6E6E6"/>
        </w:rPr>
        <w:fldChar w:fldCharType="end"/>
      </w:r>
      <w:r w:rsidRPr="0076424C">
        <w:t xml:space="preserve"> shall then postpone or cancel, as the case may be,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and shall if possible, agree with all parties involved in the proposed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another suitable time and date or if he cannot reach such agreement, shall reconvene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as soon as practicable which will endeavour to arrange another suitable time and date and the relevant provisions of the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t xml:space="preserve"> shall apply.</w:t>
      </w:r>
    </w:p>
    <w:p w14:paraId="6E86178E" w14:textId="77777777" w:rsidR="00314B36" w:rsidRPr="0076424C" w:rsidRDefault="00314B36">
      <w:smartTag w:uri="urn:schemas-microsoft-com:office:smarttags" w:element="stockticker">
        <w:r w:rsidRPr="0076424C">
          <w:t>DOC</w:t>
        </w:r>
      </w:smartTag>
      <w:r w:rsidRPr="0076424C">
        <w:t>12.4.6</w:t>
      </w:r>
      <w:r w:rsidRPr="0076424C">
        <w:tab/>
      </w:r>
      <w:r w:rsidRPr="0076424C">
        <w:rPr>
          <w:b/>
        </w:rPr>
        <w:t>Final Report</w:t>
      </w:r>
    </w:p>
    <w:p w14:paraId="6E86178F" w14:textId="4F702DEE" w:rsidR="00314B36" w:rsidRPr="0076424C" w:rsidRDefault="00314B36">
      <w:smartTag w:uri="urn:schemas-microsoft-com:office:smarttags" w:element="stockticker">
        <w:r w:rsidRPr="0076424C">
          <w:t>DOC</w:t>
        </w:r>
      </w:smartTag>
      <w:r w:rsidRPr="0076424C">
        <w:t>12.4.6.1</w:t>
      </w:r>
      <w:r w:rsidRPr="0076424C">
        <w:tab/>
        <w:t xml:space="preserve">At the conclusion of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the Test Proposer shall be responsible for preparing a written report (the “Final Report”) of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for submission to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other members of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w:t>
      </w:r>
    </w:p>
    <w:p w14:paraId="6E861790" w14:textId="5A3D0454" w:rsidR="00314B36" w:rsidRPr="0076424C" w:rsidRDefault="00314B36">
      <w:smartTag w:uri="urn:schemas-microsoft-com:office:smarttags" w:element="stockticker">
        <w:r w:rsidRPr="0076424C">
          <w:t>DOC</w:t>
        </w:r>
      </w:smartTag>
      <w:r w:rsidRPr="0076424C">
        <w:t>12.4.6.2</w:t>
      </w:r>
      <w:r w:rsidRPr="0076424C">
        <w:tab/>
        <w:t xml:space="preserve">The Final Report shall include a description of the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B669DE" w:rsidRPr="0076424C">
        <w:t xml:space="preserve"> </w:t>
      </w:r>
      <w:r w:rsidRPr="0076424C">
        <w:t xml:space="preserve">and/or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76424C">
        <w:t xml:space="preserve"> tested and of the </w:t>
      </w:r>
      <w:r w:rsidR="008572B5">
        <w:rPr>
          <w:color w:val="2B579A"/>
          <w:shd w:val="clear" w:color="auto" w:fill="E6E6E6"/>
        </w:rPr>
        <w:fldChar w:fldCharType="begin"/>
      </w:r>
      <w:r w:rsidR="008572B5">
        <w:instrText xml:space="preserve"> REF SystemTests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Test</w:t>
      </w:r>
      <w:r w:rsidR="008572B5">
        <w:rPr>
          <w:color w:val="2B579A"/>
          <w:shd w:val="clear" w:color="auto" w:fill="E6E6E6"/>
        </w:rPr>
        <w:fldChar w:fldCharType="end"/>
      </w:r>
      <w:r w:rsidRPr="0076424C">
        <w:t xml:space="preserve"> carried out, together with the results, conclusions and recommendations for submission to other members of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w:t>
      </w:r>
    </w:p>
    <w:p w14:paraId="6E861791" w14:textId="061FA168" w:rsidR="00314B36" w:rsidRPr="0076424C" w:rsidRDefault="00314B36">
      <w:smartTag w:uri="urn:schemas-microsoft-com:office:smarttags" w:element="stockticker">
        <w:r w:rsidRPr="0076424C">
          <w:t>DOC</w:t>
        </w:r>
      </w:smartTag>
      <w:r w:rsidRPr="0076424C">
        <w:t>12.4.6.3</w:t>
      </w:r>
      <w:r w:rsidRPr="0076424C">
        <w:tab/>
        <w:t xml:space="preserve">The Final Report shall not be distributed to any party which is not represented on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unless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having considered the confidentiality issues, shall have unanimously approved such distribution.</w:t>
      </w:r>
    </w:p>
    <w:p w14:paraId="6E861792" w14:textId="6D71AC9F" w:rsidR="00314B36" w:rsidRPr="0076424C" w:rsidRDefault="00314B36">
      <w:smartTag w:uri="urn:schemas-microsoft-com:office:smarttags" w:element="stockticker">
        <w:r w:rsidRPr="0076424C">
          <w:t>DOC</w:t>
        </w:r>
      </w:smartTag>
      <w:r w:rsidRPr="0076424C">
        <w:t>12.4.6.4</w:t>
      </w:r>
      <w:r w:rsidRPr="0076424C">
        <w:tab/>
        <w:t xml:space="preserve">When the Final Report has been submitted under </w:t>
      </w:r>
      <w:smartTag w:uri="urn:schemas-microsoft-com:office:smarttags" w:element="stockticker">
        <w:r w:rsidRPr="0076424C">
          <w:t>DOC</w:t>
        </w:r>
      </w:smartTag>
      <w:r w:rsidRPr="0076424C">
        <w:t xml:space="preserve">12.4.2.1 the </w:t>
      </w:r>
      <w:r w:rsidR="008572B5">
        <w:rPr>
          <w:color w:val="2B579A"/>
          <w:shd w:val="clear" w:color="auto" w:fill="E6E6E6"/>
        </w:rPr>
        <w:fldChar w:fldCharType="begin"/>
      </w:r>
      <w:r w:rsidR="008572B5">
        <w:instrText xml:space="preserve"> REF TestPanel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Test Panel</w:t>
      </w:r>
      <w:r w:rsidR="008572B5">
        <w:rPr>
          <w:color w:val="2B579A"/>
          <w:shd w:val="clear" w:color="auto" w:fill="E6E6E6"/>
        </w:rPr>
        <w:fldChar w:fldCharType="end"/>
      </w:r>
      <w:r w:rsidRPr="0076424C">
        <w:t xml:space="preserve"> shall be dissolved. </w:t>
      </w:r>
    </w:p>
    <w:p w14:paraId="6E861793" w14:textId="77777777" w:rsidR="00314B36" w:rsidRPr="0076424C" w:rsidRDefault="00314B36">
      <w:pPr>
        <w:pStyle w:val="BodyText"/>
      </w:pPr>
    </w:p>
    <w:p w14:paraId="6E861794"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rsidSect="001534AC">
          <w:headerReference w:type="even" r:id="rId65"/>
          <w:headerReference w:type="default" r:id="rId66"/>
          <w:headerReference w:type="first" r:id="rId67"/>
          <w:pgSz w:w="11907" w:h="16840" w:code="9"/>
          <w:pgMar w:top="1134" w:right="1134" w:bottom="1134" w:left="1418" w:header="567" w:footer="340" w:gutter="0"/>
          <w:cols w:space="720"/>
          <w:noEndnote/>
        </w:sectPr>
      </w:pPr>
    </w:p>
    <w:p w14:paraId="6E861795" w14:textId="77777777" w:rsidR="00314B36" w:rsidRPr="0076424C" w:rsidRDefault="00314B36">
      <w:pPr>
        <w:pStyle w:val="Header"/>
      </w:pPr>
    </w:p>
    <w:p w14:paraId="6E861796" w14:textId="77777777" w:rsidR="00314B36" w:rsidRPr="0076424C" w:rsidRDefault="00314B36">
      <w:pPr>
        <w:pStyle w:val="Header"/>
      </w:pPr>
    </w:p>
    <w:p w14:paraId="6E861797" w14:textId="77777777" w:rsidR="00314B36" w:rsidRPr="0076424C" w:rsidRDefault="00314B36">
      <w:pPr>
        <w:pStyle w:val="Header"/>
      </w:pPr>
    </w:p>
    <w:p w14:paraId="6E861798" w14:textId="77777777" w:rsidR="00314B36" w:rsidRPr="0076424C" w:rsidRDefault="00314B36">
      <w:pPr>
        <w:pStyle w:val="Header"/>
      </w:pPr>
    </w:p>
    <w:p w14:paraId="6E861799" w14:textId="77777777" w:rsidR="00314B36" w:rsidRPr="0076424C" w:rsidRDefault="00314B36">
      <w:pPr>
        <w:pStyle w:val="Header"/>
      </w:pPr>
    </w:p>
    <w:p w14:paraId="6E86179A" w14:textId="77777777" w:rsidR="00314B36" w:rsidRPr="0076424C" w:rsidRDefault="00314B36">
      <w:pPr>
        <w:pStyle w:val="Header"/>
      </w:pPr>
    </w:p>
    <w:p w14:paraId="6E86179B" w14:textId="27F78185" w:rsidR="00314B36" w:rsidRPr="006C7693" w:rsidRDefault="008572B5">
      <w:pPr>
        <w:pStyle w:val="Header"/>
        <w:jc w:val="center"/>
        <w:rPr>
          <w:rFonts w:ascii="Times New Roman" w:hAnsi="Times New Roman"/>
        </w:rPr>
      </w:pPr>
      <w:r w:rsidRPr="006C7693">
        <w:rPr>
          <w:rFonts w:ascii="Times New Roman" w:hAnsi="Times New Roman"/>
          <w:color w:val="2B579A"/>
          <w:shd w:val="clear" w:color="auto" w:fill="E6E6E6"/>
        </w:rPr>
        <w:fldChar w:fldCharType="begin"/>
      </w:r>
      <w:r w:rsidRPr="006C7693">
        <w:rPr>
          <w:rFonts w:ascii="Times New Roman" w:hAnsi="Times New Roman"/>
        </w:rPr>
        <w:instrText xml:space="preserve"> REF DDRC \h  \* MERGEFORMAT </w:instrText>
      </w:r>
      <w:r w:rsidRPr="006C7693">
        <w:rPr>
          <w:rFonts w:ascii="Times New Roman" w:hAnsi="Times New Roman"/>
          <w:color w:val="2B579A"/>
          <w:shd w:val="clear" w:color="auto" w:fill="E6E6E6"/>
        </w:rPr>
      </w:r>
      <w:r w:rsidRPr="006C7693">
        <w:rPr>
          <w:rFonts w:ascii="Times New Roman" w:hAnsi="Times New Roman"/>
          <w:color w:val="2B579A"/>
          <w:shd w:val="clear" w:color="auto" w:fill="E6E6E6"/>
        </w:rPr>
        <w:fldChar w:fldCharType="separate"/>
      </w:r>
      <w:r w:rsidR="005C572C" w:rsidRPr="005C572C">
        <w:rPr>
          <w:rFonts w:ascii="Times New Roman" w:hAnsi="Times New Roman"/>
        </w:rPr>
        <w:t>Distribution Data Registration Code</w:t>
      </w:r>
      <w:r w:rsidRPr="006C7693">
        <w:rPr>
          <w:rFonts w:ascii="Times New Roman" w:hAnsi="Times New Roman"/>
          <w:color w:val="2B579A"/>
          <w:shd w:val="clear" w:color="auto" w:fill="E6E6E6"/>
        </w:rPr>
        <w:fldChar w:fldCharType="end"/>
      </w:r>
      <w:r w:rsidR="00314B36" w:rsidRPr="006C7693">
        <w:rPr>
          <w:rFonts w:ascii="Times New Roman" w:hAnsi="Times New Roman"/>
        </w:rPr>
        <w:t xml:space="preserve"> (ddrc)</w:t>
      </w:r>
    </w:p>
    <w:p w14:paraId="6E86179C"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rsidSect="001534AC">
          <w:headerReference w:type="even" r:id="rId68"/>
          <w:headerReference w:type="default" r:id="rId69"/>
          <w:headerReference w:type="first" r:id="rId70"/>
          <w:pgSz w:w="11907" w:h="16840" w:code="9"/>
          <w:pgMar w:top="1134" w:right="1134" w:bottom="1134" w:left="1418" w:header="567" w:footer="340" w:gutter="0"/>
          <w:cols w:space="720"/>
          <w:noEndnote/>
        </w:sectPr>
      </w:pPr>
    </w:p>
    <w:p w14:paraId="6E86179D" w14:textId="77777777" w:rsidR="00314B36" w:rsidRPr="0076424C" w:rsidRDefault="00314B36">
      <w:pPr>
        <w:pStyle w:val="Heading1"/>
      </w:pPr>
      <w:bookmarkStart w:id="1265" w:name="_Toc138331144"/>
      <w:r w:rsidRPr="0076424C">
        <w:lastRenderedPageBreak/>
        <w:t>DDRC1</w:t>
      </w:r>
      <w:r w:rsidRPr="0076424C">
        <w:tab/>
      </w:r>
      <w:r w:rsidRPr="0076424C">
        <w:rPr>
          <w:caps w:val="0"/>
        </w:rPr>
        <w:t>INTRODUCTION</w:t>
      </w:r>
      <w:bookmarkEnd w:id="1265"/>
    </w:p>
    <w:p w14:paraId="6E86179E" w14:textId="6DA1B5C3" w:rsidR="00314B36" w:rsidRPr="0076424C" w:rsidRDefault="00314B36">
      <w:r w:rsidRPr="0076424C">
        <w:t>DDRC1.1</w:t>
      </w:r>
      <w:r w:rsidRPr="0076424C">
        <w:tab/>
        <w:t xml:space="preserve">The various sections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require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to exchange and update data from time to time. The data which is specified in each section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Pr="0076424C">
        <w:t xml:space="preserve">is summarised in the </w:t>
      </w:r>
      <w:r w:rsidR="008572B5">
        <w:rPr>
          <w:color w:val="2B579A"/>
          <w:shd w:val="clear" w:color="auto" w:fill="E6E6E6"/>
        </w:rPr>
        <w:fldChar w:fldCharType="begin"/>
      </w:r>
      <w:r w:rsidR="008572B5">
        <w:instrText xml:space="preserve"> REF DDRC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Data Registration Code</w:t>
      </w:r>
      <w:r w:rsidR="008572B5">
        <w:rPr>
          <w:color w:val="2B579A"/>
          <w:shd w:val="clear" w:color="auto" w:fill="E6E6E6"/>
        </w:rPr>
        <w:fldChar w:fldCharType="end"/>
      </w:r>
      <w:r w:rsidRPr="0076424C">
        <w:t xml:space="preserve"> </w:t>
      </w:r>
      <w:r w:rsidRPr="0076424C">
        <w:rPr>
          <w:b/>
        </w:rPr>
        <w:t>(DDRC)</w:t>
      </w:r>
      <w:r w:rsidRPr="0076424C">
        <w:t>.</w:t>
      </w:r>
    </w:p>
    <w:p w14:paraId="6E86179F" w14:textId="714498DD" w:rsidR="00314B36" w:rsidRPr="0076424C" w:rsidRDefault="00314B36">
      <w:r w:rsidRPr="0076424C">
        <w:t>DDRC1.2</w:t>
      </w:r>
      <w:r w:rsidRPr="0076424C">
        <w:tab/>
        <w:t xml:space="preserve">The </w:t>
      </w:r>
      <w:r w:rsidR="008572B5">
        <w:rPr>
          <w:color w:val="2B579A"/>
          <w:shd w:val="clear" w:color="auto" w:fill="E6E6E6"/>
        </w:rPr>
        <w:fldChar w:fldCharType="begin"/>
      </w:r>
      <w:r w:rsidR="008572B5">
        <w:instrText xml:space="preserve"> REF DDRC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Data Registration Code</w:t>
      </w:r>
      <w:r w:rsidR="008572B5">
        <w:rPr>
          <w:color w:val="2B579A"/>
          <w:shd w:val="clear" w:color="auto" w:fill="E6E6E6"/>
        </w:rPr>
        <w:fldChar w:fldCharType="end"/>
      </w:r>
      <w:r w:rsidRPr="0076424C">
        <w:rPr>
          <w:b/>
        </w:rPr>
        <w:t xml:space="preserve"> (“DDRC”)</w:t>
      </w:r>
      <w:r w:rsidRPr="0076424C">
        <w:t xml:space="preserve"> provides a series of schedules summarising all requirements for information of a particular type.  Each class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is then referred to the appropriate schedule or group of schedules for a statement of the total data requirements in his case.</w:t>
      </w:r>
    </w:p>
    <w:p w14:paraId="6E8617A0" w14:textId="0C61B370" w:rsidR="00314B36" w:rsidRPr="0076424C" w:rsidRDefault="00314B36">
      <w:r w:rsidRPr="0076424C">
        <w:t>DDRC1.3</w:t>
      </w:r>
      <w:r w:rsidRPr="0076424C">
        <w:tab/>
        <w:t xml:space="preserve">The </w:t>
      </w:r>
      <w:r w:rsidRPr="0076424C">
        <w:rPr>
          <w:b/>
        </w:rPr>
        <w:t>DDRC</w:t>
      </w:r>
      <w:r w:rsidRPr="0076424C">
        <w:t xml:space="preserve"> specifies procedures and timings for the supply of data and subsequent updating, where the timings are covered by detailed timetables laid down in other sections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they are not necessarily repeated in full in the </w:t>
      </w:r>
      <w:r w:rsidRPr="0076424C">
        <w:rPr>
          <w:b/>
        </w:rPr>
        <w:t>DDRC</w:t>
      </w:r>
      <w:r w:rsidRPr="0076424C">
        <w:t>.</w:t>
      </w:r>
    </w:p>
    <w:p w14:paraId="6E8617A1" w14:textId="307C3D62" w:rsidR="00314B36" w:rsidRPr="0076424C" w:rsidRDefault="00314B36">
      <w:r w:rsidRPr="0076424C">
        <w:t>DDRC1.4</w:t>
      </w:r>
      <w:r w:rsidRPr="0076424C">
        <w:tab/>
        <w:t xml:space="preserve">In the case of an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seeking a connection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then irrespective of its potential involvement in the </w:t>
      </w:r>
      <w:r w:rsidR="008572B5">
        <w:rPr>
          <w:color w:val="2B579A"/>
          <w:shd w:val="clear" w:color="auto" w:fill="E6E6E6"/>
        </w:rPr>
        <w:fldChar w:fldCharType="begin"/>
      </w:r>
      <w:r w:rsidR="008572B5">
        <w:instrText xml:space="preserve"> REF BalancingMechanism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Balancing Mechanism</w:t>
      </w:r>
      <w:r w:rsidR="008572B5">
        <w:rPr>
          <w:color w:val="2B579A"/>
          <w:shd w:val="clear" w:color="auto" w:fill="E6E6E6"/>
        </w:rPr>
        <w:fldChar w:fldCharType="end"/>
      </w:r>
      <w:r w:rsidRPr="0076424C">
        <w:rPr>
          <w:b/>
        </w:rPr>
        <w:t xml:space="preserve">, </w:t>
      </w:r>
      <w:r w:rsidRPr="0076424C">
        <w:t xml:space="preserve">discussions on connection will be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concerned with the connection arrangements, in addition to any discussions required with </w:t>
      </w:r>
      <w:r w:rsidR="00392666" w:rsidRPr="0076424C">
        <w:rPr>
          <w:szCs w:val="24"/>
        </w:rPr>
        <w:t xml:space="preserve"> </w:t>
      </w:r>
      <w:ins w:id="1266" w:author="Shaheeni Vekaria" w:date="2024-04-17T17:05:00Z">
        <w:r w:rsidR="00E8195C">
          <w:t>t</w:t>
        </w:r>
        <w:r w:rsidR="00E8195C" w:rsidRPr="00383AC8">
          <w:t>he</w:t>
        </w:r>
        <w:r w:rsidR="00E8195C">
          <w:rPr>
            <w:b/>
            <w:bCs/>
          </w:rPr>
          <w:t xml:space="preserve"> ISOP</w:t>
        </w:r>
      </w:ins>
      <w:del w:id="1267" w:author="Shaheeni Vekaria" w:date="2024-04-17T17:05:00Z">
        <w:r w:rsidR="00392666" w:rsidDel="00E8195C">
          <w:rPr>
            <w:color w:val="2B579A"/>
            <w:szCs w:val="24"/>
            <w:shd w:val="clear" w:color="auto" w:fill="E6E6E6"/>
          </w:rPr>
          <w:fldChar w:fldCharType="begin"/>
        </w:r>
        <w:r w:rsidR="00392666" w:rsidDel="00E8195C">
          <w:rPr>
            <w:szCs w:val="24"/>
          </w:rPr>
          <w:delInstrText xml:space="preserve"> REF NGESO \h </w:delInstrText>
        </w:r>
        <w:r w:rsidR="00392666" w:rsidDel="00E8195C">
          <w:rPr>
            <w:color w:val="2B579A"/>
            <w:szCs w:val="24"/>
            <w:shd w:val="clear" w:color="auto" w:fill="E6E6E6"/>
          </w:rPr>
        </w:r>
        <w:r w:rsidR="00392666" w:rsidDel="00E8195C">
          <w:rPr>
            <w:color w:val="2B579A"/>
            <w:szCs w:val="24"/>
            <w:shd w:val="clear" w:color="auto" w:fill="E6E6E6"/>
          </w:rPr>
          <w:fldChar w:fldCharType="separate"/>
        </w:r>
        <w:r w:rsidR="005C572C" w:rsidDel="00E8195C">
          <w:rPr>
            <w:b/>
          </w:rPr>
          <w:delText>NGESO</w:delText>
        </w:r>
        <w:r w:rsidR="00392666" w:rsidDel="00E8195C">
          <w:rPr>
            <w:color w:val="2B579A"/>
            <w:szCs w:val="24"/>
            <w:shd w:val="clear" w:color="auto" w:fill="E6E6E6"/>
          </w:rPr>
          <w:fldChar w:fldCharType="end"/>
        </w:r>
      </w:del>
      <w:r w:rsidRPr="0076424C">
        <w:rPr>
          <w:b/>
        </w:rPr>
        <w:t xml:space="preserve"> </w:t>
      </w:r>
      <w:r w:rsidRPr="0076424C">
        <w:t xml:space="preserve">under the  </w:t>
      </w:r>
      <w:r w:rsidR="008572B5">
        <w:rPr>
          <w:color w:val="2B579A"/>
          <w:shd w:val="clear" w:color="auto" w:fill="E6E6E6"/>
        </w:rPr>
        <w:fldChar w:fldCharType="begin"/>
      </w:r>
      <w:r w:rsidR="008572B5">
        <w:instrText xml:space="preserve"> REF GridCode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Code</w:t>
      </w:r>
      <w:r w:rsidR="008572B5">
        <w:rPr>
          <w:color w:val="2B579A"/>
          <w:shd w:val="clear" w:color="auto" w:fill="E6E6E6"/>
        </w:rPr>
        <w:fldChar w:fldCharType="end"/>
      </w:r>
      <w:r w:rsidRPr="0076424C">
        <w:t>.  References to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t xml:space="preserve">” in the DDRC shall include existing and prospective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w:t>
      </w:r>
    </w:p>
    <w:p w14:paraId="6E8617A2" w14:textId="77777777" w:rsidR="00314B36" w:rsidRPr="0076424C" w:rsidRDefault="00314B36">
      <w:pPr>
        <w:pStyle w:val="Heading1"/>
      </w:pPr>
      <w:bookmarkStart w:id="1268" w:name="_Toc138331145"/>
      <w:r w:rsidRPr="0076424C">
        <w:t>DDRC2</w:t>
      </w:r>
      <w:r w:rsidRPr="0076424C">
        <w:tab/>
      </w:r>
      <w:r w:rsidRPr="0076424C">
        <w:rPr>
          <w:caps w:val="0"/>
        </w:rPr>
        <w:t>OBJECTIVE</w:t>
      </w:r>
      <w:bookmarkEnd w:id="1268"/>
    </w:p>
    <w:p w14:paraId="6E8617A3" w14:textId="77777777" w:rsidR="00314B36" w:rsidRPr="0076424C" w:rsidRDefault="00314B36">
      <w:r w:rsidRPr="0076424C">
        <w:rPr>
          <w:b/>
        </w:rPr>
        <w:tab/>
      </w:r>
      <w:r w:rsidRPr="0076424C">
        <w:t xml:space="preserve">The objective of the </w:t>
      </w:r>
      <w:r w:rsidRPr="0076424C">
        <w:rPr>
          <w:b/>
        </w:rPr>
        <w:t>DDRC</w:t>
      </w:r>
      <w:r w:rsidRPr="0076424C">
        <w:t xml:space="preserve"> is to collate and list in a readily identifiable form all the data to be provided by:</w:t>
      </w:r>
    </w:p>
    <w:p w14:paraId="6E8617A4" w14:textId="5FA28AC4" w:rsidR="00314B36" w:rsidRPr="0076424C" w:rsidRDefault="00314B36">
      <w:pPr>
        <w:pStyle w:val="Indent1"/>
      </w:pPr>
      <w:r w:rsidRPr="0076424C">
        <w:t>(a)</w:t>
      </w:r>
      <w:r w:rsidRPr="0076424C">
        <w:tab/>
        <w:t xml:space="preserve">Each category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under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w:t>
      </w:r>
    </w:p>
    <w:p w14:paraId="6E8617A5" w14:textId="69FFBBC4" w:rsidR="00314B36" w:rsidRPr="0076424C" w:rsidRDefault="00314B36">
      <w:pPr>
        <w:pStyle w:val="Indent1"/>
        <w:spacing w:after="240"/>
      </w:pPr>
      <w:r w:rsidRPr="0076424C">
        <w:t>(b)</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to each category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under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w:t>
      </w:r>
    </w:p>
    <w:p w14:paraId="6E8617A6" w14:textId="77777777" w:rsidR="00314B36" w:rsidRPr="0076424C" w:rsidRDefault="00314B36">
      <w:pPr>
        <w:pStyle w:val="Heading1"/>
      </w:pPr>
      <w:bookmarkStart w:id="1269" w:name="_Toc138331146"/>
      <w:r w:rsidRPr="0076424C">
        <w:t>DDRC3</w:t>
      </w:r>
      <w:r w:rsidRPr="0076424C">
        <w:tab/>
      </w:r>
      <w:r w:rsidRPr="0076424C">
        <w:rPr>
          <w:caps w:val="0"/>
        </w:rPr>
        <w:t>SCOPE</w:t>
      </w:r>
      <w:bookmarkEnd w:id="1269"/>
    </w:p>
    <w:p w14:paraId="6E8617A7" w14:textId="1C81B179" w:rsidR="00314B36" w:rsidRPr="0076424C" w:rsidRDefault="00314B36">
      <w:pPr>
        <w:jc w:val="left"/>
      </w:pPr>
      <w:r w:rsidRPr="0076424C">
        <w:tab/>
        <w:t xml:space="preserve">The </w:t>
      </w:r>
      <w:r w:rsidRPr="0076424C">
        <w:rPr>
          <w:b/>
        </w:rPr>
        <w:t xml:space="preserve">DDRC </w:t>
      </w:r>
      <w:r w:rsidRPr="0076424C">
        <w:t>will apply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and to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which for the purpose of the </w:t>
      </w:r>
      <w:r w:rsidRPr="0076424C">
        <w:rPr>
          <w:b/>
        </w:rPr>
        <w:t>DDRC</w:t>
      </w:r>
      <w:r w:rsidRPr="0076424C">
        <w:t xml:space="preserve"> are listed below:</w:t>
      </w:r>
    </w:p>
    <w:p w14:paraId="6E8617A8" w14:textId="0880E4F7" w:rsidR="00314B36" w:rsidRPr="0076424C" w:rsidRDefault="00314B36">
      <w:pPr>
        <w:pStyle w:val="Indent1"/>
      </w:pPr>
      <w:r w:rsidRPr="0076424C">
        <w:t>(a)</w:t>
      </w:r>
      <w:r w:rsidRPr="0076424C">
        <w:rPr>
          <w:b/>
        </w:rPr>
        <w:tab/>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rPr>
        <w:t xml:space="preserve">s </w:t>
      </w:r>
      <w:r w:rsidRPr="0076424C">
        <w:t xml:space="preserve">It is not intended that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t xml:space="preserve"> shall generally apply to small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76424C">
        <w:rPr>
          <w:b/>
        </w:rPr>
        <w:t>s</w:t>
      </w:r>
      <w:r w:rsidRPr="0076424C">
        <w:t xml:space="preserve"> individually; their obligations will be dealt with on their behalf by their </w:t>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76424C">
        <w:t>.</w:t>
      </w:r>
    </w:p>
    <w:p w14:paraId="6E8617A9" w14:textId="5A04B17F" w:rsidR="00314B36" w:rsidRPr="0076424C" w:rsidRDefault="00314B36">
      <w:pPr>
        <w:pStyle w:val="Indent1"/>
      </w:pPr>
      <w:r w:rsidRPr="0076424C">
        <w:t>(b)</w:t>
      </w:r>
      <w:r w:rsidRPr="0076424C">
        <w:rPr>
          <w:b/>
        </w:rPr>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76424C">
        <w:rPr>
          <w:b/>
        </w:rPr>
        <w:t>s</w:t>
      </w:r>
      <w:r w:rsidRPr="0076424C">
        <w:t>.</w:t>
      </w:r>
    </w:p>
    <w:p w14:paraId="6E8617AA" w14:textId="6FB0E69A" w:rsidR="00314B36" w:rsidRPr="0076424C" w:rsidRDefault="00314B36">
      <w:pPr>
        <w:pStyle w:val="Indent1"/>
      </w:pPr>
      <w:r w:rsidRPr="0076424C">
        <w:t>(c)</w:t>
      </w:r>
      <w:r w:rsidRPr="0076424C">
        <w:rPr>
          <w:b/>
        </w:rPr>
        <w:tab/>
      </w:r>
      <w:r w:rsidR="008572B5">
        <w:rPr>
          <w:color w:val="2B579A"/>
          <w:shd w:val="clear" w:color="auto" w:fill="E6E6E6"/>
        </w:rPr>
        <w:fldChar w:fldCharType="begin"/>
      </w:r>
      <w:r w:rsidR="008572B5">
        <w:instrText xml:space="preserve"> REF OtherAuthorisedDistributor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Other Authorised Distributor</w:t>
      </w:r>
      <w:r w:rsidR="008572B5">
        <w:rPr>
          <w:color w:val="2B579A"/>
          <w:shd w:val="clear" w:color="auto" w:fill="E6E6E6"/>
        </w:rPr>
        <w:fldChar w:fldCharType="end"/>
      </w:r>
      <w:r w:rsidRPr="0076424C">
        <w:rPr>
          <w:b/>
        </w:rPr>
        <w:t xml:space="preserve">s </w:t>
      </w:r>
      <w:r w:rsidRPr="0076424C">
        <w:t xml:space="preserve">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rPr>
          <w:b/>
        </w:rPr>
        <w:t>.</w:t>
      </w:r>
    </w:p>
    <w:p w14:paraId="6E8617AB" w14:textId="186A32B0" w:rsidR="00314B36" w:rsidRPr="0076424C" w:rsidRDefault="00314B36">
      <w:pPr>
        <w:pStyle w:val="Indent1"/>
      </w:pPr>
      <w:r w:rsidRPr="0076424C">
        <w:t>(d)</w:t>
      </w:r>
      <w:r w:rsidRPr="0076424C">
        <w:rPr>
          <w:b/>
        </w:rPr>
        <w:tab/>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76424C">
        <w:rPr>
          <w:b/>
        </w:rPr>
        <w:t>s</w:t>
      </w:r>
    </w:p>
    <w:p w14:paraId="6E8617AC" w14:textId="6B31E8CE" w:rsidR="00314B36" w:rsidRPr="0076424C" w:rsidRDefault="00314B36">
      <w:pPr>
        <w:pStyle w:val="Indent1"/>
      </w:pPr>
      <w:r w:rsidRPr="0076424C">
        <w:t>(e)</w:t>
      </w:r>
      <w:r w:rsidRPr="0076424C">
        <w:tab/>
        <w:t>Any other person who is making application for use of or connection to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7AD" w14:textId="77777777" w:rsidR="00314B36" w:rsidRPr="0076424C" w:rsidRDefault="00314B36" w:rsidP="00872BF7">
      <w:pPr>
        <w:pStyle w:val="Heading1"/>
      </w:pPr>
      <w:bookmarkStart w:id="1270" w:name="_Toc138331147"/>
      <w:r w:rsidRPr="0076424C">
        <w:lastRenderedPageBreak/>
        <w:t>DDRC4</w:t>
      </w:r>
      <w:r w:rsidRPr="0076424C">
        <w:tab/>
      </w:r>
      <w:smartTag w:uri="urn:schemas-microsoft-com:office:smarttags" w:element="stockticker">
        <w:r w:rsidRPr="0076424C">
          <w:rPr>
            <w:caps w:val="0"/>
          </w:rPr>
          <w:t>DATA</w:t>
        </w:r>
      </w:smartTag>
      <w:r w:rsidRPr="0076424C">
        <w:rPr>
          <w:caps w:val="0"/>
        </w:rPr>
        <w:t xml:space="preserve"> CATEGORIES</w:t>
      </w:r>
      <w:bookmarkEnd w:id="1270"/>
      <w:r w:rsidRPr="0076424C">
        <w:t xml:space="preserve"> </w:t>
      </w:r>
    </w:p>
    <w:p w14:paraId="6E8617AE" w14:textId="77777777" w:rsidR="00314B36" w:rsidRPr="0076424C" w:rsidRDefault="00314B36" w:rsidP="00872BF7">
      <w:pPr>
        <w:keepNext/>
      </w:pPr>
      <w:r w:rsidRPr="0076424C">
        <w:t>DDRC4.1</w:t>
      </w:r>
      <w:r w:rsidRPr="0076424C">
        <w:tab/>
      </w:r>
      <w:r w:rsidRPr="0076424C">
        <w:rPr>
          <w:b/>
        </w:rPr>
        <w:t>Categories of Data</w:t>
      </w:r>
    </w:p>
    <w:p w14:paraId="6E8617AF" w14:textId="4074FD05" w:rsidR="00314B36" w:rsidRPr="0076424C" w:rsidRDefault="00314B36">
      <w:r w:rsidRPr="0076424C">
        <w:tab/>
        <w:t xml:space="preserve">Within the </w:t>
      </w:r>
      <w:r w:rsidRPr="0076424C">
        <w:rPr>
          <w:b/>
        </w:rPr>
        <w:t xml:space="preserve">DDRC </w:t>
      </w:r>
      <w:r w:rsidRPr="0076424C">
        <w:t>the data required by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is allocated to one of the following three categories:</w:t>
      </w:r>
    </w:p>
    <w:p w14:paraId="6E8617B0" w14:textId="22545699" w:rsidR="00314B36" w:rsidRPr="0076424C" w:rsidRDefault="00314B36">
      <w:pPr>
        <w:pStyle w:val="Indent1"/>
        <w:rPr>
          <w:b/>
        </w:rPr>
      </w:pPr>
      <w:r w:rsidRPr="0076424C">
        <w:t>(a)</w:t>
      </w:r>
      <w:r w:rsidRPr="0076424C">
        <w:tab/>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rPr>
          <w:b/>
        </w:rPr>
        <w:t xml:space="preserve"> (SPD)</w:t>
      </w:r>
    </w:p>
    <w:p w14:paraId="6E8617B1" w14:textId="7D543841" w:rsidR="00314B36" w:rsidRPr="0076424C" w:rsidRDefault="00314B36">
      <w:pPr>
        <w:pStyle w:val="Indent1"/>
      </w:pPr>
      <w:r w:rsidRPr="0076424C">
        <w:t>(b)</w:t>
      </w:r>
      <w:r w:rsidRPr="0076424C">
        <w:tab/>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t xml:space="preserve"> </w:t>
      </w:r>
      <w:r w:rsidRPr="0076424C">
        <w:rPr>
          <w:b/>
        </w:rPr>
        <w:t>(DPD)</w:t>
      </w:r>
    </w:p>
    <w:p w14:paraId="6E8617B2" w14:textId="656E50D7" w:rsidR="00314B36" w:rsidRPr="0076424C" w:rsidRDefault="00314B36">
      <w:pPr>
        <w:pStyle w:val="Indent1"/>
        <w:spacing w:after="240"/>
      </w:pPr>
      <w:r w:rsidRPr="0076424C">
        <w:t>(c)</w:t>
      </w:r>
      <w:r w:rsidRPr="0076424C">
        <w:tab/>
      </w:r>
      <w:r w:rsidR="008572B5">
        <w:rPr>
          <w:color w:val="2B579A"/>
          <w:shd w:val="clear" w:color="auto" w:fill="E6E6E6"/>
        </w:rPr>
        <w:fldChar w:fldCharType="begin"/>
      </w:r>
      <w:r w:rsidR="008572B5">
        <w:instrText xml:space="preserve"> REF OperationalData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Data</w:t>
      </w:r>
      <w:r w:rsidR="008572B5">
        <w:rPr>
          <w:color w:val="2B579A"/>
          <w:shd w:val="clear" w:color="auto" w:fill="E6E6E6"/>
        </w:rPr>
        <w:fldChar w:fldCharType="end"/>
      </w:r>
      <w:r w:rsidRPr="0076424C">
        <w:t xml:space="preserve"> </w:t>
      </w:r>
      <w:r w:rsidRPr="0076424C">
        <w:rPr>
          <w:b/>
        </w:rPr>
        <w:t>(OD)</w:t>
      </w:r>
    </w:p>
    <w:p w14:paraId="6E8617B3" w14:textId="3A3CCA8C" w:rsidR="00314B36" w:rsidRPr="0076424C" w:rsidRDefault="00314B36">
      <w:r w:rsidRPr="0076424C">
        <w:t>DDRC4.2</w:t>
      </w:r>
      <w:r w:rsidRPr="0076424C">
        <w:tab/>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rPr>
          <w:b/>
        </w:rPr>
        <w:t xml:space="preserve"> (SPD)</w:t>
      </w:r>
    </w:p>
    <w:p w14:paraId="6E8617B4" w14:textId="6A28C074" w:rsidR="00314B36" w:rsidRPr="0076424C" w:rsidRDefault="00314B36">
      <w:r w:rsidRPr="0076424C">
        <w:t>DDRC4.2.1</w:t>
      </w:r>
      <w:r w:rsidRPr="0076424C">
        <w:tab/>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t xml:space="preserve"> is that data listed in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t xml:space="preserve"> which is required to be supplied by all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when making application for connection to and/or use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 xml:space="preserve"> in order that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may assess the implications for making the connection.</w:t>
      </w:r>
    </w:p>
    <w:p w14:paraId="21E18932" w14:textId="05921E58" w:rsidR="001468A7" w:rsidRPr="0076424C" w:rsidRDefault="00314B36" w:rsidP="001468A7">
      <w:r w:rsidRPr="0076424C">
        <w:t>DDRC4.2.2</w:t>
      </w:r>
      <w:r w:rsidRPr="0076424C">
        <w:tab/>
      </w:r>
      <w:r w:rsidR="008572B5">
        <w:rPr>
          <w:color w:val="2B579A"/>
          <w:shd w:val="clear" w:color="auto" w:fill="E6E6E6"/>
        </w:rPr>
        <w:fldChar w:fldCharType="begin"/>
      </w:r>
      <w:r w:rsidR="008572B5">
        <w:instrText xml:space="preserve"> REF StandardPlanningData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Standard Planning Data</w:t>
      </w:r>
      <w:r w:rsidR="008572B5">
        <w:rPr>
          <w:color w:val="2B579A"/>
          <w:shd w:val="clear" w:color="auto" w:fill="E6E6E6"/>
        </w:rPr>
        <w:fldChar w:fldCharType="end"/>
      </w:r>
      <w:r w:rsidRPr="0076424C">
        <w:t xml:space="preserve"> will be provided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accordance with Section DPC6 and DPC7 of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001468A7">
        <w:t xml:space="preserve"> for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1468A7">
        <w:t xml:space="preserve">s compliant with EREC G59, and in accordance with EREC G99 for </w:t>
      </w:r>
      <w:r w:rsidR="001468A7">
        <w:rPr>
          <w:color w:val="2B579A"/>
          <w:shd w:val="clear" w:color="auto" w:fill="E6E6E6"/>
        </w:rPr>
        <w:fldChar w:fldCharType="begin"/>
      </w:r>
      <w:r w:rsidR="001468A7">
        <w:instrText xml:space="preserve"> REF pgm \h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1468A7">
        <w:t>s compliant with EREC G99</w:t>
      </w:r>
      <w:r w:rsidR="001468A7" w:rsidRPr="0076424C">
        <w:t>.</w:t>
      </w:r>
    </w:p>
    <w:p w14:paraId="6E8617B5" w14:textId="5FA57A8E" w:rsidR="00314B36" w:rsidRPr="0076424C" w:rsidRDefault="00314B36">
      <w:r w:rsidRPr="0076424C">
        <w:t>.</w:t>
      </w:r>
    </w:p>
    <w:p w14:paraId="6E8617B6" w14:textId="645B21C2" w:rsidR="00314B36" w:rsidRPr="0076424C" w:rsidRDefault="00314B36">
      <w:r w:rsidRPr="0076424C">
        <w:t>DDRC4.2.3</w:t>
      </w:r>
      <w:r w:rsidRPr="0076424C">
        <w:tab/>
        <w:t xml:space="preserve">Following an agreement for connection/use of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it is a requirement of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 xml:space="preserve">that estimated data supplied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should be replaced by actual values prior to connection which will be referred to as </w:t>
      </w:r>
      <w:r w:rsidR="008572B5">
        <w:rPr>
          <w:color w:val="2B579A"/>
          <w:shd w:val="clear" w:color="auto" w:fill="E6E6E6"/>
        </w:rPr>
        <w:fldChar w:fldCharType="begin"/>
      </w:r>
      <w:r w:rsidR="008572B5">
        <w:instrText xml:space="preserve"> REF RegisteredData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Registered Data</w:t>
      </w:r>
      <w:r w:rsidR="008572B5">
        <w:rPr>
          <w:color w:val="2B579A"/>
          <w:shd w:val="clear" w:color="auto" w:fill="E6E6E6"/>
        </w:rPr>
        <w:fldChar w:fldCharType="end"/>
      </w:r>
      <w:r w:rsidRPr="0076424C">
        <w:rPr>
          <w:b/>
        </w:rPr>
        <w:t>.</w:t>
      </w:r>
    </w:p>
    <w:p w14:paraId="6E8617B7" w14:textId="5FFDE8E9" w:rsidR="00314B36" w:rsidRPr="0076424C" w:rsidRDefault="00314B36">
      <w:r w:rsidRPr="0076424C">
        <w:t>DDRC4.3</w:t>
      </w:r>
      <w:r w:rsidRPr="0076424C">
        <w:tab/>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rPr>
          <w:b/>
        </w:rPr>
        <w:t xml:space="preserve"> (DPD)</w:t>
      </w:r>
    </w:p>
    <w:p w14:paraId="6E8617B8" w14:textId="03DBE8DF" w:rsidR="00314B36" w:rsidRPr="0076424C" w:rsidRDefault="00314B36">
      <w:r w:rsidRPr="0076424C">
        <w:t>DDRC4.3.1</w:t>
      </w:r>
      <w:r w:rsidRPr="0076424C">
        <w:tab/>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t xml:space="preserve"> is that data listed in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t xml:space="preserve"> which is required to be supplied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specified for connection to and/or use of the</w:t>
      </w:r>
      <w:r w:rsidRPr="0076424C">
        <w:rPr>
          <w:b/>
        </w:rPr>
        <w:t xml:space="preserv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76424C">
        <w:t>.</w:t>
      </w:r>
    </w:p>
    <w:p w14:paraId="6E8617B9" w14:textId="056FD659" w:rsidR="00314B36" w:rsidRPr="0076424C" w:rsidRDefault="00314B36">
      <w:r w:rsidRPr="0076424C">
        <w:t>DDRC4.3.2</w:t>
      </w:r>
      <w:r w:rsidRPr="0076424C">
        <w:tab/>
      </w:r>
      <w:r w:rsidR="008572B5">
        <w:rPr>
          <w:color w:val="2B579A"/>
          <w:shd w:val="clear" w:color="auto" w:fill="E6E6E6"/>
        </w:rPr>
        <w:fldChar w:fldCharType="begin"/>
      </w:r>
      <w:r w:rsidR="008572B5">
        <w:instrText xml:space="preserve"> REF DPD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Detailed Planning Data</w:t>
      </w:r>
      <w:r w:rsidR="008572B5">
        <w:rPr>
          <w:color w:val="2B579A"/>
          <w:shd w:val="clear" w:color="auto" w:fill="E6E6E6"/>
        </w:rPr>
        <w:fldChar w:fldCharType="end"/>
      </w:r>
      <w:r w:rsidRPr="0076424C">
        <w:t xml:space="preserve"> will be provided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accordance with Section DPC6 and DPC7 of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00585B3F">
        <w:t xml:space="preserve"> for </w:t>
      </w:r>
      <w:r w:rsidR="00585B3F">
        <w:rPr>
          <w:color w:val="2B579A"/>
          <w:shd w:val="clear" w:color="auto" w:fill="E6E6E6"/>
        </w:rPr>
        <w:fldChar w:fldCharType="begin"/>
      </w:r>
      <w:r w:rsidR="00585B3F">
        <w:instrText xml:space="preserve"> REF pgm \h </w:instrText>
      </w:r>
      <w:r w:rsidR="00585B3F">
        <w:rPr>
          <w:color w:val="2B579A"/>
          <w:shd w:val="clear" w:color="auto" w:fill="E6E6E6"/>
        </w:rPr>
      </w:r>
      <w:r w:rsidR="00585B3F">
        <w:rPr>
          <w:color w:val="2B579A"/>
          <w:shd w:val="clear" w:color="auto" w:fill="E6E6E6"/>
        </w:rPr>
        <w:fldChar w:fldCharType="separate"/>
      </w:r>
      <w:r w:rsidR="005C572C">
        <w:rPr>
          <w:b/>
        </w:rPr>
        <w:t>Power Generating Module</w:t>
      </w:r>
      <w:r w:rsidR="00585B3F">
        <w:rPr>
          <w:color w:val="2B579A"/>
          <w:shd w:val="clear" w:color="auto" w:fill="E6E6E6"/>
        </w:rPr>
        <w:fldChar w:fldCharType="end"/>
      </w:r>
      <w:r w:rsidR="00585B3F">
        <w:t xml:space="preserve">s compliant with EREC G59, and in accordance with EREC G99 for </w:t>
      </w:r>
      <w:r w:rsidR="00585B3F">
        <w:rPr>
          <w:color w:val="2B579A"/>
          <w:shd w:val="clear" w:color="auto" w:fill="E6E6E6"/>
        </w:rPr>
        <w:fldChar w:fldCharType="begin"/>
      </w:r>
      <w:r w:rsidR="00585B3F">
        <w:instrText xml:space="preserve"> REF pgm \h </w:instrText>
      </w:r>
      <w:r w:rsidR="00585B3F">
        <w:rPr>
          <w:color w:val="2B579A"/>
          <w:shd w:val="clear" w:color="auto" w:fill="E6E6E6"/>
        </w:rPr>
      </w:r>
      <w:r w:rsidR="00585B3F">
        <w:rPr>
          <w:color w:val="2B579A"/>
          <w:shd w:val="clear" w:color="auto" w:fill="E6E6E6"/>
        </w:rPr>
        <w:fldChar w:fldCharType="separate"/>
      </w:r>
      <w:r w:rsidR="005C572C">
        <w:rPr>
          <w:b/>
        </w:rPr>
        <w:t>Power Generating Module</w:t>
      </w:r>
      <w:r w:rsidR="00585B3F">
        <w:rPr>
          <w:color w:val="2B579A"/>
          <w:shd w:val="clear" w:color="auto" w:fill="E6E6E6"/>
        </w:rPr>
        <w:fldChar w:fldCharType="end"/>
      </w:r>
      <w:r w:rsidR="00585B3F">
        <w:t>s compliant with EREC G99</w:t>
      </w:r>
      <w:r w:rsidR="00585B3F" w:rsidRPr="0076424C">
        <w:t>.</w:t>
      </w:r>
    </w:p>
    <w:p w14:paraId="6E8617BA" w14:textId="371AC6F6" w:rsidR="00314B36" w:rsidRPr="0076424C" w:rsidRDefault="00314B36">
      <w:r w:rsidRPr="0076424C">
        <w:t>DDRC4.3.3</w:t>
      </w:r>
      <w:r w:rsidRPr="0076424C">
        <w:tab/>
        <w:t xml:space="preserve">Following an agreement for connection/use of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76424C">
        <w:t xml:space="preserve">, it is a requirement of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76424C">
        <w:rPr>
          <w:b/>
        </w:rPr>
        <w:t xml:space="preserve"> </w:t>
      </w:r>
      <w:r w:rsidRPr="0076424C">
        <w:t xml:space="preserve">that estimated data supplied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should be replaced by measured values prior to connection.</w:t>
      </w:r>
    </w:p>
    <w:p w14:paraId="6E8617BB" w14:textId="6D83DA50" w:rsidR="00314B36" w:rsidRPr="0076424C" w:rsidRDefault="00314B36">
      <w:r w:rsidRPr="0076424C">
        <w:t>DDRC4.4</w:t>
      </w:r>
      <w:r w:rsidRPr="0076424C">
        <w:tab/>
      </w:r>
      <w:r w:rsidR="008572B5">
        <w:rPr>
          <w:color w:val="2B579A"/>
          <w:shd w:val="clear" w:color="auto" w:fill="E6E6E6"/>
        </w:rPr>
        <w:fldChar w:fldCharType="begin"/>
      </w:r>
      <w:r w:rsidR="008572B5">
        <w:instrText xml:space="preserve"> REF OperationalData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Data</w:t>
      </w:r>
      <w:r w:rsidR="008572B5">
        <w:rPr>
          <w:color w:val="2B579A"/>
          <w:shd w:val="clear" w:color="auto" w:fill="E6E6E6"/>
        </w:rPr>
        <w:fldChar w:fldCharType="end"/>
      </w:r>
      <w:r w:rsidRPr="0076424C">
        <w:rPr>
          <w:b/>
        </w:rPr>
        <w:t xml:space="preserve"> (OD)</w:t>
      </w:r>
    </w:p>
    <w:p w14:paraId="6E8617BC" w14:textId="67E9E0BD" w:rsidR="00314B36" w:rsidRPr="0076424C" w:rsidRDefault="00314B36">
      <w:r w:rsidRPr="0076424C">
        <w:t>DDRC4.4.1</w:t>
      </w:r>
      <w:r w:rsidRPr="0076424C">
        <w:tab/>
      </w:r>
      <w:r w:rsidR="008572B5">
        <w:rPr>
          <w:color w:val="2B579A"/>
          <w:shd w:val="clear" w:color="auto" w:fill="E6E6E6"/>
        </w:rPr>
        <w:fldChar w:fldCharType="begin"/>
      </w:r>
      <w:r w:rsidR="008572B5">
        <w:instrText xml:space="preserve"> REF OperationalData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Data</w:t>
      </w:r>
      <w:r w:rsidR="008572B5">
        <w:rPr>
          <w:color w:val="2B579A"/>
          <w:shd w:val="clear" w:color="auto" w:fill="E6E6E6"/>
        </w:rPr>
        <w:fldChar w:fldCharType="end"/>
      </w:r>
      <w:r w:rsidRPr="0076424C">
        <w:t xml:space="preserve"> is data, which is required by the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s</w:t>
      </w:r>
      <w:r w:rsidRPr="0076424C">
        <w:t>.</w:t>
      </w:r>
    </w:p>
    <w:p w14:paraId="6E8617BD" w14:textId="1EE06E05" w:rsidR="00314B36" w:rsidRPr="0076424C" w:rsidRDefault="00314B36">
      <w:r w:rsidRPr="0076424C">
        <w:t>DDRC4.4.2</w:t>
      </w:r>
      <w:r w:rsidRPr="0076424C">
        <w:tab/>
      </w:r>
      <w:r w:rsidR="008572B5">
        <w:rPr>
          <w:color w:val="2B579A"/>
          <w:shd w:val="clear" w:color="auto" w:fill="E6E6E6"/>
        </w:rPr>
        <w:fldChar w:fldCharType="begin"/>
      </w:r>
      <w:r w:rsidR="008572B5">
        <w:instrText xml:space="preserve"> REF OperationalData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Data</w:t>
      </w:r>
      <w:r w:rsidR="008572B5">
        <w:rPr>
          <w:color w:val="2B579A"/>
          <w:shd w:val="clear" w:color="auto" w:fill="E6E6E6"/>
        </w:rPr>
        <w:fldChar w:fldCharType="end"/>
      </w:r>
      <w:r w:rsidRPr="0076424C">
        <w:t xml:space="preserve"> is required to be supplied in accordance with timetables set down in the relevant </w:t>
      </w:r>
      <w:r w:rsidR="008572B5">
        <w:rPr>
          <w:color w:val="2B579A"/>
          <w:shd w:val="clear" w:color="auto" w:fill="E6E6E6"/>
        </w:rPr>
        <w:fldChar w:fldCharType="begin"/>
      </w:r>
      <w:r w:rsidR="008572B5">
        <w:instrText xml:space="preserve"> REF DOC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Operating Code</w:t>
      </w:r>
      <w:r w:rsidR="008572B5">
        <w:rPr>
          <w:color w:val="2B579A"/>
          <w:shd w:val="clear" w:color="auto" w:fill="E6E6E6"/>
        </w:rPr>
        <w:fldChar w:fldCharType="end"/>
      </w:r>
      <w:r w:rsidRPr="0076424C">
        <w:rPr>
          <w:b/>
        </w:rPr>
        <w:t>s</w:t>
      </w:r>
      <w:r w:rsidRPr="0076424C">
        <w:t xml:space="preserve"> and is repeated in tabular form in the schedules attached to this </w:t>
      </w:r>
      <w:r w:rsidRPr="0076424C">
        <w:rPr>
          <w:b/>
        </w:rPr>
        <w:t>DDRC</w:t>
      </w:r>
      <w:r w:rsidRPr="0076424C">
        <w:t>.</w:t>
      </w:r>
    </w:p>
    <w:p w14:paraId="6E8617BE" w14:textId="77777777" w:rsidR="00314B36" w:rsidRPr="0076424C" w:rsidRDefault="00314B36">
      <w:pPr>
        <w:pStyle w:val="Heading1"/>
      </w:pPr>
      <w:r w:rsidRPr="0076424C">
        <w:br w:type="page"/>
      </w:r>
      <w:bookmarkStart w:id="1271" w:name="_Toc138331148"/>
      <w:r w:rsidRPr="0076424C">
        <w:lastRenderedPageBreak/>
        <w:t>DDRC5</w:t>
      </w:r>
      <w:r w:rsidRPr="0076424C">
        <w:tab/>
        <w:t xml:space="preserve">PROCEDURES </w:t>
      </w:r>
      <w:smartTag w:uri="urn:schemas-microsoft-com:office:smarttags" w:element="stockticker">
        <w:r w:rsidRPr="0076424C">
          <w:t>AND</w:t>
        </w:r>
      </w:smartTag>
      <w:r w:rsidRPr="0076424C">
        <w:t xml:space="preserve"> RESPONSIBILITIES</w:t>
      </w:r>
      <w:bookmarkEnd w:id="1271"/>
    </w:p>
    <w:p w14:paraId="6E8617BF" w14:textId="77777777" w:rsidR="00314B36" w:rsidRPr="0076424C" w:rsidRDefault="00314B36">
      <w:r w:rsidRPr="0076424C">
        <w:t>DDRC5.1</w:t>
      </w:r>
      <w:r w:rsidRPr="0076424C">
        <w:tab/>
      </w:r>
      <w:r w:rsidRPr="0076424C">
        <w:rPr>
          <w:b/>
        </w:rPr>
        <w:t>Responsibility for Submission and Updating of Data</w:t>
      </w:r>
    </w:p>
    <w:p w14:paraId="6E8617C0" w14:textId="03A509E1" w:rsidR="00314B36" w:rsidRPr="0076424C" w:rsidRDefault="00314B36">
      <w:pPr>
        <w:ind w:firstLine="0"/>
      </w:pPr>
      <w:r w:rsidRPr="0076424C">
        <w:t xml:space="preserve">In accordance with the provisions of the various sections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76424C">
        <w:rPr>
          <w:b/>
        </w:rPr>
        <w:t xml:space="preserve"> </w:t>
      </w:r>
      <w:r w:rsidRPr="0076424C">
        <w:t xml:space="preserve">and unless otherwise agreed or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w:t>
      </w:r>
      <w:r w:rsidRPr="0076424C">
        <w:t xml:space="preserve"> each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is required to submit data as defined in DDRC6 following and the attached schedules.</w:t>
      </w:r>
    </w:p>
    <w:p w14:paraId="6E8617C1" w14:textId="77777777" w:rsidR="00314B36" w:rsidRPr="0076424C" w:rsidRDefault="00314B36">
      <w:r w:rsidRPr="0076424C">
        <w:t>DDRC5.2</w:t>
      </w:r>
      <w:r w:rsidRPr="0076424C">
        <w:tab/>
      </w:r>
      <w:r w:rsidRPr="0076424C">
        <w:rPr>
          <w:b/>
        </w:rPr>
        <w:t>Methods of Submitting Data</w:t>
      </w:r>
    </w:p>
    <w:p w14:paraId="6E8617C2" w14:textId="0FA05D49" w:rsidR="00314B36" w:rsidRPr="0076424C" w:rsidRDefault="00314B36">
      <w:r w:rsidRPr="0076424C">
        <w:t>DDRC5.2.1</w:t>
      </w:r>
      <w:r w:rsidRPr="0076424C">
        <w:tab/>
        <w:t>Data must be submitted to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in writing and where possible in the format specified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and must indicate the name of the person who is submitting those schedules.</w:t>
      </w:r>
    </w:p>
    <w:p w14:paraId="6E8617C3" w14:textId="0911E3BC" w:rsidR="00314B36" w:rsidRPr="0076424C" w:rsidRDefault="00314B36">
      <w:r w:rsidRPr="0076424C">
        <w:t>DDRC5.2.2</w:t>
      </w:r>
      <w:r w:rsidRPr="0076424C">
        <w:tab/>
        <w:t xml:space="preserve">If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wishes to change any data item then this must first be discussed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concerned in order for the implications to be considered and the change if agreed (such agreement not to be unreasonably withheld), should be confirmed by the submission of a revised data scheduler by verbal means with confirmation in writing if short timescales are involved.</w:t>
      </w:r>
    </w:p>
    <w:p w14:paraId="6E8617C4" w14:textId="7A9DDF78" w:rsidR="00314B36" w:rsidRPr="0076424C" w:rsidRDefault="00314B36">
      <w:r w:rsidRPr="0076424C">
        <w:t>DDRC5.2.3</w:t>
      </w:r>
      <w:r w:rsidRPr="0076424C">
        <w:tab/>
        <w:t>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 xml:space="preserve">will supply data as requested by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w:t>
      </w:r>
      <w:r w:rsidRPr="0076424C">
        <w:t xml:space="preserve"> and as agreed by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rPr>
          <w:b/>
        </w:rPr>
        <w:t xml:space="preserve"> </w:t>
      </w:r>
      <w:r w:rsidRPr="0076424C">
        <w:t>where no obligation of confidentiality exists.</w:t>
      </w:r>
    </w:p>
    <w:p w14:paraId="6E8617C5" w14:textId="29381FEB" w:rsidR="00314B36" w:rsidRPr="0076424C" w:rsidRDefault="00314B36">
      <w:r w:rsidRPr="0076424C">
        <w:t>DDRC5.3</w:t>
      </w:r>
      <w:r w:rsidRPr="0076424C">
        <w:tab/>
      </w:r>
      <w:r w:rsidRPr="0076424C">
        <w:rPr>
          <w:b/>
        </w:rPr>
        <w:t xml:space="preserve">Changes to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rPr>
          <w:b/>
        </w:rPr>
        <w:t>’s Data</w:t>
      </w:r>
    </w:p>
    <w:p w14:paraId="6E8617C6" w14:textId="3AB66305" w:rsidR="00314B36" w:rsidRPr="00287BD3" w:rsidRDefault="00314B36">
      <w:pPr>
        <w:ind w:firstLine="0"/>
      </w:pPr>
      <w:r w:rsidRPr="0076424C">
        <w:t xml:space="preserve">Whenever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xml:space="preserve"> becomes aware of a change to an item of data, which is registered with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76424C">
        <w:t>, must notify the</w:t>
      </w:r>
      <w:r w:rsidRPr="0076424C">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76424C">
        <w:t xml:space="preserve"> in accordance with the appropriate section</w:t>
      </w:r>
      <w:r w:rsidRPr="00287BD3">
        <w:t xml:space="preserve">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287BD3">
        <w:t>.  The method and timing of the notification to the</w:t>
      </w:r>
      <w:r w:rsidRPr="00287BD3">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rPr>
          <w:b/>
        </w:rPr>
        <w:t xml:space="preserve"> </w:t>
      </w:r>
      <w:r w:rsidRPr="00287BD3">
        <w:t>is set out in</w:t>
      </w:r>
      <w:r w:rsidRPr="00287BD3">
        <w:rPr>
          <w:b/>
        </w:rPr>
        <w:t xml:space="preserve"> </w:t>
      </w:r>
      <w:r w:rsidRPr="00287BD3">
        <w:t xml:space="preserve">the appropriate section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287BD3">
        <w:t>.</w:t>
      </w:r>
    </w:p>
    <w:p w14:paraId="6E8617C7" w14:textId="77777777" w:rsidR="00314B36" w:rsidRPr="00287BD3" w:rsidRDefault="00314B36">
      <w:r w:rsidRPr="00287BD3">
        <w:t>DDRC5.4</w:t>
      </w:r>
      <w:r w:rsidRPr="00287BD3">
        <w:tab/>
      </w:r>
      <w:r w:rsidRPr="00287BD3">
        <w:rPr>
          <w:b/>
        </w:rPr>
        <w:t>Data Accuracy and Data not Supplied</w:t>
      </w:r>
    </w:p>
    <w:p w14:paraId="6E8617C8" w14:textId="620EE176" w:rsidR="00314B36" w:rsidRPr="00287BD3" w:rsidRDefault="00314B36">
      <w:r w:rsidRPr="00287BD3">
        <w:t>DDRC5.4.1</w:t>
      </w:r>
      <w:r w:rsidRPr="00287BD3">
        <w:tab/>
        <w:t xml:space="preserve">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is solely responsible for the accuracy of data (or of changes to data) supplied to the</w:t>
      </w:r>
      <w:r w:rsidRPr="00287BD3">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w:t>
      </w:r>
    </w:p>
    <w:p w14:paraId="6E8617C9" w14:textId="1E88A6A3" w:rsidR="00314B36" w:rsidRPr="00287BD3" w:rsidRDefault="00314B36">
      <w:r w:rsidRPr="00287BD3">
        <w:t>DDRC5.4.2</w:t>
      </w:r>
      <w:r w:rsidRPr="00287BD3">
        <w:tab/>
        <w:t xml:space="preserve">Any data which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fails to supply when required by any section of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287BD3">
        <w:t xml:space="preserve"> may be estimated by the</w:t>
      </w:r>
      <w:r w:rsidRPr="00287BD3">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rPr>
          <w:b/>
        </w:rPr>
        <w:t xml:space="preserve"> </w:t>
      </w:r>
      <w:r w:rsidRPr="00287BD3">
        <w:t>if and when, in the</w:t>
      </w:r>
      <w:r w:rsidRPr="00287BD3">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rPr>
          <w:b/>
        </w:rPr>
        <w:t>’s</w:t>
      </w:r>
      <w:r w:rsidRPr="00287BD3">
        <w:t xml:space="preserve"> view, it is necessary to do so.  Such estimates will be based upon data supplied previously for the same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00892478">
        <w:rPr>
          <w:b/>
        </w:rPr>
        <w:t xml:space="preserve"> </w:t>
      </w:r>
      <w:r w:rsidRPr="00287BD3">
        <w:t xml:space="preserve">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287BD3">
        <w:t xml:space="preserve"> or upon corresponding data for similar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287BD3">
        <w:t xml:space="preserve"> 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Pr="00287BD3">
        <w:t xml:space="preserve"> or upon such other information as the</w:t>
      </w:r>
      <w:r w:rsidRPr="00287BD3">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deems appropriate.</w:t>
      </w:r>
    </w:p>
    <w:p w14:paraId="6E8617CA" w14:textId="621E576F" w:rsidR="00314B36" w:rsidRPr="00287BD3" w:rsidRDefault="00314B36">
      <w:r w:rsidRPr="00287BD3">
        <w:t>DDRC5.4.3</w:t>
      </w:r>
      <w:r w:rsidRPr="00287BD3">
        <w:tab/>
        <w:t>The</w:t>
      </w:r>
      <w:r w:rsidRPr="00287BD3">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will advise a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in writing of any estimated data it intends to use pursuant to DDRC5.4.2 relating directly to that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rPr>
          <w:b/>
        </w:rPr>
        <w:t xml:space="preserve">’s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Plant</w:t>
      </w:r>
      <w:r w:rsidR="008572B5">
        <w:rPr>
          <w:color w:val="2B579A"/>
          <w:shd w:val="clear" w:color="auto" w:fill="E6E6E6"/>
        </w:rPr>
        <w:fldChar w:fldCharType="end"/>
      </w:r>
      <w:r w:rsidRPr="00287BD3">
        <w:t xml:space="preserve"> or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Apparatus</w:t>
      </w:r>
      <w:r w:rsidR="008572B5">
        <w:rPr>
          <w:color w:val="2B579A"/>
          <w:shd w:val="clear" w:color="auto" w:fill="E6E6E6"/>
        </w:rPr>
        <w:fldChar w:fldCharType="end"/>
      </w:r>
      <w:r w:rsidR="00DE063E">
        <w:rPr>
          <w:b/>
        </w:rPr>
        <w:t xml:space="preserve"> </w:t>
      </w:r>
      <w:r w:rsidRPr="00287BD3">
        <w:t>in the event of data not being supplied.  The</w:t>
      </w:r>
      <w:r w:rsidRPr="00287BD3">
        <w:rPr>
          <w:b/>
        </w:rPr>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will not be liable as a result of using that estimated data; the responsibility for the accuracy of that data will rest with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as if the data has been supplied by that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w:t>
      </w:r>
    </w:p>
    <w:p w14:paraId="6E8617CB" w14:textId="1BAE8C5D" w:rsidR="00314B36" w:rsidRPr="00287BD3" w:rsidRDefault="00314B36">
      <w:r w:rsidRPr="00287BD3">
        <w:t>DDRC5.4.4</w:t>
      </w:r>
      <w:r w:rsidRPr="00287BD3">
        <w:tab/>
        <w:t xml:space="preserve">It is a requirement of the </w:t>
      </w:r>
      <w:r w:rsidR="008572B5">
        <w:rPr>
          <w:color w:val="2B579A"/>
          <w:shd w:val="clear" w:color="auto" w:fill="E6E6E6"/>
        </w:rPr>
        <w:fldChar w:fldCharType="begin"/>
      </w:r>
      <w:r w:rsidR="008572B5">
        <w:instrText xml:space="preserve"> REF DPC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Planning and Connection Code</w:t>
      </w:r>
      <w:r w:rsidR="008572B5">
        <w:rPr>
          <w:color w:val="2B579A"/>
          <w:shd w:val="clear" w:color="auto" w:fill="E6E6E6"/>
        </w:rPr>
        <w:fldChar w:fldCharType="end"/>
      </w:r>
      <w:r w:rsidRPr="00287BD3">
        <w:t xml:space="preserve"> that Registered Project Planning Data is updated by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annually.</w:t>
      </w:r>
    </w:p>
    <w:p w14:paraId="6E8617CC" w14:textId="77777777" w:rsidR="00314B36" w:rsidRPr="00287BD3" w:rsidRDefault="00314B36">
      <w:pPr>
        <w:pStyle w:val="Heading1"/>
      </w:pPr>
      <w:r w:rsidRPr="00287BD3">
        <w:br w:type="page"/>
      </w:r>
      <w:bookmarkStart w:id="1272" w:name="_Toc138331149"/>
      <w:r w:rsidRPr="00287BD3">
        <w:lastRenderedPageBreak/>
        <w:t>DDRC6</w:t>
      </w:r>
      <w:r w:rsidRPr="00287BD3">
        <w:tab/>
      </w:r>
      <w:smartTag w:uri="urn:schemas-microsoft-com:office:smarttags" w:element="stockticker">
        <w:r w:rsidRPr="00287BD3">
          <w:t>DATA</w:t>
        </w:r>
      </w:smartTag>
      <w:r w:rsidRPr="00287BD3">
        <w:t xml:space="preserve"> TO BE REGISTERED</w:t>
      </w:r>
      <w:bookmarkEnd w:id="1272"/>
    </w:p>
    <w:p w14:paraId="6E8617CD" w14:textId="6D06F22D" w:rsidR="00314B36" w:rsidRPr="00287BD3" w:rsidRDefault="00314B36" w:rsidP="00BA6889">
      <w:pPr>
        <w:jc w:val="left"/>
      </w:pPr>
      <w:r w:rsidRPr="00287BD3">
        <w:t>DDRC6.1</w:t>
      </w:r>
      <w:r w:rsidRPr="00287BD3">
        <w:tab/>
        <w:t xml:space="preserve">Schedules 1-4 are not used within the </w:t>
      </w:r>
      <w:r w:rsidR="008572B5">
        <w:rPr>
          <w:color w:val="2B579A"/>
          <w:shd w:val="clear" w:color="auto" w:fill="E6E6E6"/>
        </w:rPr>
        <w:fldChar w:fldCharType="begin"/>
      </w:r>
      <w:r w:rsidR="008572B5">
        <w:instrText xml:space="preserve"> REF DistributionCode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Code</w:t>
      </w:r>
      <w:r w:rsidR="008572B5">
        <w:rPr>
          <w:color w:val="2B579A"/>
          <w:shd w:val="clear" w:color="auto" w:fill="E6E6E6"/>
        </w:rPr>
        <w:fldChar w:fldCharType="end"/>
      </w:r>
      <w:r w:rsidRPr="00287BD3">
        <w:t>.</w:t>
      </w:r>
    </w:p>
    <w:p w14:paraId="6E8617CE" w14:textId="46E2326F" w:rsidR="00314B36" w:rsidRDefault="00314B36" w:rsidP="00BA6889">
      <w:pPr>
        <w:jc w:val="left"/>
      </w:pPr>
      <w:r w:rsidRPr="00287BD3">
        <w:t>DDRC6.2</w:t>
      </w:r>
      <w:r w:rsidRPr="00287BD3">
        <w:tab/>
        <w:t xml:space="preserve">Schedules 5a, 5b and 5c - </w:t>
      </w:r>
      <w:r w:rsidR="00786E2C">
        <w:rPr>
          <w:color w:val="2B579A"/>
          <w:shd w:val="clear" w:color="auto" w:fill="E6E6E6"/>
        </w:rPr>
        <w:fldChar w:fldCharType="begin"/>
      </w:r>
      <w:r w:rsidR="00B527C5">
        <w:instrText xml:space="preserve"> REF Embedded \h </w:instrText>
      </w:r>
      <w:r w:rsidR="00BA6889">
        <w:instrText xml:space="preserve">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Embedded</w:t>
      </w:r>
      <w:r w:rsidR="00786E2C">
        <w:rPr>
          <w:color w:val="2B579A"/>
          <w:shd w:val="clear" w:color="auto" w:fill="E6E6E6"/>
        </w:rPr>
        <w:fldChar w:fldCharType="end"/>
      </w:r>
      <w:r w:rsidR="00B527C5">
        <w:t xml:space="preserve"> </w:t>
      </w:r>
      <w:r w:rsidR="001468A7">
        <w:rPr>
          <w:color w:val="2B579A"/>
          <w:shd w:val="clear" w:color="auto" w:fill="E6E6E6"/>
        </w:rPr>
        <w:fldChar w:fldCharType="begin"/>
      </w:r>
      <w:r w:rsidR="001468A7">
        <w:instrText xml:space="preserve"> REF pgm \h </w:instrText>
      </w:r>
      <w:r w:rsidR="00BA6889">
        <w:instrText xml:space="preserve"> \* MERGEFORMAT </w:instrText>
      </w:r>
      <w:r w:rsidR="001468A7">
        <w:rPr>
          <w:color w:val="2B579A"/>
          <w:shd w:val="clear" w:color="auto" w:fill="E6E6E6"/>
        </w:rPr>
      </w:r>
      <w:r w:rsidR="001468A7">
        <w:rPr>
          <w:color w:val="2B579A"/>
          <w:shd w:val="clear" w:color="auto" w:fill="E6E6E6"/>
        </w:rPr>
        <w:fldChar w:fldCharType="separate"/>
      </w:r>
      <w:r w:rsidR="005C572C">
        <w:rPr>
          <w:b/>
        </w:rPr>
        <w:t>Power Generating Module</w:t>
      </w:r>
      <w:r w:rsidR="001468A7">
        <w:rPr>
          <w:color w:val="2B579A"/>
          <w:shd w:val="clear" w:color="auto" w:fill="E6E6E6"/>
        </w:rPr>
        <w:fldChar w:fldCharType="end"/>
      </w:r>
      <w:r w:rsidR="00C51666">
        <w:t xml:space="preserve"> </w:t>
      </w:r>
      <w:r w:rsidRPr="00287BD3">
        <w:t>Technical Information.</w:t>
      </w:r>
    </w:p>
    <w:p w14:paraId="6E8617CF" w14:textId="0BBB9E1C" w:rsidR="00B527C5" w:rsidRPr="00287BD3" w:rsidRDefault="00B527C5" w:rsidP="00BA6889">
      <w:pPr>
        <w:jc w:val="left"/>
      </w:pPr>
      <w:r>
        <w:t>DDRC6.3</w:t>
      </w:r>
      <w:r>
        <w:tab/>
        <w:t xml:space="preserve">Schedule 5e - </w:t>
      </w:r>
      <w:r w:rsidR="00786E2C">
        <w:rPr>
          <w:color w:val="2B579A"/>
          <w:shd w:val="clear" w:color="auto" w:fill="E6E6E6"/>
        </w:rPr>
        <w:fldChar w:fldCharType="begin"/>
      </w:r>
      <w:r>
        <w:instrText xml:space="preserve"> REF EmbeddedTransmissionSystem \h </w:instrText>
      </w:r>
      <w:r w:rsidR="00BA6889">
        <w:instrText xml:space="preserve"> \* MERGEFORMAT </w:instrText>
      </w:r>
      <w:r w:rsidR="00786E2C">
        <w:rPr>
          <w:color w:val="2B579A"/>
          <w:shd w:val="clear" w:color="auto" w:fill="E6E6E6"/>
        </w:rPr>
      </w:r>
      <w:r w:rsidR="00786E2C">
        <w:rPr>
          <w:color w:val="2B579A"/>
          <w:shd w:val="clear" w:color="auto" w:fill="E6E6E6"/>
        </w:rPr>
        <w:fldChar w:fldCharType="separate"/>
      </w:r>
      <w:r w:rsidR="005C572C" w:rsidRPr="0076424C">
        <w:rPr>
          <w:b/>
        </w:rPr>
        <w:t>Embedded Transmission System</w:t>
      </w:r>
      <w:r w:rsidR="00786E2C">
        <w:rPr>
          <w:color w:val="2B579A"/>
          <w:shd w:val="clear" w:color="auto" w:fill="E6E6E6"/>
        </w:rPr>
        <w:fldChar w:fldCharType="end"/>
      </w:r>
    </w:p>
    <w:p w14:paraId="253DA9A5" w14:textId="1D703ACC" w:rsidR="00EC1583" w:rsidRDefault="00EC1583" w:rsidP="00BA6889">
      <w:pPr>
        <w:jc w:val="left"/>
      </w:pPr>
      <w:r w:rsidRPr="00287BD3">
        <w:t>DDRC6.</w:t>
      </w:r>
      <w:r>
        <w:t>4</w:t>
      </w:r>
      <w:r w:rsidRPr="00287BD3">
        <w:tab/>
      </w:r>
      <w:r>
        <w:t>Schedule 5f –</w:t>
      </w:r>
      <w:r w:rsidR="00C613EB">
        <w:t xml:space="preserve"> </w:t>
      </w:r>
      <w:r w:rsidR="00123D49">
        <w:rPr>
          <w:b/>
          <w:color w:val="2B579A"/>
          <w:shd w:val="clear" w:color="auto" w:fill="E6E6E6"/>
        </w:rPr>
        <w:fldChar w:fldCharType="begin"/>
      </w:r>
      <w:r w:rsidR="00123D49">
        <w:instrText xml:space="preserve"> REF restorationcontractor \h </w:instrText>
      </w:r>
      <w:r w:rsidR="00BA6889">
        <w:rPr>
          <w:b/>
          <w:bCs/>
        </w:rPr>
        <w:instrText xml:space="preserve"> \* MERGEFORMAT </w:instrText>
      </w:r>
      <w:r w:rsidR="00123D49">
        <w:rPr>
          <w:b/>
          <w:color w:val="2B579A"/>
          <w:shd w:val="clear" w:color="auto" w:fill="E6E6E6"/>
        </w:rPr>
      </w:r>
      <w:r w:rsidR="00123D49">
        <w:rPr>
          <w:b/>
          <w:color w:val="2B579A"/>
          <w:shd w:val="clear" w:color="auto" w:fill="E6E6E6"/>
        </w:rPr>
        <w:fldChar w:fldCharType="separate"/>
      </w:r>
      <w:r w:rsidR="005C572C">
        <w:rPr>
          <w:b/>
        </w:rPr>
        <w:t xml:space="preserve">Restoration </w:t>
      </w:r>
      <w:proofErr w:type="spellStart"/>
      <w:r w:rsidR="005C572C">
        <w:rPr>
          <w:b/>
        </w:rPr>
        <w:t>Contractor</w:t>
      </w:r>
      <w:r w:rsidR="00123D49">
        <w:rPr>
          <w:b/>
          <w:color w:val="2B579A"/>
          <w:shd w:val="clear" w:color="auto" w:fill="E6E6E6"/>
        </w:rPr>
        <w:fldChar w:fldCharType="end"/>
      </w:r>
      <w:r w:rsidRPr="003D33EA">
        <w:rPr>
          <w:b/>
          <w:bCs/>
        </w:rPr>
        <w:t>s’s</w:t>
      </w:r>
      <w:proofErr w:type="spellEnd"/>
      <w:r w:rsidRPr="003D33EA">
        <w:rPr>
          <w:b/>
          <w:bCs/>
        </w:rPr>
        <w:t xml:space="preserve"> Information for </w:t>
      </w:r>
      <w:r w:rsidR="00F5334E">
        <w:rPr>
          <w:b/>
          <w:color w:val="2B579A"/>
          <w:shd w:val="clear" w:color="auto" w:fill="E6E6E6"/>
        </w:rPr>
        <w:fldChar w:fldCharType="begin"/>
      </w:r>
      <w:r w:rsidR="00F5334E">
        <w:instrText xml:space="preserve"> REF DistributionRestorationZone \h </w:instrText>
      </w:r>
      <w:r w:rsidR="00BA6889">
        <w:rPr>
          <w:b/>
          <w:bCs/>
        </w:rPr>
        <w:instrText xml:space="preserve"> \* MERGEFORMAT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sidRPr="003D33EA">
        <w:rPr>
          <w:b/>
          <w:bCs/>
        </w:rPr>
        <w:t>s</w:t>
      </w:r>
    </w:p>
    <w:p w14:paraId="6E8617D0" w14:textId="5595992F" w:rsidR="00314B36" w:rsidRPr="00287BD3" w:rsidRDefault="00314B36" w:rsidP="00BA6889">
      <w:pPr>
        <w:jc w:val="left"/>
      </w:pPr>
      <w:r w:rsidRPr="00287BD3">
        <w:t>DDRC6.</w:t>
      </w:r>
      <w:r w:rsidR="00EC1583">
        <w:t>5</w:t>
      </w:r>
      <w:r w:rsidRPr="00287BD3">
        <w:tab/>
        <w:t xml:space="preserve">Schedule 6 -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forecasts - as described in </w:t>
      </w:r>
      <w:smartTag w:uri="urn:schemas-microsoft-com:office:smarttags" w:element="stockticker">
        <w:r w:rsidRPr="00287BD3">
          <w:t>DOC</w:t>
        </w:r>
      </w:smartTag>
      <w:r w:rsidRPr="00287BD3">
        <w:t xml:space="preserve">1, time varying output/generation forecasts for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rPr>
          <w:b/>
        </w:rPr>
        <w:t>s</w:t>
      </w:r>
      <w:r w:rsidRPr="00287BD3">
        <w:t xml:space="preserve"> defined in the scope.</w:t>
      </w:r>
    </w:p>
    <w:p w14:paraId="6E8617D1" w14:textId="06F0FA1D" w:rsidR="00314B36" w:rsidRPr="00287BD3" w:rsidRDefault="00314B36" w:rsidP="00BA6889">
      <w:pPr>
        <w:jc w:val="left"/>
      </w:pPr>
      <w:r w:rsidRPr="00287BD3">
        <w:t>DDRC6.</w:t>
      </w:r>
      <w:r w:rsidR="00EC1583">
        <w:t>6</w:t>
      </w:r>
      <w:r w:rsidRPr="00287BD3">
        <w:tab/>
        <w:t xml:space="preserve">Schedule 7 - </w:t>
      </w:r>
      <w:r w:rsidR="008572B5">
        <w:rPr>
          <w:color w:val="2B579A"/>
          <w:shd w:val="clear" w:color="auto" w:fill="E6E6E6"/>
        </w:rPr>
        <w:fldChar w:fldCharType="begin"/>
      </w:r>
      <w:r w:rsidR="008572B5">
        <w:instrText xml:space="preserve"> REF OperationalPlanning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Planning</w:t>
      </w:r>
      <w:r w:rsidR="008572B5">
        <w:rPr>
          <w:color w:val="2B579A"/>
          <w:shd w:val="clear" w:color="auto" w:fill="E6E6E6"/>
        </w:rPr>
        <w:fldChar w:fldCharType="end"/>
      </w:r>
      <w:r w:rsidRPr="00287BD3">
        <w:t xml:space="preserve"> - as described in </w:t>
      </w:r>
      <w:smartTag w:uri="urn:schemas-microsoft-com:office:smarttags" w:element="stockticker">
        <w:r w:rsidRPr="00287BD3">
          <w:rPr>
            <w:b/>
          </w:rPr>
          <w:t>DOC</w:t>
        </w:r>
      </w:smartTag>
      <w:r w:rsidRPr="00287BD3">
        <w:rPr>
          <w:b/>
        </w:rPr>
        <w:t>2</w:t>
      </w:r>
      <w:r w:rsidRPr="00287BD3">
        <w:t>, outage planning information.</w:t>
      </w:r>
    </w:p>
    <w:p w14:paraId="6E8617D2" w14:textId="363CD459" w:rsidR="00314B36" w:rsidRPr="00287BD3" w:rsidRDefault="00314B36" w:rsidP="00BA6889">
      <w:pPr>
        <w:jc w:val="left"/>
      </w:pPr>
      <w:r w:rsidRPr="00287BD3">
        <w:t>DDRC6.</w:t>
      </w:r>
      <w:r w:rsidR="00EC1583">
        <w:t>7</w:t>
      </w:r>
      <w:r w:rsidRPr="00287BD3">
        <w:tab/>
        <w:t xml:space="preserve">Schedule 8 -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287BD3">
        <w:t xml:space="preserve"> Design Information - comprising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287BD3">
        <w:t xml:space="preserve"> technical data.</w:t>
      </w:r>
    </w:p>
    <w:p w14:paraId="6E8617D3" w14:textId="78F34C63" w:rsidR="00314B36" w:rsidRPr="00287BD3" w:rsidRDefault="00314B36" w:rsidP="00BA6889">
      <w:pPr>
        <w:jc w:val="left"/>
      </w:pPr>
      <w:r w:rsidRPr="00287BD3">
        <w:t>DDRC6.</w:t>
      </w:r>
      <w:r w:rsidR="00EC1583">
        <w:t>8</w:t>
      </w:r>
      <w:r w:rsidRPr="00287BD3">
        <w:tab/>
        <w:t>Schedule 9 - Load Characteristics - comprising the forecast data for load points indicating for example, the maximum load, the equipment that comprises the load, and the harmonic content of the load.</w:t>
      </w:r>
    </w:p>
    <w:p w14:paraId="6E8617D4" w14:textId="06B8034E" w:rsidR="00314B36" w:rsidRPr="00287BD3" w:rsidRDefault="00314B36">
      <w:r w:rsidRPr="00287BD3">
        <w:t>DDRC6.</w:t>
      </w:r>
      <w:r w:rsidR="00EC1583">
        <w:t>9</w:t>
      </w:r>
      <w:r w:rsidRPr="00287BD3">
        <w:tab/>
        <w:t xml:space="preserve">The schedules applicable to each class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are as </w:t>
      </w:r>
      <w:proofErr w:type="gramStart"/>
      <w:r w:rsidRPr="00287BD3">
        <w:t>follows:-</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835"/>
        <w:gridCol w:w="3969"/>
      </w:tblGrid>
      <w:tr w:rsidR="00314B36" w:rsidRPr="00287BD3" w14:paraId="6E8617D8" w14:textId="77777777">
        <w:trPr>
          <w:cantSplit/>
          <w:tblHeader/>
        </w:trPr>
        <w:tc>
          <w:tcPr>
            <w:tcW w:w="2410" w:type="dxa"/>
          </w:tcPr>
          <w:p w14:paraId="6E8617D5" w14:textId="77777777" w:rsidR="00314B36" w:rsidRPr="00287BD3" w:rsidRDefault="00314B36">
            <w:pPr>
              <w:pStyle w:val="BodyText"/>
              <w:ind w:left="0" w:firstLine="0"/>
            </w:pPr>
            <w:r w:rsidRPr="00287BD3">
              <w:rPr>
                <w:b/>
              </w:rPr>
              <w:t>Schedule Number:-</w:t>
            </w:r>
          </w:p>
        </w:tc>
        <w:tc>
          <w:tcPr>
            <w:tcW w:w="2835" w:type="dxa"/>
          </w:tcPr>
          <w:p w14:paraId="6E8617D6" w14:textId="77777777" w:rsidR="00314B36" w:rsidRPr="00287BD3" w:rsidRDefault="00314B36" w:rsidP="009E75AA">
            <w:pPr>
              <w:pStyle w:val="BodyText"/>
              <w:ind w:left="0" w:firstLine="0"/>
              <w:jc w:val="left"/>
            </w:pPr>
            <w:r w:rsidRPr="00287BD3">
              <w:rPr>
                <w:b/>
              </w:rPr>
              <w:t>Title</w:t>
            </w:r>
          </w:p>
        </w:tc>
        <w:tc>
          <w:tcPr>
            <w:tcW w:w="3969" w:type="dxa"/>
          </w:tcPr>
          <w:p w14:paraId="6E8617D7" w14:textId="77777777" w:rsidR="00314B36" w:rsidRPr="00287BD3" w:rsidRDefault="00314B36">
            <w:pPr>
              <w:pStyle w:val="BodyText"/>
              <w:ind w:left="0" w:firstLine="0"/>
              <w:jc w:val="left"/>
            </w:pPr>
            <w:r w:rsidRPr="00287BD3">
              <w:rPr>
                <w:b/>
              </w:rPr>
              <w:t>Applicable to:-</w:t>
            </w:r>
          </w:p>
        </w:tc>
      </w:tr>
      <w:tr w:rsidR="00314B36" w:rsidRPr="00287BD3" w14:paraId="6E8617DC" w14:textId="77777777">
        <w:trPr>
          <w:cantSplit/>
        </w:trPr>
        <w:tc>
          <w:tcPr>
            <w:tcW w:w="2410" w:type="dxa"/>
          </w:tcPr>
          <w:p w14:paraId="6E8617D9" w14:textId="42312521" w:rsidR="00314B36" w:rsidRPr="00287BD3" w:rsidRDefault="0081296C">
            <w:pPr>
              <w:pStyle w:val="BodyText"/>
              <w:ind w:left="0" w:firstLine="0"/>
            </w:pPr>
            <w:r>
              <w:rPr>
                <w:color w:val="2B579A"/>
                <w:shd w:val="clear" w:color="auto" w:fill="E6E6E6"/>
              </w:rPr>
              <w:fldChar w:fldCharType="begin"/>
            </w:r>
            <w:r>
              <w:instrText xml:space="preserve"> REF Schedule5a </w:instrText>
            </w:r>
            <w:r w:rsidR="009E75AA">
              <w:instrText xml:space="preserve"> \* MERGEFORMAT </w:instrText>
            </w:r>
            <w:r>
              <w:rPr>
                <w:color w:val="2B579A"/>
                <w:shd w:val="clear" w:color="auto" w:fill="E6E6E6"/>
              </w:rPr>
              <w:fldChar w:fldCharType="separate"/>
            </w:r>
            <w:r w:rsidR="005C572C" w:rsidRPr="005C572C">
              <w:rPr>
                <w:sz w:val="22"/>
                <w:szCs w:val="22"/>
              </w:rPr>
              <w:t>Schedule 5a</w:t>
            </w:r>
            <w:r>
              <w:rPr>
                <w:color w:val="2B579A"/>
                <w:sz w:val="22"/>
                <w:szCs w:val="22"/>
                <w:shd w:val="clear" w:color="auto" w:fill="E6E6E6"/>
              </w:rPr>
              <w:fldChar w:fldCharType="end"/>
            </w:r>
          </w:p>
        </w:tc>
        <w:tc>
          <w:tcPr>
            <w:tcW w:w="2835" w:type="dxa"/>
          </w:tcPr>
          <w:p w14:paraId="6E8617DA" w14:textId="0841C258" w:rsidR="00314B36" w:rsidRPr="00287BD3" w:rsidRDefault="008572B5" w:rsidP="009E75AA">
            <w:pPr>
              <w:pStyle w:val="BodyText"/>
              <w:ind w:left="0" w:firstLine="0"/>
              <w:jc w:val="left"/>
            </w:pPr>
            <w:r>
              <w:rPr>
                <w:color w:val="2B579A"/>
                <w:shd w:val="clear" w:color="auto" w:fill="E6E6E6"/>
              </w:rPr>
              <w:fldChar w:fldCharType="begin"/>
            </w:r>
            <w:r>
              <w:instrText xml:space="preserve"> REF PowerStation \h  \* MERGEFORMAT </w:instrText>
            </w:r>
            <w:r>
              <w:rPr>
                <w:color w:val="2B579A"/>
                <w:shd w:val="clear" w:color="auto" w:fill="E6E6E6"/>
              </w:rPr>
            </w:r>
            <w:r>
              <w:rPr>
                <w:color w:val="2B579A"/>
                <w:shd w:val="clear" w:color="auto" w:fill="E6E6E6"/>
              </w:rPr>
              <w:fldChar w:fldCharType="separate"/>
            </w:r>
            <w:r w:rsidR="005C572C" w:rsidRPr="0076424C">
              <w:rPr>
                <w:b/>
              </w:rPr>
              <w:t>Power Station</w:t>
            </w:r>
            <w:r>
              <w:rPr>
                <w:color w:val="2B579A"/>
                <w:shd w:val="clear" w:color="auto" w:fill="E6E6E6"/>
              </w:rPr>
              <w:fldChar w:fldCharType="end"/>
            </w:r>
            <w:r w:rsidR="00314B36" w:rsidRPr="00287BD3">
              <w:rPr>
                <w:b/>
              </w:rPr>
              <w:t xml:space="preserve"> Data</w:t>
            </w:r>
          </w:p>
        </w:tc>
        <w:tc>
          <w:tcPr>
            <w:tcW w:w="3969" w:type="dxa"/>
          </w:tcPr>
          <w:p w14:paraId="6E8617DB" w14:textId="0BCC41B0" w:rsidR="00314B36" w:rsidRPr="00287BD3" w:rsidRDefault="0090659A">
            <w:pPr>
              <w:pStyle w:val="BodyText"/>
              <w:ind w:left="0" w:firstLine="0"/>
              <w:jc w:val="left"/>
            </w:pPr>
            <w:r>
              <w:t>Every</w:t>
            </w:r>
            <w:r w:rsidRPr="00287BD3">
              <w:t xml:space="preserve"> </w:t>
            </w:r>
            <w:r w:rsidR="008572B5">
              <w:rPr>
                <w:color w:val="2B579A"/>
                <w:shd w:val="clear" w:color="auto" w:fill="E6E6E6"/>
              </w:rPr>
              <w:fldChar w:fldCharType="begin"/>
            </w:r>
            <w:r w:rsidR="008572B5">
              <w:instrText xml:space="preserve"> REF PowerStation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Station</w:t>
            </w:r>
            <w:r w:rsidR="008572B5">
              <w:rPr>
                <w:color w:val="2B579A"/>
                <w:shd w:val="clear" w:color="auto" w:fill="E6E6E6"/>
              </w:rPr>
              <w:fldChar w:fldCharType="end"/>
            </w:r>
          </w:p>
        </w:tc>
      </w:tr>
      <w:tr w:rsidR="00196E19" w:rsidRPr="00287BD3" w14:paraId="6E8617E0" w14:textId="77777777">
        <w:trPr>
          <w:cantSplit/>
        </w:trPr>
        <w:tc>
          <w:tcPr>
            <w:tcW w:w="2410" w:type="dxa"/>
          </w:tcPr>
          <w:p w14:paraId="6E8617DD" w14:textId="6EFCD79A" w:rsidR="00196E19" w:rsidRPr="00150474" w:rsidRDefault="008572B5">
            <w:pPr>
              <w:pStyle w:val="BodyText"/>
              <w:ind w:left="0" w:firstLine="0"/>
              <w:jc w:val="left"/>
            </w:pPr>
            <w:r>
              <w:rPr>
                <w:color w:val="2B579A"/>
                <w:shd w:val="clear" w:color="auto" w:fill="E6E6E6"/>
              </w:rPr>
              <w:fldChar w:fldCharType="begin"/>
            </w:r>
            <w:r>
              <w:instrText xml:space="preserve"> REF Schedule5b \h  \* MERGEFORMAT </w:instrText>
            </w:r>
            <w:r>
              <w:rPr>
                <w:color w:val="2B579A"/>
                <w:shd w:val="clear" w:color="auto" w:fill="E6E6E6"/>
              </w:rPr>
            </w:r>
            <w:r>
              <w:rPr>
                <w:color w:val="2B579A"/>
                <w:shd w:val="clear" w:color="auto" w:fill="E6E6E6"/>
              </w:rPr>
              <w:fldChar w:fldCharType="separate"/>
            </w:r>
            <w:r w:rsidR="005C572C" w:rsidRPr="005C572C">
              <w:rPr>
                <w:spacing w:val="-2"/>
                <w:sz w:val="22"/>
                <w:szCs w:val="22"/>
              </w:rPr>
              <w:t>Schedule 5b</w:t>
            </w:r>
            <w:r>
              <w:rPr>
                <w:color w:val="2B579A"/>
                <w:shd w:val="clear" w:color="auto" w:fill="E6E6E6"/>
              </w:rPr>
              <w:fldChar w:fldCharType="end"/>
            </w:r>
          </w:p>
        </w:tc>
        <w:tc>
          <w:tcPr>
            <w:tcW w:w="2835" w:type="dxa"/>
          </w:tcPr>
          <w:p w14:paraId="6E8617DE" w14:textId="0B725535" w:rsidR="00196E19" w:rsidRPr="00287BD3" w:rsidRDefault="009E75AA" w:rsidP="009E75AA">
            <w:pPr>
              <w:pStyle w:val="BodyText"/>
              <w:ind w:left="0" w:firstLine="0"/>
              <w:jc w:val="left"/>
            </w:pPr>
            <w:r>
              <w:rPr>
                <w:color w:val="2B579A"/>
                <w:shd w:val="clear" w:color="auto" w:fill="E6E6E6"/>
              </w:rPr>
              <w:fldChar w:fldCharType="begin"/>
            </w:r>
            <w:r>
              <w:instrText xml:space="preserve"> REF pgm \h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rsidR="00F1476B">
              <w:t xml:space="preserve"> </w:t>
            </w:r>
            <w:r w:rsidR="00196E19" w:rsidRPr="00287BD3">
              <w:rPr>
                <w:b/>
              </w:rPr>
              <w:t>Data</w:t>
            </w:r>
          </w:p>
        </w:tc>
        <w:tc>
          <w:tcPr>
            <w:tcW w:w="3969" w:type="dxa"/>
          </w:tcPr>
          <w:p w14:paraId="6E8617DF" w14:textId="35970D49" w:rsidR="00196E19" w:rsidRPr="00287BD3" w:rsidRDefault="00196E19">
            <w:pPr>
              <w:pStyle w:val="BodyText"/>
              <w:ind w:left="0" w:firstLine="0"/>
              <w:jc w:val="left"/>
            </w:pPr>
            <w:r w:rsidRPr="00287BD3">
              <w:t xml:space="preserve">All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287BD3">
              <w:rPr>
                <w:b/>
              </w:rPr>
              <w:t xml:space="preserve"> </w:t>
            </w:r>
            <w:r w:rsidR="009E75AA">
              <w:rPr>
                <w:color w:val="2B579A"/>
                <w:shd w:val="clear" w:color="auto" w:fill="E6E6E6"/>
              </w:rPr>
              <w:fldChar w:fldCharType="begin"/>
            </w:r>
            <w:r w:rsidR="009E75AA">
              <w:instrText xml:space="preserve"> REF pgm \h  \* MERGEFORMAT </w:instrText>
            </w:r>
            <w:r w:rsidR="009E75AA">
              <w:rPr>
                <w:color w:val="2B579A"/>
                <w:shd w:val="clear" w:color="auto" w:fill="E6E6E6"/>
              </w:rPr>
            </w:r>
            <w:r w:rsidR="009E75AA">
              <w:rPr>
                <w:color w:val="2B579A"/>
                <w:shd w:val="clear" w:color="auto" w:fill="E6E6E6"/>
              </w:rPr>
              <w:fldChar w:fldCharType="separate"/>
            </w:r>
            <w:r w:rsidR="005C572C">
              <w:rPr>
                <w:b/>
              </w:rPr>
              <w:t>Power Generating Module</w:t>
            </w:r>
            <w:r w:rsidR="009E75AA">
              <w:rPr>
                <w:color w:val="2B579A"/>
                <w:shd w:val="clear" w:color="auto" w:fill="E6E6E6"/>
              </w:rPr>
              <w:fldChar w:fldCharType="end"/>
            </w:r>
            <w:r w:rsidRPr="00287BD3">
              <w:rPr>
                <w:b/>
              </w:rPr>
              <w:t>s</w:t>
            </w:r>
            <w:r w:rsidRPr="00287BD3">
              <w:t xml:space="preserve"> </w:t>
            </w:r>
          </w:p>
        </w:tc>
      </w:tr>
      <w:tr w:rsidR="00196E19" w:rsidRPr="00287BD3" w14:paraId="6E8617EB" w14:textId="77777777">
        <w:trPr>
          <w:cantSplit/>
        </w:trPr>
        <w:tc>
          <w:tcPr>
            <w:tcW w:w="2410" w:type="dxa"/>
          </w:tcPr>
          <w:p w14:paraId="6E8617E1" w14:textId="7821B0B5" w:rsidR="00196E19" w:rsidRPr="00150474" w:rsidRDefault="008572B5">
            <w:pPr>
              <w:pStyle w:val="BodyText"/>
              <w:ind w:left="0" w:firstLine="0"/>
            </w:pPr>
            <w:r>
              <w:rPr>
                <w:color w:val="2B579A"/>
                <w:shd w:val="clear" w:color="auto" w:fill="E6E6E6"/>
              </w:rPr>
              <w:fldChar w:fldCharType="begin"/>
            </w:r>
            <w:r>
              <w:instrText xml:space="preserve"> REF Schedule5c \h  \* MERGEFORMAT </w:instrText>
            </w:r>
            <w:r>
              <w:rPr>
                <w:color w:val="2B579A"/>
                <w:shd w:val="clear" w:color="auto" w:fill="E6E6E6"/>
              </w:rPr>
            </w:r>
            <w:r>
              <w:rPr>
                <w:color w:val="2B579A"/>
                <w:shd w:val="clear" w:color="auto" w:fill="E6E6E6"/>
              </w:rPr>
              <w:fldChar w:fldCharType="separate"/>
            </w:r>
            <w:r w:rsidR="005C572C" w:rsidRPr="005C572C">
              <w:rPr>
                <w:spacing w:val="-2"/>
                <w:sz w:val="22"/>
                <w:szCs w:val="22"/>
              </w:rPr>
              <w:t>Schedule 5c</w:t>
            </w:r>
            <w:r>
              <w:rPr>
                <w:color w:val="2B579A"/>
                <w:shd w:val="clear" w:color="auto" w:fill="E6E6E6"/>
              </w:rPr>
              <w:fldChar w:fldCharType="end"/>
            </w:r>
          </w:p>
        </w:tc>
        <w:tc>
          <w:tcPr>
            <w:tcW w:w="2835" w:type="dxa"/>
          </w:tcPr>
          <w:p w14:paraId="6E8617E2" w14:textId="007C8449" w:rsidR="00196E19" w:rsidRPr="00287BD3" w:rsidRDefault="009E75AA" w:rsidP="00265814">
            <w:pPr>
              <w:pStyle w:val="BodyText"/>
              <w:ind w:left="0" w:firstLine="0"/>
              <w:jc w:val="left"/>
              <w:rPr>
                <w:b/>
              </w:rPr>
            </w:pPr>
            <w:r>
              <w:rPr>
                <w:color w:val="2B579A"/>
                <w:shd w:val="clear" w:color="auto" w:fill="E6E6E6"/>
              </w:rPr>
              <w:fldChar w:fldCharType="begin"/>
            </w:r>
            <w:r>
              <w:instrText xml:space="preserve"> REF pgm \h  \* MERGEFORMAT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rsidR="00F1476B">
              <w:t xml:space="preserve"> </w:t>
            </w:r>
            <w:proofErr w:type="gramStart"/>
            <w:r w:rsidR="00196E19" w:rsidRPr="00287BD3">
              <w:rPr>
                <w:b/>
              </w:rPr>
              <w:t>Data</w:t>
            </w:r>
            <w:proofErr w:type="gramEnd"/>
          </w:p>
          <w:p w14:paraId="6E8617E3" w14:textId="77777777" w:rsidR="00196E19" w:rsidRPr="00287BD3" w:rsidRDefault="00196E19" w:rsidP="00265814">
            <w:pPr>
              <w:pStyle w:val="BodyText"/>
              <w:ind w:left="0" w:firstLine="0"/>
              <w:jc w:val="left"/>
            </w:pPr>
          </w:p>
          <w:p w14:paraId="6E8617E4" w14:textId="77777777" w:rsidR="00196E19" w:rsidRPr="00287BD3" w:rsidRDefault="00196E19" w:rsidP="00265814">
            <w:pPr>
              <w:pStyle w:val="BodyText"/>
              <w:jc w:val="left"/>
            </w:pPr>
          </w:p>
        </w:tc>
        <w:tc>
          <w:tcPr>
            <w:tcW w:w="3969" w:type="dxa"/>
          </w:tcPr>
          <w:p w14:paraId="6E8617E5" w14:textId="14F8BEB6" w:rsidR="00196E19" w:rsidRPr="00287BD3" w:rsidRDefault="00196E19">
            <w:pPr>
              <w:pStyle w:val="BodyText"/>
              <w:spacing w:after="80"/>
              <w:ind w:left="0" w:firstLine="0"/>
              <w:jc w:val="left"/>
              <w:rPr>
                <w:b/>
              </w:rPr>
            </w:pPr>
            <w:r w:rsidRPr="00287BD3">
              <w:t xml:space="preserve">For specified types of </w:t>
            </w:r>
            <w:r w:rsidR="00ED7DB5">
              <w:rPr>
                <w:color w:val="2B579A"/>
                <w:shd w:val="clear" w:color="auto" w:fill="E6E6E6"/>
              </w:rPr>
              <w:fldChar w:fldCharType="begin"/>
            </w:r>
            <w:r w:rsidR="00ED7DB5">
              <w:instrText xml:space="preserve"> REF pgm \h </w:instrText>
            </w:r>
            <w:r w:rsidR="00ED7DB5">
              <w:rPr>
                <w:color w:val="2B579A"/>
                <w:shd w:val="clear" w:color="auto" w:fill="E6E6E6"/>
              </w:rPr>
            </w:r>
            <w:r w:rsidR="00ED7DB5">
              <w:rPr>
                <w:color w:val="2B579A"/>
                <w:shd w:val="clear" w:color="auto" w:fill="E6E6E6"/>
              </w:rPr>
              <w:fldChar w:fldCharType="separate"/>
            </w:r>
            <w:r w:rsidR="005C572C">
              <w:rPr>
                <w:b/>
              </w:rPr>
              <w:t>Power Generating Module</w:t>
            </w:r>
            <w:r w:rsidR="00ED7DB5">
              <w:rPr>
                <w:color w:val="2B579A"/>
                <w:shd w:val="clear" w:color="auto" w:fill="E6E6E6"/>
              </w:rPr>
              <w:fldChar w:fldCharType="end"/>
            </w:r>
            <w:r w:rsidR="00F1476B">
              <w:t xml:space="preserve"> </w:t>
            </w:r>
            <w:r w:rsidRPr="00287BD3">
              <w:t xml:space="preserve">and ancillary </w:t>
            </w:r>
            <w:r w:rsidR="005D622E">
              <w:rPr>
                <w:color w:val="2B579A"/>
                <w:shd w:val="clear" w:color="auto" w:fill="E6E6E6"/>
              </w:rPr>
              <w:fldChar w:fldCharType="begin"/>
            </w:r>
            <w:r w:rsidR="005D622E">
              <w:instrText xml:space="preserve"> REF Equipment \h </w:instrText>
            </w:r>
            <w:r w:rsidR="005D622E">
              <w:rPr>
                <w:color w:val="2B579A"/>
                <w:shd w:val="clear" w:color="auto" w:fill="E6E6E6"/>
              </w:rPr>
            </w:r>
            <w:r w:rsidR="005D622E">
              <w:rPr>
                <w:color w:val="2B579A"/>
                <w:shd w:val="clear" w:color="auto" w:fill="E6E6E6"/>
              </w:rPr>
              <w:fldChar w:fldCharType="separate"/>
            </w:r>
            <w:r w:rsidR="005C572C" w:rsidRPr="0076424C">
              <w:rPr>
                <w:b/>
              </w:rPr>
              <w:t>Equipment</w:t>
            </w:r>
            <w:r w:rsidR="005D622E">
              <w:rPr>
                <w:color w:val="2B579A"/>
                <w:shd w:val="clear" w:color="auto" w:fill="E6E6E6"/>
              </w:rPr>
              <w:fldChar w:fldCharType="end"/>
            </w:r>
          </w:p>
          <w:p w14:paraId="6E8617E6" w14:textId="7B36F314" w:rsidR="00196E19" w:rsidRPr="00287BD3" w:rsidRDefault="00196E19">
            <w:pPr>
              <w:pStyle w:val="BodyText"/>
              <w:tabs>
                <w:tab w:val="left" w:pos="459"/>
              </w:tabs>
              <w:spacing w:after="80"/>
              <w:ind w:left="0" w:firstLine="0"/>
              <w:jc w:val="left"/>
            </w:pPr>
            <w:r w:rsidRPr="00287BD3">
              <w:t>(</w:t>
            </w:r>
            <w:proofErr w:type="spellStart"/>
            <w:r w:rsidRPr="00287BD3">
              <w:t>i</w:t>
            </w:r>
            <w:proofErr w:type="spellEnd"/>
            <w:r w:rsidRPr="00287BD3">
              <w:t>)</w:t>
            </w:r>
            <w:r w:rsidRPr="00287BD3">
              <w:tab/>
              <w:t xml:space="preserve">Synchronous </w:t>
            </w:r>
            <w:r w:rsidR="00ED7DB5">
              <w:rPr>
                <w:color w:val="2B579A"/>
                <w:shd w:val="clear" w:color="auto" w:fill="E6E6E6"/>
              </w:rPr>
              <w:fldChar w:fldCharType="begin"/>
            </w:r>
            <w:r w:rsidR="00ED7DB5">
              <w:instrText xml:space="preserve"> REF pgm \h </w:instrText>
            </w:r>
            <w:r w:rsidR="00ED7DB5">
              <w:rPr>
                <w:color w:val="2B579A"/>
                <w:shd w:val="clear" w:color="auto" w:fill="E6E6E6"/>
              </w:rPr>
            </w:r>
            <w:r w:rsidR="00ED7DB5">
              <w:rPr>
                <w:color w:val="2B579A"/>
                <w:shd w:val="clear" w:color="auto" w:fill="E6E6E6"/>
              </w:rPr>
              <w:fldChar w:fldCharType="separate"/>
            </w:r>
            <w:r w:rsidR="005C572C">
              <w:rPr>
                <w:b/>
              </w:rPr>
              <w:t>Power Generating Module</w:t>
            </w:r>
            <w:r w:rsidR="00ED7DB5">
              <w:rPr>
                <w:color w:val="2B579A"/>
                <w:shd w:val="clear" w:color="auto" w:fill="E6E6E6"/>
              </w:rPr>
              <w:fldChar w:fldCharType="end"/>
            </w:r>
          </w:p>
          <w:p w14:paraId="6E8617E7" w14:textId="394DD93A" w:rsidR="00196E19" w:rsidRPr="00287BD3" w:rsidRDefault="00A84E81">
            <w:pPr>
              <w:pStyle w:val="BodyText"/>
              <w:tabs>
                <w:tab w:val="left" w:pos="459"/>
              </w:tabs>
              <w:spacing w:after="80"/>
              <w:ind w:left="0" w:firstLine="0"/>
              <w:jc w:val="left"/>
            </w:pPr>
            <w:r>
              <w:t>(ii)</w:t>
            </w:r>
            <w:r w:rsidR="00196E19" w:rsidRPr="00287BD3">
              <w:tab/>
              <w:t xml:space="preserve">Fixed speed induction </w:t>
            </w:r>
            <w:r w:rsidR="00ED7DB5">
              <w:rPr>
                <w:color w:val="2B579A"/>
                <w:shd w:val="clear" w:color="auto" w:fill="E6E6E6"/>
              </w:rPr>
              <w:fldChar w:fldCharType="begin"/>
            </w:r>
            <w:r w:rsidR="00ED7DB5">
              <w:instrText xml:space="preserve"> REF pgm \h </w:instrText>
            </w:r>
            <w:r w:rsidR="00ED7DB5">
              <w:rPr>
                <w:color w:val="2B579A"/>
                <w:shd w:val="clear" w:color="auto" w:fill="E6E6E6"/>
              </w:rPr>
            </w:r>
            <w:r w:rsidR="00ED7DB5">
              <w:rPr>
                <w:color w:val="2B579A"/>
                <w:shd w:val="clear" w:color="auto" w:fill="E6E6E6"/>
              </w:rPr>
              <w:fldChar w:fldCharType="separate"/>
            </w:r>
            <w:r w:rsidR="005C572C">
              <w:rPr>
                <w:b/>
              </w:rPr>
              <w:t>Power Generating Module</w:t>
            </w:r>
            <w:r w:rsidR="00ED7DB5">
              <w:rPr>
                <w:color w:val="2B579A"/>
                <w:shd w:val="clear" w:color="auto" w:fill="E6E6E6"/>
              </w:rPr>
              <w:fldChar w:fldCharType="end"/>
            </w:r>
          </w:p>
          <w:p w14:paraId="6E8617E8" w14:textId="454C0232" w:rsidR="00196E19" w:rsidRPr="00287BD3" w:rsidRDefault="00196E19">
            <w:pPr>
              <w:pStyle w:val="BodyText"/>
              <w:tabs>
                <w:tab w:val="left" w:pos="459"/>
              </w:tabs>
              <w:spacing w:after="80"/>
              <w:ind w:left="0" w:firstLine="0"/>
              <w:jc w:val="left"/>
            </w:pPr>
            <w:r w:rsidRPr="00287BD3">
              <w:t>(</w:t>
            </w:r>
            <w:r>
              <w:t>i</w:t>
            </w:r>
            <w:r w:rsidR="00A84E81">
              <w:t>ii</w:t>
            </w:r>
            <w:r w:rsidRPr="00287BD3">
              <w:t>)</w:t>
            </w:r>
            <w:r w:rsidRPr="00287BD3">
              <w:tab/>
              <w:t xml:space="preserve">Doubly fed induction </w:t>
            </w:r>
            <w:r w:rsidR="00ED7DB5">
              <w:rPr>
                <w:color w:val="2B579A"/>
                <w:shd w:val="clear" w:color="auto" w:fill="E6E6E6"/>
              </w:rPr>
              <w:fldChar w:fldCharType="begin"/>
            </w:r>
            <w:r w:rsidR="00ED7DB5">
              <w:instrText xml:space="preserve"> REF pgm \h </w:instrText>
            </w:r>
            <w:r w:rsidR="00ED7DB5">
              <w:rPr>
                <w:color w:val="2B579A"/>
                <w:shd w:val="clear" w:color="auto" w:fill="E6E6E6"/>
              </w:rPr>
            </w:r>
            <w:r w:rsidR="00ED7DB5">
              <w:rPr>
                <w:color w:val="2B579A"/>
                <w:shd w:val="clear" w:color="auto" w:fill="E6E6E6"/>
              </w:rPr>
              <w:fldChar w:fldCharType="separate"/>
            </w:r>
            <w:r w:rsidR="005C572C">
              <w:rPr>
                <w:b/>
              </w:rPr>
              <w:t>Power Generating Module</w:t>
            </w:r>
            <w:r w:rsidR="00ED7DB5">
              <w:rPr>
                <w:color w:val="2B579A"/>
                <w:shd w:val="clear" w:color="auto" w:fill="E6E6E6"/>
              </w:rPr>
              <w:fldChar w:fldCharType="end"/>
            </w:r>
          </w:p>
          <w:p w14:paraId="6E8617E9" w14:textId="0EF55336" w:rsidR="00196E19" w:rsidRPr="00287BD3" w:rsidRDefault="00196E19">
            <w:pPr>
              <w:pStyle w:val="BodyText"/>
              <w:tabs>
                <w:tab w:val="left" w:pos="459"/>
              </w:tabs>
              <w:spacing w:after="80"/>
              <w:ind w:left="0" w:firstLine="0"/>
              <w:jc w:val="left"/>
            </w:pPr>
            <w:r w:rsidRPr="00287BD3">
              <w:t>(</w:t>
            </w:r>
            <w:r w:rsidR="00A84E81">
              <w:t>iv</w:t>
            </w:r>
            <w:r w:rsidRPr="00287BD3">
              <w:t>)</w:t>
            </w:r>
            <w:r w:rsidRPr="00287BD3">
              <w:tab/>
              <w:t xml:space="preserve">Series Converter Connected </w:t>
            </w:r>
            <w:r w:rsidR="00ED7DB5">
              <w:rPr>
                <w:color w:val="2B579A"/>
                <w:shd w:val="clear" w:color="auto" w:fill="E6E6E6"/>
              </w:rPr>
              <w:fldChar w:fldCharType="begin"/>
            </w:r>
            <w:r w:rsidR="00ED7DB5">
              <w:instrText xml:space="preserve"> REF pgm \h </w:instrText>
            </w:r>
            <w:r w:rsidR="00ED7DB5">
              <w:rPr>
                <w:color w:val="2B579A"/>
                <w:shd w:val="clear" w:color="auto" w:fill="E6E6E6"/>
              </w:rPr>
            </w:r>
            <w:r w:rsidR="00ED7DB5">
              <w:rPr>
                <w:color w:val="2B579A"/>
                <w:shd w:val="clear" w:color="auto" w:fill="E6E6E6"/>
              </w:rPr>
              <w:fldChar w:fldCharType="separate"/>
            </w:r>
            <w:r w:rsidR="005C572C">
              <w:rPr>
                <w:b/>
              </w:rPr>
              <w:t>Power Generating Module</w:t>
            </w:r>
            <w:r w:rsidR="00ED7DB5">
              <w:rPr>
                <w:color w:val="2B579A"/>
                <w:shd w:val="clear" w:color="auto" w:fill="E6E6E6"/>
              </w:rPr>
              <w:fldChar w:fldCharType="end"/>
            </w:r>
          </w:p>
          <w:p w14:paraId="6E8617EA" w14:textId="77777777" w:rsidR="00196E19" w:rsidRPr="00287BD3" w:rsidRDefault="00196E19" w:rsidP="006013CB">
            <w:pPr>
              <w:pStyle w:val="BodyText"/>
              <w:tabs>
                <w:tab w:val="left" w:pos="459"/>
              </w:tabs>
              <w:ind w:left="0" w:firstLine="0"/>
              <w:jc w:val="left"/>
            </w:pPr>
            <w:r w:rsidRPr="00287BD3">
              <w:t>(</w:t>
            </w:r>
            <w:r>
              <w:t>v</w:t>
            </w:r>
            <w:r w:rsidRPr="00287BD3">
              <w:t>)</w:t>
            </w:r>
            <w:r w:rsidRPr="00287BD3">
              <w:tab/>
              <w:t>Transformers</w:t>
            </w:r>
          </w:p>
        </w:tc>
      </w:tr>
      <w:tr w:rsidR="00196E19" w:rsidRPr="00287BD3" w14:paraId="6E8617EF" w14:textId="77777777">
        <w:trPr>
          <w:cantSplit/>
        </w:trPr>
        <w:tc>
          <w:tcPr>
            <w:tcW w:w="2410" w:type="dxa"/>
          </w:tcPr>
          <w:p w14:paraId="6E8617EC" w14:textId="1000082C" w:rsidR="00196E19" w:rsidRPr="00287BD3" w:rsidRDefault="00304802">
            <w:pPr>
              <w:pStyle w:val="BodyText"/>
              <w:ind w:left="0" w:firstLine="0"/>
            </w:pPr>
            <w:r>
              <w:rPr>
                <w:color w:val="2B579A"/>
                <w:sz w:val="22"/>
                <w:szCs w:val="22"/>
                <w:shd w:val="clear" w:color="auto" w:fill="E6E6E6"/>
              </w:rPr>
              <w:fldChar w:fldCharType="begin"/>
            </w:r>
            <w:r>
              <w:rPr>
                <w:sz w:val="22"/>
                <w:szCs w:val="22"/>
              </w:rPr>
              <w:instrText xml:space="preserve"> REF Schedule5d  \* MERGEFORMAT </w:instrText>
            </w:r>
            <w:r>
              <w:rPr>
                <w:color w:val="2B579A"/>
                <w:sz w:val="22"/>
                <w:szCs w:val="22"/>
                <w:shd w:val="clear" w:color="auto" w:fill="E6E6E6"/>
              </w:rPr>
              <w:fldChar w:fldCharType="separate"/>
            </w:r>
            <w:r w:rsidR="005C572C" w:rsidRPr="005C572C">
              <w:rPr>
                <w:sz w:val="22"/>
                <w:szCs w:val="22"/>
              </w:rPr>
              <w:t>Schedule 5d</w:t>
            </w:r>
            <w:r>
              <w:rPr>
                <w:color w:val="2B579A"/>
                <w:sz w:val="22"/>
                <w:szCs w:val="22"/>
                <w:shd w:val="clear" w:color="auto" w:fill="E6E6E6"/>
              </w:rPr>
              <w:fldChar w:fldCharType="end"/>
            </w:r>
          </w:p>
        </w:tc>
        <w:tc>
          <w:tcPr>
            <w:tcW w:w="2835" w:type="dxa"/>
          </w:tcPr>
          <w:p w14:paraId="6E8617ED" w14:textId="24BAE22E" w:rsidR="00196E19" w:rsidRPr="00287BD3" w:rsidRDefault="008572B5" w:rsidP="00265814">
            <w:pPr>
              <w:pStyle w:val="BodyText"/>
              <w:ind w:left="0" w:firstLine="0"/>
              <w:jc w:val="left"/>
            </w:pP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196E19" w:rsidRPr="00287BD3">
              <w:rPr>
                <w:b/>
              </w:rPr>
              <w:t xml:space="preserve"> </w:t>
            </w:r>
            <w:r w:rsidR="00196E19" w:rsidRPr="00287BD3">
              <w:t>Network Data</w:t>
            </w:r>
          </w:p>
        </w:tc>
        <w:tc>
          <w:tcPr>
            <w:tcW w:w="3969" w:type="dxa"/>
          </w:tcPr>
          <w:p w14:paraId="6E8617EE" w14:textId="7F8AA998" w:rsidR="00196E19" w:rsidRPr="00287BD3" w:rsidRDefault="008572B5">
            <w:pPr>
              <w:pStyle w:val="BodyText"/>
              <w:ind w:left="0" w:firstLine="0"/>
              <w:jc w:val="left"/>
            </w:pP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196E19" w:rsidRPr="00287BD3">
              <w:rPr>
                <w:b/>
              </w:rPr>
              <w:t xml:space="preserve"> </w:t>
            </w:r>
          </w:p>
        </w:tc>
      </w:tr>
      <w:tr w:rsidR="00196E19" w:rsidRPr="00287BD3" w14:paraId="6E8617F3" w14:textId="77777777">
        <w:trPr>
          <w:cantSplit/>
        </w:trPr>
        <w:tc>
          <w:tcPr>
            <w:tcW w:w="2410" w:type="dxa"/>
          </w:tcPr>
          <w:p w14:paraId="6E8617F0" w14:textId="3EC28402" w:rsidR="00196E19" w:rsidRPr="00287BD3" w:rsidRDefault="0081296C">
            <w:pPr>
              <w:pStyle w:val="BodyText"/>
              <w:ind w:left="0" w:firstLine="0"/>
            </w:pPr>
            <w:r>
              <w:rPr>
                <w:color w:val="2B579A"/>
                <w:shd w:val="clear" w:color="auto" w:fill="E6E6E6"/>
              </w:rPr>
              <w:fldChar w:fldCharType="begin"/>
            </w:r>
            <w:r>
              <w:instrText xml:space="preserve"> REF Schedule5e </w:instrText>
            </w:r>
            <w:r w:rsidR="009E75AA">
              <w:instrText xml:space="preserve"> \* MERGEFORMAT </w:instrText>
            </w:r>
            <w:r>
              <w:rPr>
                <w:color w:val="2B579A"/>
                <w:shd w:val="clear" w:color="auto" w:fill="E6E6E6"/>
              </w:rPr>
              <w:fldChar w:fldCharType="separate"/>
            </w:r>
            <w:r w:rsidR="005C572C" w:rsidRPr="005C572C">
              <w:rPr>
                <w:sz w:val="22"/>
                <w:szCs w:val="22"/>
              </w:rPr>
              <w:t>Schedule 5e</w:t>
            </w:r>
            <w:r>
              <w:rPr>
                <w:color w:val="2B579A"/>
                <w:sz w:val="22"/>
                <w:szCs w:val="22"/>
                <w:shd w:val="clear" w:color="auto" w:fill="E6E6E6"/>
              </w:rPr>
              <w:fldChar w:fldCharType="end"/>
            </w:r>
          </w:p>
        </w:tc>
        <w:tc>
          <w:tcPr>
            <w:tcW w:w="2835" w:type="dxa"/>
          </w:tcPr>
          <w:p w14:paraId="6E8617F1" w14:textId="77777777" w:rsidR="00196E19" w:rsidRPr="00287BD3" w:rsidRDefault="00196E19" w:rsidP="009E75AA">
            <w:pPr>
              <w:pStyle w:val="BodyText"/>
              <w:ind w:left="0" w:firstLine="0"/>
              <w:jc w:val="left"/>
              <w:rPr>
                <w:b/>
              </w:rPr>
            </w:pPr>
            <w:r w:rsidRPr="00931BC7">
              <w:t>All</w:t>
            </w:r>
            <w:r>
              <w:rPr>
                <w:b/>
              </w:rPr>
              <w:t xml:space="preserve"> Embedded Transmission System</w:t>
            </w:r>
          </w:p>
        </w:tc>
        <w:tc>
          <w:tcPr>
            <w:tcW w:w="3969" w:type="dxa"/>
          </w:tcPr>
          <w:p w14:paraId="6E8617F2" w14:textId="77777777" w:rsidR="00196E19" w:rsidRPr="00287BD3" w:rsidRDefault="00196E19">
            <w:pPr>
              <w:pStyle w:val="BodyText"/>
              <w:ind w:left="0" w:firstLine="0"/>
              <w:jc w:val="left"/>
            </w:pPr>
            <w:r w:rsidRPr="00931BC7">
              <w:t>All</w:t>
            </w:r>
            <w:r>
              <w:rPr>
                <w:b/>
              </w:rPr>
              <w:t xml:space="preserve"> Embedded Transmission System</w:t>
            </w:r>
          </w:p>
        </w:tc>
      </w:tr>
      <w:tr w:rsidR="00321BCB" w:rsidRPr="00287BD3" w14:paraId="2A081CF9" w14:textId="77777777">
        <w:trPr>
          <w:cantSplit/>
        </w:trPr>
        <w:tc>
          <w:tcPr>
            <w:tcW w:w="2410" w:type="dxa"/>
          </w:tcPr>
          <w:p w14:paraId="675B0DE8" w14:textId="7294D57F" w:rsidR="00321BCB" w:rsidRDefault="00321BCB" w:rsidP="00321BCB">
            <w:pPr>
              <w:pStyle w:val="BodyText"/>
              <w:ind w:left="0" w:firstLine="0"/>
            </w:pPr>
            <w:r w:rsidRPr="000A1D2D">
              <w:rPr>
                <w:szCs w:val="24"/>
              </w:rPr>
              <w:lastRenderedPageBreak/>
              <w:t>Schedule 5f</w:t>
            </w:r>
          </w:p>
        </w:tc>
        <w:tc>
          <w:tcPr>
            <w:tcW w:w="2835" w:type="dxa"/>
          </w:tcPr>
          <w:p w14:paraId="2B31691B" w14:textId="3139AB86" w:rsidR="00321BCB" w:rsidRDefault="00321BCB" w:rsidP="00321BCB">
            <w:pPr>
              <w:pStyle w:val="BodyText"/>
              <w:ind w:left="0" w:firstLine="0"/>
              <w:jc w:val="left"/>
            </w:pPr>
            <w:r w:rsidRPr="000A1D2D">
              <w:rPr>
                <w:b/>
                <w:bCs/>
                <w:szCs w:val="24"/>
              </w:rPr>
              <w:t>Re-</w:t>
            </w:r>
            <w:r w:rsidR="00B86ABF">
              <w:rPr>
                <w:color w:val="2B579A"/>
                <w:shd w:val="clear" w:color="auto" w:fill="E6E6E6"/>
              </w:rPr>
              <w:fldChar w:fldCharType="begin"/>
            </w:r>
            <w:r w:rsidR="00B86ABF">
              <w:instrText xml:space="preserve"> REF synch \h </w:instrText>
            </w:r>
            <w:r w:rsidR="007C18C9">
              <w:instrText xml:space="preserve"> \* MERGEFORMAT </w:instrText>
            </w:r>
            <w:r w:rsidR="00B86ABF">
              <w:rPr>
                <w:color w:val="2B579A"/>
                <w:shd w:val="clear" w:color="auto" w:fill="E6E6E6"/>
              </w:rPr>
            </w:r>
            <w:r w:rsidR="00B86ABF">
              <w:rPr>
                <w:color w:val="2B579A"/>
                <w:shd w:val="clear" w:color="auto" w:fill="E6E6E6"/>
              </w:rPr>
              <w:fldChar w:fldCharType="separate"/>
            </w:r>
            <w:r w:rsidR="005C572C">
              <w:rPr>
                <w:b/>
              </w:rPr>
              <w:t>Synchronis</w:t>
            </w:r>
            <w:r w:rsidR="00B86ABF">
              <w:rPr>
                <w:color w:val="2B579A"/>
                <w:shd w:val="clear" w:color="auto" w:fill="E6E6E6"/>
              </w:rPr>
              <w:fldChar w:fldCharType="end"/>
            </w:r>
            <w:r w:rsidRPr="000A1D2D">
              <w:rPr>
                <w:b/>
                <w:bCs/>
                <w:szCs w:val="24"/>
              </w:rPr>
              <w:t>ation</w:t>
            </w:r>
            <w:r w:rsidRPr="000A1D2D">
              <w:rPr>
                <w:szCs w:val="24"/>
              </w:rPr>
              <w:t xml:space="preserve"> times and </w:t>
            </w:r>
            <w:r w:rsidR="001448EA">
              <w:rPr>
                <w:b/>
                <w:color w:val="2B579A"/>
                <w:szCs w:val="24"/>
                <w:shd w:val="clear" w:color="auto" w:fill="E6E6E6"/>
              </w:rPr>
              <w:fldChar w:fldCharType="begin"/>
            </w:r>
            <w:r w:rsidR="001448EA">
              <w:rPr>
                <w:szCs w:val="24"/>
              </w:rPr>
              <w:instrText xml:space="preserve"> REF blockloadingcapability \h </w:instrText>
            </w:r>
            <w:r w:rsidR="007C18C9">
              <w:rPr>
                <w:b/>
                <w:bCs/>
                <w:szCs w:val="24"/>
              </w:rPr>
              <w:instrText xml:space="preserve"> \* MERGEFORMAT </w:instrText>
            </w:r>
            <w:r w:rsidR="001448EA">
              <w:rPr>
                <w:b/>
                <w:color w:val="2B579A"/>
                <w:szCs w:val="24"/>
                <w:shd w:val="clear" w:color="auto" w:fill="E6E6E6"/>
              </w:rPr>
            </w:r>
            <w:r w:rsidR="001448EA">
              <w:rPr>
                <w:b/>
                <w:color w:val="2B579A"/>
                <w:szCs w:val="24"/>
                <w:shd w:val="clear" w:color="auto" w:fill="E6E6E6"/>
              </w:rPr>
              <w:fldChar w:fldCharType="separate"/>
            </w:r>
            <w:r w:rsidR="005C572C">
              <w:rPr>
                <w:b/>
              </w:rPr>
              <w:t>Block Loading Capability</w:t>
            </w:r>
            <w:r w:rsidR="001448EA">
              <w:rPr>
                <w:b/>
                <w:color w:val="2B579A"/>
                <w:szCs w:val="24"/>
                <w:shd w:val="clear" w:color="auto" w:fill="E6E6E6"/>
              </w:rPr>
              <w:fldChar w:fldCharType="end"/>
            </w:r>
          </w:p>
        </w:tc>
        <w:tc>
          <w:tcPr>
            <w:tcW w:w="3969" w:type="dxa"/>
          </w:tcPr>
          <w:p w14:paraId="2199F2E6" w14:textId="1C7A7452" w:rsidR="00321BCB" w:rsidRPr="00287BD3" w:rsidRDefault="00321BCB" w:rsidP="00321BCB">
            <w:pPr>
              <w:pStyle w:val="BodyText"/>
              <w:ind w:left="0" w:firstLine="0"/>
              <w:jc w:val="left"/>
            </w:pPr>
            <w:r w:rsidRPr="000A1D2D">
              <w:rPr>
                <w:szCs w:val="24"/>
              </w:rPr>
              <w:t xml:space="preserve">All </w:t>
            </w:r>
            <w:r w:rsidR="00123D49">
              <w:rPr>
                <w:b/>
                <w:color w:val="2B579A"/>
                <w:shd w:val="clear" w:color="auto" w:fill="E6E6E6"/>
              </w:rPr>
              <w:fldChar w:fldCharType="begin"/>
            </w:r>
            <w:r w:rsidR="00123D49">
              <w:instrText xml:space="preserve"> REF restorationcontractor \h </w:instrText>
            </w:r>
            <w:r w:rsidR="00123D49">
              <w:rPr>
                <w:b/>
                <w:color w:val="2B579A"/>
                <w:shd w:val="clear" w:color="auto" w:fill="E6E6E6"/>
              </w:rPr>
            </w:r>
            <w:r w:rsidR="00123D49">
              <w:rPr>
                <w:b/>
                <w:color w:val="2B579A"/>
                <w:shd w:val="clear" w:color="auto" w:fill="E6E6E6"/>
              </w:rPr>
              <w:fldChar w:fldCharType="separate"/>
            </w:r>
            <w:r w:rsidR="005C572C">
              <w:rPr>
                <w:b/>
              </w:rPr>
              <w:t>Restoration Contractor</w:t>
            </w:r>
            <w:r w:rsidR="00123D49">
              <w:rPr>
                <w:b/>
                <w:color w:val="2B579A"/>
                <w:shd w:val="clear" w:color="auto" w:fill="E6E6E6"/>
              </w:rPr>
              <w:fldChar w:fldCharType="end"/>
            </w:r>
            <w:r w:rsidRPr="000A1D2D">
              <w:rPr>
                <w:b/>
                <w:bCs/>
                <w:szCs w:val="24"/>
              </w:rPr>
              <w:t>s</w:t>
            </w:r>
            <w:r w:rsidRPr="000A1D2D">
              <w:rPr>
                <w:szCs w:val="24"/>
              </w:rPr>
              <w:t xml:space="preserve"> for </w:t>
            </w:r>
            <w:r w:rsidR="00F5334E">
              <w:rPr>
                <w:b/>
                <w:color w:val="2B579A"/>
                <w:shd w:val="clear" w:color="auto" w:fill="E6E6E6"/>
              </w:rPr>
              <w:fldChar w:fldCharType="begin"/>
            </w:r>
            <w:r w:rsidR="00F5334E">
              <w:instrText xml:space="preserve"> REF DistributionRestorationZone \h </w:instrText>
            </w:r>
            <w:r w:rsidR="00F5334E">
              <w:rPr>
                <w:b/>
                <w:color w:val="2B579A"/>
                <w:shd w:val="clear" w:color="auto" w:fill="E6E6E6"/>
              </w:rPr>
            </w:r>
            <w:r w:rsidR="00F5334E">
              <w:rPr>
                <w:b/>
                <w:color w:val="2B579A"/>
                <w:shd w:val="clear" w:color="auto" w:fill="E6E6E6"/>
              </w:rPr>
              <w:fldChar w:fldCharType="separate"/>
            </w:r>
            <w:r w:rsidR="005C572C">
              <w:rPr>
                <w:b/>
              </w:rPr>
              <w:t>Distribution Restoration Zone</w:t>
            </w:r>
            <w:r w:rsidR="00F5334E">
              <w:rPr>
                <w:b/>
                <w:color w:val="2B579A"/>
                <w:shd w:val="clear" w:color="auto" w:fill="E6E6E6"/>
              </w:rPr>
              <w:fldChar w:fldCharType="end"/>
            </w:r>
            <w:r w:rsidRPr="000A1D2D">
              <w:rPr>
                <w:b/>
                <w:bCs/>
                <w:szCs w:val="24"/>
              </w:rPr>
              <w:t>s</w:t>
            </w:r>
          </w:p>
        </w:tc>
      </w:tr>
      <w:tr w:rsidR="007C18C9" w:rsidRPr="00287BD3" w14:paraId="03512A4A" w14:textId="77777777">
        <w:trPr>
          <w:cantSplit/>
        </w:trPr>
        <w:tc>
          <w:tcPr>
            <w:tcW w:w="2410" w:type="dxa"/>
          </w:tcPr>
          <w:p w14:paraId="4DF2A42A" w14:textId="70B0EB6E" w:rsidR="007C18C9" w:rsidRDefault="007C18C9" w:rsidP="007C18C9">
            <w:pPr>
              <w:pStyle w:val="BodyText"/>
              <w:ind w:left="0" w:firstLine="0"/>
            </w:pPr>
            <w:r>
              <w:t>Schedule 5g</w:t>
            </w:r>
          </w:p>
        </w:tc>
        <w:tc>
          <w:tcPr>
            <w:tcW w:w="2835" w:type="dxa"/>
          </w:tcPr>
          <w:p w14:paraId="7090B93E" w14:textId="702EDB25" w:rsidR="007C18C9" w:rsidRDefault="007C18C9" w:rsidP="007C18C9">
            <w:pPr>
              <w:pStyle w:val="BodyText"/>
              <w:ind w:left="0" w:firstLine="0"/>
              <w:jc w:val="left"/>
            </w:pPr>
            <w:r>
              <w:rPr>
                <w:color w:val="2B579A"/>
                <w:shd w:val="clear" w:color="auto" w:fill="E6E6E6"/>
              </w:rPr>
              <w:fldChar w:fldCharType="begin"/>
            </w:r>
            <w:r>
              <w:instrText xml:space="preserve"> REF systemrestoration \h </w:instrText>
            </w:r>
            <w:r>
              <w:rPr>
                <w:color w:val="2B579A"/>
                <w:shd w:val="clear" w:color="auto" w:fill="E6E6E6"/>
              </w:rPr>
            </w:r>
            <w:r>
              <w:rPr>
                <w:color w:val="2B579A"/>
                <w:shd w:val="clear" w:color="auto" w:fill="E6E6E6"/>
              </w:rPr>
              <w:fldChar w:fldCharType="separate"/>
            </w:r>
            <w:r w:rsidR="005C572C" w:rsidRPr="0076424C">
              <w:rPr>
                <w:b/>
              </w:rPr>
              <w:t>S</w:t>
            </w:r>
            <w:r w:rsidR="005C572C">
              <w:rPr>
                <w:b/>
              </w:rPr>
              <w:t>ystem Restoration</w:t>
            </w:r>
            <w:r>
              <w:rPr>
                <w:color w:val="2B579A"/>
                <w:shd w:val="clear" w:color="auto" w:fill="E6E6E6"/>
              </w:rPr>
              <w:fldChar w:fldCharType="end"/>
            </w:r>
            <w:r>
              <w:t xml:space="preserve"> Information</w:t>
            </w:r>
          </w:p>
        </w:tc>
        <w:tc>
          <w:tcPr>
            <w:tcW w:w="3969" w:type="dxa"/>
          </w:tcPr>
          <w:p w14:paraId="7B1F857E" w14:textId="717BB751" w:rsidR="007C18C9" w:rsidRPr="00287BD3" w:rsidRDefault="007C18C9" w:rsidP="007C18C9">
            <w:pPr>
              <w:pStyle w:val="BodyText"/>
              <w:ind w:left="0" w:firstLine="0"/>
              <w:jc w:val="left"/>
            </w:pPr>
            <w:r w:rsidRPr="000A1D2D">
              <w:rPr>
                <w:szCs w:val="24"/>
              </w:rPr>
              <w:t xml:space="preserve">All </w:t>
            </w:r>
            <w:r>
              <w:rPr>
                <w:b/>
                <w:color w:val="2B579A"/>
                <w:shd w:val="clear" w:color="auto" w:fill="E6E6E6"/>
              </w:rPr>
              <w:fldChar w:fldCharType="begin"/>
            </w:r>
            <w:r>
              <w:instrText xml:space="preserve"> REF restorationcontractor \h </w:instrText>
            </w:r>
            <w:r>
              <w:rPr>
                <w:b/>
                <w:color w:val="2B579A"/>
                <w:shd w:val="clear" w:color="auto" w:fill="E6E6E6"/>
              </w:rPr>
            </w:r>
            <w:r>
              <w:rPr>
                <w:b/>
                <w:color w:val="2B579A"/>
                <w:shd w:val="clear" w:color="auto" w:fill="E6E6E6"/>
              </w:rPr>
              <w:fldChar w:fldCharType="separate"/>
            </w:r>
            <w:r w:rsidR="005C572C">
              <w:rPr>
                <w:b/>
              </w:rPr>
              <w:t>Restoration Contractor</w:t>
            </w:r>
            <w:r>
              <w:rPr>
                <w:b/>
                <w:color w:val="2B579A"/>
                <w:shd w:val="clear" w:color="auto" w:fill="E6E6E6"/>
              </w:rPr>
              <w:fldChar w:fldCharType="end"/>
            </w:r>
            <w:r w:rsidRPr="000A1D2D">
              <w:rPr>
                <w:b/>
                <w:bCs/>
                <w:szCs w:val="24"/>
              </w:rPr>
              <w:t>s</w:t>
            </w:r>
            <w:r w:rsidRPr="000A1D2D">
              <w:rPr>
                <w:szCs w:val="24"/>
              </w:rPr>
              <w:t xml:space="preserve"> for </w:t>
            </w:r>
            <w:r>
              <w:rPr>
                <w:b/>
                <w:color w:val="2B579A"/>
                <w:shd w:val="clear" w:color="auto" w:fill="E6E6E6"/>
              </w:rPr>
              <w:fldChar w:fldCharType="begin"/>
            </w:r>
            <w:r>
              <w:instrText xml:space="preserve"> REF DistributionRestorationZone \h </w:instrText>
            </w:r>
            <w:r>
              <w:rPr>
                <w:b/>
                <w:color w:val="2B579A"/>
                <w:shd w:val="clear" w:color="auto" w:fill="E6E6E6"/>
              </w:rPr>
            </w:r>
            <w:r>
              <w:rPr>
                <w:b/>
                <w:color w:val="2B579A"/>
                <w:shd w:val="clear" w:color="auto" w:fill="E6E6E6"/>
              </w:rPr>
              <w:fldChar w:fldCharType="separate"/>
            </w:r>
            <w:r w:rsidR="005C572C">
              <w:rPr>
                <w:b/>
              </w:rPr>
              <w:t>Distribution Restoration Zone</w:t>
            </w:r>
            <w:r>
              <w:rPr>
                <w:b/>
                <w:color w:val="2B579A"/>
                <w:shd w:val="clear" w:color="auto" w:fill="E6E6E6"/>
              </w:rPr>
              <w:fldChar w:fldCharType="end"/>
            </w:r>
            <w:r w:rsidRPr="000A1D2D">
              <w:rPr>
                <w:b/>
                <w:bCs/>
                <w:szCs w:val="24"/>
              </w:rPr>
              <w:t>s</w:t>
            </w:r>
          </w:p>
        </w:tc>
      </w:tr>
      <w:tr w:rsidR="007C18C9" w:rsidRPr="00287BD3" w14:paraId="6E8617F7" w14:textId="77777777">
        <w:trPr>
          <w:cantSplit/>
        </w:trPr>
        <w:tc>
          <w:tcPr>
            <w:tcW w:w="2410" w:type="dxa"/>
          </w:tcPr>
          <w:p w14:paraId="6E8617F4" w14:textId="77777777" w:rsidR="007C18C9" w:rsidRPr="00287BD3" w:rsidRDefault="007C18C9" w:rsidP="007C18C9">
            <w:pPr>
              <w:pStyle w:val="BodyText"/>
              <w:ind w:left="0" w:firstLine="0"/>
            </w:pPr>
            <w:r>
              <w:t>Schedule 6</w:t>
            </w:r>
          </w:p>
        </w:tc>
        <w:tc>
          <w:tcPr>
            <w:tcW w:w="2835" w:type="dxa"/>
          </w:tcPr>
          <w:p w14:paraId="6E8617F5" w14:textId="28EE6CE0" w:rsidR="007C18C9" w:rsidRPr="00287BD3" w:rsidRDefault="007C18C9" w:rsidP="007C18C9">
            <w:pPr>
              <w:pStyle w:val="BodyText"/>
              <w:ind w:left="0" w:firstLine="0"/>
              <w:jc w:val="left"/>
              <w:rPr>
                <w:b/>
              </w:rPr>
            </w:pP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287BD3">
              <w:rPr>
                <w:b/>
              </w:rPr>
              <w:t xml:space="preserve"> </w:t>
            </w:r>
            <w:r w:rsidRPr="00287BD3">
              <w:t>Forecasts</w:t>
            </w:r>
          </w:p>
        </w:tc>
        <w:tc>
          <w:tcPr>
            <w:tcW w:w="3969" w:type="dxa"/>
          </w:tcPr>
          <w:p w14:paraId="6E8617F6" w14:textId="1D342C0D" w:rsidR="007C18C9" w:rsidRPr="00287BD3" w:rsidRDefault="007C18C9" w:rsidP="007C18C9">
            <w:pPr>
              <w:pStyle w:val="BodyText"/>
              <w:ind w:left="0" w:firstLine="0"/>
              <w:jc w:val="left"/>
            </w:pPr>
            <w:r w:rsidRPr="00287BD3">
              <w:t xml:space="preserve">All </w:t>
            </w: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Pr="00287BD3">
              <w:rPr>
                <w:b/>
              </w:rPr>
              <w:t>s</w:t>
            </w:r>
            <w:r w:rsidRPr="00287BD3">
              <w:t xml:space="preserve"> greater than 1MW;  Any </w:t>
            </w: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Pr="00287BD3">
              <w:rPr>
                <w:b/>
              </w:rPr>
              <w:t xml:space="preserve"> </w:t>
            </w:r>
            <w:r w:rsidRPr="00287BD3">
              <w:t xml:space="preserve">connected to the host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287BD3">
              <w:t xml:space="preserv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287BD3">
              <w:t>;  All</w:t>
            </w:r>
            <w:r w:rsidRPr="00287BD3">
              <w:rPr>
                <w:b/>
              </w:rPr>
              <w:t xml:space="preserve">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287BD3">
              <w:rPr>
                <w:b/>
              </w:rPr>
              <w:t>s</w:t>
            </w:r>
            <w:r w:rsidRPr="00287BD3">
              <w:t xml:space="preserve">;  All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287BD3">
              <w:rPr>
                <w:b/>
              </w:rPr>
              <w:t>s</w:t>
            </w:r>
            <w:r w:rsidRPr="00287BD3">
              <w:t xml:space="preserve"> connected at </w:t>
            </w:r>
            <w:r>
              <w:rPr>
                <w:color w:val="2B579A"/>
                <w:shd w:val="clear" w:color="auto" w:fill="E6E6E6"/>
              </w:rPr>
              <w:fldChar w:fldCharType="begin"/>
            </w:r>
            <w:r>
              <w:instrText xml:space="preserve"> REF HV \h  \* MERGEFORMAT </w:instrText>
            </w:r>
            <w:r>
              <w:rPr>
                <w:color w:val="2B579A"/>
                <w:shd w:val="clear" w:color="auto" w:fill="E6E6E6"/>
              </w:rPr>
            </w:r>
            <w:r>
              <w:rPr>
                <w:color w:val="2B579A"/>
                <w:shd w:val="clear" w:color="auto" w:fill="E6E6E6"/>
              </w:rPr>
              <w:fldChar w:fldCharType="separate"/>
            </w:r>
            <w:r w:rsidR="005C572C" w:rsidRPr="0076424C">
              <w:rPr>
                <w:b/>
              </w:rPr>
              <w:t>HV</w:t>
            </w:r>
            <w:r>
              <w:rPr>
                <w:color w:val="2B579A"/>
                <w:shd w:val="clear" w:color="auto" w:fill="E6E6E6"/>
              </w:rPr>
              <w:fldChar w:fldCharType="end"/>
            </w:r>
            <w:r w:rsidRPr="00287BD3">
              <w:rPr>
                <w:u w:val="single"/>
              </w:rPr>
              <w:t xml:space="preserve"> </w:t>
            </w:r>
            <w:r w:rsidRPr="00287BD3">
              <w:t xml:space="preserve">whose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287BD3">
              <w:t xml:space="preserve"> is greater than 5MW</w:t>
            </w:r>
          </w:p>
        </w:tc>
      </w:tr>
      <w:tr w:rsidR="007C18C9" w:rsidRPr="00287BD3" w14:paraId="6E8617FB" w14:textId="77777777">
        <w:trPr>
          <w:cantSplit/>
        </w:trPr>
        <w:tc>
          <w:tcPr>
            <w:tcW w:w="2410" w:type="dxa"/>
          </w:tcPr>
          <w:p w14:paraId="6E8617F8" w14:textId="04EFE50D" w:rsidR="007C18C9" w:rsidRPr="00287BD3" w:rsidRDefault="00980348" w:rsidP="007C18C9">
            <w:pPr>
              <w:pStyle w:val="BodyText"/>
              <w:ind w:left="0" w:firstLine="0"/>
            </w:pPr>
            <w:r>
              <w:fldChar w:fldCharType="begin"/>
            </w:r>
            <w:r>
              <w:instrText xml:space="preserve"> REF Schedule7a  \* MERGEFORMAT </w:instrText>
            </w:r>
            <w:r>
              <w:fldChar w:fldCharType="separate"/>
            </w:r>
            <w:r w:rsidR="005C572C" w:rsidRPr="00287BD3">
              <w:t>Schedule 7a</w:t>
            </w:r>
            <w:r>
              <w:fldChar w:fldCharType="end"/>
            </w:r>
          </w:p>
        </w:tc>
        <w:tc>
          <w:tcPr>
            <w:tcW w:w="2835" w:type="dxa"/>
          </w:tcPr>
          <w:p w14:paraId="6E8617F9" w14:textId="066900AB" w:rsidR="007C18C9" w:rsidRPr="00287BD3" w:rsidRDefault="007C18C9" w:rsidP="007C18C9">
            <w:pPr>
              <w:pStyle w:val="BodyText"/>
              <w:ind w:left="0" w:firstLine="0"/>
              <w:jc w:val="left"/>
            </w:pPr>
            <w:r>
              <w:rPr>
                <w:color w:val="2B579A"/>
                <w:shd w:val="clear" w:color="auto" w:fill="E6E6E6"/>
              </w:rPr>
              <w:fldChar w:fldCharType="begin"/>
            </w:r>
            <w:r>
              <w:instrText xml:space="preserve"> REF OperationalPlanning \h  \* MERGEFORMAT </w:instrText>
            </w:r>
            <w:r>
              <w:rPr>
                <w:color w:val="2B579A"/>
                <w:shd w:val="clear" w:color="auto" w:fill="E6E6E6"/>
              </w:rPr>
            </w:r>
            <w:r>
              <w:rPr>
                <w:color w:val="2B579A"/>
                <w:shd w:val="clear" w:color="auto" w:fill="E6E6E6"/>
              </w:rPr>
              <w:fldChar w:fldCharType="separate"/>
            </w:r>
            <w:r w:rsidR="005C572C" w:rsidRPr="0076424C">
              <w:rPr>
                <w:b/>
              </w:rPr>
              <w:t>Operational Planning</w:t>
            </w:r>
            <w:r>
              <w:rPr>
                <w:color w:val="2B579A"/>
                <w:shd w:val="clear" w:color="auto" w:fill="E6E6E6"/>
              </w:rPr>
              <w:fldChar w:fldCharType="end"/>
            </w:r>
          </w:p>
        </w:tc>
        <w:tc>
          <w:tcPr>
            <w:tcW w:w="3969" w:type="dxa"/>
          </w:tcPr>
          <w:p w14:paraId="6E8617FA" w14:textId="7F2A8C8C" w:rsidR="007C18C9" w:rsidRPr="00287BD3" w:rsidRDefault="007C18C9" w:rsidP="007C18C9">
            <w:pPr>
              <w:pStyle w:val="BodyText"/>
              <w:ind w:left="0" w:firstLine="0"/>
              <w:jc w:val="left"/>
            </w:pPr>
            <w:r w:rsidRPr="00287BD3">
              <w:t xml:space="preserve">All </w:t>
            </w: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Pr="00287BD3">
              <w:rPr>
                <w:b/>
              </w:rPr>
              <w:t>s</w:t>
            </w:r>
            <w:r w:rsidRPr="00287BD3">
              <w:t xml:space="preserve"> greater than 1MW;  Any </w:t>
            </w: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Pr="00287BD3">
              <w:rPr>
                <w:b/>
              </w:rPr>
              <w:t xml:space="preserve"> </w:t>
            </w:r>
            <w:r w:rsidRPr="00287BD3">
              <w:t xml:space="preserve">connected to the host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Pr="00287BD3">
              <w:t xml:space="preserve"> </w:t>
            </w: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287BD3">
              <w:t>;  All</w:t>
            </w:r>
            <w:r w:rsidRPr="00287BD3">
              <w:rPr>
                <w:b/>
              </w:rPr>
              <w:t xml:space="preserve">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287BD3">
              <w:rPr>
                <w:b/>
              </w:rPr>
              <w:t>s</w:t>
            </w:r>
            <w:r w:rsidRPr="00287BD3">
              <w:t xml:space="preserve">;  All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287BD3">
              <w:rPr>
                <w:b/>
              </w:rPr>
              <w:t>s</w:t>
            </w:r>
            <w:r w:rsidRPr="00287BD3">
              <w:t xml:space="preserve"> connected at </w:t>
            </w:r>
            <w:r>
              <w:rPr>
                <w:color w:val="2B579A"/>
                <w:shd w:val="clear" w:color="auto" w:fill="E6E6E6"/>
              </w:rPr>
              <w:fldChar w:fldCharType="begin"/>
            </w:r>
            <w:r>
              <w:instrText xml:space="preserve"> REF HV \h  \* MERGEFORMAT </w:instrText>
            </w:r>
            <w:r>
              <w:rPr>
                <w:color w:val="2B579A"/>
                <w:shd w:val="clear" w:color="auto" w:fill="E6E6E6"/>
              </w:rPr>
            </w:r>
            <w:r>
              <w:rPr>
                <w:color w:val="2B579A"/>
                <w:shd w:val="clear" w:color="auto" w:fill="E6E6E6"/>
              </w:rPr>
              <w:fldChar w:fldCharType="separate"/>
            </w:r>
            <w:r w:rsidR="005C572C" w:rsidRPr="0076424C">
              <w:rPr>
                <w:b/>
              </w:rPr>
              <w:t>HV</w:t>
            </w:r>
            <w:r>
              <w:rPr>
                <w:color w:val="2B579A"/>
                <w:shd w:val="clear" w:color="auto" w:fill="E6E6E6"/>
              </w:rPr>
              <w:fldChar w:fldCharType="end"/>
            </w:r>
            <w:r w:rsidRPr="00287BD3">
              <w:rPr>
                <w:u w:val="single"/>
              </w:rPr>
              <w:t xml:space="preserve"> </w:t>
            </w:r>
            <w:r w:rsidRPr="00287BD3">
              <w:t xml:space="preserve">whose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Pr="00287BD3">
              <w:t xml:space="preserve"> is greater than 5MW</w:t>
            </w:r>
          </w:p>
        </w:tc>
      </w:tr>
      <w:tr w:rsidR="007C18C9" w:rsidRPr="00287BD3" w14:paraId="6E861800" w14:textId="77777777">
        <w:trPr>
          <w:cantSplit/>
        </w:trPr>
        <w:tc>
          <w:tcPr>
            <w:tcW w:w="2410" w:type="dxa"/>
          </w:tcPr>
          <w:p w14:paraId="6E8617FC" w14:textId="3F113D44" w:rsidR="007C18C9" w:rsidRPr="00287BD3" w:rsidRDefault="00980348" w:rsidP="007C18C9">
            <w:pPr>
              <w:pStyle w:val="BodyText"/>
              <w:ind w:left="0" w:firstLine="0"/>
            </w:pPr>
            <w:r>
              <w:fldChar w:fldCharType="begin"/>
            </w:r>
            <w:r>
              <w:instrText xml:space="preserve"> REF Schedule8  \* MERGEFORMAT </w:instrText>
            </w:r>
            <w:r>
              <w:fldChar w:fldCharType="separate"/>
            </w:r>
            <w:r w:rsidR="005C572C" w:rsidRPr="00287BD3">
              <w:t>Schedule 8</w:t>
            </w:r>
            <w:r>
              <w:fldChar w:fldCharType="end"/>
            </w:r>
          </w:p>
          <w:p w14:paraId="6E8617FD" w14:textId="25CFAE63" w:rsidR="007C18C9" w:rsidRPr="00287BD3" w:rsidRDefault="00980348" w:rsidP="007C18C9">
            <w:pPr>
              <w:pStyle w:val="BodyText"/>
              <w:ind w:left="0" w:firstLine="0"/>
            </w:pPr>
            <w:r>
              <w:fldChar w:fldCharType="begin"/>
            </w:r>
            <w:r>
              <w:instrText xml:space="preserve"> REF Schedule9  \* MERGEFORMAT </w:instrText>
            </w:r>
            <w:r>
              <w:fldChar w:fldCharType="separate"/>
            </w:r>
            <w:r w:rsidR="005C572C" w:rsidRPr="00287BD3">
              <w:t>Schedule 9</w:t>
            </w:r>
            <w:r>
              <w:fldChar w:fldCharType="end"/>
            </w:r>
          </w:p>
        </w:tc>
        <w:tc>
          <w:tcPr>
            <w:tcW w:w="2835" w:type="dxa"/>
          </w:tcPr>
          <w:p w14:paraId="6E8617FE" w14:textId="56229B92" w:rsidR="007C18C9" w:rsidRPr="00287BD3" w:rsidRDefault="007C18C9" w:rsidP="007C18C9">
            <w:pPr>
              <w:pStyle w:val="BodyText"/>
              <w:ind w:left="0" w:firstLine="0"/>
              <w:jc w:val="left"/>
            </w:pP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76424C">
              <w:rPr>
                <w:b/>
              </w:rPr>
              <w:t>System</w:t>
            </w:r>
            <w:r>
              <w:rPr>
                <w:color w:val="2B579A"/>
                <w:shd w:val="clear" w:color="auto" w:fill="E6E6E6"/>
              </w:rPr>
              <w:fldChar w:fldCharType="end"/>
            </w:r>
            <w:r w:rsidRPr="00287BD3">
              <w:t xml:space="preserve"> Design Information and Load Characteristics</w:t>
            </w:r>
          </w:p>
        </w:tc>
        <w:tc>
          <w:tcPr>
            <w:tcW w:w="3969" w:type="dxa"/>
          </w:tcPr>
          <w:p w14:paraId="6E8617FF" w14:textId="5EC2E8BE" w:rsidR="007C18C9" w:rsidRPr="00287BD3" w:rsidRDefault="007C18C9" w:rsidP="007C18C9">
            <w:pPr>
              <w:pStyle w:val="BodyText"/>
              <w:ind w:left="0" w:firstLine="0"/>
              <w:jc w:val="left"/>
            </w:pPr>
            <w:r>
              <w:rPr>
                <w:color w:val="2B579A"/>
                <w:shd w:val="clear" w:color="auto" w:fill="E6E6E6"/>
              </w:rPr>
              <w:fldChar w:fldCharType="begin"/>
            </w:r>
            <w:r>
              <w:instrText xml:space="preserve"> REF EmbeddedGenerator \h  \* MERGEFORMAT </w:instrText>
            </w:r>
            <w:r>
              <w:rPr>
                <w:color w:val="2B579A"/>
                <w:shd w:val="clear" w:color="auto" w:fill="E6E6E6"/>
              </w:rPr>
            </w:r>
            <w:r>
              <w:rPr>
                <w:color w:val="2B579A"/>
                <w:shd w:val="clear" w:color="auto" w:fill="E6E6E6"/>
              </w:rPr>
              <w:fldChar w:fldCharType="separate"/>
            </w:r>
            <w:r w:rsidR="005C572C" w:rsidRPr="0076424C">
              <w:rPr>
                <w:b/>
              </w:rPr>
              <w:t>Embedded Generator</w:t>
            </w:r>
            <w:r>
              <w:rPr>
                <w:color w:val="2B579A"/>
                <w:shd w:val="clear" w:color="auto" w:fill="E6E6E6"/>
              </w:rPr>
              <w:fldChar w:fldCharType="end"/>
            </w:r>
            <w:r w:rsidRPr="00287BD3">
              <w:rPr>
                <w:b/>
              </w:rPr>
              <w:t>s</w:t>
            </w:r>
            <w:r w:rsidRPr="00287BD3">
              <w:t xml:space="preserve">;  Any </w:t>
            </w:r>
            <w:r>
              <w:rPr>
                <w:color w:val="2B579A"/>
                <w:shd w:val="clear" w:color="auto" w:fill="E6E6E6"/>
              </w:rPr>
              <w:fldChar w:fldCharType="begin"/>
            </w:r>
            <w:r>
              <w:instrText xml:space="preserve"> REF OtherAuthorisedDistributor \h  \* MERGEFORMAT </w:instrText>
            </w:r>
            <w:r>
              <w:rPr>
                <w:color w:val="2B579A"/>
                <w:shd w:val="clear" w:color="auto" w:fill="E6E6E6"/>
              </w:rPr>
            </w:r>
            <w:r>
              <w:rPr>
                <w:color w:val="2B579A"/>
                <w:shd w:val="clear" w:color="auto" w:fill="E6E6E6"/>
              </w:rPr>
              <w:fldChar w:fldCharType="separate"/>
            </w:r>
            <w:r w:rsidR="005C572C" w:rsidRPr="0076424C">
              <w:rPr>
                <w:b/>
              </w:rPr>
              <w:t>Other Authorised Distributor</w:t>
            </w:r>
            <w:r>
              <w:rPr>
                <w:color w:val="2B579A"/>
                <w:shd w:val="clear" w:color="auto" w:fill="E6E6E6"/>
              </w:rPr>
              <w:fldChar w:fldCharType="end"/>
            </w:r>
            <w:r w:rsidRPr="00287BD3">
              <w:rPr>
                <w:b/>
              </w:rPr>
              <w:t xml:space="preserve"> </w:t>
            </w:r>
            <w:r w:rsidRPr="00287BD3">
              <w:t xml:space="preserve"> connected to the host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Pr="00287BD3">
              <w:t>;  All</w:t>
            </w:r>
            <w:r w:rsidRPr="00287BD3">
              <w:rPr>
                <w:b/>
              </w:rPr>
              <w:t xml:space="preserve"> </w:t>
            </w:r>
            <w:r>
              <w:rPr>
                <w:color w:val="2B579A"/>
                <w:shd w:val="clear" w:color="auto" w:fill="E6E6E6"/>
              </w:rPr>
              <w:fldChar w:fldCharType="begin"/>
            </w:r>
            <w:r>
              <w:instrText xml:space="preserve"> REF Supplier \h  \* MERGEFORMAT </w:instrText>
            </w:r>
            <w:r>
              <w:rPr>
                <w:color w:val="2B579A"/>
                <w:shd w:val="clear" w:color="auto" w:fill="E6E6E6"/>
              </w:rPr>
            </w:r>
            <w:r>
              <w:rPr>
                <w:color w:val="2B579A"/>
                <w:shd w:val="clear" w:color="auto" w:fill="E6E6E6"/>
              </w:rPr>
              <w:fldChar w:fldCharType="separate"/>
            </w:r>
            <w:r w:rsidR="005C572C" w:rsidRPr="0076424C">
              <w:rPr>
                <w:b/>
              </w:rPr>
              <w:t>Supplier</w:t>
            </w:r>
            <w:r>
              <w:rPr>
                <w:color w:val="2B579A"/>
                <w:shd w:val="clear" w:color="auto" w:fill="E6E6E6"/>
              </w:rPr>
              <w:fldChar w:fldCharType="end"/>
            </w:r>
            <w:r w:rsidRPr="00287BD3">
              <w:rPr>
                <w:b/>
              </w:rPr>
              <w:t>s</w:t>
            </w:r>
            <w:r w:rsidRPr="00287BD3">
              <w:t xml:space="preserve">;  All </w:t>
            </w:r>
            <w:r>
              <w:rPr>
                <w:color w:val="2B579A"/>
                <w:shd w:val="clear" w:color="auto" w:fill="E6E6E6"/>
              </w:rPr>
              <w:fldChar w:fldCharType="begin"/>
            </w:r>
            <w:r>
              <w:instrText xml:space="preserve"> REF Customer \h  \* MERGEFORMAT </w:instrText>
            </w:r>
            <w:r>
              <w:rPr>
                <w:color w:val="2B579A"/>
                <w:shd w:val="clear" w:color="auto" w:fill="E6E6E6"/>
              </w:rPr>
            </w:r>
            <w:r>
              <w:rPr>
                <w:color w:val="2B579A"/>
                <w:shd w:val="clear" w:color="auto" w:fill="E6E6E6"/>
              </w:rPr>
              <w:fldChar w:fldCharType="separate"/>
            </w:r>
            <w:r w:rsidR="005C572C" w:rsidRPr="0076424C">
              <w:rPr>
                <w:b/>
              </w:rPr>
              <w:t>Customer</w:t>
            </w:r>
            <w:r>
              <w:rPr>
                <w:color w:val="2B579A"/>
                <w:shd w:val="clear" w:color="auto" w:fill="E6E6E6"/>
              </w:rPr>
              <w:fldChar w:fldCharType="end"/>
            </w:r>
            <w:r w:rsidRPr="00287BD3">
              <w:rPr>
                <w:b/>
              </w:rPr>
              <w:t>s</w:t>
            </w:r>
          </w:p>
        </w:tc>
      </w:tr>
    </w:tbl>
    <w:p w14:paraId="6E861801" w14:textId="77777777" w:rsidR="00314B36" w:rsidRPr="00287BD3" w:rsidRDefault="00314B36">
      <w:pPr>
        <w:pStyle w:val="BodyText"/>
      </w:pPr>
    </w:p>
    <w:p w14:paraId="6E861802" w14:textId="77777777" w:rsidR="00201F6A" w:rsidRPr="007E0261" w:rsidRDefault="00314B36" w:rsidP="00201F6A">
      <w:pPr>
        <w:pStyle w:val="Heading2"/>
        <w:ind w:left="0" w:firstLine="0"/>
        <w:rPr>
          <w:szCs w:val="24"/>
        </w:rPr>
      </w:pPr>
      <w:r w:rsidRPr="00287BD3">
        <w:br w:type="page"/>
      </w:r>
      <w:bookmarkStart w:id="1273" w:name="_Hlt1792704"/>
      <w:bookmarkStart w:id="1274" w:name="Schedule5a"/>
      <w:bookmarkStart w:id="1275" w:name="_Toc138331150"/>
      <w:bookmarkEnd w:id="1273"/>
      <w:r w:rsidR="00201F6A" w:rsidRPr="007E0261">
        <w:rPr>
          <w:szCs w:val="24"/>
        </w:rPr>
        <w:lastRenderedPageBreak/>
        <w:t>Schedule 5a</w:t>
      </w:r>
      <w:bookmarkEnd w:id="1274"/>
      <w:bookmarkEnd w:id="1275"/>
    </w:p>
    <w:p w14:paraId="6E861803" w14:textId="77777777" w:rsidR="00201F6A" w:rsidRPr="007E0261" w:rsidRDefault="00201F6A" w:rsidP="00201F6A">
      <w:pPr>
        <w:rPr>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804" w14:textId="5EB1BCD4" w:rsidR="00201F6A" w:rsidRPr="007E0261" w:rsidRDefault="0090659A" w:rsidP="00201F6A">
      <w:pPr>
        <w:ind w:left="0" w:firstLine="0"/>
        <w:rPr>
          <w:b/>
          <w:szCs w:val="24"/>
        </w:rPr>
      </w:pPr>
      <w:r w:rsidRPr="00825D4E">
        <w:rPr>
          <w:b/>
          <w:color w:val="2B579A"/>
          <w:szCs w:val="24"/>
          <w:shd w:val="clear" w:color="auto" w:fill="E6E6E6"/>
        </w:rPr>
        <w:fldChar w:fldCharType="begin"/>
      </w:r>
      <w:r w:rsidRPr="00825D4E">
        <w:rPr>
          <w:b/>
          <w:szCs w:val="24"/>
        </w:rPr>
        <w:instrText xml:space="preserve"> REF PGF \h </w:instrText>
      </w:r>
      <w:r w:rsidR="005E6EB2" w:rsidRPr="007E0261">
        <w:rPr>
          <w:b/>
          <w:szCs w:val="24"/>
        </w:rPr>
        <w:instrText xml:space="preserve"> \* MERGEFORMAT </w:instrText>
      </w:r>
      <w:r w:rsidRPr="00825D4E">
        <w:rPr>
          <w:b/>
          <w:color w:val="2B579A"/>
          <w:szCs w:val="24"/>
          <w:shd w:val="clear" w:color="auto" w:fill="E6E6E6"/>
        </w:rPr>
      </w:r>
      <w:r w:rsidRPr="00825D4E">
        <w:rPr>
          <w:b/>
          <w:color w:val="2B579A"/>
          <w:szCs w:val="24"/>
          <w:shd w:val="clear" w:color="auto" w:fill="E6E6E6"/>
        </w:rPr>
        <w:fldChar w:fldCharType="separate"/>
      </w:r>
      <w:r w:rsidR="005C572C" w:rsidRPr="005C572C">
        <w:rPr>
          <w:b/>
          <w:szCs w:val="24"/>
        </w:rPr>
        <w:t>Power Generating Facilit</w:t>
      </w:r>
      <w:r w:rsidRPr="00825D4E">
        <w:rPr>
          <w:b/>
          <w:color w:val="2B579A"/>
          <w:szCs w:val="24"/>
          <w:shd w:val="clear" w:color="auto" w:fill="E6E6E6"/>
        </w:rPr>
        <w:fldChar w:fldCharType="end"/>
      </w:r>
      <w:r w:rsidR="003B5EC9" w:rsidRPr="00825D4E">
        <w:rPr>
          <w:b/>
          <w:szCs w:val="24"/>
        </w:rPr>
        <w:t>y</w:t>
      </w:r>
      <w:r w:rsidR="00201F6A" w:rsidRPr="007E0261">
        <w:rPr>
          <w:b/>
          <w:szCs w:val="24"/>
        </w:rPr>
        <w:t xml:space="preserve"> </w:t>
      </w:r>
      <w:smartTag w:uri="urn:schemas-microsoft-com:office:smarttags" w:element="stockticker">
        <w:r w:rsidR="00201F6A" w:rsidRPr="007E0261">
          <w:rPr>
            <w:b/>
            <w:szCs w:val="24"/>
          </w:rPr>
          <w:t>DATA</w:t>
        </w:r>
      </w:smartTag>
      <w:r w:rsidR="00201F6A" w:rsidRPr="007E0261">
        <w:rPr>
          <w:b/>
          <w:szCs w:val="24"/>
        </w:rPr>
        <w:t xml:space="preserve"> FOR </w:t>
      </w:r>
      <w:r w:rsidRPr="007E0261">
        <w:rPr>
          <w:b/>
          <w:szCs w:val="24"/>
        </w:rPr>
        <w:t xml:space="preserve">EVERY </w:t>
      </w:r>
      <w:r w:rsidR="00201F6A" w:rsidRPr="007E0261">
        <w:rPr>
          <w:b/>
          <w:szCs w:val="24"/>
        </w:rPr>
        <w:t xml:space="preserve">EMBEDDED </w:t>
      </w:r>
      <w:r w:rsidRPr="00825D4E">
        <w:rPr>
          <w:b/>
          <w:color w:val="2B579A"/>
          <w:szCs w:val="24"/>
          <w:shd w:val="clear" w:color="auto" w:fill="E6E6E6"/>
        </w:rPr>
        <w:fldChar w:fldCharType="begin"/>
      </w:r>
      <w:r w:rsidRPr="00825D4E">
        <w:rPr>
          <w:b/>
          <w:szCs w:val="24"/>
        </w:rPr>
        <w:instrText xml:space="preserve"> REF PGF \h </w:instrText>
      </w:r>
      <w:r w:rsidR="005E6EB2" w:rsidRPr="007E0261">
        <w:rPr>
          <w:b/>
          <w:szCs w:val="24"/>
        </w:rPr>
        <w:instrText xml:space="preserve"> \* MERGEFORMAT </w:instrText>
      </w:r>
      <w:r w:rsidRPr="00825D4E">
        <w:rPr>
          <w:b/>
          <w:color w:val="2B579A"/>
          <w:szCs w:val="24"/>
          <w:shd w:val="clear" w:color="auto" w:fill="E6E6E6"/>
        </w:rPr>
      </w:r>
      <w:r w:rsidRPr="00825D4E">
        <w:rPr>
          <w:b/>
          <w:color w:val="2B579A"/>
          <w:szCs w:val="24"/>
          <w:shd w:val="clear" w:color="auto" w:fill="E6E6E6"/>
        </w:rPr>
        <w:fldChar w:fldCharType="separate"/>
      </w:r>
      <w:r w:rsidR="005C572C" w:rsidRPr="005C572C">
        <w:rPr>
          <w:b/>
          <w:szCs w:val="24"/>
        </w:rPr>
        <w:t>Power Generating Facilit</w:t>
      </w:r>
      <w:r w:rsidRPr="00825D4E">
        <w:rPr>
          <w:b/>
          <w:color w:val="2B579A"/>
          <w:szCs w:val="24"/>
          <w:shd w:val="clear" w:color="auto" w:fill="E6E6E6"/>
        </w:rPr>
        <w:fldChar w:fldCharType="end"/>
      </w:r>
      <w:r w:rsidR="003B5EC9" w:rsidRPr="00825D4E">
        <w:rPr>
          <w:b/>
          <w:szCs w:val="24"/>
        </w:rPr>
        <w:t>y</w:t>
      </w:r>
      <w:r w:rsidR="00201F6A" w:rsidRPr="007E0261">
        <w:rPr>
          <w:b/>
          <w:szCs w:val="24"/>
        </w:rPr>
        <w:t xml:space="preserve"> EXCLUDING THE </w:t>
      </w:r>
      <w:r w:rsidR="00786E2C" w:rsidRPr="007E0261">
        <w:rPr>
          <w:b/>
          <w:color w:val="2B579A"/>
          <w:szCs w:val="24"/>
          <w:shd w:val="clear" w:color="auto" w:fill="E6E6E6"/>
        </w:rPr>
        <w:fldChar w:fldCharType="begin"/>
      </w:r>
      <w:r w:rsidR="00201F6A" w:rsidRPr="007E0261">
        <w:rPr>
          <w:b/>
          <w:szCs w:val="24"/>
        </w:rPr>
        <w:instrText xml:space="preserve"> REF OTSO \h </w:instrText>
      </w:r>
      <w:r w:rsidR="005E6EB2" w:rsidRPr="007E0261">
        <w:rPr>
          <w:b/>
          <w:szCs w:val="24"/>
        </w:rPr>
        <w:instrText xml:space="preserve"> \* MERGEFORMAT </w:instrText>
      </w:r>
      <w:r w:rsidR="00786E2C" w:rsidRPr="007E0261">
        <w:rPr>
          <w:b/>
          <w:color w:val="2B579A"/>
          <w:szCs w:val="24"/>
          <w:shd w:val="clear" w:color="auto" w:fill="E6E6E6"/>
        </w:rPr>
      </w:r>
      <w:r w:rsidR="00786E2C" w:rsidRPr="007E0261">
        <w:rPr>
          <w:b/>
          <w:color w:val="2B579A"/>
          <w:szCs w:val="24"/>
          <w:shd w:val="clear" w:color="auto" w:fill="E6E6E6"/>
        </w:rPr>
        <w:fldChar w:fldCharType="separate"/>
      </w:r>
      <w:r w:rsidR="005C572C" w:rsidRPr="005C572C">
        <w:rPr>
          <w:b/>
          <w:szCs w:val="24"/>
        </w:rPr>
        <w:t>OTSO</w:t>
      </w:r>
      <w:r w:rsidR="00786E2C" w:rsidRPr="007E0261">
        <w:rPr>
          <w:b/>
          <w:color w:val="2B579A"/>
          <w:szCs w:val="24"/>
          <w:shd w:val="clear" w:color="auto" w:fill="E6E6E6"/>
        </w:rPr>
        <w:fldChar w:fldCharType="end"/>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4"/>
        <w:gridCol w:w="1418"/>
        <w:gridCol w:w="1672"/>
      </w:tblGrid>
      <w:tr w:rsidR="00201F6A" w:rsidRPr="00FE3795" w14:paraId="6E861809" w14:textId="77777777" w:rsidTr="007E0261">
        <w:trPr>
          <w:cantSplit/>
          <w:tblHeader/>
        </w:trPr>
        <w:tc>
          <w:tcPr>
            <w:tcW w:w="6124" w:type="dxa"/>
            <w:tcBorders>
              <w:bottom w:val="single" w:sz="4" w:space="0" w:color="auto"/>
            </w:tcBorders>
          </w:tcPr>
          <w:p w14:paraId="6E861805"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806" w14:textId="27257FCC" w:rsidR="00201F6A" w:rsidRPr="007E0261" w:rsidRDefault="00201F6A" w:rsidP="00201F6A">
            <w:pPr>
              <w:pStyle w:val="BodyText"/>
              <w:spacing w:before="60" w:after="60"/>
              <w:rPr>
                <w:b/>
                <w:szCs w:val="24"/>
                <w:u w:val="single"/>
              </w:rPr>
            </w:pPr>
            <w:r w:rsidRPr="007E0261">
              <w:rPr>
                <w:b/>
                <w:spacing w:val="-2"/>
                <w:szCs w:val="24"/>
              </w:rPr>
              <w:t xml:space="preserve">5a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r w:rsidRPr="007E0261">
              <w:rPr>
                <w:b/>
                <w:szCs w:val="24"/>
              </w:rPr>
              <w:t xml:space="preserve"> Data</w:t>
            </w:r>
          </w:p>
        </w:tc>
        <w:tc>
          <w:tcPr>
            <w:tcW w:w="1418" w:type="dxa"/>
            <w:tcBorders>
              <w:bottom w:val="single" w:sz="4" w:space="0" w:color="auto"/>
            </w:tcBorders>
          </w:tcPr>
          <w:p w14:paraId="6E861807"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UNITS</w:t>
            </w:r>
          </w:p>
        </w:tc>
        <w:tc>
          <w:tcPr>
            <w:tcW w:w="1672" w:type="dxa"/>
            <w:tcBorders>
              <w:bottom w:val="single" w:sz="4" w:space="0" w:color="auto"/>
            </w:tcBorders>
          </w:tcPr>
          <w:p w14:paraId="6E861808" w14:textId="77777777" w:rsidR="00201F6A" w:rsidRPr="007E0261" w:rsidRDefault="00201F6A" w:rsidP="00201F6A">
            <w:pPr>
              <w:pStyle w:val="BodyText"/>
              <w:spacing w:before="60" w:after="60"/>
              <w:ind w:left="0" w:firstLine="0"/>
              <w:jc w:val="center"/>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CATEGORY</w:t>
            </w:r>
          </w:p>
        </w:tc>
      </w:tr>
      <w:tr w:rsidR="00201F6A" w:rsidRPr="00FE3795" w14:paraId="6E86180D" w14:textId="77777777" w:rsidTr="007E0261">
        <w:trPr>
          <w:cantSplit/>
        </w:trPr>
        <w:tc>
          <w:tcPr>
            <w:tcW w:w="6124" w:type="dxa"/>
            <w:tcBorders>
              <w:bottom w:val="single" w:sz="4" w:space="0" w:color="auto"/>
            </w:tcBorders>
            <w:shd w:val="clear" w:color="auto" w:fill="B3B3B3"/>
          </w:tcPr>
          <w:p w14:paraId="6E86180A" w14:textId="77777777" w:rsidR="00201F6A" w:rsidRPr="007E0261" w:rsidRDefault="00201F6A" w:rsidP="00201F6A">
            <w:pPr>
              <w:pStyle w:val="BodyText"/>
              <w:spacing w:before="60" w:after="60"/>
              <w:ind w:left="0" w:firstLine="0"/>
              <w:rPr>
                <w:b/>
                <w:szCs w:val="24"/>
              </w:rPr>
            </w:pPr>
            <w:r w:rsidRPr="007E0261">
              <w:rPr>
                <w:b/>
                <w:szCs w:val="24"/>
              </w:rPr>
              <w:t>APPLICANT’S DETAILS</w:t>
            </w:r>
          </w:p>
        </w:tc>
        <w:tc>
          <w:tcPr>
            <w:tcW w:w="1418" w:type="dxa"/>
            <w:tcBorders>
              <w:bottom w:val="single" w:sz="4" w:space="0" w:color="auto"/>
            </w:tcBorders>
            <w:shd w:val="clear" w:color="auto" w:fill="B3B3B3"/>
          </w:tcPr>
          <w:p w14:paraId="6E86180B" w14:textId="77777777" w:rsidR="00201F6A" w:rsidRPr="007E0261" w:rsidRDefault="00201F6A" w:rsidP="00201F6A">
            <w:pPr>
              <w:pStyle w:val="BodyText"/>
              <w:spacing w:before="60" w:after="60"/>
              <w:ind w:left="42" w:right="117" w:firstLine="0"/>
              <w:jc w:val="center"/>
              <w:rPr>
                <w:szCs w:val="24"/>
              </w:rPr>
            </w:pPr>
          </w:p>
        </w:tc>
        <w:tc>
          <w:tcPr>
            <w:tcW w:w="1672" w:type="dxa"/>
            <w:tcBorders>
              <w:bottom w:val="single" w:sz="4" w:space="0" w:color="auto"/>
            </w:tcBorders>
            <w:shd w:val="clear" w:color="auto" w:fill="B3B3B3"/>
          </w:tcPr>
          <w:p w14:paraId="6E86180C" w14:textId="77777777" w:rsidR="00201F6A" w:rsidRPr="007E0261" w:rsidRDefault="00201F6A" w:rsidP="00201F6A">
            <w:pPr>
              <w:pStyle w:val="BodyText"/>
              <w:spacing w:before="60" w:after="60"/>
              <w:ind w:left="0" w:firstLine="0"/>
              <w:jc w:val="center"/>
              <w:rPr>
                <w:b/>
                <w:szCs w:val="24"/>
              </w:rPr>
            </w:pPr>
          </w:p>
        </w:tc>
      </w:tr>
      <w:tr w:rsidR="00201F6A" w:rsidRPr="00FE3795" w14:paraId="6E861811" w14:textId="77777777" w:rsidTr="007E0261">
        <w:trPr>
          <w:cantSplit/>
        </w:trPr>
        <w:tc>
          <w:tcPr>
            <w:tcW w:w="6124" w:type="dxa"/>
            <w:shd w:val="clear" w:color="auto" w:fill="B3B3B3"/>
          </w:tcPr>
          <w:p w14:paraId="6E86180E" w14:textId="77777777" w:rsidR="00201F6A" w:rsidRPr="007E0261" w:rsidRDefault="00201F6A" w:rsidP="00201F6A">
            <w:pPr>
              <w:pStyle w:val="BodyText"/>
              <w:spacing w:before="60" w:after="60"/>
              <w:ind w:left="0" w:firstLine="0"/>
              <w:jc w:val="left"/>
              <w:rPr>
                <w:szCs w:val="24"/>
              </w:rPr>
            </w:pPr>
            <w:r w:rsidRPr="007E0261">
              <w:rPr>
                <w:b/>
                <w:szCs w:val="24"/>
              </w:rPr>
              <w:t>Customer’s Details</w:t>
            </w:r>
          </w:p>
        </w:tc>
        <w:tc>
          <w:tcPr>
            <w:tcW w:w="1418" w:type="dxa"/>
            <w:shd w:val="clear" w:color="auto" w:fill="B3B3B3"/>
          </w:tcPr>
          <w:p w14:paraId="6E86180F" w14:textId="77777777" w:rsidR="00201F6A" w:rsidRPr="007E0261" w:rsidRDefault="00201F6A" w:rsidP="00201F6A">
            <w:pPr>
              <w:pStyle w:val="BodyText"/>
              <w:spacing w:before="60" w:after="60"/>
              <w:ind w:left="720" w:right="117" w:hanging="678"/>
              <w:jc w:val="center"/>
              <w:rPr>
                <w:szCs w:val="24"/>
              </w:rPr>
            </w:pPr>
          </w:p>
        </w:tc>
        <w:tc>
          <w:tcPr>
            <w:tcW w:w="1672" w:type="dxa"/>
            <w:shd w:val="clear" w:color="auto" w:fill="B3B3B3"/>
          </w:tcPr>
          <w:p w14:paraId="6E861810" w14:textId="77777777" w:rsidR="00201F6A" w:rsidRPr="007E0261" w:rsidRDefault="00201F6A" w:rsidP="00201F6A">
            <w:pPr>
              <w:pStyle w:val="BodyText"/>
              <w:spacing w:before="60" w:after="60"/>
              <w:ind w:left="0" w:firstLine="0"/>
              <w:jc w:val="center"/>
              <w:rPr>
                <w:b/>
                <w:szCs w:val="24"/>
              </w:rPr>
            </w:pPr>
          </w:p>
        </w:tc>
      </w:tr>
      <w:tr w:rsidR="00201F6A" w:rsidRPr="00FE3795" w14:paraId="6E861815" w14:textId="77777777" w:rsidTr="007E0261">
        <w:trPr>
          <w:cantSplit/>
        </w:trPr>
        <w:tc>
          <w:tcPr>
            <w:tcW w:w="6124" w:type="dxa"/>
          </w:tcPr>
          <w:p w14:paraId="6E861812" w14:textId="77777777" w:rsidR="00201F6A" w:rsidRPr="007E0261" w:rsidRDefault="00201F6A" w:rsidP="00201F6A">
            <w:pPr>
              <w:pStyle w:val="BodyText"/>
              <w:spacing w:before="60" w:after="60"/>
              <w:jc w:val="left"/>
              <w:rPr>
                <w:szCs w:val="24"/>
              </w:rPr>
            </w:pPr>
            <w:r w:rsidRPr="007E0261">
              <w:rPr>
                <w:szCs w:val="24"/>
              </w:rPr>
              <w:t>Company name</w:t>
            </w:r>
          </w:p>
        </w:tc>
        <w:tc>
          <w:tcPr>
            <w:tcW w:w="1418" w:type="dxa"/>
          </w:tcPr>
          <w:p w14:paraId="6E861813"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14" w14:textId="0EF956FF"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19" w14:textId="77777777" w:rsidTr="007E0261">
        <w:trPr>
          <w:cantSplit/>
        </w:trPr>
        <w:tc>
          <w:tcPr>
            <w:tcW w:w="6124" w:type="dxa"/>
          </w:tcPr>
          <w:p w14:paraId="6E861816" w14:textId="77777777" w:rsidR="00201F6A" w:rsidRPr="007E0261" w:rsidRDefault="00201F6A" w:rsidP="00201F6A">
            <w:pPr>
              <w:pStyle w:val="BodyText"/>
              <w:spacing w:before="60" w:after="60"/>
              <w:ind w:left="0" w:firstLine="0"/>
              <w:jc w:val="left"/>
              <w:rPr>
                <w:szCs w:val="24"/>
              </w:rPr>
            </w:pPr>
            <w:r w:rsidRPr="007E0261">
              <w:rPr>
                <w:szCs w:val="24"/>
              </w:rPr>
              <w:t>Company registered number</w:t>
            </w:r>
          </w:p>
        </w:tc>
        <w:tc>
          <w:tcPr>
            <w:tcW w:w="1418" w:type="dxa"/>
          </w:tcPr>
          <w:p w14:paraId="6E861817"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18" w14:textId="3C557C55"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1D" w14:textId="77777777" w:rsidTr="007E0261">
        <w:trPr>
          <w:cantSplit/>
        </w:trPr>
        <w:tc>
          <w:tcPr>
            <w:tcW w:w="6124" w:type="dxa"/>
          </w:tcPr>
          <w:p w14:paraId="6E86181A" w14:textId="77777777" w:rsidR="00201F6A" w:rsidRPr="007E0261" w:rsidRDefault="00201F6A" w:rsidP="00201F6A">
            <w:pPr>
              <w:pStyle w:val="BodyText"/>
              <w:spacing w:before="60" w:after="60"/>
              <w:jc w:val="left"/>
              <w:rPr>
                <w:szCs w:val="24"/>
              </w:rPr>
            </w:pPr>
            <w:r w:rsidRPr="007E0261">
              <w:rPr>
                <w:szCs w:val="24"/>
              </w:rPr>
              <w:t>Postal address</w:t>
            </w:r>
          </w:p>
        </w:tc>
        <w:tc>
          <w:tcPr>
            <w:tcW w:w="1418" w:type="dxa"/>
          </w:tcPr>
          <w:p w14:paraId="6E86181B"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1C" w14:textId="279E5DDC" w:rsidR="00201F6A" w:rsidRPr="007E0261" w:rsidRDefault="008572B5" w:rsidP="00201F6A">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21" w14:textId="77777777" w:rsidTr="007E0261">
        <w:trPr>
          <w:cantSplit/>
        </w:trPr>
        <w:tc>
          <w:tcPr>
            <w:tcW w:w="6124" w:type="dxa"/>
          </w:tcPr>
          <w:p w14:paraId="6E86181E" w14:textId="77777777" w:rsidR="00201F6A" w:rsidRPr="007E0261" w:rsidRDefault="00201F6A" w:rsidP="00201F6A">
            <w:pPr>
              <w:pStyle w:val="BodyText"/>
              <w:spacing w:before="60" w:after="60"/>
              <w:jc w:val="left"/>
              <w:rPr>
                <w:szCs w:val="24"/>
              </w:rPr>
            </w:pPr>
            <w:r w:rsidRPr="007E0261">
              <w:rPr>
                <w:szCs w:val="24"/>
              </w:rPr>
              <w:t>Contact name</w:t>
            </w:r>
          </w:p>
        </w:tc>
        <w:tc>
          <w:tcPr>
            <w:tcW w:w="1418" w:type="dxa"/>
          </w:tcPr>
          <w:p w14:paraId="6E86181F"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20" w14:textId="3957E33C" w:rsidR="00201F6A" w:rsidRPr="007E0261" w:rsidRDefault="008572B5" w:rsidP="00201F6A">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25" w14:textId="77777777" w:rsidTr="007E0261">
        <w:trPr>
          <w:cantSplit/>
        </w:trPr>
        <w:tc>
          <w:tcPr>
            <w:tcW w:w="6124" w:type="dxa"/>
          </w:tcPr>
          <w:p w14:paraId="6E861822" w14:textId="77777777" w:rsidR="00201F6A" w:rsidRPr="007E0261" w:rsidRDefault="00201F6A" w:rsidP="00201F6A">
            <w:pPr>
              <w:pStyle w:val="BodyText"/>
              <w:spacing w:before="60" w:after="60"/>
              <w:jc w:val="left"/>
              <w:rPr>
                <w:szCs w:val="24"/>
              </w:rPr>
            </w:pPr>
            <w:r w:rsidRPr="007E0261">
              <w:rPr>
                <w:szCs w:val="24"/>
              </w:rPr>
              <w:t>Email address</w:t>
            </w:r>
          </w:p>
        </w:tc>
        <w:tc>
          <w:tcPr>
            <w:tcW w:w="1418" w:type="dxa"/>
          </w:tcPr>
          <w:p w14:paraId="6E861823"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24" w14:textId="1B66E981" w:rsidR="00201F6A" w:rsidRPr="007E0261" w:rsidRDefault="008572B5" w:rsidP="00201F6A">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29" w14:textId="77777777" w:rsidTr="007E0261">
        <w:trPr>
          <w:cantSplit/>
        </w:trPr>
        <w:tc>
          <w:tcPr>
            <w:tcW w:w="6124" w:type="dxa"/>
          </w:tcPr>
          <w:p w14:paraId="6E861826" w14:textId="77777777" w:rsidR="00201F6A" w:rsidRPr="007E0261" w:rsidRDefault="00201F6A" w:rsidP="00201F6A">
            <w:pPr>
              <w:pStyle w:val="BodyText"/>
              <w:spacing w:before="60" w:after="60"/>
              <w:jc w:val="left"/>
              <w:rPr>
                <w:szCs w:val="24"/>
              </w:rPr>
            </w:pPr>
            <w:r w:rsidRPr="007E0261">
              <w:rPr>
                <w:szCs w:val="24"/>
              </w:rPr>
              <w:t>Telephone number</w:t>
            </w:r>
          </w:p>
        </w:tc>
        <w:tc>
          <w:tcPr>
            <w:tcW w:w="1418" w:type="dxa"/>
          </w:tcPr>
          <w:p w14:paraId="6E861827"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28" w14:textId="13931257" w:rsidR="00201F6A" w:rsidRPr="007E0261" w:rsidRDefault="008572B5" w:rsidP="00201F6A">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2D" w14:textId="77777777" w:rsidTr="007E0261">
        <w:trPr>
          <w:cantSplit/>
        </w:trPr>
        <w:tc>
          <w:tcPr>
            <w:tcW w:w="6124" w:type="dxa"/>
          </w:tcPr>
          <w:p w14:paraId="6E86182A" w14:textId="77777777" w:rsidR="00201F6A" w:rsidRPr="007E0261" w:rsidRDefault="00201F6A" w:rsidP="00201F6A">
            <w:pPr>
              <w:pStyle w:val="BodyText"/>
              <w:spacing w:before="60" w:after="60"/>
              <w:jc w:val="left"/>
              <w:rPr>
                <w:szCs w:val="24"/>
              </w:rPr>
            </w:pPr>
            <w:r w:rsidRPr="007E0261">
              <w:rPr>
                <w:szCs w:val="24"/>
              </w:rPr>
              <w:t>Facsimile number</w:t>
            </w:r>
          </w:p>
        </w:tc>
        <w:tc>
          <w:tcPr>
            <w:tcW w:w="1418" w:type="dxa"/>
          </w:tcPr>
          <w:p w14:paraId="6E86182B"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2C" w14:textId="15EA8CB6" w:rsidR="00201F6A" w:rsidRPr="007E0261" w:rsidRDefault="008572B5" w:rsidP="00201F6A">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31" w14:textId="77777777" w:rsidTr="007E0261">
        <w:trPr>
          <w:cantSplit/>
        </w:trPr>
        <w:tc>
          <w:tcPr>
            <w:tcW w:w="6124" w:type="dxa"/>
            <w:shd w:val="clear" w:color="auto" w:fill="B3B3B3"/>
          </w:tcPr>
          <w:p w14:paraId="6E86182E" w14:textId="77777777" w:rsidR="00201F6A" w:rsidRPr="007E0261" w:rsidRDefault="00201F6A" w:rsidP="00201F6A">
            <w:pPr>
              <w:pStyle w:val="BodyText"/>
              <w:spacing w:before="60" w:after="60"/>
              <w:jc w:val="left"/>
              <w:rPr>
                <w:b/>
                <w:szCs w:val="24"/>
              </w:rPr>
            </w:pPr>
            <w:r w:rsidRPr="007E0261">
              <w:rPr>
                <w:b/>
                <w:szCs w:val="24"/>
              </w:rPr>
              <w:t>Consultant’s Details (if applicable)</w:t>
            </w:r>
          </w:p>
        </w:tc>
        <w:tc>
          <w:tcPr>
            <w:tcW w:w="1418" w:type="dxa"/>
            <w:shd w:val="clear" w:color="auto" w:fill="B3B3B3"/>
          </w:tcPr>
          <w:p w14:paraId="6E86182F" w14:textId="77777777" w:rsidR="00201F6A" w:rsidRPr="007E0261" w:rsidRDefault="00201F6A" w:rsidP="00201F6A">
            <w:pPr>
              <w:pStyle w:val="BodyText"/>
              <w:spacing w:before="60" w:after="60"/>
              <w:jc w:val="center"/>
              <w:rPr>
                <w:szCs w:val="24"/>
              </w:rPr>
            </w:pPr>
          </w:p>
        </w:tc>
        <w:tc>
          <w:tcPr>
            <w:tcW w:w="1672" w:type="dxa"/>
            <w:shd w:val="clear" w:color="auto" w:fill="B3B3B3"/>
          </w:tcPr>
          <w:p w14:paraId="6E861830" w14:textId="77777777" w:rsidR="00201F6A" w:rsidRPr="007E0261" w:rsidRDefault="00201F6A" w:rsidP="00201F6A">
            <w:pPr>
              <w:pStyle w:val="BodyText"/>
              <w:spacing w:before="60" w:after="60"/>
              <w:ind w:left="0" w:firstLine="0"/>
              <w:jc w:val="center"/>
              <w:rPr>
                <w:szCs w:val="24"/>
              </w:rPr>
            </w:pPr>
          </w:p>
        </w:tc>
      </w:tr>
      <w:tr w:rsidR="00201F6A" w:rsidRPr="00FE3795" w14:paraId="6E861835" w14:textId="77777777" w:rsidTr="007E0261">
        <w:trPr>
          <w:cantSplit/>
        </w:trPr>
        <w:tc>
          <w:tcPr>
            <w:tcW w:w="6124" w:type="dxa"/>
          </w:tcPr>
          <w:p w14:paraId="6E861832" w14:textId="77777777" w:rsidR="00201F6A" w:rsidRPr="007E0261" w:rsidRDefault="00201F6A" w:rsidP="00201F6A">
            <w:pPr>
              <w:pStyle w:val="BodyText"/>
              <w:spacing w:before="60" w:after="60"/>
              <w:jc w:val="left"/>
              <w:rPr>
                <w:szCs w:val="24"/>
              </w:rPr>
            </w:pPr>
            <w:r w:rsidRPr="007E0261">
              <w:rPr>
                <w:szCs w:val="24"/>
              </w:rPr>
              <w:t>Consultant’s name</w:t>
            </w:r>
          </w:p>
        </w:tc>
        <w:tc>
          <w:tcPr>
            <w:tcW w:w="1418" w:type="dxa"/>
          </w:tcPr>
          <w:p w14:paraId="6E861833"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34" w14:textId="7421C3E6" w:rsidR="00201F6A" w:rsidRPr="007E0261" w:rsidRDefault="008572B5" w:rsidP="00201F6A">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39" w14:textId="77777777" w:rsidTr="007E0261">
        <w:trPr>
          <w:cantSplit/>
        </w:trPr>
        <w:tc>
          <w:tcPr>
            <w:tcW w:w="6124" w:type="dxa"/>
          </w:tcPr>
          <w:p w14:paraId="6E861836" w14:textId="77777777" w:rsidR="00201F6A" w:rsidRPr="007E0261" w:rsidRDefault="00201F6A" w:rsidP="00201F6A">
            <w:pPr>
              <w:pStyle w:val="BodyText"/>
              <w:spacing w:before="60" w:after="60"/>
              <w:jc w:val="left"/>
              <w:rPr>
                <w:szCs w:val="24"/>
              </w:rPr>
            </w:pPr>
            <w:r w:rsidRPr="007E0261">
              <w:rPr>
                <w:szCs w:val="24"/>
              </w:rPr>
              <w:t>Postal address</w:t>
            </w:r>
          </w:p>
        </w:tc>
        <w:tc>
          <w:tcPr>
            <w:tcW w:w="1418" w:type="dxa"/>
          </w:tcPr>
          <w:p w14:paraId="6E861837"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38" w14:textId="547BE91D" w:rsidR="00201F6A" w:rsidRPr="007E0261" w:rsidRDefault="008572B5" w:rsidP="00201F6A">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3D" w14:textId="77777777" w:rsidTr="007E0261">
        <w:trPr>
          <w:cantSplit/>
        </w:trPr>
        <w:tc>
          <w:tcPr>
            <w:tcW w:w="6124" w:type="dxa"/>
          </w:tcPr>
          <w:p w14:paraId="6E86183A" w14:textId="77777777" w:rsidR="00201F6A" w:rsidRPr="007E0261" w:rsidRDefault="00201F6A" w:rsidP="00201F6A">
            <w:pPr>
              <w:pStyle w:val="BodyText"/>
              <w:spacing w:before="60" w:after="60"/>
              <w:jc w:val="left"/>
              <w:rPr>
                <w:szCs w:val="24"/>
              </w:rPr>
            </w:pPr>
            <w:r w:rsidRPr="007E0261">
              <w:rPr>
                <w:szCs w:val="24"/>
              </w:rPr>
              <w:t>Contact name</w:t>
            </w:r>
          </w:p>
        </w:tc>
        <w:tc>
          <w:tcPr>
            <w:tcW w:w="1418" w:type="dxa"/>
          </w:tcPr>
          <w:p w14:paraId="6E86183B"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3C" w14:textId="7733EADA" w:rsidR="00201F6A" w:rsidRPr="007E0261" w:rsidRDefault="008572B5" w:rsidP="00201F6A">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41" w14:textId="77777777" w:rsidTr="007E0261">
        <w:trPr>
          <w:cantSplit/>
        </w:trPr>
        <w:tc>
          <w:tcPr>
            <w:tcW w:w="6124" w:type="dxa"/>
          </w:tcPr>
          <w:p w14:paraId="6E86183E" w14:textId="77777777" w:rsidR="00201F6A" w:rsidRPr="007E0261" w:rsidRDefault="00201F6A" w:rsidP="00201F6A">
            <w:pPr>
              <w:pStyle w:val="BodyText"/>
              <w:spacing w:before="60" w:after="60"/>
              <w:jc w:val="left"/>
              <w:rPr>
                <w:szCs w:val="24"/>
              </w:rPr>
            </w:pPr>
            <w:r w:rsidRPr="007E0261">
              <w:rPr>
                <w:szCs w:val="24"/>
              </w:rPr>
              <w:t>Email address</w:t>
            </w:r>
          </w:p>
        </w:tc>
        <w:tc>
          <w:tcPr>
            <w:tcW w:w="1418" w:type="dxa"/>
          </w:tcPr>
          <w:p w14:paraId="6E86183F"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40" w14:textId="6836A535" w:rsidR="00201F6A" w:rsidRPr="007E0261" w:rsidRDefault="008572B5" w:rsidP="00201F6A">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45" w14:textId="77777777" w:rsidTr="007E0261">
        <w:trPr>
          <w:cantSplit/>
        </w:trPr>
        <w:tc>
          <w:tcPr>
            <w:tcW w:w="6124" w:type="dxa"/>
          </w:tcPr>
          <w:p w14:paraId="6E861842" w14:textId="77777777" w:rsidR="00201F6A" w:rsidRPr="007E0261" w:rsidRDefault="00201F6A" w:rsidP="00201F6A">
            <w:pPr>
              <w:pStyle w:val="BodyText"/>
              <w:spacing w:before="60" w:after="60"/>
              <w:jc w:val="left"/>
              <w:rPr>
                <w:szCs w:val="24"/>
              </w:rPr>
            </w:pPr>
            <w:r w:rsidRPr="007E0261">
              <w:rPr>
                <w:szCs w:val="24"/>
              </w:rPr>
              <w:t>Telephone number</w:t>
            </w:r>
          </w:p>
        </w:tc>
        <w:tc>
          <w:tcPr>
            <w:tcW w:w="1418" w:type="dxa"/>
          </w:tcPr>
          <w:p w14:paraId="6E861843"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44" w14:textId="5A55B789" w:rsidR="00201F6A" w:rsidRPr="007E0261" w:rsidRDefault="008572B5" w:rsidP="00201F6A">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49" w14:textId="77777777" w:rsidTr="007E0261">
        <w:trPr>
          <w:cantSplit/>
        </w:trPr>
        <w:tc>
          <w:tcPr>
            <w:tcW w:w="6124" w:type="dxa"/>
          </w:tcPr>
          <w:p w14:paraId="6E861846" w14:textId="77777777" w:rsidR="00201F6A" w:rsidRPr="007E0261" w:rsidRDefault="00201F6A" w:rsidP="00201F6A">
            <w:pPr>
              <w:pStyle w:val="TableText"/>
              <w:spacing w:before="60" w:after="60" w:line="264" w:lineRule="auto"/>
              <w:rPr>
                <w:szCs w:val="24"/>
              </w:rPr>
            </w:pPr>
            <w:r w:rsidRPr="007E0261">
              <w:rPr>
                <w:szCs w:val="24"/>
              </w:rPr>
              <w:t>Facsimile number</w:t>
            </w:r>
          </w:p>
        </w:tc>
        <w:tc>
          <w:tcPr>
            <w:tcW w:w="1418" w:type="dxa"/>
          </w:tcPr>
          <w:p w14:paraId="6E861847"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48" w14:textId="2D5DC083"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4D" w14:textId="77777777" w:rsidTr="007E0261">
        <w:trPr>
          <w:cantSplit/>
        </w:trPr>
        <w:tc>
          <w:tcPr>
            <w:tcW w:w="6124" w:type="dxa"/>
            <w:shd w:val="clear" w:color="auto" w:fill="B3B3B3"/>
          </w:tcPr>
          <w:p w14:paraId="6E86184A" w14:textId="430CAF83" w:rsidR="00201F6A" w:rsidRPr="007E0261" w:rsidRDefault="0090659A" w:rsidP="00595463">
            <w:pPr>
              <w:pStyle w:val="BodyText"/>
              <w:spacing w:before="60" w:after="60"/>
              <w:ind w:left="0" w:firstLine="0"/>
              <w:jc w:val="left"/>
              <w:rPr>
                <w:b/>
                <w:szCs w:val="24"/>
              </w:rPr>
            </w:pPr>
            <w:r w:rsidRPr="007E0261">
              <w:rPr>
                <w:b/>
                <w:color w:val="2B579A"/>
                <w:szCs w:val="24"/>
                <w:shd w:val="clear" w:color="auto" w:fill="E6E6E6"/>
              </w:rPr>
              <w:fldChar w:fldCharType="begin"/>
            </w:r>
            <w:r w:rsidRPr="007E0261">
              <w:rPr>
                <w:b/>
                <w:szCs w:val="24"/>
              </w:rPr>
              <w:instrText xml:space="preserve"> REF PGF \h  \* MERGEFORMAT </w:instrText>
            </w:r>
            <w:r w:rsidRPr="007E0261">
              <w:rPr>
                <w:b/>
                <w:color w:val="2B579A"/>
                <w:szCs w:val="24"/>
                <w:shd w:val="clear" w:color="auto" w:fill="E6E6E6"/>
              </w:rPr>
            </w:r>
            <w:r w:rsidRPr="007E0261">
              <w:rPr>
                <w:b/>
                <w:color w:val="2B579A"/>
                <w:szCs w:val="24"/>
                <w:shd w:val="clear" w:color="auto" w:fill="E6E6E6"/>
              </w:rPr>
              <w:fldChar w:fldCharType="separate"/>
            </w:r>
            <w:r w:rsidR="005C572C" w:rsidRPr="005C572C">
              <w:rPr>
                <w:b/>
                <w:szCs w:val="24"/>
              </w:rPr>
              <w:t>Power Generating Facilit</w:t>
            </w:r>
            <w:r w:rsidRPr="007E0261">
              <w:rPr>
                <w:b/>
                <w:color w:val="2B579A"/>
                <w:szCs w:val="24"/>
                <w:shd w:val="clear" w:color="auto" w:fill="E6E6E6"/>
              </w:rPr>
              <w:fldChar w:fldCharType="end"/>
            </w:r>
            <w:r w:rsidR="003B5EC9" w:rsidRPr="007E0261">
              <w:rPr>
                <w:b/>
                <w:szCs w:val="24"/>
              </w:rPr>
              <w:t>y</w:t>
            </w:r>
            <w:r w:rsidR="00201F6A" w:rsidRPr="007E0261">
              <w:rPr>
                <w:b/>
                <w:szCs w:val="24"/>
              </w:rPr>
              <w:t xml:space="preserve"> LOCATION AND OPERATION</w:t>
            </w:r>
          </w:p>
        </w:tc>
        <w:tc>
          <w:tcPr>
            <w:tcW w:w="1418" w:type="dxa"/>
            <w:shd w:val="clear" w:color="auto" w:fill="B3B3B3"/>
          </w:tcPr>
          <w:p w14:paraId="6E86184B"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84C" w14:textId="77777777" w:rsidR="00201F6A" w:rsidRPr="007E0261" w:rsidRDefault="00201F6A" w:rsidP="00201F6A">
            <w:pPr>
              <w:pStyle w:val="BodyText"/>
              <w:spacing w:before="60" w:after="60"/>
              <w:ind w:left="0" w:firstLine="0"/>
              <w:jc w:val="center"/>
              <w:rPr>
                <w:b/>
                <w:szCs w:val="24"/>
              </w:rPr>
            </w:pPr>
          </w:p>
        </w:tc>
      </w:tr>
      <w:tr w:rsidR="00201F6A" w:rsidRPr="00FE3795" w14:paraId="6E861851" w14:textId="77777777" w:rsidTr="007E0261">
        <w:trPr>
          <w:cantSplit/>
        </w:trPr>
        <w:tc>
          <w:tcPr>
            <w:tcW w:w="6124" w:type="dxa"/>
          </w:tcPr>
          <w:p w14:paraId="6E86184E" w14:textId="1468DF7E" w:rsidR="00201F6A" w:rsidRPr="007E0261" w:rsidRDefault="008572B5" w:rsidP="00201F6A">
            <w:pPr>
              <w:pStyle w:val="BodyText"/>
              <w:spacing w:before="60" w:after="60"/>
              <w:ind w:left="0" w:firstLine="0"/>
              <w:jc w:val="left"/>
              <w:rPr>
                <w:szCs w:val="24"/>
              </w:rPr>
            </w:pPr>
            <w:r w:rsidRPr="007E0261">
              <w:rPr>
                <w:color w:val="2B579A"/>
                <w:szCs w:val="24"/>
                <w:shd w:val="clear" w:color="auto" w:fill="E6E6E6"/>
              </w:rPr>
              <w:fldChar w:fldCharType="begin"/>
            </w:r>
            <w:r w:rsidRPr="007E0261">
              <w:rPr>
                <w:szCs w:val="24"/>
              </w:rPr>
              <w:instrText xml:space="preserve"> REF PowerStation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Station</w:t>
            </w:r>
            <w:r w:rsidRPr="007E0261">
              <w:rPr>
                <w:color w:val="2B579A"/>
                <w:szCs w:val="24"/>
                <w:shd w:val="clear" w:color="auto" w:fill="E6E6E6"/>
              </w:rPr>
              <w:fldChar w:fldCharType="end"/>
            </w:r>
            <w:r w:rsidR="00201F6A" w:rsidRPr="007E0261">
              <w:rPr>
                <w:szCs w:val="24"/>
              </w:rPr>
              <w:t xml:space="preserve"> name</w:t>
            </w:r>
          </w:p>
        </w:tc>
        <w:tc>
          <w:tcPr>
            <w:tcW w:w="1418" w:type="dxa"/>
          </w:tcPr>
          <w:p w14:paraId="6E86184F"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50"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036C66" w:rsidRPr="00FE3795" w14:paraId="6E861855" w14:textId="77777777" w:rsidTr="007E0261">
        <w:trPr>
          <w:cantSplit/>
        </w:trPr>
        <w:tc>
          <w:tcPr>
            <w:tcW w:w="6124" w:type="dxa"/>
          </w:tcPr>
          <w:p w14:paraId="6E861852" w14:textId="0ED21B5F" w:rsidR="00036C66" w:rsidRPr="007E0261" w:rsidRDefault="00036C66" w:rsidP="00036C66">
            <w:pPr>
              <w:pStyle w:val="BodyText"/>
              <w:spacing w:before="60" w:after="60"/>
              <w:ind w:left="42" w:hanging="42"/>
              <w:jc w:val="left"/>
              <w:rPr>
                <w:szCs w:val="24"/>
              </w:rPr>
            </w:pPr>
            <w:r w:rsidRPr="007E0261">
              <w:rPr>
                <w:szCs w:val="24"/>
              </w:rPr>
              <w:t xml:space="preserve">Details of any existing </w:t>
            </w:r>
            <w:r w:rsidR="008572B5" w:rsidRPr="007E0261">
              <w:rPr>
                <w:color w:val="2B579A"/>
                <w:szCs w:val="24"/>
                <w:shd w:val="clear" w:color="auto" w:fill="E6E6E6"/>
              </w:rPr>
              <w:fldChar w:fldCharType="begin"/>
            </w:r>
            <w:r w:rsidR="008572B5" w:rsidRPr="007E0261">
              <w:rPr>
                <w:szCs w:val="24"/>
              </w:rPr>
              <w:instrText xml:space="preserve"> REF ConnectionAgreement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Agreement</w:t>
            </w:r>
            <w:r w:rsidR="008572B5" w:rsidRPr="007E0261">
              <w:rPr>
                <w:color w:val="2B579A"/>
                <w:szCs w:val="24"/>
                <w:shd w:val="clear" w:color="auto" w:fill="E6E6E6"/>
              </w:rPr>
              <w:fldChar w:fldCharType="end"/>
            </w:r>
            <w:r w:rsidRPr="007E0261">
              <w:rPr>
                <w:b/>
                <w:szCs w:val="24"/>
              </w:rPr>
              <w:t xml:space="preserve">s </w:t>
            </w:r>
            <w:r w:rsidRPr="007E0261">
              <w:rPr>
                <w:szCs w:val="24"/>
              </w:rPr>
              <w:t xml:space="preserve">for this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p>
        </w:tc>
        <w:tc>
          <w:tcPr>
            <w:tcW w:w="1418" w:type="dxa"/>
          </w:tcPr>
          <w:p w14:paraId="6E861853" w14:textId="77777777" w:rsidR="00036C66" w:rsidRPr="007E0261" w:rsidRDefault="00036C66" w:rsidP="00036C66">
            <w:pPr>
              <w:pStyle w:val="BodyText"/>
              <w:spacing w:before="60" w:after="60"/>
              <w:ind w:left="0" w:firstLine="0"/>
              <w:jc w:val="center"/>
              <w:rPr>
                <w:szCs w:val="24"/>
              </w:rPr>
            </w:pPr>
            <w:r w:rsidRPr="007E0261">
              <w:rPr>
                <w:szCs w:val="24"/>
              </w:rPr>
              <w:t>Text</w:t>
            </w:r>
          </w:p>
        </w:tc>
        <w:tc>
          <w:tcPr>
            <w:tcW w:w="1672" w:type="dxa"/>
          </w:tcPr>
          <w:p w14:paraId="6E861854" w14:textId="2042FEF8" w:rsidR="00036C66" w:rsidRPr="007E0261" w:rsidRDefault="008572B5" w:rsidP="00036C66">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036C66" w:rsidRPr="00FE3795" w14:paraId="6E861859" w14:textId="77777777" w:rsidTr="007E0261">
        <w:trPr>
          <w:cantSplit/>
        </w:trPr>
        <w:tc>
          <w:tcPr>
            <w:tcW w:w="6124" w:type="dxa"/>
          </w:tcPr>
          <w:p w14:paraId="6E861856" w14:textId="2295A1EF" w:rsidR="00036C66" w:rsidRPr="007E0261" w:rsidRDefault="00036C66" w:rsidP="00036C66">
            <w:pPr>
              <w:pStyle w:val="BodyText"/>
              <w:spacing w:before="60" w:after="60"/>
              <w:ind w:left="0" w:firstLine="0"/>
              <w:jc w:val="left"/>
              <w:rPr>
                <w:szCs w:val="24"/>
              </w:rPr>
            </w:pPr>
            <w:r w:rsidRPr="007E0261">
              <w:rPr>
                <w:szCs w:val="24"/>
              </w:rPr>
              <w:t xml:space="preserve">Target date for the provision of the connection / commissioning of the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p>
        </w:tc>
        <w:tc>
          <w:tcPr>
            <w:tcW w:w="1418" w:type="dxa"/>
          </w:tcPr>
          <w:p w14:paraId="6E861857" w14:textId="77777777" w:rsidR="00036C66" w:rsidRPr="007E0261" w:rsidRDefault="00036C66" w:rsidP="00036C66">
            <w:pPr>
              <w:pStyle w:val="BodyText"/>
              <w:spacing w:before="60" w:after="60"/>
              <w:ind w:left="0" w:firstLine="0"/>
              <w:jc w:val="center"/>
              <w:rPr>
                <w:szCs w:val="24"/>
              </w:rPr>
            </w:pPr>
            <w:r w:rsidRPr="007E0261">
              <w:rPr>
                <w:szCs w:val="24"/>
              </w:rPr>
              <w:t>Text</w:t>
            </w:r>
          </w:p>
        </w:tc>
        <w:tc>
          <w:tcPr>
            <w:tcW w:w="1672" w:type="dxa"/>
          </w:tcPr>
          <w:p w14:paraId="6E861858" w14:textId="6254AFE4" w:rsidR="00036C66" w:rsidRPr="007E0261" w:rsidRDefault="008572B5" w:rsidP="00036C66">
            <w:pPr>
              <w:pStyle w:val="BodyText"/>
              <w:spacing w:before="60" w:after="60"/>
              <w:ind w:left="0" w:firstLine="0"/>
              <w:jc w:val="center"/>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5D" w14:textId="77777777" w:rsidTr="007E0261">
        <w:trPr>
          <w:cantSplit/>
        </w:trPr>
        <w:tc>
          <w:tcPr>
            <w:tcW w:w="6124" w:type="dxa"/>
          </w:tcPr>
          <w:p w14:paraId="6E86185A" w14:textId="77777777" w:rsidR="00201F6A" w:rsidRPr="007E0261" w:rsidRDefault="00201F6A" w:rsidP="00201F6A">
            <w:pPr>
              <w:pStyle w:val="BodyText"/>
              <w:spacing w:before="60" w:after="60"/>
              <w:ind w:left="0" w:firstLine="0"/>
              <w:jc w:val="left"/>
              <w:rPr>
                <w:szCs w:val="24"/>
              </w:rPr>
            </w:pPr>
            <w:r w:rsidRPr="007E0261">
              <w:rPr>
                <w:szCs w:val="24"/>
              </w:rPr>
              <w:t>Postal address or site boundary plan (1/500)</w:t>
            </w:r>
          </w:p>
        </w:tc>
        <w:tc>
          <w:tcPr>
            <w:tcW w:w="1418" w:type="dxa"/>
          </w:tcPr>
          <w:p w14:paraId="6E86185B" w14:textId="77777777" w:rsidR="00201F6A" w:rsidRPr="007E0261" w:rsidRDefault="00201F6A" w:rsidP="00201F6A">
            <w:pPr>
              <w:pStyle w:val="BodyText"/>
              <w:spacing w:before="60" w:after="60"/>
              <w:ind w:left="0" w:firstLine="0"/>
              <w:jc w:val="center"/>
              <w:rPr>
                <w:szCs w:val="24"/>
              </w:rPr>
            </w:pPr>
            <w:r w:rsidRPr="007E0261">
              <w:rPr>
                <w:szCs w:val="24"/>
              </w:rPr>
              <w:t>Text / Plan</w:t>
            </w:r>
          </w:p>
        </w:tc>
        <w:tc>
          <w:tcPr>
            <w:tcW w:w="1672" w:type="dxa"/>
          </w:tcPr>
          <w:p w14:paraId="6E86185C" w14:textId="123586CB"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61" w14:textId="77777777" w:rsidTr="007E0261">
        <w:trPr>
          <w:cantSplit/>
        </w:trPr>
        <w:tc>
          <w:tcPr>
            <w:tcW w:w="6124" w:type="dxa"/>
          </w:tcPr>
          <w:p w14:paraId="6E86185E" w14:textId="11DB654B" w:rsidR="00201F6A" w:rsidRPr="007E0261" w:rsidRDefault="008572B5" w:rsidP="00201F6A">
            <w:pPr>
              <w:pStyle w:val="BodyText"/>
              <w:spacing w:before="60" w:after="60"/>
              <w:jc w:val="left"/>
              <w:rPr>
                <w:szCs w:val="24"/>
              </w:rPr>
            </w:pPr>
            <w:r w:rsidRPr="007E0261">
              <w:rPr>
                <w:color w:val="2B579A"/>
                <w:szCs w:val="24"/>
                <w:shd w:val="clear" w:color="auto" w:fill="E6E6E6"/>
              </w:rPr>
              <w:fldChar w:fldCharType="begin"/>
            </w:r>
            <w:r w:rsidRPr="007E0261">
              <w:rPr>
                <w:szCs w:val="24"/>
              </w:rPr>
              <w:instrText xml:space="preserve"> REF ConnectionPoint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Connection Point</w:t>
            </w:r>
            <w:r w:rsidRPr="007E0261">
              <w:rPr>
                <w:color w:val="2B579A"/>
                <w:szCs w:val="24"/>
                <w:shd w:val="clear" w:color="auto" w:fill="E6E6E6"/>
              </w:rPr>
              <w:fldChar w:fldCharType="end"/>
            </w:r>
            <w:r w:rsidR="00201F6A" w:rsidRPr="007E0261">
              <w:rPr>
                <w:szCs w:val="24"/>
              </w:rPr>
              <w:t xml:space="preserve"> (OS grid reference or description)</w:t>
            </w:r>
          </w:p>
        </w:tc>
        <w:tc>
          <w:tcPr>
            <w:tcW w:w="1418" w:type="dxa"/>
          </w:tcPr>
          <w:p w14:paraId="6E86185F"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60" w14:textId="135FE350"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65"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62" w14:textId="2C072CE4" w:rsidR="00201F6A" w:rsidRPr="007E0261" w:rsidRDefault="008572B5" w:rsidP="00201F6A">
            <w:pPr>
              <w:pStyle w:val="BodyText"/>
              <w:spacing w:before="60" w:after="60"/>
              <w:ind w:left="0" w:firstLine="0"/>
              <w:jc w:val="left"/>
              <w:rPr>
                <w:b/>
                <w:spacing w:val="0"/>
                <w:szCs w:val="24"/>
              </w:rPr>
            </w:pPr>
            <w:r w:rsidRPr="007E0261">
              <w:rPr>
                <w:color w:val="2B579A"/>
                <w:szCs w:val="24"/>
                <w:shd w:val="clear" w:color="auto" w:fill="E6E6E6"/>
              </w:rPr>
              <w:fldChar w:fldCharType="begin"/>
            </w:r>
            <w:r w:rsidRPr="007E0261">
              <w:rPr>
                <w:szCs w:val="24"/>
              </w:rPr>
              <w:instrText xml:space="preserve"> REF ConnectionPoint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Connection Point</w:t>
            </w:r>
            <w:r w:rsidRPr="007E0261">
              <w:rPr>
                <w:color w:val="2B579A"/>
                <w:szCs w:val="24"/>
                <w:shd w:val="clear" w:color="auto" w:fill="E6E6E6"/>
              </w:rPr>
              <w:fldChar w:fldCharType="end"/>
            </w:r>
            <w:r w:rsidR="00201F6A" w:rsidRPr="007E0261">
              <w:rPr>
                <w:b/>
                <w:szCs w:val="24"/>
              </w:rPr>
              <w:t xml:space="preserve"> </w:t>
            </w:r>
            <w:r w:rsidR="00201F6A" w:rsidRPr="007E0261">
              <w:rPr>
                <w:szCs w:val="24"/>
              </w:rPr>
              <w:t>voltage</w:t>
            </w:r>
          </w:p>
        </w:tc>
        <w:tc>
          <w:tcPr>
            <w:tcW w:w="1418" w:type="dxa"/>
            <w:tcBorders>
              <w:top w:val="single" w:sz="4" w:space="0" w:color="auto"/>
              <w:left w:val="single" w:sz="4" w:space="0" w:color="auto"/>
              <w:bottom w:val="single" w:sz="4" w:space="0" w:color="auto"/>
              <w:right w:val="single" w:sz="4" w:space="0" w:color="auto"/>
            </w:tcBorders>
          </w:tcPr>
          <w:p w14:paraId="6E861863" w14:textId="77777777" w:rsidR="00201F6A" w:rsidRPr="007E0261" w:rsidRDefault="00201F6A" w:rsidP="00201F6A">
            <w:pPr>
              <w:pStyle w:val="BodyText"/>
              <w:spacing w:before="60" w:after="60"/>
              <w:ind w:left="0" w:firstLine="0"/>
              <w:jc w:val="center"/>
              <w:rPr>
                <w:szCs w:val="24"/>
              </w:rPr>
            </w:pPr>
            <w:r w:rsidRPr="007E0261">
              <w:rPr>
                <w:szCs w:val="24"/>
              </w:rPr>
              <w:t>V</w:t>
            </w:r>
          </w:p>
        </w:tc>
        <w:tc>
          <w:tcPr>
            <w:tcW w:w="1672" w:type="dxa"/>
            <w:tcBorders>
              <w:top w:val="single" w:sz="4" w:space="0" w:color="auto"/>
              <w:left w:val="single" w:sz="4" w:space="0" w:color="auto"/>
              <w:bottom w:val="single" w:sz="4" w:space="0" w:color="auto"/>
              <w:right w:val="single" w:sz="4" w:space="0" w:color="auto"/>
            </w:tcBorders>
          </w:tcPr>
          <w:p w14:paraId="6E861864" w14:textId="1C713C32"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69" w14:textId="77777777" w:rsidTr="007E0261">
        <w:trPr>
          <w:cantSplit/>
        </w:trPr>
        <w:tc>
          <w:tcPr>
            <w:tcW w:w="6124" w:type="dxa"/>
          </w:tcPr>
          <w:p w14:paraId="6E861866" w14:textId="4F203382" w:rsidR="00201F6A" w:rsidRPr="007E0261" w:rsidRDefault="00201F6A" w:rsidP="00201F6A">
            <w:pPr>
              <w:pStyle w:val="BodyText"/>
              <w:spacing w:before="60" w:after="60"/>
              <w:ind w:left="0" w:firstLine="0"/>
              <w:jc w:val="left"/>
              <w:rPr>
                <w:szCs w:val="24"/>
              </w:rPr>
            </w:pPr>
            <w:r w:rsidRPr="007E0261">
              <w:rPr>
                <w:szCs w:val="24"/>
              </w:rPr>
              <w:t xml:space="preserve">Single line diagram of </w:t>
            </w:r>
            <w:r w:rsidR="00036C66" w:rsidRPr="007E0261">
              <w:rPr>
                <w:szCs w:val="24"/>
              </w:rPr>
              <w:t xml:space="preserve">any </w:t>
            </w:r>
            <w:r w:rsidR="00E1690C" w:rsidRPr="007E0261">
              <w:rPr>
                <w:szCs w:val="24"/>
              </w:rPr>
              <w:t>on-</w:t>
            </w:r>
            <w:r w:rsidR="00036C66" w:rsidRPr="007E0261">
              <w:rPr>
                <w:szCs w:val="24"/>
              </w:rPr>
              <w:t xml:space="preserve">site </w:t>
            </w:r>
            <w:r w:rsidRPr="007E0261">
              <w:rPr>
                <w:szCs w:val="24"/>
              </w:rPr>
              <w:t xml:space="preserve">existing </w:t>
            </w:r>
            <w:r w:rsidR="00036C66" w:rsidRPr="007E0261">
              <w:rPr>
                <w:szCs w:val="24"/>
              </w:rPr>
              <w:t xml:space="preserve">or </w:t>
            </w:r>
            <w:r w:rsidRPr="007E0261">
              <w:rPr>
                <w:szCs w:val="24"/>
              </w:rPr>
              <w:t xml:space="preserve">proposed </w:t>
            </w:r>
            <w:r w:rsidR="00036C66" w:rsidRPr="007E0261">
              <w:rPr>
                <w:szCs w:val="24"/>
              </w:rPr>
              <w:t xml:space="preserve">electrical plant </w:t>
            </w:r>
            <w:r w:rsidRPr="007E0261">
              <w:rPr>
                <w:szCs w:val="24"/>
              </w:rPr>
              <w:t>or</w:t>
            </w:r>
            <w:r w:rsidR="00036C66" w:rsidRPr="007E0261">
              <w:rPr>
                <w:szCs w:val="24"/>
              </w:rPr>
              <w:t xml:space="preserve">, where available, </w:t>
            </w:r>
            <w:r w:rsidR="008572B5" w:rsidRPr="007E0261">
              <w:rPr>
                <w:color w:val="2B579A"/>
                <w:szCs w:val="24"/>
                <w:shd w:val="clear" w:color="auto" w:fill="E6E6E6"/>
              </w:rPr>
              <w:fldChar w:fldCharType="begin"/>
            </w:r>
            <w:r w:rsidR="008572B5" w:rsidRPr="007E0261">
              <w:rPr>
                <w:szCs w:val="24"/>
              </w:rPr>
              <w:instrText xml:space="preserve"> REF OperationDiagrams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Operation Diagrams</w:t>
            </w:r>
            <w:r w:rsidR="008572B5" w:rsidRPr="007E0261">
              <w:rPr>
                <w:color w:val="2B579A"/>
                <w:szCs w:val="24"/>
                <w:shd w:val="clear" w:color="auto" w:fill="E6E6E6"/>
              </w:rPr>
              <w:fldChar w:fldCharType="end"/>
            </w:r>
          </w:p>
        </w:tc>
        <w:tc>
          <w:tcPr>
            <w:tcW w:w="1418" w:type="dxa"/>
          </w:tcPr>
          <w:p w14:paraId="6E861867" w14:textId="77777777" w:rsidR="00201F6A" w:rsidRPr="007E0261" w:rsidRDefault="00201F6A" w:rsidP="00201F6A">
            <w:pPr>
              <w:pStyle w:val="BodyText"/>
              <w:spacing w:before="60" w:after="60"/>
              <w:ind w:left="0" w:firstLine="0"/>
              <w:jc w:val="center"/>
              <w:rPr>
                <w:szCs w:val="24"/>
              </w:rPr>
            </w:pPr>
            <w:r w:rsidRPr="007E0261">
              <w:rPr>
                <w:szCs w:val="24"/>
              </w:rPr>
              <w:t>Diagram</w:t>
            </w:r>
          </w:p>
        </w:tc>
        <w:tc>
          <w:tcPr>
            <w:tcW w:w="1672" w:type="dxa"/>
          </w:tcPr>
          <w:p w14:paraId="6E861868" w14:textId="725DD73F"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6D" w14:textId="77777777" w:rsidTr="007E0261">
        <w:trPr>
          <w:cantSplit/>
        </w:trPr>
        <w:tc>
          <w:tcPr>
            <w:tcW w:w="6124" w:type="dxa"/>
            <w:tcBorders>
              <w:bottom w:val="single" w:sz="4" w:space="0" w:color="auto"/>
            </w:tcBorders>
          </w:tcPr>
          <w:p w14:paraId="6E86186A" w14:textId="77777777" w:rsidR="00201F6A" w:rsidRPr="007E0261" w:rsidRDefault="00201F6A" w:rsidP="00201F6A">
            <w:pPr>
              <w:pStyle w:val="BodyText"/>
              <w:spacing w:before="60" w:after="60"/>
              <w:ind w:left="0" w:firstLine="0"/>
              <w:jc w:val="left"/>
              <w:rPr>
                <w:szCs w:val="24"/>
              </w:rPr>
            </w:pPr>
            <w:r w:rsidRPr="007E0261">
              <w:rPr>
                <w:szCs w:val="24"/>
              </w:rPr>
              <w:lastRenderedPageBreak/>
              <w:t>What security is required for the connection?  (see note 1)</w:t>
            </w:r>
          </w:p>
        </w:tc>
        <w:tc>
          <w:tcPr>
            <w:tcW w:w="1418" w:type="dxa"/>
            <w:tcBorders>
              <w:bottom w:val="single" w:sz="4" w:space="0" w:color="auto"/>
            </w:tcBorders>
          </w:tcPr>
          <w:p w14:paraId="6E86186B"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Borders>
              <w:bottom w:val="single" w:sz="4" w:space="0" w:color="auto"/>
            </w:tcBorders>
          </w:tcPr>
          <w:p w14:paraId="6E86186C" w14:textId="0D36FBBE"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71" w14:textId="77777777" w:rsidTr="007E0261">
        <w:trPr>
          <w:cantSplit/>
        </w:trPr>
        <w:tc>
          <w:tcPr>
            <w:tcW w:w="6124" w:type="dxa"/>
          </w:tcPr>
          <w:p w14:paraId="6E86186E" w14:textId="58AC2D0F" w:rsidR="00201F6A" w:rsidRPr="007E0261" w:rsidRDefault="00201F6A" w:rsidP="0090659A">
            <w:pPr>
              <w:pStyle w:val="BodyText"/>
              <w:spacing w:before="60" w:after="60"/>
              <w:ind w:left="0" w:firstLine="0"/>
              <w:jc w:val="left"/>
              <w:rPr>
                <w:szCs w:val="24"/>
              </w:rPr>
            </w:pPr>
            <w:r w:rsidRPr="007E0261">
              <w:rPr>
                <w:szCs w:val="24"/>
              </w:rPr>
              <w:t xml:space="preserve">Number of </w:t>
            </w:r>
            <w:r w:rsidR="00ED7DB5" w:rsidRPr="00BB5563">
              <w:rPr>
                <w:color w:val="2B579A"/>
                <w:szCs w:val="24"/>
                <w:shd w:val="clear" w:color="auto" w:fill="E6E6E6"/>
              </w:rPr>
              <w:fldChar w:fldCharType="begin"/>
            </w:r>
            <w:r w:rsidR="00ED7DB5" w:rsidRPr="00BB5563">
              <w:rPr>
                <w:szCs w:val="24"/>
              </w:rPr>
              <w:instrText xml:space="preserve"> REF pgm \h </w:instrText>
            </w:r>
            <w:r w:rsidR="00BB5563">
              <w:rPr>
                <w:szCs w:val="24"/>
              </w:rPr>
              <w:instrText xml:space="preserve"> \* MERGEFORMAT </w:instrText>
            </w:r>
            <w:r w:rsidR="00ED7DB5" w:rsidRPr="00BB5563">
              <w:rPr>
                <w:color w:val="2B579A"/>
                <w:szCs w:val="24"/>
                <w:shd w:val="clear" w:color="auto" w:fill="E6E6E6"/>
              </w:rPr>
            </w:r>
            <w:r w:rsidR="00ED7DB5" w:rsidRPr="00BB5563">
              <w:rPr>
                <w:color w:val="2B579A"/>
                <w:szCs w:val="24"/>
                <w:shd w:val="clear" w:color="auto" w:fill="E6E6E6"/>
              </w:rPr>
              <w:fldChar w:fldCharType="separate"/>
            </w:r>
            <w:r w:rsidR="005C572C" w:rsidRPr="005C572C">
              <w:rPr>
                <w:b/>
                <w:szCs w:val="24"/>
              </w:rPr>
              <w:t>Power Generating Module</w:t>
            </w:r>
            <w:r w:rsidR="00ED7DB5" w:rsidRPr="00BB5563">
              <w:rPr>
                <w:color w:val="2B579A"/>
                <w:szCs w:val="24"/>
                <w:shd w:val="clear" w:color="auto" w:fill="E6E6E6"/>
              </w:rPr>
              <w:fldChar w:fldCharType="end"/>
            </w:r>
            <w:r w:rsidR="007909B8" w:rsidRPr="00BB5563">
              <w:rPr>
                <w:szCs w:val="24"/>
              </w:rPr>
              <w:t>s</w:t>
            </w:r>
            <w:r w:rsidRPr="007E0261">
              <w:rPr>
                <w:b/>
                <w:szCs w:val="24"/>
              </w:rPr>
              <w:t xml:space="preserve"> </w:t>
            </w:r>
            <w:r w:rsidRPr="007E0261">
              <w:rPr>
                <w:szCs w:val="24"/>
              </w:rPr>
              <w:t>in</w:t>
            </w:r>
            <w:r w:rsidRPr="007E0261">
              <w:rPr>
                <w:b/>
                <w:szCs w:val="24"/>
              </w:rPr>
              <w:t xml:space="preserve">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p>
        </w:tc>
        <w:tc>
          <w:tcPr>
            <w:tcW w:w="1418" w:type="dxa"/>
          </w:tcPr>
          <w:p w14:paraId="6E86186F"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672" w:type="dxa"/>
          </w:tcPr>
          <w:p w14:paraId="6E861870" w14:textId="3B148DBD"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75" w14:textId="77777777" w:rsidTr="007E0261">
        <w:trPr>
          <w:cantSplit/>
        </w:trPr>
        <w:tc>
          <w:tcPr>
            <w:tcW w:w="6124" w:type="dxa"/>
          </w:tcPr>
          <w:p w14:paraId="6E861872" w14:textId="55F5C687" w:rsidR="00201F6A" w:rsidRPr="007E0261" w:rsidRDefault="00201F6A" w:rsidP="007E0261">
            <w:pPr>
              <w:pStyle w:val="CommentText"/>
              <w:spacing w:before="60" w:after="60"/>
              <w:ind w:left="0" w:firstLine="0"/>
              <w:rPr>
                <w:sz w:val="24"/>
                <w:szCs w:val="24"/>
              </w:rPr>
            </w:pPr>
            <w:r w:rsidRPr="007E0261">
              <w:rPr>
                <w:sz w:val="24"/>
                <w:szCs w:val="24"/>
              </w:rPr>
              <w:t xml:space="preserve">Are all </w:t>
            </w:r>
            <w:r w:rsidR="00ED7DB5" w:rsidRPr="007E0261">
              <w:rPr>
                <w:color w:val="2B579A"/>
                <w:sz w:val="24"/>
                <w:szCs w:val="24"/>
                <w:shd w:val="clear" w:color="auto" w:fill="E6E6E6"/>
              </w:rPr>
              <w:fldChar w:fldCharType="begin"/>
            </w:r>
            <w:r w:rsidR="00ED7DB5" w:rsidRPr="007E0261">
              <w:rPr>
                <w:sz w:val="24"/>
                <w:szCs w:val="24"/>
              </w:rPr>
              <w:instrText xml:space="preserve"> REF pgm \h </w:instrText>
            </w:r>
            <w:r w:rsidR="005E6EB2" w:rsidRPr="007E0261">
              <w:rPr>
                <w:sz w:val="24"/>
                <w:szCs w:val="24"/>
              </w:rPr>
              <w:instrText xml:space="preserve"> \* MERGEFORMAT </w:instrText>
            </w:r>
            <w:r w:rsidR="00ED7DB5" w:rsidRPr="007E0261">
              <w:rPr>
                <w:color w:val="2B579A"/>
                <w:sz w:val="24"/>
                <w:szCs w:val="24"/>
                <w:shd w:val="clear" w:color="auto" w:fill="E6E6E6"/>
              </w:rPr>
            </w:r>
            <w:r w:rsidR="00ED7DB5" w:rsidRPr="007E0261">
              <w:rPr>
                <w:color w:val="2B579A"/>
                <w:sz w:val="24"/>
                <w:szCs w:val="24"/>
                <w:shd w:val="clear" w:color="auto" w:fill="E6E6E6"/>
              </w:rPr>
              <w:fldChar w:fldCharType="separate"/>
            </w:r>
            <w:r w:rsidR="005C572C" w:rsidRPr="005C572C">
              <w:rPr>
                <w:b/>
                <w:sz w:val="24"/>
                <w:szCs w:val="24"/>
              </w:rPr>
              <w:t>Power Generating Module</w:t>
            </w:r>
            <w:r w:rsidR="00ED7DB5" w:rsidRPr="007E0261">
              <w:rPr>
                <w:color w:val="2B579A"/>
                <w:sz w:val="24"/>
                <w:szCs w:val="24"/>
                <w:shd w:val="clear" w:color="auto" w:fill="E6E6E6"/>
              </w:rPr>
              <w:fldChar w:fldCharType="end"/>
            </w:r>
            <w:r w:rsidR="007909B8" w:rsidRPr="007E0261">
              <w:rPr>
                <w:sz w:val="24"/>
                <w:szCs w:val="24"/>
              </w:rPr>
              <w:t>s</w:t>
            </w:r>
            <w:r w:rsidRPr="007E0261">
              <w:rPr>
                <w:b/>
                <w:sz w:val="24"/>
                <w:szCs w:val="24"/>
              </w:rPr>
              <w:t xml:space="preserve"> </w:t>
            </w:r>
            <w:r w:rsidRPr="007E0261">
              <w:rPr>
                <w:sz w:val="24"/>
                <w:szCs w:val="24"/>
              </w:rPr>
              <w:t xml:space="preserve">of the same design/rating? </w:t>
            </w:r>
            <w:r w:rsidRPr="007E0261">
              <w:rPr>
                <w:sz w:val="24"/>
                <w:szCs w:val="24"/>
              </w:rPr>
              <w:br/>
              <w:t>(</w:t>
            </w:r>
            <w:r w:rsidR="002F6672" w:rsidRPr="002F6672">
              <w:rPr>
                <w:sz w:val="24"/>
                <w:szCs w:val="24"/>
              </w:rPr>
              <w:t>If not complete the relevant Schedules 5b and 5c for each type</w:t>
            </w:r>
            <w:r w:rsidRPr="007E0261">
              <w:rPr>
                <w:sz w:val="24"/>
                <w:szCs w:val="24"/>
              </w:rPr>
              <w:t>)</w:t>
            </w:r>
          </w:p>
        </w:tc>
        <w:tc>
          <w:tcPr>
            <w:tcW w:w="1418" w:type="dxa"/>
          </w:tcPr>
          <w:p w14:paraId="6E861873" w14:textId="77777777" w:rsidR="00201F6A" w:rsidRPr="007E0261" w:rsidRDefault="00201F6A" w:rsidP="00201F6A">
            <w:pPr>
              <w:pStyle w:val="BodyText"/>
              <w:spacing w:before="60" w:after="60"/>
              <w:ind w:left="0" w:firstLine="0"/>
              <w:jc w:val="center"/>
              <w:rPr>
                <w:szCs w:val="24"/>
              </w:rPr>
            </w:pPr>
            <w:r w:rsidRPr="007E0261">
              <w:rPr>
                <w:szCs w:val="24"/>
              </w:rPr>
              <w:t>Y/N</w:t>
            </w:r>
          </w:p>
        </w:tc>
        <w:tc>
          <w:tcPr>
            <w:tcW w:w="1672" w:type="dxa"/>
          </w:tcPr>
          <w:p w14:paraId="6E861874" w14:textId="02BB0432"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79" w14:textId="77777777" w:rsidTr="007E0261">
        <w:trPr>
          <w:cantSplit/>
        </w:trPr>
        <w:tc>
          <w:tcPr>
            <w:tcW w:w="6124" w:type="dxa"/>
            <w:tcBorders>
              <w:bottom w:val="single" w:sz="4" w:space="0" w:color="auto"/>
            </w:tcBorders>
          </w:tcPr>
          <w:p w14:paraId="6E861876" w14:textId="30E92040" w:rsidR="00201F6A" w:rsidRPr="007E0261" w:rsidRDefault="00201F6A" w:rsidP="00201F6A">
            <w:pPr>
              <w:pStyle w:val="BodyText"/>
              <w:spacing w:before="60" w:after="60"/>
              <w:ind w:left="0" w:firstLine="0"/>
              <w:jc w:val="left"/>
              <w:rPr>
                <w:szCs w:val="24"/>
              </w:rPr>
            </w:pPr>
            <w:r w:rsidRPr="007E0261">
              <w:rPr>
                <w:szCs w:val="24"/>
              </w:rPr>
              <w:t xml:space="preserve">Will the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r w:rsidRPr="007E0261">
              <w:rPr>
                <w:b/>
                <w:szCs w:val="24"/>
              </w:rPr>
              <w:t xml:space="preserve"> </w:t>
            </w:r>
            <w:r w:rsidRPr="007E0261">
              <w:rPr>
                <w:szCs w:val="24"/>
              </w:rPr>
              <w:t>operate in islanded mode?</w:t>
            </w:r>
          </w:p>
        </w:tc>
        <w:tc>
          <w:tcPr>
            <w:tcW w:w="1418" w:type="dxa"/>
            <w:tcBorders>
              <w:bottom w:val="single" w:sz="4" w:space="0" w:color="auto"/>
            </w:tcBorders>
          </w:tcPr>
          <w:p w14:paraId="6E861877" w14:textId="77777777" w:rsidR="00201F6A" w:rsidRPr="007E0261" w:rsidRDefault="00201F6A" w:rsidP="00201F6A">
            <w:pPr>
              <w:pStyle w:val="BodyText"/>
              <w:spacing w:before="60" w:after="60"/>
              <w:ind w:left="0" w:firstLine="0"/>
              <w:jc w:val="center"/>
              <w:rPr>
                <w:szCs w:val="24"/>
              </w:rPr>
            </w:pPr>
            <w:r w:rsidRPr="007E0261">
              <w:rPr>
                <w:szCs w:val="24"/>
              </w:rPr>
              <w:t>Y/N</w:t>
            </w:r>
          </w:p>
        </w:tc>
        <w:tc>
          <w:tcPr>
            <w:tcW w:w="1672" w:type="dxa"/>
            <w:tcBorders>
              <w:bottom w:val="single" w:sz="4" w:space="0" w:color="auto"/>
            </w:tcBorders>
          </w:tcPr>
          <w:p w14:paraId="6E861878" w14:textId="6B191227"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E1690C" w:rsidRPr="00FE3795" w14:paraId="6E86187D"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7A" w14:textId="32189BEE" w:rsidR="00E1690C" w:rsidRPr="007E0261" w:rsidRDefault="00E1690C" w:rsidP="009C41B4">
            <w:pPr>
              <w:pStyle w:val="BodyText"/>
              <w:spacing w:before="60" w:after="60"/>
              <w:ind w:left="0" w:firstLine="0"/>
              <w:jc w:val="left"/>
              <w:rPr>
                <w:szCs w:val="24"/>
              </w:rPr>
            </w:pPr>
            <w:r w:rsidRPr="007E0261">
              <w:rPr>
                <w:szCs w:val="24"/>
              </w:rPr>
              <w:t xml:space="preserve">Will </w:t>
            </w:r>
            <w:r w:rsidR="00ED7DB5" w:rsidRPr="00BB5563">
              <w:rPr>
                <w:color w:val="2B579A"/>
                <w:szCs w:val="24"/>
                <w:shd w:val="clear" w:color="auto" w:fill="E6E6E6"/>
              </w:rPr>
              <w:fldChar w:fldCharType="begin"/>
            </w:r>
            <w:r w:rsidR="00ED7DB5" w:rsidRPr="00BB5563">
              <w:rPr>
                <w:szCs w:val="24"/>
              </w:rPr>
              <w:instrText xml:space="preserve"> REF pgm \h </w:instrText>
            </w:r>
            <w:r w:rsidR="005E6EB2" w:rsidRPr="007E0261">
              <w:rPr>
                <w:szCs w:val="24"/>
              </w:rPr>
              <w:instrText xml:space="preserve"> \* MERGEFORMAT </w:instrText>
            </w:r>
            <w:r w:rsidR="00ED7DB5" w:rsidRPr="00BB5563">
              <w:rPr>
                <w:color w:val="2B579A"/>
                <w:szCs w:val="24"/>
                <w:shd w:val="clear" w:color="auto" w:fill="E6E6E6"/>
              </w:rPr>
            </w:r>
            <w:r w:rsidR="00ED7DB5" w:rsidRPr="00BB5563">
              <w:rPr>
                <w:color w:val="2B579A"/>
                <w:szCs w:val="24"/>
                <w:shd w:val="clear" w:color="auto" w:fill="E6E6E6"/>
              </w:rPr>
              <w:fldChar w:fldCharType="separate"/>
            </w:r>
            <w:r w:rsidR="005C572C" w:rsidRPr="005C572C">
              <w:rPr>
                <w:b/>
                <w:szCs w:val="24"/>
              </w:rPr>
              <w:t>Power Generating Module</w:t>
            </w:r>
            <w:r w:rsidR="00ED7DB5" w:rsidRPr="00BB5563">
              <w:rPr>
                <w:color w:val="2B579A"/>
                <w:szCs w:val="24"/>
                <w:shd w:val="clear" w:color="auto" w:fill="E6E6E6"/>
              </w:rPr>
              <w:fldChar w:fldCharType="end"/>
            </w:r>
            <w:r w:rsidR="007909B8" w:rsidRPr="00BB5563">
              <w:rPr>
                <w:szCs w:val="24"/>
              </w:rPr>
              <w:t xml:space="preserve"> </w:t>
            </w:r>
            <w:r w:rsidRPr="007E0261">
              <w:rPr>
                <w:szCs w:val="24"/>
              </w:rPr>
              <w:t>supply electricity to on-site premises?</w:t>
            </w:r>
          </w:p>
        </w:tc>
        <w:tc>
          <w:tcPr>
            <w:tcW w:w="1418" w:type="dxa"/>
            <w:tcBorders>
              <w:top w:val="single" w:sz="4" w:space="0" w:color="auto"/>
              <w:left w:val="single" w:sz="4" w:space="0" w:color="auto"/>
              <w:bottom w:val="single" w:sz="4" w:space="0" w:color="auto"/>
              <w:right w:val="single" w:sz="4" w:space="0" w:color="auto"/>
            </w:tcBorders>
          </w:tcPr>
          <w:p w14:paraId="6E86187B" w14:textId="77777777" w:rsidR="00E1690C" w:rsidRPr="007E0261" w:rsidRDefault="00E1690C" w:rsidP="009C41B4">
            <w:pPr>
              <w:pStyle w:val="BodyText"/>
              <w:spacing w:before="60" w:after="60"/>
              <w:ind w:left="0" w:firstLine="0"/>
              <w:jc w:val="center"/>
              <w:rPr>
                <w:szCs w:val="24"/>
              </w:rPr>
            </w:pPr>
            <w:r w:rsidRPr="007E0261">
              <w:rPr>
                <w:szCs w:val="24"/>
              </w:rPr>
              <w:t>Y/N</w:t>
            </w:r>
          </w:p>
        </w:tc>
        <w:tc>
          <w:tcPr>
            <w:tcW w:w="1672" w:type="dxa"/>
            <w:tcBorders>
              <w:top w:val="single" w:sz="4" w:space="0" w:color="auto"/>
              <w:left w:val="single" w:sz="4" w:space="0" w:color="auto"/>
              <w:bottom w:val="single" w:sz="4" w:space="0" w:color="auto"/>
              <w:right w:val="single" w:sz="4" w:space="0" w:color="auto"/>
            </w:tcBorders>
          </w:tcPr>
          <w:p w14:paraId="6E86187C" w14:textId="5B15E173" w:rsidR="00E1690C" w:rsidRPr="007E0261" w:rsidRDefault="008572B5" w:rsidP="009C41B4">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81" w14:textId="77777777" w:rsidTr="007E0261">
        <w:trPr>
          <w:cantSplit/>
        </w:trPr>
        <w:tc>
          <w:tcPr>
            <w:tcW w:w="6124" w:type="dxa"/>
            <w:shd w:val="clear" w:color="auto" w:fill="B3B3B3"/>
          </w:tcPr>
          <w:p w14:paraId="6E86187E" w14:textId="22FA9D01" w:rsidR="00201F6A" w:rsidRPr="007E0261" w:rsidRDefault="0090659A" w:rsidP="00201F6A">
            <w:pPr>
              <w:pStyle w:val="BodyText"/>
              <w:keepNext/>
              <w:spacing w:before="60" w:after="60"/>
              <w:ind w:left="0" w:firstLine="0"/>
              <w:jc w:val="left"/>
              <w:rPr>
                <w:b/>
                <w:szCs w:val="24"/>
              </w:rPr>
            </w:pPr>
            <w:r w:rsidRPr="007E0261">
              <w:rPr>
                <w:b/>
                <w:color w:val="2B579A"/>
                <w:szCs w:val="24"/>
                <w:shd w:val="clear" w:color="auto" w:fill="E6E6E6"/>
              </w:rPr>
              <w:fldChar w:fldCharType="begin"/>
            </w:r>
            <w:r w:rsidRPr="007E0261">
              <w:rPr>
                <w:b/>
                <w:szCs w:val="24"/>
              </w:rPr>
              <w:instrText xml:space="preserve"> REF PGF \h </w:instrText>
            </w:r>
            <w:r w:rsidR="00FE3795" w:rsidRPr="007E0261">
              <w:rPr>
                <w:b/>
                <w:szCs w:val="24"/>
              </w:rPr>
              <w:instrText xml:space="preserve"> \* MERGEFORMAT </w:instrText>
            </w:r>
            <w:r w:rsidRPr="007E0261">
              <w:rPr>
                <w:b/>
                <w:color w:val="2B579A"/>
                <w:szCs w:val="24"/>
                <w:shd w:val="clear" w:color="auto" w:fill="E6E6E6"/>
              </w:rPr>
            </w:r>
            <w:r w:rsidRPr="007E0261">
              <w:rPr>
                <w:b/>
                <w:color w:val="2B579A"/>
                <w:szCs w:val="24"/>
                <w:shd w:val="clear" w:color="auto" w:fill="E6E6E6"/>
              </w:rPr>
              <w:fldChar w:fldCharType="separate"/>
            </w:r>
            <w:r w:rsidR="005C572C" w:rsidRPr="005C572C">
              <w:rPr>
                <w:b/>
                <w:szCs w:val="24"/>
              </w:rPr>
              <w:t>Power Generating Facilit</w:t>
            </w:r>
            <w:r w:rsidRPr="007E0261">
              <w:rPr>
                <w:b/>
                <w:color w:val="2B579A"/>
                <w:szCs w:val="24"/>
                <w:shd w:val="clear" w:color="auto" w:fill="E6E6E6"/>
              </w:rPr>
              <w:fldChar w:fldCharType="end"/>
            </w:r>
            <w:r w:rsidR="003B5EC9" w:rsidRPr="007E0261">
              <w:rPr>
                <w:b/>
                <w:szCs w:val="24"/>
              </w:rPr>
              <w:t>y</w:t>
            </w:r>
            <w:r w:rsidR="00201F6A" w:rsidRPr="007E0261">
              <w:rPr>
                <w:b/>
                <w:szCs w:val="24"/>
              </w:rPr>
              <w:t xml:space="preserve"> </w:t>
            </w:r>
            <w:r w:rsidR="00E1690C" w:rsidRPr="007E0261">
              <w:rPr>
                <w:b/>
                <w:szCs w:val="24"/>
              </w:rPr>
              <w:t xml:space="preserve">STANDBY </w:t>
            </w:r>
            <w:r w:rsidR="00201F6A" w:rsidRPr="007E0261">
              <w:rPr>
                <w:b/>
                <w:szCs w:val="24"/>
              </w:rPr>
              <w:t>IMPORT REQUIREMENTS (see note 2)</w:t>
            </w:r>
          </w:p>
        </w:tc>
        <w:tc>
          <w:tcPr>
            <w:tcW w:w="1418" w:type="dxa"/>
            <w:shd w:val="clear" w:color="auto" w:fill="B3B3B3"/>
          </w:tcPr>
          <w:p w14:paraId="6E86187F" w14:textId="77777777" w:rsidR="00201F6A" w:rsidRPr="007E0261" w:rsidRDefault="00201F6A" w:rsidP="00201F6A">
            <w:pPr>
              <w:pStyle w:val="BodyText"/>
              <w:keepNext/>
              <w:spacing w:before="60" w:after="60"/>
              <w:ind w:left="42" w:right="117" w:firstLine="0"/>
              <w:jc w:val="center"/>
              <w:rPr>
                <w:szCs w:val="24"/>
              </w:rPr>
            </w:pPr>
          </w:p>
        </w:tc>
        <w:tc>
          <w:tcPr>
            <w:tcW w:w="1672" w:type="dxa"/>
            <w:shd w:val="clear" w:color="auto" w:fill="B3B3B3"/>
          </w:tcPr>
          <w:p w14:paraId="6E861880" w14:textId="77777777" w:rsidR="00201F6A" w:rsidRPr="007E0261" w:rsidRDefault="00201F6A" w:rsidP="00201F6A">
            <w:pPr>
              <w:pStyle w:val="BodyText"/>
              <w:keepNext/>
              <w:spacing w:before="60" w:after="60"/>
              <w:ind w:left="0" w:firstLine="0"/>
              <w:jc w:val="center"/>
              <w:rPr>
                <w:b/>
                <w:szCs w:val="24"/>
              </w:rPr>
            </w:pPr>
          </w:p>
        </w:tc>
      </w:tr>
      <w:tr w:rsidR="00201F6A" w:rsidRPr="00FE3795" w14:paraId="6E861885"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82" w14:textId="75C1E031" w:rsidR="00201F6A" w:rsidRPr="007E0261" w:rsidRDefault="00201F6A" w:rsidP="00201F6A">
            <w:pPr>
              <w:pStyle w:val="BodyText"/>
              <w:keepNext/>
              <w:spacing w:before="60" w:after="60"/>
              <w:ind w:left="0" w:firstLine="0"/>
              <w:jc w:val="left"/>
              <w:rPr>
                <w:szCs w:val="24"/>
              </w:rPr>
            </w:pPr>
            <w:r w:rsidRPr="007E0261">
              <w:rPr>
                <w:szCs w:val="24"/>
              </w:rPr>
              <w:t xml:space="preserve">Maximum </w:t>
            </w:r>
            <w:hyperlink w:anchor="ActivePower" w:history="1">
              <w:r w:rsidR="008572B5" w:rsidRPr="007E0261">
                <w:rPr>
                  <w:color w:val="2B579A"/>
                  <w:szCs w:val="24"/>
                  <w:shd w:val="clear" w:color="auto" w:fill="E6E6E6"/>
                </w:rPr>
                <w:fldChar w:fldCharType="begin"/>
              </w:r>
              <w:r w:rsidR="008572B5" w:rsidRPr="007E0261">
                <w:rPr>
                  <w:szCs w:val="24"/>
                </w:rPr>
                <w:instrText xml:space="preserve"> REF 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Active Power</w:t>
              </w:r>
              <w:r w:rsidR="008572B5" w:rsidRPr="007E0261">
                <w:rPr>
                  <w:color w:val="2B579A"/>
                  <w:szCs w:val="24"/>
                  <w:shd w:val="clear" w:color="auto" w:fill="E6E6E6"/>
                </w:rPr>
                <w:fldChar w:fldCharType="end"/>
              </w:r>
            </w:hyperlink>
            <w:r w:rsidRPr="007E0261">
              <w:rPr>
                <w:szCs w:val="24"/>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83" w14:textId="77777777" w:rsidR="00201F6A" w:rsidRPr="007E0261" w:rsidRDefault="00201F6A" w:rsidP="00201F6A">
            <w:pPr>
              <w:pStyle w:val="BodyText"/>
              <w:keepNext/>
              <w:spacing w:before="60" w:after="60"/>
              <w:ind w:left="0" w:firstLine="0"/>
              <w:jc w:val="center"/>
              <w:rPr>
                <w:szCs w:val="24"/>
              </w:rPr>
            </w:pPr>
            <w:r w:rsidRPr="007E0261">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884" w14:textId="1AB1EB5E" w:rsidR="00201F6A" w:rsidRPr="007E0261" w:rsidRDefault="008572B5" w:rsidP="00201F6A">
            <w:pPr>
              <w:pStyle w:val="BodyText"/>
              <w:keepN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89"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86" w14:textId="49F7EF42"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87"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88" w14:textId="5CF09E3A"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8D"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8A" w14:textId="25EF41DE"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8B"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8C" w14:textId="4DCFE6E7"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E1690C" w:rsidRPr="00FE3795" w14:paraId="6E861891" w14:textId="77777777" w:rsidTr="007E0261">
        <w:trPr>
          <w:cantSplit/>
        </w:trPr>
        <w:tc>
          <w:tcPr>
            <w:tcW w:w="6124" w:type="dxa"/>
            <w:shd w:val="clear" w:color="auto" w:fill="B3B3B3"/>
          </w:tcPr>
          <w:p w14:paraId="6E86188E" w14:textId="1D97C732" w:rsidR="00E1690C" w:rsidRPr="007E0261" w:rsidRDefault="0090659A" w:rsidP="009C41B4">
            <w:pPr>
              <w:pStyle w:val="BodyText"/>
              <w:keepNext/>
              <w:spacing w:before="60" w:after="60"/>
              <w:ind w:left="0" w:firstLine="0"/>
              <w:jc w:val="left"/>
              <w:rPr>
                <w:b/>
                <w:szCs w:val="24"/>
              </w:rPr>
            </w:pPr>
            <w:r w:rsidRPr="007E0261">
              <w:rPr>
                <w:b/>
                <w:color w:val="2B579A"/>
                <w:szCs w:val="24"/>
                <w:shd w:val="clear" w:color="auto" w:fill="E6E6E6"/>
              </w:rPr>
              <w:fldChar w:fldCharType="begin"/>
            </w:r>
            <w:r w:rsidRPr="007E0261">
              <w:rPr>
                <w:b/>
                <w:szCs w:val="24"/>
              </w:rPr>
              <w:instrText xml:space="preserve"> REF PGF \h </w:instrText>
            </w:r>
            <w:r w:rsidR="00FE3795" w:rsidRPr="007E0261">
              <w:rPr>
                <w:b/>
                <w:szCs w:val="24"/>
              </w:rPr>
              <w:instrText xml:space="preserve"> \* MERGEFORMAT </w:instrText>
            </w:r>
            <w:r w:rsidRPr="007E0261">
              <w:rPr>
                <w:b/>
                <w:color w:val="2B579A"/>
                <w:szCs w:val="24"/>
                <w:shd w:val="clear" w:color="auto" w:fill="E6E6E6"/>
              </w:rPr>
            </w:r>
            <w:r w:rsidRPr="007E0261">
              <w:rPr>
                <w:b/>
                <w:color w:val="2B579A"/>
                <w:szCs w:val="24"/>
                <w:shd w:val="clear" w:color="auto" w:fill="E6E6E6"/>
              </w:rPr>
              <w:fldChar w:fldCharType="separate"/>
            </w:r>
            <w:r w:rsidR="005C572C" w:rsidRPr="005C572C">
              <w:rPr>
                <w:b/>
                <w:szCs w:val="24"/>
              </w:rPr>
              <w:t>Power Generating Facilit</w:t>
            </w:r>
            <w:r w:rsidRPr="007E0261">
              <w:rPr>
                <w:b/>
                <w:color w:val="2B579A"/>
                <w:szCs w:val="24"/>
                <w:shd w:val="clear" w:color="auto" w:fill="E6E6E6"/>
              </w:rPr>
              <w:fldChar w:fldCharType="end"/>
            </w:r>
            <w:r w:rsidR="003B5EC9" w:rsidRPr="007E0261">
              <w:rPr>
                <w:b/>
                <w:szCs w:val="24"/>
              </w:rPr>
              <w:t>y</w:t>
            </w:r>
            <w:r w:rsidR="00E1690C" w:rsidRPr="007E0261">
              <w:rPr>
                <w:b/>
                <w:szCs w:val="24"/>
              </w:rPr>
              <w:t xml:space="preserve"> TOP-UP IMPORT REQUIREMENTS (see note 3)</w:t>
            </w:r>
          </w:p>
        </w:tc>
        <w:tc>
          <w:tcPr>
            <w:tcW w:w="1418" w:type="dxa"/>
            <w:shd w:val="clear" w:color="auto" w:fill="B3B3B3"/>
          </w:tcPr>
          <w:p w14:paraId="6E86188F" w14:textId="77777777" w:rsidR="00E1690C" w:rsidRPr="007E0261" w:rsidRDefault="00E1690C" w:rsidP="009C41B4">
            <w:pPr>
              <w:pStyle w:val="BodyText"/>
              <w:keepNext/>
              <w:spacing w:before="60" w:after="60"/>
              <w:ind w:left="42" w:right="117" w:firstLine="0"/>
              <w:jc w:val="center"/>
              <w:rPr>
                <w:szCs w:val="24"/>
              </w:rPr>
            </w:pPr>
          </w:p>
        </w:tc>
        <w:tc>
          <w:tcPr>
            <w:tcW w:w="1672" w:type="dxa"/>
            <w:shd w:val="clear" w:color="auto" w:fill="B3B3B3"/>
          </w:tcPr>
          <w:p w14:paraId="6E861890" w14:textId="77777777" w:rsidR="00E1690C" w:rsidRPr="007E0261" w:rsidRDefault="00E1690C" w:rsidP="009C41B4">
            <w:pPr>
              <w:pStyle w:val="BodyText"/>
              <w:keepNext/>
              <w:spacing w:before="60" w:after="60"/>
              <w:ind w:left="0" w:firstLine="0"/>
              <w:jc w:val="center"/>
              <w:rPr>
                <w:b/>
                <w:szCs w:val="24"/>
              </w:rPr>
            </w:pPr>
          </w:p>
        </w:tc>
      </w:tr>
      <w:tr w:rsidR="00E1690C" w:rsidRPr="00FE3795" w14:paraId="6E861895"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92" w14:textId="6511D3B4" w:rsidR="00E1690C" w:rsidRPr="007E0261" w:rsidRDefault="00E1690C" w:rsidP="009C41B4">
            <w:pPr>
              <w:pStyle w:val="BodyText"/>
              <w:keepNext/>
              <w:spacing w:before="60" w:after="60"/>
              <w:ind w:left="0" w:firstLine="0"/>
              <w:jc w:val="left"/>
              <w:rPr>
                <w:szCs w:val="24"/>
              </w:rPr>
            </w:pPr>
            <w:r w:rsidRPr="007E0261">
              <w:rPr>
                <w:szCs w:val="24"/>
              </w:rPr>
              <w:t xml:space="preserve">Maximum </w:t>
            </w:r>
            <w:hyperlink w:anchor="ActivePower" w:history="1">
              <w:r w:rsidR="008572B5" w:rsidRPr="007E0261">
                <w:rPr>
                  <w:color w:val="2B579A"/>
                  <w:szCs w:val="24"/>
                  <w:shd w:val="clear" w:color="auto" w:fill="E6E6E6"/>
                </w:rPr>
                <w:fldChar w:fldCharType="begin"/>
              </w:r>
              <w:r w:rsidR="008572B5" w:rsidRPr="007E0261">
                <w:rPr>
                  <w:szCs w:val="24"/>
                </w:rPr>
                <w:instrText xml:space="preserve"> REF 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Active Power</w:t>
              </w:r>
              <w:r w:rsidR="008572B5" w:rsidRPr="007E0261">
                <w:rPr>
                  <w:color w:val="2B579A"/>
                  <w:szCs w:val="24"/>
                  <w:shd w:val="clear" w:color="auto" w:fill="E6E6E6"/>
                </w:rPr>
                <w:fldChar w:fldCharType="end"/>
              </w:r>
            </w:hyperlink>
            <w:r w:rsidRPr="007E0261">
              <w:rPr>
                <w:szCs w:val="24"/>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93" w14:textId="77777777" w:rsidR="00E1690C" w:rsidRPr="007E0261" w:rsidRDefault="00E1690C" w:rsidP="009C41B4">
            <w:pPr>
              <w:pStyle w:val="BodyText"/>
              <w:keepNext/>
              <w:spacing w:before="60" w:after="60"/>
              <w:ind w:left="0" w:firstLine="0"/>
              <w:jc w:val="center"/>
              <w:rPr>
                <w:szCs w:val="24"/>
              </w:rPr>
            </w:pPr>
            <w:r w:rsidRPr="007E0261">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894" w14:textId="7C243E6B" w:rsidR="00E1690C" w:rsidRPr="007E0261" w:rsidRDefault="008572B5" w:rsidP="009C41B4">
            <w:pPr>
              <w:pStyle w:val="BodyText"/>
              <w:keepN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E1690C" w:rsidRPr="00FE3795" w14:paraId="6E861899"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96" w14:textId="105191C0" w:rsidR="00E1690C" w:rsidRPr="007E0261" w:rsidRDefault="00E1690C" w:rsidP="009C41B4">
            <w:pPr>
              <w:pStyle w:val="BodyText"/>
              <w:spacing w:before="60" w:after="60"/>
              <w:ind w:left="0" w:firstLine="0"/>
              <w:jc w:val="left"/>
              <w:rPr>
                <w:szCs w:val="24"/>
              </w:rPr>
            </w:pPr>
            <w:r w:rsidRPr="007E0261">
              <w:rPr>
                <w:szCs w:val="24"/>
              </w:rPr>
              <w:t xml:space="preserve">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97" w14:textId="77777777" w:rsidR="00E1690C" w:rsidRPr="007E0261" w:rsidRDefault="00E1690C" w:rsidP="009C41B4">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98" w14:textId="641FD616" w:rsidR="00E1690C" w:rsidRPr="007E0261" w:rsidRDefault="008572B5" w:rsidP="009C41B4">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E1690C" w:rsidRPr="00FE3795" w14:paraId="6E86189D"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9A" w14:textId="31D209DC" w:rsidR="00E1690C" w:rsidRPr="007E0261" w:rsidRDefault="00E1690C" w:rsidP="009C41B4">
            <w:pPr>
              <w:pStyle w:val="BodyText"/>
              <w:spacing w:before="60" w:after="60"/>
              <w:ind w:left="0" w:firstLine="0"/>
              <w:jc w:val="left"/>
              <w:rPr>
                <w:szCs w:val="24"/>
              </w:rPr>
            </w:pPr>
            <w:r w:rsidRPr="007E0261">
              <w:rPr>
                <w:szCs w:val="24"/>
              </w:rPr>
              <w:t xml:space="preserve">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9B" w14:textId="77777777" w:rsidR="00E1690C" w:rsidRPr="007E0261" w:rsidRDefault="00E1690C" w:rsidP="009C41B4">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9C" w14:textId="3373D180" w:rsidR="00E1690C" w:rsidRPr="007E0261" w:rsidRDefault="008572B5" w:rsidP="009C41B4">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A1" w14:textId="77777777" w:rsidTr="007E0261">
        <w:trPr>
          <w:cantSplit/>
        </w:trPr>
        <w:tc>
          <w:tcPr>
            <w:tcW w:w="6124" w:type="dxa"/>
            <w:shd w:val="clear" w:color="auto" w:fill="B3B3B3"/>
          </w:tcPr>
          <w:p w14:paraId="6E86189E" w14:textId="72F60BD3" w:rsidR="00201F6A" w:rsidRPr="007E0261" w:rsidRDefault="0090659A" w:rsidP="00201F6A">
            <w:pPr>
              <w:pStyle w:val="BodyText"/>
              <w:keepNext/>
              <w:spacing w:before="60" w:after="60"/>
              <w:ind w:left="0" w:firstLine="0"/>
              <w:jc w:val="left"/>
              <w:rPr>
                <w:b/>
                <w:szCs w:val="24"/>
              </w:rPr>
            </w:pPr>
            <w:r w:rsidRPr="007E0261">
              <w:rPr>
                <w:b/>
                <w:color w:val="2B579A"/>
                <w:szCs w:val="24"/>
                <w:shd w:val="clear" w:color="auto" w:fill="E6E6E6"/>
              </w:rPr>
              <w:fldChar w:fldCharType="begin"/>
            </w:r>
            <w:r w:rsidRPr="007E0261">
              <w:rPr>
                <w:b/>
                <w:szCs w:val="24"/>
              </w:rPr>
              <w:instrText xml:space="preserve"> REF PGF \h </w:instrText>
            </w:r>
            <w:r w:rsidR="00FE3795" w:rsidRPr="007E0261">
              <w:rPr>
                <w:b/>
                <w:szCs w:val="24"/>
              </w:rPr>
              <w:instrText xml:space="preserve"> \* MERGEFORMAT </w:instrText>
            </w:r>
            <w:r w:rsidRPr="007E0261">
              <w:rPr>
                <w:b/>
                <w:color w:val="2B579A"/>
                <w:szCs w:val="24"/>
                <w:shd w:val="clear" w:color="auto" w:fill="E6E6E6"/>
              </w:rPr>
            </w:r>
            <w:r w:rsidRPr="007E0261">
              <w:rPr>
                <w:b/>
                <w:color w:val="2B579A"/>
                <w:szCs w:val="24"/>
                <w:shd w:val="clear" w:color="auto" w:fill="E6E6E6"/>
              </w:rPr>
              <w:fldChar w:fldCharType="separate"/>
            </w:r>
            <w:r w:rsidR="005C572C" w:rsidRPr="005C572C">
              <w:rPr>
                <w:b/>
                <w:szCs w:val="24"/>
              </w:rPr>
              <w:t>Power Generating Facilit</w:t>
            </w:r>
            <w:r w:rsidRPr="007E0261">
              <w:rPr>
                <w:b/>
                <w:color w:val="2B579A"/>
                <w:szCs w:val="24"/>
                <w:shd w:val="clear" w:color="auto" w:fill="E6E6E6"/>
              </w:rPr>
              <w:fldChar w:fldCharType="end"/>
            </w:r>
            <w:r w:rsidR="003B5EC9" w:rsidRPr="007E0261">
              <w:rPr>
                <w:b/>
                <w:szCs w:val="24"/>
              </w:rPr>
              <w:t>y</w:t>
            </w:r>
            <w:r w:rsidR="00201F6A" w:rsidRPr="007E0261">
              <w:rPr>
                <w:b/>
                <w:szCs w:val="24"/>
              </w:rPr>
              <w:t xml:space="preserve"> EXPORT REQUIREMENTS</w:t>
            </w:r>
            <w:r w:rsidR="00E1690C" w:rsidRPr="007E0261">
              <w:rPr>
                <w:b/>
                <w:szCs w:val="24"/>
              </w:rPr>
              <w:t xml:space="preserve"> (see note 4</w:t>
            </w:r>
            <w:r w:rsidR="00201F6A" w:rsidRPr="007E0261">
              <w:rPr>
                <w:b/>
                <w:szCs w:val="24"/>
              </w:rPr>
              <w:t>)</w:t>
            </w:r>
          </w:p>
        </w:tc>
        <w:tc>
          <w:tcPr>
            <w:tcW w:w="1418" w:type="dxa"/>
            <w:shd w:val="clear" w:color="auto" w:fill="B3B3B3"/>
          </w:tcPr>
          <w:p w14:paraId="6E86189F"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8A0" w14:textId="77777777" w:rsidR="00201F6A" w:rsidRPr="007E0261" w:rsidRDefault="00201F6A" w:rsidP="00201F6A">
            <w:pPr>
              <w:pStyle w:val="BodyText"/>
              <w:spacing w:before="60" w:after="60"/>
              <w:ind w:left="0" w:firstLine="0"/>
              <w:jc w:val="center"/>
              <w:rPr>
                <w:b/>
                <w:szCs w:val="24"/>
              </w:rPr>
            </w:pPr>
          </w:p>
        </w:tc>
      </w:tr>
      <w:tr w:rsidR="00201F6A" w:rsidRPr="00FE3795" w14:paraId="6E8618A6" w14:textId="77777777" w:rsidTr="007E0261">
        <w:trPr>
          <w:cantSplit/>
        </w:trPr>
        <w:tc>
          <w:tcPr>
            <w:tcW w:w="6124" w:type="dxa"/>
            <w:tcBorders>
              <w:top w:val="single" w:sz="4" w:space="0" w:color="auto"/>
              <w:left w:val="single" w:sz="4" w:space="0" w:color="auto"/>
              <w:bottom w:val="single" w:sz="4" w:space="0" w:color="auto"/>
              <w:right w:val="single" w:sz="4" w:space="0" w:color="auto"/>
            </w:tcBorders>
            <w:shd w:val="clear" w:color="auto" w:fill="B3B3B3"/>
          </w:tcPr>
          <w:p w14:paraId="6E8618A2" w14:textId="71BB409A" w:rsidR="00201F6A" w:rsidRPr="007E0261" w:rsidRDefault="00201F6A" w:rsidP="00201F6A">
            <w:pPr>
              <w:pStyle w:val="BodyText"/>
              <w:spacing w:before="60" w:after="0"/>
              <w:ind w:left="0" w:firstLine="0"/>
              <w:jc w:val="left"/>
              <w:rPr>
                <w:b/>
                <w:szCs w:val="24"/>
                <w:lang w:val="en-US"/>
              </w:rPr>
            </w:pPr>
            <w:r w:rsidRPr="007E0261">
              <w:rPr>
                <w:szCs w:val="24"/>
              </w:rPr>
              <w:t xml:space="preserve">Total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r w:rsidRPr="007E0261">
              <w:rPr>
                <w:szCs w:val="24"/>
              </w:rPr>
              <w:t xml:space="preserve"> output at </w:t>
            </w:r>
            <w:r w:rsidR="008572B5" w:rsidRPr="007E0261">
              <w:rPr>
                <w:color w:val="2B579A"/>
                <w:szCs w:val="24"/>
                <w:shd w:val="clear" w:color="auto" w:fill="E6E6E6"/>
              </w:rPr>
              <w:fldChar w:fldCharType="begin"/>
            </w:r>
            <w:r w:rsidR="008572B5" w:rsidRPr="007E0261">
              <w:rPr>
                <w:szCs w:val="24"/>
              </w:rPr>
              <w:instrText xml:space="preserve"> REF RegisteredCapacity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Registered Capacity</w:t>
            </w:r>
            <w:r w:rsidR="008572B5" w:rsidRPr="007E0261">
              <w:rPr>
                <w:color w:val="2B579A"/>
                <w:szCs w:val="24"/>
                <w:shd w:val="clear" w:color="auto" w:fill="E6E6E6"/>
              </w:rPr>
              <w:fldChar w:fldCharType="end"/>
            </w:r>
          </w:p>
          <w:p w14:paraId="6E8618A3" w14:textId="77777777" w:rsidR="00201F6A" w:rsidRPr="007E0261" w:rsidRDefault="00201F6A" w:rsidP="00201F6A">
            <w:pPr>
              <w:pStyle w:val="BodyText"/>
              <w:spacing w:after="60"/>
              <w:ind w:left="0" w:firstLine="0"/>
              <w:jc w:val="left"/>
              <w:rPr>
                <w:szCs w:val="24"/>
              </w:rPr>
            </w:pPr>
            <w:r w:rsidRPr="007E0261">
              <w:rPr>
                <w:szCs w:val="24"/>
                <w:lang w:val="en-US"/>
              </w:rPr>
              <w:t>(net of auxiliary loads)</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6E8618A4" w14:textId="77777777" w:rsidR="00201F6A" w:rsidRPr="007E0261" w:rsidRDefault="00201F6A" w:rsidP="00201F6A">
            <w:pPr>
              <w:pStyle w:val="BodyText"/>
              <w:spacing w:before="60" w:after="60"/>
              <w:ind w:left="42" w:firstLine="0"/>
              <w:jc w:val="center"/>
              <w:rPr>
                <w:szCs w:val="24"/>
              </w:rPr>
            </w:pPr>
          </w:p>
        </w:tc>
        <w:tc>
          <w:tcPr>
            <w:tcW w:w="1672" w:type="dxa"/>
            <w:tcBorders>
              <w:top w:val="single" w:sz="4" w:space="0" w:color="auto"/>
              <w:left w:val="single" w:sz="4" w:space="0" w:color="auto"/>
              <w:bottom w:val="single" w:sz="4" w:space="0" w:color="auto"/>
              <w:right w:val="single" w:sz="4" w:space="0" w:color="auto"/>
            </w:tcBorders>
            <w:shd w:val="clear" w:color="auto" w:fill="B3B3B3"/>
          </w:tcPr>
          <w:p w14:paraId="6E8618A5" w14:textId="77777777" w:rsidR="00201F6A" w:rsidRPr="007E0261" w:rsidRDefault="00201F6A" w:rsidP="00201F6A">
            <w:pPr>
              <w:pStyle w:val="BodyText"/>
              <w:spacing w:before="60" w:after="60"/>
              <w:ind w:left="0" w:firstLine="0"/>
              <w:jc w:val="center"/>
              <w:rPr>
                <w:b/>
                <w:szCs w:val="24"/>
              </w:rPr>
            </w:pPr>
          </w:p>
        </w:tc>
      </w:tr>
      <w:tr w:rsidR="00201F6A" w:rsidRPr="00FE3795" w14:paraId="6E8618AA"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A7" w14:textId="6EA6C45D" w:rsidR="00201F6A" w:rsidRPr="007E0261" w:rsidRDefault="008572B5" w:rsidP="00201F6A">
            <w:pPr>
              <w:pStyle w:val="BodyText"/>
              <w:spacing w:before="60" w:after="60"/>
              <w:ind w:left="0" w:firstLine="0"/>
              <w:jc w:val="left"/>
              <w:rPr>
                <w:szCs w:val="24"/>
              </w:rPr>
            </w:pPr>
            <w:r w:rsidRPr="007E0261">
              <w:rPr>
                <w:color w:val="2B579A"/>
                <w:szCs w:val="24"/>
                <w:shd w:val="clear" w:color="auto" w:fill="E6E6E6"/>
              </w:rPr>
              <w:fldChar w:fldCharType="begin"/>
            </w:r>
            <w:r w:rsidRPr="007E0261">
              <w:rPr>
                <w:szCs w:val="24"/>
              </w:rPr>
              <w:instrText xml:space="preserve"> REF RegisteredCapacity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Registered Capacity</w:t>
            </w:r>
            <w:r w:rsidRPr="007E0261">
              <w:rPr>
                <w:color w:val="2B579A"/>
                <w:szCs w:val="24"/>
                <w:shd w:val="clear" w:color="auto" w:fill="E6E6E6"/>
              </w:rPr>
              <w:fldChar w:fldCharType="end"/>
            </w:r>
            <w:r w:rsidR="00201F6A" w:rsidRPr="007E0261">
              <w:rPr>
                <w:b/>
                <w:szCs w:val="24"/>
                <w:lang w:val="en-US"/>
              </w:rPr>
              <w:t xml:space="preserve"> </w:t>
            </w:r>
            <w:r w:rsidR="00201F6A" w:rsidRPr="007E0261">
              <w:rPr>
                <w:szCs w:val="24"/>
                <w:lang w:val="en-US"/>
              </w:rPr>
              <w:t>(</w:t>
            </w:r>
            <w:r w:rsidR="00201F6A" w:rsidRPr="007E0261">
              <w:rPr>
                <w:szCs w:val="24"/>
              </w:rPr>
              <w:t xml:space="preserve">maximum </w:t>
            </w:r>
            <w:hyperlink w:anchor="ActivePower" w:history="1">
              <w:r w:rsidRPr="007E0261">
                <w:rPr>
                  <w:color w:val="2B579A"/>
                  <w:szCs w:val="24"/>
                  <w:shd w:val="clear" w:color="auto" w:fill="E6E6E6"/>
                </w:rPr>
                <w:fldChar w:fldCharType="begin"/>
              </w:r>
              <w:r w:rsidRPr="007E0261">
                <w:rPr>
                  <w:szCs w:val="24"/>
                </w:rPr>
                <w:instrText xml:space="preserve"> REF ActivePower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Active Power</w:t>
              </w:r>
              <w:r w:rsidRPr="007E0261">
                <w:rPr>
                  <w:color w:val="2B579A"/>
                  <w:szCs w:val="24"/>
                  <w:shd w:val="clear" w:color="auto" w:fill="E6E6E6"/>
                </w:rPr>
                <w:fldChar w:fldCharType="end"/>
              </w:r>
            </w:hyperlink>
            <w:r w:rsidR="00201F6A" w:rsidRPr="007E0261">
              <w:rPr>
                <w:szCs w:val="24"/>
              </w:rPr>
              <w:t xml:space="preserve"> export)</w:t>
            </w:r>
          </w:p>
        </w:tc>
        <w:tc>
          <w:tcPr>
            <w:tcW w:w="1418" w:type="dxa"/>
            <w:tcBorders>
              <w:top w:val="single" w:sz="4" w:space="0" w:color="auto"/>
              <w:left w:val="single" w:sz="4" w:space="0" w:color="auto"/>
              <w:bottom w:val="single" w:sz="4" w:space="0" w:color="auto"/>
              <w:right w:val="single" w:sz="4" w:space="0" w:color="auto"/>
            </w:tcBorders>
          </w:tcPr>
          <w:p w14:paraId="6E8618A8" w14:textId="77777777" w:rsidR="00201F6A" w:rsidRPr="007E0261" w:rsidRDefault="00201F6A" w:rsidP="00201F6A">
            <w:pPr>
              <w:pStyle w:val="BodyText"/>
              <w:spacing w:before="60" w:after="60"/>
              <w:ind w:left="0" w:firstLine="0"/>
              <w:jc w:val="center"/>
              <w:rPr>
                <w:szCs w:val="24"/>
              </w:rPr>
            </w:pPr>
            <w:r w:rsidRPr="007E0261">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8A9" w14:textId="4C555C64"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AE"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AB" w14:textId="36982465"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export (lagging)</w:t>
            </w:r>
          </w:p>
        </w:tc>
        <w:tc>
          <w:tcPr>
            <w:tcW w:w="1418" w:type="dxa"/>
            <w:tcBorders>
              <w:top w:val="single" w:sz="4" w:space="0" w:color="auto"/>
              <w:left w:val="single" w:sz="4" w:space="0" w:color="auto"/>
              <w:bottom w:val="single" w:sz="4" w:space="0" w:color="auto"/>
              <w:right w:val="single" w:sz="4" w:space="0" w:color="auto"/>
            </w:tcBorders>
          </w:tcPr>
          <w:p w14:paraId="6E8618AC"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AD" w14:textId="4E060BC0"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B2" w14:textId="77777777" w:rsidTr="007E0261">
        <w:trPr>
          <w:cantSplit/>
        </w:trPr>
        <w:tc>
          <w:tcPr>
            <w:tcW w:w="6124" w:type="dxa"/>
            <w:tcBorders>
              <w:bottom w:val="single" w:sz="4" w:space="0" w:color="auto"/>
            </w:tcBorders>
          </w:tcPr>
          <w:p w14:paraId="6E8618AF" w14:textId="4E22F1C9"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import (leading)</w:t>
            </w:r>
          </w:p>
        </w:tc>
        <w:tc>
          <w:tcPr>
            <w:tcW w:w="1418" w:type="dxa"/>
            <w:tcBorders>
              <w:bottom w:val="single" w:sz="4" w:space="0" w:color="auto"/>
            </w:tcBorders>
          </w:tcPr>
          <w:p w14:paraId="6E8618B0"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bottom w:val="single" w:sz="4" w:space="0" w:color="auto"/>
            </w:tcBorders>
          </w:tcPr>
          <w:p w14:paraId="6E8618B1" w14:textId="31199EF2"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p>
        </w:tc>
      </w:tr>
      <w:tr w:rsidR="00201F6A" w:rsidRPr="00FE3795" w14:paraId="6E8618B7" w14:textId="77777777" w:rsidTr="007E0261">
        <w:trPr>
          <w:cantSplit/>
        </w:trPr>
        <w:tc>
          <w:tcPr>
            <w:tcW w:w="6124" w:type="dxa"/>
            <w:shd w:val="clear" w:color="auto" w:fill="B3B3B3"/>
          </w:tcPr>
          <w:p w14:paraId="6E8618B3" w14:textId="4BB91789" w:rsidR="00201F6A" w:rsidRPr="007E0261" w:rsidRDefault="00201F6A" w:rsidP="00201F6A">
            <w:pPr>
              <w:pStyle w:val="BodyText"/>
              <w:spacing w:before="60" w:after="0"/>
              <w:ind w:left="0" w:firstLine="0"/>
              <w:jc w:val="left"/>
              <w:rPr>
                <w:b/>
                <w:szCs w:val="24"/>
              </w:rPr>
            </w:pPr>
            <w:r w:rsidRPr="007E0261">
              <w:rPr>
                <w:szCs w:val="24"/>
              </w:rPr>
              <w:t xml:space="preserve">Total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r w:rsidRPr="007E0261">
              <w:rPr>
                <w:szCs w:val="24"/>
              </w:rPr>
              <w:t xml:space="preserve"> output at </w:t>
            </w:r>
            <w:r w:rsidR="008572B5" w:rsidRPr="007E0261">
              <w:rPr>
                <w:color w:val="2B579A"/>
                <w:szCs w:val="24"/>
                <w:shd w:val="clear" w:color="auto" w:fill="E6E6E6"/>
              </w:rPr>
              <w:fldChar w:fldCharType="begin"/>
            </w:r>
            <w:r w:rsidR="008572B5" w:rsidRPr="007E0261">
              <w:rPr>
                <w:szCs w:val="24"/>
              </w:rPr>
              <w:instrText xml:space="preserve"> REF MinimumGeneration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Minimum Generation</w:t>
            </w:r>
            <w:r w:rsidR="008572B5" w:rsidRPr="007E0261">
              <w:rPr>
                <w:color w:val="2B579A"/>
                <w:szCs w:val="24"/>
                <w:shd w:val="clear" w:color="auto" w:fill="E6E6E6"/>
              </w:rPr>
              <w:fldChar w:fldCharType="end"/>
            </w:r>
          </w:p>
          <w:p w14:paraId="6E8618B4" w14:textId="77777777" w:rsidR="00201F6A" w:rsidRPr="007E0261" w:rsidRDefault="00201F6A" w:rsidP="00201F6A">
            <w:pPr>
              <w:pStyle w:val="BodyText"/>
              <w:spacing w:after="60"/>
              <w:ind w:left="0" w:firstLine="0"/>
              <w:jc w:val="left"/>
              <w:rPr>
                <w:szCs w:val="24"/>
              </w:rPr>
            </w:pPr>
            <w:r w:rsidRPr="007E0261">
              <w:rPr>
                <w:szCs w:val="24"/>
              </w:rPr>
              <w:t>(</w:t>
            </w:r>
            <w:r w:rsidRPr="007E0261">
              <w:rPr>
                <w:szCs w:val="24"/>
                <w:lang w:val="en-US"/>
              </w:rPr>
              <w:t>net of auxiliary loads)</w:t>
            </w:r>
          </w:p>
        </w:tc>
        <w:tc>
          <w:tcPr>
            <w:tcW w:w="1418" w:type="dxa"/>
            <w:shd w:val="clear" w:color="auto" w:fill="B3B3B3"/>
          </w:tcPr>
          <w:p w14:paraId="6E8618B5" w14:textId="77777777" w:rsidR="00201F6A" w:rsidRPr="007E0261" w:rsidRDefault="00201F6A" w:rsidP="00201F6A">
            <w:pPr>
              <w:pStyle w:val="BodyText"/>
              <w:spacing w:before="60" w:after="60"/>
              <w:ind w:left="42" w:firstLine="0"/>
              <w:jc w:val="center"/>
              <w:rPr>
                <w:szCs w:val="24"/>
              </w:rPr>
            </w:pPr>
          </w:p>
        </w:tc>
        <w:tc>
          <w:tcPr>
            <w:tcW w:w="1672" w:type="dxa"/>
            <w:shd w:val="clear" w:color="auto" w:fill="B3B3B3"/>
          </w:tcPr>
          <w:p w14:paraId="6E8618B6" w14:textId="77777777" w:rsidR="00201F6A" w:rsidRPr="007E0261" w:rsidRDefault="00201F6A" w:rsidP="00201F6A">
            <w:pPr>
              <w:pStyle w:val="BodyText"/>
              <w:spacing w:before="60" w:after="60"/>
              <w:ind w:left="0" w:firstLine="0"/>
              <w:jc w:val="center"/>
              <w:rPr>
                <w:b/>
                <w:szCs w:val="24"/>
              </w:rPr>
            </w:pPr>
          </w:p>
        </w:tc>
      </w:tr>
      <w:tr w:rsidR="00201F6A" w:rsidRPr="00FE3795" w14:paraId="6E8618BB" w14:textId="77777777" w:rsidTr="007E0261">
        <w:trPr>
          <w:cantSplit/>
        </w:trPr>
        <w:tc>
          <w:tcPr>
            <w:tcW w:w="6124" w:type="dxa"/>
          </w:tcPr>
          <w:p w14:paraId="6E8618B8" w14:textId="090A916A" w:rsidR="00201F6A" w:rsidRPr="007E0261" w:rsidRDefault="008572B5" w:rsidP="00201F6A">
            <w:pPr>
              <w:pStyle w:val="BodyText"/>
              <w:spacing w:before="60" w:after="60"/>
              <w:ind w:left="0" w:firstLine="0"/>
              <w:jc w:val="left"/>
              <w:rPr>
                <w:szCs w:val="24"/>
              </w:rPr>
            </w:pPr>
            <w:r w:rsidRPr="007E0261">
              <w:rPr>
                <w:color w:val="2B579A"/>
                <w:szCs w:val="24"/>
                <w:shd w:val="clear" w:color="auto" w:fill="E6E6E6"/>
              </w:rPr>
              <w:fldChar w:fldCharType="begin"/>
            </w:r>
            <w:r w:rsidRPr="007E0261">
              <w:rPr>
                <w:szCs w:val="24"/>
              </w:rPr>
              <w:instrText xml:space="preserve"> REF MinimumGeneration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Minimum Generation</w:t>
            </w:r>
            <w:r w:rsidRPr="007E0261">
              <w:rPr>
                <w:color w:val="2B579A"/>
                <w:szCs w:val="24"/>
                <w:shd w:val="clear" w:color="auto" w:fill="E6E6E6"/>
              </w:rPr>
              <w:fldChar w:fldCharType="end"/>
            </w:r>
            <w:r w:rsidR="00201F6A" w:rsidRPr="007E0261">
              <w:rPr>
                <w:szCs w:val="24"/>
              </w:rPr>
              <w:t xml:space="preserve"> (minimum </w:t>
            </w:r>
            <w:hyperlink w:anchor="ActivePower" w:history="1">
              <w:r w:rsidRPr="007E0261">
                <w:rPr>
                  <w:color w:val="2B579A"/>
                  <w:szCs w:val="24"/>
                  <w:shd w:val="clear" w:color="auto" w:fill="E6E6E6"/>
                </w:rPr>
                <w:fldChar w:fldCharType="begin"/>
              </w:r>
              <w:r w:rsidRPr="007E0261">
                <w:rPr>
                  <w:szCs w:val="24"/>
                </w:rPr>
                <w:instrText xml:space="preserve"> REF ActivePower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Active Power</w:t>
              </w:r>
              <w:r w:rsidRPr="007E0261">
                <w:rPr>
                  <w:color w:val="2B579A"/>
                  <w:szCs w:val="24"/>
                  <w:shd w:val="clear" w:color="auto" w:fill="E6E6E6"/>
                </w:rPr>
                <w:fldChar w:fldCharType="end"/>
              </w:r>
            </w:hyperlink>
            <w:r w:rsidR="00201F6A" w:rsidRPr="007E0261">
              <w:rPr>
                <w:szCs w:val="24"/>
              </w:rPr>
              <w:t xml:space="preserve"> export)</w:t>
            </w:r>
          </w:p>
        </w:tc>
        <w:tc>
          <w:tcPr>
            <w:tcW w:w="1418" w:type="dxa"/>
          </w:tcPr>
          <w:p w14:paraId="6E8618B9" w14:textId="77777777" w:rsidR="00201F6A" w:rsidRPr="007E0261" w:rsidRDefault="00201F6A" w:rsidP="00201F6A">
            <w:pPr>
              <w:pStyle w:val="BodyText"/>
              <w:spacing w:before="60" w:after="60"/>
              <w:ind w:left="0" w:firstLine="0"/>
              <w:jc w:val="center"/>
              <w:rPr>
                <w:szCs w:val="24"/>
              </w:rPr>
            </w:pPr>
            <w:r w:rsidRPr="007E0261">
              <w:rPr>
                <w:szCs w:val="24"/>
              </w:rPr>
              <w:t>MW</w:t>
            </w:r>
          </w:p>
        </w:tc>
        <w:tc>
          <w:tcPr>
            <w:tcW w:w="1672" w:type="dxa"/>
          </w:tcPr>
          <w:p w14:paraId="6E8618BA"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BF" w14:textId="77777777" w:rsidTr="007E0261">
        <w:trPr>
          <w:cantSplit/>
        </w:trPr>
        <w:tc>
          <w:tcPr>
            <w:tcW w:w="6124" w:type="dxa"/>
          </w:tcPr>
          <w:p w14:paraId="6E8618BC" w14:textId="409047FA"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export (lagging)</w:t>
            </w:r>
          </w:p>
        </w:tc>
        <w:tc>
          <w:tcPr>
            <w:tcW w:w="1418" w:type="dxa"/>
          </w:tcPr>
          <w:p w14:paraId="6E8618BD"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Pr>
          <w:p w14:paraId="6E8618BE"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C3" w14:textId="77777777" w:rsidTr="007E0261">
        <w:trPr>
          <w:cantSplit/>
        </w:trPr>
        <w:tc>
          <w:tcPr>
            <w:tcW w:w="6124" w:type="dxa"/>
          </w:tcPr>
          <w:p w14:paraId="6E8618C0" w14:textId="3014B493"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import (leading)</w:t>
            </w:r>
          </w:p>
        </w:tc>
        <w:tc>
          <w:tcPr>
            <w:tcW w:w="1418" w:type="dxa"/>
          </w:tcPr>
          <w:p w14:paraId="6E8618C1"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Pr>
          <w:p w14:paraId="6E8618C2"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C8" w14:textId="77777777" w:rsidTr="007E0261">
        <w:trPr>
          <w:cantSplit/>
        </w:trPr>
        <w:tc>
          <w:tcPr>
            <w:tcW w:w="6124" w:type="dxa"/>
          </w:tcPr>
          <w:p w14:paraId="6E8618C4" w14:textId="63A7D064" w:rsidR="00201F6A" w:rsidRPr="007E0261" w:rsidRDefault="003B5EC9" w:rsidP="00201F6A">
            <w:pPr>
              <w:pStyle w:val="BodyText"/>
              <w:spacing w:before="60" w:after="0"/>
              <w:ind w:left="0" w:firstLine="0"/>
              <w:jc w:val="left"/>
              <w:rPr>
                <w:szCs w:val="24"/>
                <w:lang w:val="en-US"/>
              </w:rPr>
            </w:pPr>
            <w:r w:rsidRPr="007E0261">
              <w:rPr>
                <w:color w:val="2B579A"/>
                <w:szCs w:val="24"/>
                <w:shd w:val="clear" w:color="auto" w:fill="E6E6E6"/>
              </w:rPr>
              <w:fldChar w:fldCharType="begin"/>
            </w:r>
            <w:r w:rsidRPr="007E0261">
              <w:rPr>
                <w:szCs w:val="24"/>
              </w:rPr>
              <w:instrText xml:space="preserve"> REF PowerStation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Station</w:t>
            </w:r>
            <w:r w:rsidRPr="007E0261">
              <w:rPr>
                <w:color w:val="2B579A"/>
                <w:szCs w:val="24"/>
                <w:shd w:val="clear" w:color="auto" w:fill="E6E6E6"/>
              </w:rPr>
              <w:fldChar w:fldCharType="end"/>
            </w:r>
            <w:r w:rsidR="00201F6A" w:rsidRPr="007E0261">
              <w:rPr>
                <w:szCs w:val="24"/>
              </w:rPr>
              <w:t xml:space="preserve"> performance chart</w:t>
            </w:r>
          </w:p>
          <w:p w14:paraId="6E8618C5" w14:textId="22A38B4B" w:rsidR="00201F6A" w:rsidRPr="007E0261" w:rsidRDefault="00201F6A" w:rsidP="00201F6A">
            <w:pPr>
              <w:pStyle w:val="BodyText"/>
              <w:spacing w:after="60"/>
              <w:ind w:left="0" w:firstLine="0"/>
              <w:jc w:val="left"/>
              <w:rPr>
                <w:szCs w:val="24"/>
              </w:rPr>
            </w:pPr>
            <w:r w:rsidRPr="007E0261">
              <w:rPr>
                <w:szCs w:val="24"/>
                <w:lang w:val="en-US"/>
              </w:rPr>
              <w:t xml:space="preserve">(net, at </w:t>
            </w:r>
            <w:hyperlink w:anchor="ConnectionPoint" w:history="1">
              <w:r w:rsidR="008572B5" w:rsidRPr="007E0261">
                <w:rPr>
                  <w:color w:val="2B579A"/>
                  <w:szCs w:val="24"/>
                  <w:shd w:val="clear" w:color="auto" w:fill="E6E6E6"/>
                </w:rPr>
                <w:fldChar w:fldCharType="begin"/>
              </w:r>
              <w:r w:rsidR="008572B5" w:rsidRPr="007E0261">
                <w:rPr>
                  <w:szCs w:val="24"/>
                </w:rPr>
                <w:instrText xml:space="preserve"> REF ConnectionPoint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Point</w:t>
              </w:r>
              <w:r w:rsidR="008572B5" w:rsidRPr="007E0261">
                <w:rPr>
                  <w:color w:val="2B579A"/>
                  <w:szCs w:val="24"/>
                  <w:shd w:val="clear" w:color="auto" w:fill="E6E6E6"/>
                </w:rPr>
                <w:fldChar w:fldCharType="end"/>
              </w:r>
            </w:hyperlink>
            <w:r w:rsidRPr="007E0261">
              <w:rPr>
                <w:szCs w:val="24"/>
              </w:rPr>
              <w:t>, as per DPC7 Figure 1</w:t>
            </w:r>
            <w:r w:rsidRPr="007E0261">
              <w:rPr>
                <w:szCs w:val="24"/>
                <w:lang w:val="en-US"/>
              </w:rPr>
              <w:t>)</w:t>
            </w:r>
          </w:p>
        </w:tc>
        <w:tc>
          <w:tcPr>
            <w:tcW w:w="1418" w:type="dxa"/>
          </w:tcPr>
          <w:p w14:paraId="6E8618C6" w14:textId="77777777" w:rsidR="00201F6A" w:rsidRPr="007E0261" w:rsidRDefault="00201F6A" w:rsidP="00201F6A">
            <w:pPr>
              <w:pStyle w:val="BodyText"/>
              <w:spacing w:before="60" w:after="60"/>
              <w:ind w:left="0" w:firstLine="0"/>
              <w:jc w:val="center"/>
              <w:rPr>
                <w:szCs w:val="24"/>
              </w:rPr>
            </w:pPr>
            <w:r w:rsidRPr="007E0261">
              <w:rPr>
                <w:szCs w:val="24"/>
              </w:rPr>
              <w:t>Figure</w:t>
            </w:r>
          </w:p>
        </w:tc>
        <w:tc>
          <w:tcPr>
            <w:tcW w:w="1672" w:type="dxa"/>
          </w:tcPr>
          <w:p w14:paraId="6E8618C7"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CC" w14:textId="77777777" w:rsidTr="007E0261">
        <w:trPr>
          <w:cantSplit/>
        </w:trPr>
        <w:tc>
          <w:tcPr>
            <w:tcW w:w="6124" w:type="dxa"/>
            <w:shd w:val="clear" w:color="auto" w:fill="B3B3B3"/>
          </w:tcPr>
          <w:p w14:paraId="6E8618C9" w14:textId="56A2ADA4" w:rsidR="00201F6A" w:rsidRPr="007E0261" w:rsidRDefault="0090659A" w:rsidP="00201F6A">
            <w:pPr>
              <w:pStyle w:val="BodyText"/>
              <w:spacing w:before="60" w:after="60"/>
              <w:ind w:left="0" w:firstLine="0"/>
              <w:jc w:val="left"/>
              <w:rPr>
                <w:b/>
                <w:szCs w:val="24"/>
              </w:rPr>
            </w:pPr>
            <w:r w:rsidRPr="007E0261">
              <w:rPr>
                <w:b/>
                <w:color w:val="2B579A"/>
                <w:szCs w:val="24"/>
                <w:shd w:val="clear" w:color="auto" w:fill="E6E6E6"/>
              </w:rPr>
              <w:lastRenderedPageBreak/>
              <w:fldChar w:fldCharType="begin"/>
            </w:r>
            <w:r w:rsidRPr="007E0261">
              <w:rPr>
                <w:b/>
                <w:szCs w:val="24"/>
              </w:rPr>
              <w:instrText xml:space="preserve"> REF PGF \h </w:instrText>
            </w:r>
            <w:r w:rsidR="00FE3795" w:rsidRPr="007E0261">
              <w:rPr>
                <w:b/>
                <w:szCs w:val="24"/>
              </w:rPr>
              <w:instrText xml:space="preserve"> \* MERGEFORMAT </w:instrText>
            </w:r>
            <w:r w:rsidRPr="007E0261">
              <w:rPr>
                <w:b/>
                <w:color w:val="2B579A"/>
                <w:szCs w:val="24"/>
                <w:shd w:val="clear" w:color="auto" w:fill="E6E6E6"/>
              </w:rPr>
            </w:r>
            <w:r w:rsidRPr="007E0261">
              <w:rPr>
                <w:b/>
                <w:color w:val="2B579A"/>
                <w:szCs w:val="24"/>
                <w:shd w:val="clear" w:color="auto" w:fill="E6E6E6"/>
              </w:rPr>
              <w:fldChar w:fldCharType="separate"/>
            </w:r>
            <w:r w:rsidR="005C572C" w:rsidRPr="005C572C">
              <w:rPr>
                <w:b/>
                <w:szCs w:val="24"/>
              </w:rPr>
              <w:t xml:space="preserve">Power Generating </w:t>
            </w:r>
            <w:proofErr w:type="spellStart"/>
            <w:r w:rsidR="005C572C" w:rsidRPr="005C572C">
              <w:rPr>
                <w:b/>
                <w:szCs w:val="24"/>
              </w:rPr>
              <w:t>Facilit</w:t>
            </w:r>
            <w:proofErr w:type="spellEnd"/>
            <w:r w:rsidRPr="007E0261">
              <w:rPr>
                <w:b/>
                <w:color w:val="2B579A"/>
                <w:szCs w:val="24"/>
                <w:shd w:val="clear" w:color="auto" w:fill="E6E6E6"/>
              </w:rPr>
              <w:fldChar w:fldCharType="end"/>
            </w:r>
            <w:r w:rsidR="00201F6A" w:rsidRPr="007E0261">
              <w:rPr>
                <w:b/>
                <w:szCs w:val="24"/>
              </w:rPr>
              <w:t xml:space="preserve"> MAXIMUM FAULT CURRENT CONTRIBUTION (see note </w:t>
            </w:r>
            <w:r w:rsidR="00544B1B" w:rsidRPr="007E0261">
              <w:rPr>
                <w:b/>
                <w:szCs w:val="24"/>
              </w:rPr>
              <w:t>5</w:t>
            </w:r>
            <w:r w:rsidR="00201F6A" w:rsidRPr="007E0261">
              <w:rPr>
                <w:b/>
                <w:szCs w:val="24"/>
              </w:rPr>
              <w:t>)</w:t>
            </w:r>
          </w:p>
        </w:tc>
        <w:tc>
          <w:tcPr>
            <w:tcW w:w="1418" w:type="dxa"/>
            <w:shd w:val="clear" w:color="auto" w:fill="B3B3B3"/>
          </w:tcPr>
          <w:p w14:paraId="6E8618CA"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8CB" w14:textId="77777777" w:rsidR="00201F6A" w:rsidRPr="007E0261" w:rsidRDefault="00201F6A" w:rsidP="00201F6A">
            <w:pPr>
              <w:pStyle w:val="BodyText"/>
              <w:spacing w:before="60" w:after="60"/>
              <w:ind w:left="0" w:firstLine="0"/>
              <w:jc w:val="center"/>
              <w:rPr>
                <w:b/>
                <w:szCs w:val="24"/>
              </w:rPr>
            </w:pPr>
          </w:p>
        </w:tc>
      </w:tr>
      <w:tr w:rsidR="00201F6A" w:rsidRPr="00FE3795" w14:paraId="6E8618D0" w14:textId="77777777" w:rsidTr="007E0261">
        <w:trPr>
          <w:cantSplit/>
        </w:trPr>
        <w:tc>
          <w:tcPr>
            <w:tcW w:w="6124" w:type="dxa"/>
          </w:tcPr>
          <w:p w14:paraId="6E8618CD" w14:textId="0BB6321C" w:rsidR="00201F6A" w:rsidRPr="007E0261" w:rsidRDefault="00201F6A" w:rsidP="00201F6A">
            <w:pPr>
              <w:pStyle w:val="BodyText"/>
              <w:spacing w:before="60" w:after="60"/>
              <w:ind w:left="0" w:firstLine="0"/>
              <w:jc w:val="left"/>
              <w:rPr>
                <w:szCs w:val="24"/>
              </w:rPr>
            </w:pPr>
            <w:r w:rsidRPr="007E0261">
              <w:rPr>
                <w:szCs w:val="24"/>
              </w:rPr>
              <w:t>Peak asymmetrical short circuit current at 10ms (</w:t>
            </w:r>
            <w:proofErr w:type="spellStart"/>
            <w:r w:rsidRPr="007E0261">
              <w:rPr>
                <w:szCs w:val="24"/>
              </w:rPr>
              <w:t>i</w:t>
            </w:r>
            <w:r w:rsidRPr="007E0261">
              <w:rPr>
                <w:szCs w:val="24"/>
                <w:vertAlign w:val="subscript"/>
              </w:rPr>
              <w:t>p</w:t>
            </w:r>
            <w:proofErr w:type="spellEnd"/>
            <w:r w:rsidRPr="007E0261">
              <w:rPr>
                <w:szCs w:val="24"/>
              </w:rPr>
              <w:t xml:space="preserve">) for a 3φ short circuit fault at the </w:t>
            </w:r>
            <w:r w:rsidR="008572B5" w:rsidRPr="007E0261">
              <w:rPr>
                <w:color w:val="2B579A"/>
                <w:szCs w:val="24"/>
                <w:shd w:val="clear" w:color="auto" w:fill="E6E6E6"/>
              </w:rPr>
              <w:fldChar w:fldCharType="begin"/>
            </w:r>
            <w:r w:rsidR="008572B5" w:rsidRPr="007E0261">
              <w:rPr>
                <w:szCs w:val="24"/>
              </w:rPr>
              <w:instrText xml:space="preserve"> REF ConnectionPoint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Point</w:t>
            </w:r>
            <w:r w:rsidR="008572B5" w:rsidRPr="007E0261">
              <w:rPr>
                <w:color w:val="2B579A"/>
                <w:szCs w:val="24"/>
                <w:shd w:val="clear" w:color="auto" w:fill="E6E6E6"/>
              </w:rPr>
              <w:fldChar w:fldCharType="end"/>
            </w:r>
          </w:p>
        </w:tc>
        <w:tc>
          <w:tcPr>
            <w:tcW w:w="1418" w:type="dxa"/>
          </w:tcPr>
          <w:p w14:paraId="6E8618CE"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8CF"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8D4" w14:textId="77777777" w:rsidTr="007E0261">
        <w:trPr>
          <w:cantSplit/>
        </w:trPr>
        <w:tc>
          <w:tcPr>
            <w:tcW w:w="6124" w:type="dxa"/>
          </w:tcPr>
          <w:p w14:paraId="6E8618D1" w14:textId="5E54EC21" w:rsidR="00201F6A" w:rsidRPr="007E0261" w:rsidRDefault="00201F6A" w:rsidP="00201F6A">
            <w:pPr>
              <w:pStyle w:val="BodyText"/>
              <w:spacing w:before="60" w:after="60"/>
              <w:ind w:left="0" w:firstLine="0"/>
              <w:jc w:val="left"/>
              <w:rPr>
                <w:szCs w:val="24"/>
              </w:rPr>
            </w:pPr>
            <w:r w:rsidRPr="007E0261">
              <w:rPr>
                <w:szCs w:val="24"/>
              </w:rPr>
              <w:t>RMS value of the initial symmetrical short circuit current (</w:t>
            </w:r>
            <w:proofErr w:type="spellStart"/>
            <w:r w:rsidRPr="007E0261">
              <w:rPr>
                <w:szCs w:val="24"/>
              </w:rPr>
              <w:t>I</w:t>
            </w:r>
            <w:r w:rsidRPr="007E0261">
              <w:rPr>
                <w:szCs w:val="24"/>
                <w:vertAlign w:val="subscript"/>
              </w:rPr>
              <w:t>k</w:t>
            </w:r>
            <w:proofErr w:type="spellEnd"/>
            <w:r w:rsidRPr="007E0261">
              <w:rPr>
                <w:szCs w:val="24"/>
              </w:rPr>
              <w:t xml:space="preserve">”) for a 3φ short circuit fault at the </w:t>
            </w:r>
            <w:r w:rsidR="008572B5" w:rsidRPr="007E0261">
              <w:rPr>
                <w:color w:val="2B579A"/>
                <w:szCs w:val="24"/>
                <w:shd w:val="clear" w:color="auto" w:fill="E6E6E6"/>
              </w:rPr>
              <w:fldChar w:fldCharType="begin"/>
            </w:r>
            <w:r w:rsidR="008572B5" w:rsidRPr="007E0261">
              <w:rPr>
                <w:szCs w:val="24"/>
              </w:rPr>
              <w:instrText xml:space="preserve"> REF ConnectionPoint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Point</w:t>
            </w:r>
            <w:r w:rsidR="008572B5" w:rsidRPr="007E0261">
              <w:rPr>
                <w:color w:val="2B579A"/>
                <w:szCs w:val="24"/>
                <w:shd w:val="clear" w:color="auto" w:fill="E6E6E6"/>
              </w:rPr>
              <w:fldChar w:fldCharType="end"/>
            </w:r>
          </w:p>
        </w:tc>
        <w:tc>
          <w:tcPr>
            <w:tcW w:w="1418" w:type="dxa"/>
          </w:tcPr>
          <w:p w14:paraId="6E8618D2"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8D3"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8D8" w14:textId="77777777" w:rsidTr="007E0261">
        <w:trPr>
          <w:cantSplit/>
        </w:trPr>
        <w:tc>
          <w:tcPr>
            <w:tcW w:w="6124" w:type="dxa"/>
          </w:tcPr>
          <w:p w14:paraId="6E8618D5" w14:textId="42707891" w:rsidR="00201F6A" w:rsidRPr="007E0261" w:rsidRDefault="00201F6A" w:rsidP="00201F6A">
            <w:pPr>
              <w:pStyle w:val="BodyText"/>
              <w:spacing w:before="60" w:after="60"/>
              <w:ind w:left="0" w:firstLine="0"/>
              <w:jc w:val="left"/>
              <w:rPr>
                <w:szCs w:val="24"/>
              </w:rPr>
            </w:pPr>
            <w:r w:rsidRPr="007E0261">
              <w:rPr>
                <w:szCs w:val="24"/>
              </w:rPr>
              <w:t>RMS value of the symmetrical short circuit current at 100ms (</w:t>
            </w:r>
            <w:proofErr w:type="spellStart"/>
            <w:proofErr w:type="gramStart"/>
            <w:r w:rsidRPr="007E0261">
              <w:rPr>
                <w:szCs w:val="24"/>
              </w:rPr>
              <w:t>I</w:t>
            </w:r>
            <w:r w:rsidRPr="007E0261">
              <w:rPr>
                <w:szCs w:val="24"/>
                <w:vertAlign w:val="subscript"/>
              </w:rPr>
              <w:t>k</w:t>
            </w:r>
            <w:proofErr w:type="spellEnd"/>
            <w:r w:rsidRPr="007E0261">
              <w:rPr>
                <w:szCs w:val="24"/>
                <w:vertAlign w:val="subscript"/>
              </w:rPr>
              <w:t>(</w:t>
            </w:r>
            <w:proofErr w:type="gramEnd"/>
            <w:r w:rsidRPr="007E0261">
              <w:rPr>
                <w:szCs w:val="24"/>
                <w:vertAlign w:val="subscript"/>
              </w:rPr>
              <w:t>100)</w:t>
            </w:r>
            <w:r w:rsidRPr="007E0261">
              <w:rPr>
                <w:szCs w:val="24"/>
              </w:rPr>
              <w:t xml:space="preserve">) for a 3φ short circuit fault at the </w:t>
            </w:r>
            <w:r w:rsidR="008572B5" w:rsidRPr="007E0261">
              <w:rPr>
                <w:color w:val="2B579A"/>
                <w:szCs w:val="24"/>
                <w:shd w:val="clear" w:color="auto" w:fill="E6E6E6"/>
              </w:rPr>
              <w:fldChar w:fldCharType="begin"/>
            </w:r>
            <w:r w:rsidR="008572B5" w:rsidRPr="007E0261">
              <w:rPr>
                <w:szCs w:val="24"/>
              </w:rPr>
              <w:instrText xml:space="preserve"> REF ConnectionPoint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Point</w:t>
            </w:r>
            <w:r w:rsidR="008572B5" w:rsidRPr="007E0261">
              <w:rPr>
                <w:color w:val="2B579A"/>
                <w:szCs w:val="24"/>
                <w:shd w:val="clear" w:color="auto" w:fill="E6E6E6"/>
              </w:rPr>
              <w:fldChar w:fldCharType="end"/>
            </w:r>
          </w:p>
        </w:tc>
        <w:tc>
          <w:tcPr>
            <w:tcW w:w="1418" w:type="dxa"/>
          </w:tcPr>
          <w:p w14:paraId="6E8618D6"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8D7"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8DC" w14:textId="77777777" w:rsidTr="007E0261">
        <w:trPr>
          <w:cantSplit/>
        </w:trPr>
        <w:tc>
          <w:tcPr>
            <w:tcW w:w="6124" w:type="dxa"/>
          </w:tcPr>
          <w:p w14:paraId="6E8618D9" w14:textId="77777777" w:rsidR="00201F6A" w:rsidRPr="007E0261" w:rsidRDefault="00201F6A" w:rsidP="00201F6A">
            <w:pPr>
              <w:pStyle w:val="BodyText"/>
              <w:spacing w:before="60" w:after="60"/>
              <w:ind w:left="0" w:firstLine="0"/>
              <w:jc w:val="left"/>
              <w:rPr>
                <w:szCs w:val="24"/>
              </w:rPr>
            </w:pPr>
            <w:r w:rsidRPr="007E0261">
              <w:rPr>
                <w:szCs w:val="24"/>
              </w:rPr>
              <w:t xml:space="preserve">Short circuit time constant T”, corresponding to the change from </w:t>
            </w:r>
            <w:proofErr w:type="spellStart"/>
            <w:r w:rsidRPr="007E0261">
              <w:rPr>
                <w:szCs w:val="24"/>
              </w:rPr>
              <w:t>I</w:t>
            </w:r>
            <w:r w:rsidRPr="007E0261">
              <w:rPr>
                <w:szCs w:val="24"/>
                <w:vertAlign w:val="subscript"/>
              </w:rPr>
              <w:t>k</w:t>
            </w:r>
            <w:proofErr w:type="spellEnd"/>
            <w:r w:rsidRPr="007E0261">
              <w:rPr>
                <w:szCs w:val="24"/>
              </w:rPr>
              <w:t xml:space="preserve">” to </w:t>
            </w:r>
            <w:proofErr w:type="spellStart"/>
            <w:r w:rsidRPr="007E0261">
              <w:rPr>
                <w:szCs w:val="24"/>
              </w:rPr>
              <w:t>I</w:t>
            </w:r>
            <w:r w:rsidRPr="007E0261">
              <w:rPr>
                <w:szCs w:val="24"/>
                <w:vertAlign w:val="subscript"/>
              </w:rPr>
              <w:t>k</w:t>
            </w:r>
            <w:proofErr w:type="spellEnd"/>
            <w:r w:rsidRPr="007E0261">
              <w:rPr>
                <w:szCs w:val="24"/>
                <w:vertAlign w:val="subscript"/>
              </w:rPr>
              <w:t>(100)</w:t>
            </w:r>
          </w:p>
        </w:tc>
        <w:tc>
          <w:tcPr>
            <w:tcW w:w="1418" w:type="dxa"/>
          </w:tcPr>
          <w:p w14:paraId="6E8618DA" w14:textId="77777777" w:rsidR="00201F6A" w:rsidRPr="007E0261" w:rsidRDefault="00201F6A" w:rsidP="00201F6A">
            <w:pPr>
              <w:pStyle w:val="BodyText"/>
              <w:spacing w:before="60" w:after="60"/>
              <w:ind w:left="0" w:firstLine="0"/>
              <w:jc w:val="center"/>
              <w:rPr>
                <w:szCs w:val="24"/>
              </w:rPr>
            </w:pPr>
            <w:r w:rsidRPr="007E0261">
              <w:rPr>
                <w:szCs w:val="24"/>
              </w:rPr>
              <w:t>s</w:t>
            </w:r>
          </w:p>
        </w:tc>
        <w:tc>
          <w:tcPr>
            <w:tcW w:w="1672" w:type="dxa"/>
          </w:tcPr>
          <w:p w14:paraId="6E8618D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E0" w14:textId="77777777" w:rsidTr="007E0261">
        <w:trPr>
          <w:cantSplit/>
        </w:trPr>
        <w:tc>
          <w:tcPr>
            <w:tcW w:w="6124" w:type="dxa"/>
          </w:tcPr>
          <w:p w14:paraId="6E8618DD" w14:textId="77777777" w:rsidR="00201F6A" w:rsidRPr="007E0261" w:rsidRDefault="00201F6A" w:rsidP="00201F6A">
            <w:pPr>
              <w:pStyle w:val="BodyText"/>
              <w:spacing w:before="60" w:after="60"/>
              <w:ind w:left="0" w:firstLine="0"/>
              <w:jc w:val="left"/>
              <w:rPr>
                <w:szCs w:val="24"/>
              </w:rPr>
            </w:pPr>
            <w:r w:rsidRPr="007E0261">
              <w:rPr>
                <w:szCs w:val="24"/>
              </w:rPr>
              <w:t>Positive sequence X/R ratio at the instant of fault</w:t>
            </w:r>
          </w:p>
        </w:tc>
        <w:tc>
          <w:tcPr>
            <w:tcW w:w="1418" w:type="dxa"/>
          </w:tcPr>
          <w:p w14:paraId="6E8618DE"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672" w:type="dxa"/>
          </w:tcPr>
          <w:p w14:paraId="6E8618DF"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E4" w14:textId="77777777" w:rsidTr="007E0261">
        <w:trPr>
          <w:cantSplit/>
        </w:trPr>
        <w:tc>
          <w:tcPr>
            <w:tcW w:w="6124" w:type="dxa"/>
            <w:shd w:val="clear" w:color="auto" w:fill="B3B3B3"/>
          </w:tcPr>
          <w:p w14:paraId="6E8618E1" w14:textId="44A54EB6" w:rsidR="00201F6A" w:rsidRPr="007E0261" w:rsidRDefault="0090659A" w:rsidP="00201F6A">
            <w:pPr>
              <w:pStyle w:val="BodyText"/>
              <w:keepNext/>
              <w:spacing w:before="60" w:after="60"/>
              <w:ind w:left="0" w:firstLine="0"/>
              <w:jc w:val="left"/>
              <w:rPr>
                <w:b/>
                <w:szCs w:val="24"/>
              </w:rPr>
            </w:pPr>
            <w:r w:rsidRPr="007E0261">
              <w:rPr>
                <w:b/>
                <w:color w:val="2B579A"/>
                <w:szCs w:val="24"/>
                <w:shd w:val="clear" w:color="auto" w:fill="E6E6E6"/>
              </w:rPr>
              <w:fldChar w:fldCharType="begin"/>
            </w:r>
            <w:r w:rsidRPr="007E0261">
              <w:rPr>
                <w:b/>
                <w:szCs w:val="24"/>
              </w:rPr>
              <w:instrText xml:space="preserve"> REF PGF \h </w:instrText>
            </w:r>
            <w:r w:rsidR="00FE3795" w:rsidRPr="007E0261">
              <w:rPr>
                <w:b/>
                <w:szCs w:val="24"/>
              </w:rPr>
              <w:instrText xml:space="preserve"> \* MERGEFORMAT </w:instrText>
            </w:r>
            <w:r w:rsidRPr="007E0261">
              <w:rPr>
                <w:b/>
                <w:color w:val="2B579A"/>
                <w:szCs w:val="24"/>
                <w:shd w:val="clear" w:color="auto" w:fill="E6E6E6"/>
              </w:rPr>
            </w:r>
            <w:r w:rsidRPr="007E0261">
              <w:rPr>
                <w:b/>
                <w:color w:val="2B579A"/>
                <w:szCs w:val="24"/>
                <w:shd w:val="clear" w:color="auto" w:fill="E6E6E6"/>
              </w:rPr>
              <w:fldChar w:fldCharType="separate"/>
            </w:r>
            <w:r w:rsidR="005C572C" w:rsidRPr="005C572C">
              <w:rPr>
                <w:b/>
                <w:szCs w:val="24"/>
              </w:rPr>
              <w:t>Power Generating Facilit</w:t>
            </w:r>
            <w:r w:rsidRPr="007E0261">
              <w:rPr>
                <w:b/>
                <w:color w:val="2B579A"/>
                <w:szCs w:val="24"/>
                <w:shd w:val="clear" w:color="auto" w:fill="E6E6E6"/>
              </w:rPr>
              <w:fldChar w:fldCharType="end"/>
            </w:r>
            <w:r w:rsidR="003B5EC9" w:rsidRPr="007E0261">
              <w:rPr>
                <w:b/>
                <w:szCs w:val="24"/>
              </w:rPr>
              <w:t>y</w:t>
            </w:r>
            <w:r w:rsidR="00201F6A" w:rsidRPr="007E0261">
              <w:rPr>
                <w:b/>
                <w:szCs w:val="24"/>
              </w:rPr>
              <w:t xml:space="preserve"> INTERFACE ARRANGEMENTS (see note</w:t>
            </w:r>
            <w:r w:rsidR="00544B1B" w:rsidRPr="007E0261">
              <w:rPr>
                <w:b/>
                <w:szCs w:val="24"/>
              </w:rPr>
              <w:t> 6</w:t>
            </w:r>
            <w:r w:rsidR="00201F6A" w:rsidRPr="007E0261">
              <w:rPr>
                <w:b/>
                <w:szCs w:val="24"/>
              </w:rPr>
              <w:t>)</w:t>
            </w:r>
          </w:p>
        </w:tc>
        <w:tc>
          <w:tcPr>
            <w:tcW w:w="1418" w:type="dxa"/>
            <w:shd w:val="clear" w:color="auto" w:fill="B3B3B3"/>
          </w:tcPr>
          <w:p w14:paraId="6E8618E2" w14:textId="77777777" w:rsidR="00201F6A" w:rsidRPr="007E0261" w:rsidRDefault="00201F6A" w:rsidP="00201F6A">
            <w:pPr>
              <w:pStyle w:val="BodyText"/>
              <w:keepNext/>
              <w:spacing w:before="60" w:after="60"/>
              <w:ind w:left="42" w:right="117" w:firstLine="0"/>
              <w:jc w:val="center"/>
              <w:rPr>
                <w:szCs w:val="24"/>
              </w:rPr>
            </w:pPr>
          </w:p>
        </w:tc>
        <w:tc>
          <w:tcPr>
            <w:tcW w:w="1672" w:type="dxa"/>
            <w:shd w:val="clear" w:color="auto" w:fill="B3B3B3"/>
          </w:tcPr>
          <w:p w14:paraId="6E8618E3" w14:textId="77777777" w:rsidR="00201F6A" w:rsidRPr="007E0261" w:rsidRDefault="00201F6A" w:rsidP="00201F6A">
            <w:pPr>
              <w:pStyle w:val="BodyText"/>
              <w:keepNext/>
              <w:spacing w:before="60" w:after="60"/>
              <w:ind w:left="0" w:firstLine="0"/>
              <w:jc w:val="center"/>
              <w:rPr>
                <w:b/>
                <w:szCs w:val="24"/>
              </w:rPr>
            </w:pPr>
          </w:p>
        </w:tc>
      </w:tr>
      <w:tr w:rsidR="00201F6A" w:rsidRPr="00FE3795" w14:paraId="6E8618E8" w14:textId="77777777" w:rsidTr="007E0261">
        <w:trPr>
          <w:cantSplit/>
        </w:trPr>
        <w:tc>
          <w:tcPr>
            <w:tcW w:w="6124" w:type="dxa"/>
            <w:tcBorders>
              <w:bottom w:val="single" w:sz="4" w:space="0" w:color="auto"/>
            </w:tcBorders>
          </w:tcPr>
          <w:p w14:paraId="6E8618E5" w14:textId="0F8F2C48" w:rsidR="00201F6A" w:rsidRPr="007E0261" w:rsidDel="004B1E7D" w:rsidRDefault="00201F6A" w:rsidP="00201F6A">
            <w:pPr>
              <w:pStyle w:val="BodyText"/>
              <w:spacing w:before="60" w:after="60"/>
              <w:ind w:left="0" w:firstLine="0"/>
              <w:jc w:val="left"/>
              <w:rPr>
                <w:spacing w:val="0"/>
                <w:szCs w:val="24"/>
              </w:rPr>
            </w:pPr>
            <w:r w:rsidRPr="007E0261">
              <w:rPr>
                <w:szCs w:val="24"/>
              </w:rPr>
              <w:t xml:space="preserve">Means of connection, disconnection and </w:t>
            </w:r>
            <w:r w:rsidR="00B86ABF">
              <w:rPr>
                <w:color w:val="2B579A"/>
                <w:shd w:val="clear" w:color="auto" w:fill="E6E6E6"/>
              </w:rPr>
              <w:fldChar w:fldCharType="begin"/>
            </w:r>
            <w:r w:rsidR="00B86ABF">
              <w:instrText xml:space="preserve"> REF synch \h </w:instrText>
            </w:r>
            <w:r w:rsidR="00B86ABF">
              <w:rPr>
                <w:color w:val="2B579A"/>
                <w:shd w:val="clear" w:color="auto" w:fill="E6E6E6"/>
              </w:rPr>
            </w:r>
            <w:r w:rsidR="00B86ABF">
              <w:rPr>
                <w:color w:val="2B579A"/>
                <w:shd w:val="clear" w:color="auto" w:fill="E6E6E6"/>
              </w:rPr>
              <w:fldChar w:fldCharType="separate"/>
            </w:r>
            <w:r w:rsidR="005C572C">
              <w:rPr>
                <w:b/>
              </w:rPr>
              <w:t>Synchronis</w:t>
            </w:r>
            <w:r w:rsidR="00B86ABF">
              <w:rPr>
                <w:color w:val="2B579A"/>
                <w:shd w:val="clear" w:color="auto" w:fill="E6E6E6"/>
              </w:rPr>
              <w:fldChar w:fldCharType="end"/>
            </w:r>
            <w:r w:rsidRPr="005D073C">
              <w:rPr>
                <w:b/>
                <w:bCs/>
                <w:spacing w:val="0"/>
                <w:szCs w:val="24"/>
              </w:rPr>
              <w:t>ing</w:t>
            </w:r>
            <w:r w:rsidRPr="007E0261">
              <w:rPr>
                <w:spacing w:val="0"/>
                <w:szCs w:val="24"/>
              </w:rPr>
              <w:t xml:space="preserve"> between </w:t>
            </w:r>
            <w:r w:rsidR="008572B5" w:rsidRPr="007E0261">
              <w:rPr>
                <w:color w:val="2B579A"/>
                <w:szCs w:val="24"/>
                <w:shd w:val="clear" w:color="auto" w:fill="E6E6E6"/>
              </w:rPr>
              <w:fldChar w:fldCharType="begin"/>
            </w:r>
            <w:r w:rsidR="008572B5" w:rsidRPr="007E0261">
              <w:rPr>
                <w:szCs w:val="24"/>
              </w:rPr>
              <w:instrText xml:space="preserve"> REF DNO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pacing w:val="0"/>
                <w:szCs w:val="24"/>
              </w:rPr>
              <w:t>DNO</w:t>
            </w:r>
            <w:r w:rsidR="008572B5" w:rsidRPr="007E0261">
              <w:rPr>
                <w:color w:val="2B579A"/>
                <w:szCs w:val="24"/>
                <w:shd w:val="clear" w:color="auto" w:fill="E6E6E6"/>
              </w:rPr>
              <w:fldChar w:fldCharType="end"/>
            </w:r>
            <w:r w:rsidRPr="007E0261">
              <w:rPr>
                <w:spacing w:val="0"/>
                <w:szCs w:val="24"/>
              </w:rPr>
              <w:t xml:space="preserve"> and </w:t>
            </w:r>
            <w:r w:rsidR="008572B5" w:rsidRPr="007E0261">
              <w:rPr>
                <w:color w:val="2B579A"/>
                <w:szCs w:val="24"/>
                <w:shd w:val="clear" w:color="auto" w:fill="E6E6E6"/>
              </w:rPr>
              <w:fldChar w:fldCharType="begin"/>
            </w:r>
            <w:r w:rsidR="008572B5" w:rsidRPr="007E0261">
              <w:rPr>
                <w:szCs w:val="24"/>
              </w:rPr>
              <w:instrText xml:space="preserve"> REF User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pacing w:val="0"/>
                <w:szCs w:val="24"/>
              </w:rPr>
              <w:t>User</w:t>
            </w:r>
            <w:r w:rsidR="008572B5" w:rsidRPr="007E0261">
              <w:rPr>
                <w:color w:val="2B579A"/>
                <w:szCs w:val="24"/>
                <w:shd w:val="clear" w:color="auto" w:fill="E6E6E6"/>
              </w:rPr>
              <w:fldChar w:fldCharType="end"/>
            </w:r>
          </w:p>
        </w:tc>
        <w:tc>
          <w:tcPr>
            <w:tcW w:w="1418" w:type="dxa"/>
            <w:tcBorders>
              <w:bottom w:val="single" w:sz="4" w:space="0" w:color="auto"/>
            </w:tcBorders>
          </w:tcPr>
          <w:p w14:paraId="6E8618E6" w14:textId="77777777" w:rsidR="00201F6A" w:rsidRPr="007E0261" w:rsidDel="004B1E7D" w:rsidRDefault="00201F6A" w:rsidP="00201F6A">
            <w:pPr>
              <w:pStyle w:val="BodyText"/>
              <w:spacing w:before="60" w:after="60"/>
              <w:ind w:left="0" w:firstLine="0"/>
              <w:jc w:val="center"/>
              <w:rPr>
                <w:spacing w:val="0"/>
                <w:szCs w:val="24"/>
              </w:rPr>
            </w:pPr>
            <w:r w:rsidRPr="007E0261" w:rsidDel="00056E88">
              <w:rPr>
                <w:szCs w:val="24"/>
              </w:rPr>
              <w:t>Method statement</w:t>
            </w:r>
          </w:p>
        </w:tc>
        <w:tc>
          <w:tcPr>
            <w:tcW w:w="1672" w:type="dxa"/>
            <w:tcBorders>
              <w:bottom w:val="single" w:sz="4" w:space="0" w:color="auto"/>
            </w:tcBorders>
          </w:tcPr>
          <w:p w14:paraId="6E8618E7" w14:textId="77777777" w:rsidR="00201F6A" w:rsidRPr="007E0261" w:rsidDel="004B1E7D" w:rsidRDefault="00201F6A" w:rsidP="00201F6A">
            <w:pPr>
              <w:pStyle w:val="BodyText"/>
              <w:spacing w:before="60" w:after="60"/>
              <w:ind w:left="0" w:firstLine="0"/>
              <w:jc w:val="center"/>
              <w:rPr>
                <w:b/>
                <w:spacing w:val="0"/>
                <w:szCs w:val="24"/>
              </w:rPr>
            </w:pPr>
            <w:r w:rsidRPr="007E0261">
              <w:rPr>
                <w:b/>
                <w:szCs w:val="24"/>
              </w:rPr>
              <w:t>SPD</w:t>
            </w:r>
          </w:p>
        </w:tc>
      </w:tr>
      <w:tr w:rsidR="00201F6A" w:rsidRPr="00FE3795" w14:paraId="6E8618EC" w14:textId="77777777" w:rsidTr="007E0261">
        <w:trPr>
          <w:cantSplit/>
        </w:trPr>
        <w:tc>
          <w:tcPr>
            <w:tcW w:w="6124" w:type="dxa"/>
            <w:tcBorders>
              <w:bottom w:val="single" w:sz="4" w:space="0" w:color="auto"/>
            </w:tcBorders>
          </w:tcPr>
          <w:p w14:paraId="6E8618E9" w14:textId="77777777" w:rsidR="00201F6A" w:rsidRPr="007E0261" w:rsidRDefault="00201F6A" w:rsidP="00201F6A">
            <w:pPr>
              <w:pStyle w:val="BodyText"/>
              <w:spacing w:before="60" w:after="60"/>
              <w:ind w:left="0" w:firstLine="0"/>
              <w:jc w:val="left"/>
              <w:rPr>
                <w:szCs w:val="24"/>
              </w:rPr>
            </w:pPr>
            <w:r w:rsidRPr="007E0261">
              <w:rPr>
                <w:szCs w:val="24"/>
              </w:rPr>
              <w:t>Site protection / co-ordination arrangements with DNO</w:t>
            </w:r>
          </w:p>
        </w:tc>
        <w:tc>
          <w:tcPr>
            <w:tcW w:w="1418" w:type="dxa"/>
            <w:tcBorders>
              <w:bottom w:val="single" w:sz="4" w:space="0" w:color="auto"/>
            </w:tcBorders>
          </w:tcPr>
          <w:p w14:paraId="6E8618EA" w14:textId="77777777" w:rsidR="00201F6A" w:rsidRPr="007E0261" w:rsidDel="00056E88"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8E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F0" w14:textId="77777777" w:rsidTr="007E0261">
        <w:trPr>
          <w:cantSplit/>
        </w:trPr>
        <w:tc>
          <w:tcPr>
            <w:tcW w:w="6124" w:type="dxa"/>
            <w:tcBorders>
              <w:bottom w:val="single" w:sz="4" w:space="0" w:color="auto"/>
            </w:tcBorders>
          </w:tcPr>
          <w:p w14:paraId="6E8618ED" w14:textId="4131300D" w:rsidR="00201F6A" w:rsidRPr="007E0261" w:rsidRDefault="00201F6A" w:rsidP="003C75D6">
            <w:pPr>
              <w:pStyle w:val="BodyText"/>
              <w:spacing w:before="60" w:after="60"/>
              <w:ind w:left="0" w:firstLine="0"/>
              <w:jc w:val="left"/>
              <w:rPr>
                <w:szCs w:val="24"/>
              </w:rPr>
            </w:pPr>
            <w:r w:rsidRPr="007E0261" w:rsidDel="004B1E7D">
              <w:rPr>
                <w:szCs w:val="24"/>
              </w:rPr>
              <w:t>Precautions should neutral become disconnected from earth (</w:t>
            </w:r>
            <w:r w:rsidRPr="007E0261">
              <w:rPr>
                <w:szCs w:val="24"/>
              </w:rPr>
              <w:t>LV</w:t>
            </w:r>
            <w:r w:rsidRPr="007E0261" w:rsidDel="004B1E7D">
              <w:rPr>
                <w:szCs w:val="24"/>
              </w:rPr>
              <w:t xml:space="preserve"> only</w:t>
            </w:r>
            <w:r w:rsidRPr="007E0261">
              <w:rPr>
                <w:szCs w:val="24"/>
              </w:rPr>
              <w:t xml:space="preserve"> see ER </w:t>
            </w:r>
            <w:r w:rsidR="0098205F" w:rsidRPr="007E0261">
              <w:rPr>
                <w:szCs w:val="24"/>
              </w:rPr>
              <w:t>G59/3-</w:t>
            </w:r>
            <w:r w:rsidR="00425DAC" w:rsidRPr="007E0261">
              <w:rPr>
                <w:szCs w:val="24"/>
              </w:rPr>
              <w:t>4</w:t>
            </w:r>
            <w:r w:rsidR="00663847" w:rsidRPr="007E0261">
              <w:rPr>
                <w:szCs w:val="24"/>
              </w:rPr>
              <w:t xml:space="preserve"> or ER G99</w:t>
            </w:r>
            <w:r w:rsidRPr="007E0261" w:rsidDel="004B1E7D">
              <w:rPr>
                <w:szCs w:val="24"/>
              </w:rPr>
              <w:t>)</w:t>
            </w:r>
          </w:p>
        </w:tc>
        <w:tc>
          <w:tcPr>
            <w:tcW w:w="1418" w:type="dxa"/>
            <w:tcBorders>
              <w:bottom w:val="single" w:sz="4" w:space="0" w:color="auto"/>
            </w:tcBorders>
          </w:tcPr>
          <w:p w14:paraId="6E8618EE" w14:textId="77777777" w:rsidR="00201F6A" w:rsidRPr="007E0261"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8EF" w14:textId="77777777" w:rsidR="00201F6A" w:rsidRPr="007E0261" w:rsidDel="004B1E7D" w:rsidRDefault="00201F6A" w:rsidP="00201F6A">
            <w:pPr>
              <w:pStyle w:val="BodyText"/>
              <w:spacing w:before="60" w:after="60"/>
              <w:ind w:left="0" w:firstLine="0"/>
              <w:jc w:val="center"/>
              <w:rPr>
                <w:b/>
                <w:spacing w:val="0"/>
                <w:szCs w:val="24"/>
              </w:rPr>
            </w:pPr>
            <w:r w:rsidRPr="007E0261">
              <w:rPr>
                <w:b/>
                <w:szCs w:val="24"/>
              </w:rPr>
              <w:t>DPD</w:t>
            </w:r>
          </w:p>
        </w:tc>
      </w:tr>
      <w:tr w:rsidR="00201F6A" w:rsidRPr="00FE3795" w14:paraId="6E8618F4" w14:textId="77777777" w:rsidTr="007E0261">
        <w:trPr>
          <w:cantSplit/>
        </w:trPr>
        <w:tc>
          <w:tcPr>
            <w:tcW w:w="6124" w:type="dxa"/>
            <w:tcBorders>
              <w:bottom w:val="single" w:sz="4" w:space="0" w:color="auto"/>
            </w:tcBorders>
          </w:tcPr>
          <w:p w14:paraId="6E8618F1" w14:textId="77777777" w:rsidR="00201F6A" w:rsidRPr="007E0261" w:rsidRDefault="00201F6A" w:rsidP="00201F6A">
            <w:pPr>
              <w:pStyle w:val="BodyText"/>
              <w:spacing w:before="60" w:after="60"/>
              <w:ind w:left="0" w:firstLine="0"/>
              <w:jc w:val="left"/>
              <w:rPr>
                <w:szCs w:val="24"/>
              </w:rPr>
            </w:pPr>
            <w:r w:rsidRPr="007E0261">
              <w:rPr>
                <w:szCs w:val="24"/>
              </w:rPr>
              <w:t>Site communications, control and monitoring (HV / LV)</w:t>
            </w:r>
          </w:p>
        </w:tc>
        <w:tc>
          <w:tcPr>
            <w:tcW w:w="1418" w:type="dxa"/>
            <w:tcBorders>
              <w:bottom w:val="single" w:sz="4" w:space="0" w:color="auto"/>
            </w:tcBorders>
          </w:tcPr>
          <w:p w14:paraId="6E8618F2" w14:textId="77777777" w:rsidR="00201F6A" w:rsidRPr="007E0261" w:rsidDel="00056E88"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8F3" w14:textId="38B7BB7D" w:rsidR="00201F6A" w:rsidRPr="007E0261" w:rsidRDefault="008572B5" w:rsidP="00201F6A">
            <w:pPr>
              <w:pStyle w:val="BodyText"/>
              <w:spacing w:before="60" w:after="60"/>
              <w:ind w:left="0" w:firstLine="0"/>
              <w:jc w:val="center"/>
              <w:rPr>
                <w:b/>
                <w:szCs w:val="24"/>
              </w:rPr>
            </w:pPr>
            <w:r w:rsidRPr="007E0261">
              <w:rPr>
                <w:color w:val="2B579A"/>
                <w:szCs w:val="24"/>
                <w:shd w:val="clear" w:color="auto" w:fill="E6E6E6"/>
              </w:rPr>
              <w:fldChar w:fldCharType="begin"/>
            </w:r>
            <w:r w:rsidRPr="007E0261">
              <w:rPr>
                <w:szCs w:val="24"/>
              </w:rPr>
              <w:instrText xml:space="preserve"> REF DPDa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DPD</w:t>
            </w:r>
            <w:r w:rsidRPr="007E0261">
              <w:rPr>
                <w:color w:val="2B579A"/>
                <w:szCs w:val="24"/>
                <w:shd w:val="clear" w:color="auto" w:fill="E6E6E6"/>
              </w:rPr>
              <w:fldChar w:fldCharType="end"/>
            </w:r>
          </w:p>
        </w:tc>
      </w:tr>
    </w:tbl>
    <w:p w14:paraId="6E8618F5" w14:textId="77777777" w:rsidR="00201F6A" w:rsidRDefault="00201F6A" w:rsidP="00201F6A">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291"/>
        <w:gridCol w:w="1701"/>
        <w:gridCol w:w="1711"/>
      </w:tblGrid>
      <w:tr w:rsidR="00E73B47" w:rsidRPr="00BB5563" w14:paraId="6E8618FB" w14:textId="77777777" w:rsidTr="007E0261">
        <w:trPr>
          <w:tblHeader/>
          <w:jc w:val="center"/>
        </w:trPr>
        <w:tc>
          <w:tcPr>
            <w:tcW w:w="4390" w:type="dxa"/>
            <w:shd w:val="clear" w:color="auto" w:fill="E6E6E6"/>
            <w:vAlign w:val="center"/>
          </w:tcPr>
          <w:p w14:paraId="6E8618F6" w14:textId="77777777" w:rsidR="00E73B47" w:rsidRPr="007E0261" w:rsidRDefault="00E73B47" w:rsidP="007E0261">
            <w:pPr>
              <w:spacing w:before="60" w:after="60"/>
              <w:ind w:left="0" w:firstLine="0"/>
              <w:jc w:val="left"/>
              <w:rPr>
                <w:rFonts w:ascii="TimesNewRomanPSMT" w:hAnsi="TimesNewRomanPSMT"/>
                <w:b/>
                <w:caps/>
                <w:szCs w:val="24"/>
                <w:lang w:val="en-US"/>
              </w:rPr>
            </w:pPr>
            <w:r w:rsidRPr="007E0261">
              <w:rPr>
                <w:rFonts w:ascii="TimesNewRomanPSMT" w:hAnsi="TimesNewRomanPSMT"/>
                <w:b/>
                <w:caps/>
                <w:szCs w:val="24"/>
                <w:lang w:val="en-US"/>
              </w:rPr>
              <w:t>Data Description</w:t>
            </w:r>
          </w:p>
          <w:p w14:paraId="6E8618F7" w14:textId="77777777" w:rsidR="00E73B47" w:rsidRPr="007E0261" w:rsidRDefault="00E73B47" w:rsidP="007E0261">
            <w:pPr>
              <w:spacing w:before="60" w:after="60"/>
              <w:ind w:left="0" w:firstLine="0"/>
              <w:jc w:val="left"/>
              <w:rPr>
                <w:rFonts w:ascii="TimesNewRomanPSMT" w:hAnsi="TimesNewRomanPSMT"/>
                <w:b/>
                <w:szCs w:val="24"/>
                <w:lang w:val="en-US"/>
              </w:rPr>
            </w:pPr>
            <w:r w:rsidRPr="007E0261">
              <w:rPr>
                <w:rFonts w:ascii="TimesNewRomanPSMT" w:hAnsi="TimesNewRomanPSMT"/>
                <w:b/>
                <w:szCs w:val="24"/>
                <w:lang w:val="en-US"/>
              </w:rPr>
              <w:t>5a continued</w:t>
            </w:r>
          </w:p>
        </w:tc>
        <w:tc>
          <w:tcPr>
            <w:tcW w:w="1291" w:type="dxa"/>
            <w:shd w:val="clear" w:color="auto" w:fill="E6E6E6"/>
            <w:vAlign w:val="center"/>
          </w:tcPr>
          <w:p w14:paraId="6E8618F8" w14:textId="77777777" w:rsidR="00E73B47" w:rsidRPr="007E0261" w:rsidRDefault="00E73B47" w:rsidP="007E0261">
            <w:pPr>
              <w:spacing w:before="60" w:after="60"/>
              <w:ind w:left="0" w:firstLine="0"/>
              <w:jc w:val="center"/>
              <w:rPr>
                <w:b/>
                <w:szCs w:val="24"/>
                <w:u w:val="single"/>
                <w:lang w:val="en-US"/>
              </w:rPr>
            </w:pPr>
            <w:r w:rsidRPr="007E0261">
              <w:rPr>
                <w:b/>
                <w:szCs w:val="24"/>
                <w:u w:val="single"/>
                <w:lang w:val="en-US"/>
              </w:rPr>
              <w:t>Units</w:t>
            </w:r>
          </w:p>
        </w:tc>
        <w:tc>
          <w:tcPr>
            <w:tcW w:w="1701" w:type="dxa"/>
            <w:shd w:val="clear" w:color="auto" w:fill="E6E6E6"/>
          </w:tcPr>
          <w:p w14:paraId="6E8618F9" w14:textId="77777777" w:rsidR="00E73B47" w:rsidRPr="007E0261" w:rsidRDefault="00E73B47" w:rsidP="007E0261">
            <w:pPr>
              <w:spacing w:before="60" w:after="60"/>
              <w:ind w:left="0" w:firstLine="0"/>
              <w:jc w:val="center"/>
              <w:rPr>
                <w:b/>
                <w:szCs w:val="24"/>
                <w:u w:val="single"/>
                <w:lang w:val="en-US"/>
              </w:rPr>
            </w:pPr>
            <w:r w:rsidRPr="007E0261">
              <w:rPr>
                <w:b/>
                <w:szCs w:val="24"/>
                <w:u w:val="single"/>
              </w:rPr>
              <w:t>Data Category for Generators connected at LV</w:t>
            </w:r>
          </w:p>
        </w:tc>
        <w:tc>
          <w:tcPr>
            <w:tcW w:w="1711" w:type="dxa"/>
            <w:shd w:val="clear" w:color="auto" w:fill="E6E6E6"/>
          </w:tcPr>
          <w:p w14:paraId="6E8618FA" w14:textId="77777777" w:rsidR="00E73B47" w:rsidRPr="007E0261" w:rsidRDefault="00E73B47" w:rsidP="007E0261">
            <w:pPr>
              <w:spacing w:before="60" w:after="60"/>
              <w:ind w:left="0" w:firstLine="0"/>
              <w:jc w:val="center"/>
              <w:rPr>
                <w:b/>
                <w:szCs w:val="24"/>
                <w:u w:val="single"/>
                <w:lang w:val="en-US"/>
              </w:rPr>
            </w:pPr>
            <w:r w:rsidRPr="007E0261">
              <w:rPr>
                <w:b/>
                <w:szCs w:val="24"/>
                <w:u w:val="single"/>
              </w:rPr>
              <w:t>Data Category for Generators Connected at HV</w:t>
            </w:r>
          </w:p>
        </w:tc>
      </w:tr>
      <w:tr w:rsidR="00E73B47" w:rsidRPr="00BB5563" w14:paraId="6E861900" w14:textId="77777777" w:rsidTr="007E0261">
        <w:trPr>
          <w:jc w:val="center"/>
        </w:trPr>
        <w:tc>
          <w:tcPr>
            <w:tcW w:w="4390" w:type="dxa"/>
            <w:shd w:val="clear" w:color="auto" w:fill="E6E6E6"/>
            <w:vAlign w:val="center"/>
          </w:tcPr>
          <w:p w14:paraId="6E8618FC" w14:textId="065177AD" w:rsidR="00E73B47" w:rsidRPr="007E0261" w:rsidRDefault="0090659A" w:rsidP="007E0261">
            <w:pPr>
              <w:spacing w:before="60" w:after="60"/>
              <w:ind w:left="0" w:firstLine="0"/>
              <w:jc w:val="left"/>
              <w:rPr>
                <w:rFonts w:ascii="TimesNewRomanPSMT" w:hAnsi="TimesNewRomanPSMT"/>
                <w:szCs w:val="24"/>
                <w:lang w:val="en-US"/>
              </w:rPr>
            </w:pPr>
            <w:r w:rsidRPr="00BB5563">
              <w:rPr>
                <w:b/>
                <w:color w:val="2B579A"/>
                <w:szCs w:val="24"/>
                <w:shd w:val="clear" w:color="auto" w:fill="E6E6E6"/>
              </w:rPr>
              <w:fldChar w:fldCharType="begin"/>
            </w:r>
            <w:r w:rsidRPr="00BB5563">
              <w:rPr>
                <w:b/>
                <w:szCs w:val="24"/>
              </w:rPr>
              <w:instrText xml:space="preserve"> REF PGF \h </w:instrText>
            </w:r>
            <w:r w:rsidR="005E6EB2" w:rsidRPr="007E0261">
              <w:rPr>
                <w:b/>
                <w:szCs w:val="24"/>
              </w:rPr>
              <w:instrText xml:space="preserve"> \* MERGEFORMAT </w:instrText>
            </w:r>
            <w:r w:rsidRPr="00BB5563">
              <w:rPr>
                <w:b/>
                <w:color w:val="2B579A"/>
                <w:szCs w:val="24"/>
                <w:shd w:val="clear" w:color="auto" w:fill="E6E6E6"/>
              </w:rPr>
            </w:r>
            <w:r w:rsidRPr="00BB5563">
              <w:rPr>
                <w:b/>
                <w:color w:val="2B579A"/>
                <w:szCs w:val="24"/>
                <w:shd w:val="clear" w:color="auto" w:fill="E6E6E6"/>
              </w:rPr>
              <w:fldChar w:fldCharType="separate"/>
            </w:r>
            <w:r w:rsidR="005C572C" w:rsidRPr="005C572C">
              <w:rPr>
                <w:b/>
                <w:szCs w:val="24"/>
              </w:rPr>
              <w:t xml:space="preserve">Power Generating </w:t>
            </w:r>
            <w:proofErr w:type="spellStart"/>
            <w:r w:rsidR="005C572C" w:rsidRPr="005C572C">
              <w:rPr>
                <w:b/>
                <w:szCs w:val="24"/>
              </w:rPr>
              <w:t>Facilit</w:t>
            </w:r>
            <w:proofErr w:type="spellEnd"/>
            <w:r w:rsidRPr="00BB5563">
              <w:rPr>
                <w:b/>
                <w:color w:val="2B579A"/>
                <w:szCs w:val="24"/>
                <w:shd w:val="clear" w:color="auto" w:fill="E6E6E6"/>
              </w:rPr>
              <w:fldChar w:fldCharType="end"/>
            </w:r>
            <w:r w:rsidR="003B5EC9" w:rsidRPr="007E0261">
              <w:rPr>
                <w:rFonts w:ascii="TimesNewRomanPSMT" w:hAnsi="TimesNewRomanPSMT"/>
                <w:b/>
                <w:caps/>
                <w:szCs w:val="24"/>
                <w:lang w:val="en-US"/>
              </w:rPr>
              <w:t>y</w:t>
            </w:r>
            <w:r w:rsidR="00E73B47" w:rsidRPr="007E0261">
              <w:rPr>
                <w:rFonts w:ascii="TimesNewRomanPSMT" w:hAnsi="TimesNewRomanPSMT"/>
                <w:b/>
                <w:caps/>
                <w:szCs w:val="24"/>
                <w:lang w:val="en-US"/>
              </w:rPr>
              <w:t xml:space="preserve"> G59 </w:t>
            </w:r>
            <w:r w:rsidR="00585B3F" w:rsidRPr="007E0261">
              <w:rPr>
                <w:rFonts w:ascii="TimesNewRomanPSMT" w:hAnsi="TimesNewRomanPSMT"/>
                <w:b/>
                <w:caps/>
                <w:szCs w:val="24"/>
                <w:lang w:val="en-US"/>
              </w:rPr>
              <w:t xml:space="preserve">or G99 </w:t>
            </w:r>
            <w:r w:rsidR="00E73B47" w:rsidRPr="007E0261">
              <w:rPr>
                <w:rFonts w:ascii="TimesNewRomanPSMT" w:hAnsi="TimesNewRomanPSMT"/>
                <w:b/>
                <w:caps/>
                <w:szCs w:val="24"/>
                <w:lang w:val="en-US"/>
              </w:rPr>
              <w:t>Protection</w:t>
            </w:r>
            <w:r w:rsidR="00E73B47" w:rsidRPr="007E0261">
              <w:rPr>
                <w:rFonts w:ascii="TimesNewRomanPSMT" w:hAnsi="TimesNewRomanPSMT"/>
                <w:szCs w:val="24"/>
                <w:lang w:val="en-US"/>
              </w:rPr>
              <w:t xml:space="preserve"> – see note 7</w:t>
            </w:r>
          </w:p>
        </w:tc>
        <w:tc>
          <w:tcPr>
            <w:tcW w:w="1291" w:type="dxa"/>
            <w:vAlign w:val="center"/>
          </w:tcPr>
          <w:p w14:paraId="6E8618FD" w14:textId="77777777" w:rsidR="00E73B47" w:rsidRPr="007E0261" w:rsidRDefault="00E73B47" w:rsidP="007E0261">
            <w:pPr>
              <w:spacing w:before="60" w:after="60"/>
              <w:ind w:left="0" w:firstLine="0"/>
              <w:jc w:val="center"/>
              <w:rPr>
                <w:rFonts w:ascii="TimesNewRomanPSMT" w:hAnsi="TimesNewRomanPSMT"/>
                <w:szCs w:val="24"/>
                <w:lang w:val="en-US"/>
              </w:rPr>
            </w:pPr>
          </w:p>
        </w:tc>
        <w:tc>
          <w:tcPr>
            <w:tcW w:w="1701" w:type="dxa"/>
            <w:vAlign w:val="center"/>
          </w:tcPr>
          <w:p w14:paraId="6E8618FE" w14:textId="77777777" w:rsidR="00E73B47" w:rsidRPr="007E0261" w:rsidRDefault="00E73B47" w:rsidP="007E0261">
            <w:pPr>
              <w:spacing w:before="60" w:after="60"/>
              <w:ind w:left="0" w:firstLine="0"/>
              <w:jc w:val="center"/>
              <w:rPr>
                <w:rFonts w:ascii="TimesNewRomanPSMT" w:hAnsi="TimesNewRomanPSMT"/>
                <w:b/>
                <w:szCs w:val="24"/>
                <w:lang w:val="en-US"/>
              </w:rPr>
            </w:pPr>
          </w:p>
        </w:tc>
        <w:tc>
          <w:tcPr>
            <w:tcW w:w="1711" w:type="dxa"/>
            <w:vAlign w:val="center"/>
          </w:tcPr>
          <w:p w14:paraId="6E8618FF" w14:textId="77777777" w:rsidR="00E73B47" w:rsidRPr="007E0261" w:rsidRDefault="00E73B47" w:rsidP="007E0261">
            <w:pPr>
              <w:spacing w:before="60" w:after="60"/>
              <w:ind w:left="0" w:firstLine="0"/>
              <w:jc w:val="center"/>
              <w:rPr>
                <w:rFonts w:ascii="TimesNewRomanPSMT" w:hAnsi="TimesNewRomanPSMT"/>
                <w:b/>
                <w:szCs w:val="24"/>
                <w:lang w:val="en-US"/>
              </w:rPr>
            </w:pPr>
          </w:p>
        </w:tc>
      </w:tr>
      <w:tr w:rsidR="00E73B47" w:rsidRPr="00BB5563" w14:paraId="6E861905" w14:textId="77777777" w:rsidTr="007E0261">
        <w:trPr>
          <w:jc w:val="center"/>
        </w:trPr>
        <w:tc>
          <w:tcPr>
            <w:tcW w:w="4390" w:type="dxa"/>
            <w:shd w:val="clear" w:color="auto" w:fill="E6E6E6"/>
            <w:vAlign w:val="center"/>
          </w:tcPr>
          <w:p w14:paraId="6E861901"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U/V Stage 1</w:t>
            </w:r>
          </w:p>
        </w:tc>
        <w:tc>
          <w:tcPr>
            <w:tcW w:w="1291" w:type="dxa"/>
            <w:vAlign w:val="center"/>
          </w:tcPr>
          <w:p w14:paraId="6E861902"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701" w:type="dxa"/>
            <w:vAlign w:val="center"/>
          </w:tcPr>
          <w:p w14:paraId="6E861903" w14:textId="77777777" w:rsidR="00E73B47" w:rsidRPr="007E0261" w:rsidRDefault="00E73B47" w:rsidP="007E0261">
            <w:pPr>
              <w:spacing w:before="60" w:after="60"/>
              <w:ind w:left="0" w:firstLine="0"/>
              <w:jc w:val="center"/>
              <w:rPr>
                <w:rFonts w:ascii="TimesNewRomanPSMT" w:hAnsi="TimesNewRomanPSMT"/>
                <w:b/>
                <w:szCs w:val="24"/>
                <w:lang w:val="en-US"/>
              </w:rPr>
            </w:pPr>
            <w:r w:rsidRPr="007E0261">
              <w:rPr>
                <w:rFonts w:ascii="TimesNewRomanPSMT" w:hAnsi="TimesNewRomanPSMT"/>
                <w:b/>
                <w:szCs w:val="24"/>
                <w:lang w:val="en-US"/>
              </w:rPr>
              <w:t>SPD</w:t>
            </w:r>
          </w:p>
        </w:tc>
        <w:tc>
          <w:tcPr>
            <w:tcW w:w="1711" w:type="dxa"/>
            <w:vAlign w:val="center"/>
          </w:tcPr>
          <w:p w14:paraId="6E861904" w14:textId="77777777" w:rsidR="00E73B47" w:rsidRPr="007E0261" w:rsidRDefault="00E73B47" w:rsidP="007E0261">
            <w:pPr>
              <w:spacing w:before="60" w:after="60"/>
              <w:ind w:left="0" w:firstLine="0"/>
              <w:jc w:val="center"/>
              <w:rPr>
                <w:rFonts w:ascii="TimesNewRomanPSMT" w:hAnsi="TimesNewRomanPSMT"/>
                <w:b/>
                <w:szCs w:val="24"/>
                <w:lang w:val="en-US"/>
              </w:rPr>
            </w:pPr>
            <w:r w:rsidRPr="007E0261">
              <w:rPr>
                <w:rFonts w:ascii="TimesNewRomanPSMT" w:hAnsi="TimesNewRomanPSMT"/>
                <w:b/>
                <w:szCs w:val="24"/>
                <w:lang w:val="en-US"/>
              </w:rPr>
              <w:t>SPD</w:t>
            </w:r>
          </w:p>
        </w:tc>
      </w:tr>
      <w:tr w:rsidR="00E73B47" w:rsidRPr="00BB5563" w14:paraId="6E86190A" w14:textId="77777777" w:rsidTr="007E0261">
        <w:trPr>
          <w:jc w:val="center"/>
        </w:trPr>
        <w:tc>
          <w:tcPr>
            <w:tcW w:w="4390" w:type="dxa"/>
            <w:shd w:val="clear" w:color="auto" w:fill="E6E6E6"/>
            <w:vAlign w:val="center"/>
          </w:tcPr>
          <w:p w14:paraId="6E861906" w14:textId="578A4EC6"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U/V Stage 2</w:t>
            </w:r>
            <w:r w:rsidR="00585B3F" w:rsidRPr="007E0261">
              <w:rPr>
                <w:rFonts w:ascii="TimesNewRomanPSMT" w:hAnsi="TimesNewRomanPSMT"/>
                <w:szCs w:val="24"/>
                <w:lang w:val="en-US"/>
              </w:rPr>
              <w:t xml:space="preserve"> (if fitted)</w:t>
            </w:r>
          </w:p>
        </w:tc>
        <w:tc>
          <w:tcPr>
            <w:tcW w:w="1291" w:type="dxa"/>
            <w:vAlign w:val="center"/>
          </w:tcPr>
          <w:p w14:paraId="6E861907"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701" w:type="dxa"/>
            <w:vAlign w:val="center"/>
          </w:tcPr>
          <w:p w14:paraId="6E861908"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09"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0F" w14:textId="77777777" w:rsidTr="007E0261">
        <w:trPr>
          <w:jc w:val="center"/>
        </w:trPr>
        <w:tc>
          <w:tcPr>
            <w:tcW w:w="4390" w:type="dxa"/>
            <w:shd w:val="clear" w:color="auto" w:fill="E6E6E6"/>
            <w:vAlign w:val="center"/>
          </w:tcPr>
          <w:p w14:paraId="6E86190B"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O/V Stage 1</w:t>
            </w:r>
          </w:p>
        </w:tc>
        <w:tc>
          <w:tcPr>
            <w:tcW w:w="1291" w:type="dxa"/>
            <w:vAlign w:val="center"/>
          </w:tcPr>
          <w:p w14:paraId="6E86190C"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701" w:type="dxa"/>
            <w:vAlign w:val="center"/>
          </w:tcPr>
          <w:p w14:paraId="6E86190D"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0E"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14" w14:textId="77777777" w:rsidTr="007E0261">
        <w:trPr>
          <w:jc w:val="center"/>
        </w:trPr>
        <w:tc>
          <w:tcPr>
            <w:tcW w:w="4390" w:type="dxa"/>
            <w:shd w:val="clear" w:color="auto" w:fill="E6E6E6"/>
            <w:vAlign w:val="center"/>
          </w:tcPr>
          <w:p w14:paraId="6E861910"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O/V Stage 2</w:t>
            </w:r>
          </w:p>
        </w:tc>
        <w:tc>
          <w:tcPr>
            <w:tcW w:w="1291" w:type="dxa"/>
            <w:vAlign w:val="center"/>
          </w:tcPr>
          <w:p w14:paraId="6E861911"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701" w:type="dxa"/>
            <w:vAlign w:val="center"/>
          </w:tcPr>
          <w:p w14:paraId="6E861912"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13"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19" w14:textId="77777777" w:rsidTr="007E0261">
        <w:trPr>
          <w:jc w:val="center"/>
        </w:trPr>
        <w:tc>
          <w:tcPr>
            <w:tcW w:w="4390" w:type="dxa"/>
            <w:shd w:val="clear" w:color="auto" w:fill="E6E6E6"/>
            <w:vAlign w:val="center"/>
          </w:tcPr>
          <w:p w14:paraId="6E861915"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U/F Stage 1</w:t>
            </w:r>
          </w:p>
        </w:tc>
        <w:tc>
          <w:tcPr>
            <w:tcW w:w="1291" w:type="dxa"/>
            <w:vAlign w:val="center"/>
          </w:tcPr>
          <w:p w14:paraId="6E861916"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701" w:type="dxa"/>
            <w:vAlign w:val="center"/>
          </w:tcPr>
          <w:p w14:paraId="6E861917"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18"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1E" w14:textId="77777777" w:rsidTr="007E0261">
        <w:trPr>
          <w:jc w:val="center"/>
        </w:trPr>
        <w:tc>
          <w:tcPr>
            <w:tcW w:w="4390" w:type="dxa"/>
            <w:shd w:val="clear" w:color="auto" w:fill="E6E6E6"/>
            <w:vAlign w:val="center"/>
          </w:tcPr>
          <w:p w14:paraId="6E86191A" w14:textId="4535B4E8"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U/F Stage 2</w:t>
            </w:r>
            <w:r w:rsidR="00585B3F" w:rsidRPr="007E0261">
              <w:rPr>
                <w:rFonts w:ascii="TimesNewRomanPSMT" w:hAnsi="TimesNewRomanPSMT"/>
                <w:szCs w:val="24"/>
                <w:lang w:val="en-US"/>
              </w:rPr>
              <w:t xml:space="preserve"> (if fitted)</w:t>
            </w:r>
          </w:p>
        </w:tc>
        <w:tc>
          <w:tcPr>
            <w:tcW w:w="1291" w:type="dxa"/>
            <w:vAlign w:val="center"/>
          </w:tcPr>
          <w:p w14:paraId="6E86191B"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701" w:type="dxa"/>
            <w:vAlign w:val="center"/>
          </w:tcPr>
          <w:p w14:paraId="6E86191C"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1D"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23" w14:textId="77777777" w:rsidTr="007E0261">
        <w:trPr>
          <w:jc w:val="center"/>
        </w:trPr>
        <w:tc>
          <w:tcPr>
            <w:tcW w:w="4390" w:type="dxa"/>
            <w:shd w:val="clear" w:color="auto" w:fill="E6E6E6"/>
            <w:vAlign w:val="center"/>
          </w:tcPr>
          <w:p w14:paraId="6E86191F"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O/F Stage 1</w:t>
            </w:r>
          </w:p>
        </w:tc>
        <w:tc>
          <w:tcPr>
            <w:tcW w:w="1291" w:type="dxa"/>
            <w:vAlign w:val="center"/>
          </w:tcPr>
          <w:p w14:paraId="6E861920"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701" w:type="dxa"/>
            <w:vAlign w:val="center"/>
          </w:tcPr>
          <w:p w14:paraId="6E861921"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22"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28" w14:textId="77777777" w:rsidTr="007E0261">
        <w:trPr>
          <w:jc w:val="center"/>
        </w:trPr>
        <w:tc>
          <w:tcPr>
            <w:tcW w:w="4390" w:type="dxa"/>
            <w:shd w:val="clear" w:color="auto" w:fill="E6E6E6"/>
            <w:vAlign w:val="center"/>
          </w:tcPr>
          <w:p w14:paraId="6E861924"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O/F Stage 2</w:t>
            </w:r>
          </w:p>
        </w:tc>
        <w:tc>
          <w:tcPr>
            <w:tcW w:w="1291" w:type="dxa"/>
            <w:vAlign w:val="center"/>
          </w:tcPr>
          <w:p w14:paraId="6E861925"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w:t>
            </w:r>
          </w:p>
        </w:tc>
        <w:tc>
          <w:tcPr>
            <w:tcW w:w="1701" w:type="dxa"/>
            <w:vAlign w:val="center"/>
          </w:tcPr>
          <w:p w14:paraId="6E861926"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27"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2D" w14:textId="77777777" w:rsidTr="007E0261">
        <w:trPr>
          <w:jc w:val="center"/>
        </w:trPr>
        <w:tc>
          <w:tcPr>
            <w:tcW w:w="4390" w:type="dxa"/>
            <w:shd w:val="clear" w:color="auto" w:fill="E6E6E6"/>
            <w:vAlign w:val="center"/>
          </w:tcPr>
          <w:p w14:paraId="6E861929" w14:textId="77777777" w:rsidR="00E73B47" w:rsidRPr="007E0261" w:rsidRDefault="00E73B47" w:rsidP="007E0261">
            <w:pPr>
              <w:spacing w:before="60" w:after="60"/>
              <w:ind w:left="0" w:firstLine="0"/>
              <w:jc w:val="left"/>
              <w:rPr>
                <w:rFonts w:ascii="TimesNewRomanPSMT" w:hAnsi="TimesNewRomanPSMT"/>
                <w:szCs w:val="24"/>
                <w:lang w:val="en-US"/>
              </w:rPr>
            </w:pPr>
            <w:proofErr w:type="spellStart"/>
            <w:r w:rsidRPr="007E0261">
              <w:rPr>
                <w:rFonts w:ascii="TimesNewRomanPSMT" w:hAnsi="TimesNewRomanPSMT"/>
                <w:szCs w:val="24"/>
                <w:lang w:val="en-US"/>
              </w:rPr>
              <w:lastRenderedPageBreak/>
              <w:t>LoM</w:t>
            </w:r>
            <w:proofErr w:type="spellEnd"/>
            <w:r w:rsidRPr="007E0261">
              <w:rPr>
                <w:rFonts w:ascii="TimesNewRomanPSMT" w:hAnsi="TimesNewRomanPSMT"/>
                <w:szCs w:val="24"/>
                <w:lang w:val="en-US"/>
              </w:rPr>
              <w:t xml:space="preserve"> (</w:t>
            </w:r>
            <w:proofErr w:type="spellStart"/>
            <w:r w:rsidRPr="007E0261">
              <w:rPr>
                <w:rFonts w:ascii="TimesNewRomanPSMT" w:hAnsi="TimesNewRomanPSMT"/>
                <w:szCs w:val="24"/>
                <w:lang w:val="en-US"/>
              </w:rPr>
              <w:t>RoCoF</w:t>
            </w:r>
            <w:proofErr w:type="spellEnd"/>
            <w:r w:rsidRPr="007E0261">
              <w:rPr>
                <w:rFonts w:ascii="TimesNewRomanPSMT" w:hAnsi="TimesNewRomanPSMT"/>
                <w:szCs w:val="24"/>
                <w:lang w:val="en-US"/>
              </w:rPr>
              <w:t>)</w:t>
            </w:r>
          </w:p>
        </w:tc>
        <w:tc>
          <w:tcPr>
            <w:tcW w:w="1291" w:type="dxa"/>
            <w:vAlign w:val="center"/>
          </w:tcPr>
          <w:p w14:paraId="6E86192A"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Hzs</w:t>
            </w:r>
            <w:r w:rsidRPr="007E0261">
              <w:rPr>
                <w:rFonts w:ascii="TimesNewRomanPSMT" w:hAnsi="TimesNewRomanPSMT"/>
                <w:szCs w:val="24"/>
                <w:vertAlign w:val="superscript"/>
                <w:lang w:val="en-US"/>
              </w:rPr>
              <w:t xml:space="preserve">-1 </w:t>
            </w:r>
            <w:r w:rsidRPr="007E0261">
              <w:rPr>
                <w:rFonts w:ascii="TimesNewRomanPSMT" w:hAnsi="TimesNewRomanPSMT"/>
                <w:szCs w:val="24"/>
                <w:lang w:val="en-US"/>
              </w:rPr>
              <w:t>and s</w:t>
            </w:r>
          </w:p>
        </w:tc>
        <w:tc>
          <w:tcPr>
            <w:tcW w:w="1701" w:type="dxa"/>
            <w:vAlign w:val="center"/>
          </w:tcPr>
          <w:p w14:paraId="6E86192B"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2C"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32" w14:textId="77777777" w:rsidTr="007E0261">
        <w:trPr>
          <w:jc w:val="center"/>
        </w:trPr>
        <w:tc>
          <w:tcPr>
            <w:tcW w:w="4390" w:type="dxa"/>
            <w:shd w:val="clear" w:color="auto" w:fill="E6E6E6"/>
            <w:vAlign w:val="center"/>
          </w:tcPr>
          <w:p w14:paraId="6E86192E" w14:textId="77777777" w:rsidR="00E73B47" w:rsidRPr="007E0261" w:rsidRDefault="00E73B47" w:rsidP="007E0261">
            <w:pPr>
              <w:spacing w:before="60" w:after="60"/>
              <w:ind w:left="0" w:firstLine="0"/>
              <w:jc w:val="left"/>
              <w:rPr>
                <w:rFonts w:ascii="TimesNewRomanPSMT" w:hAnsi="TimesNewRomanPSMT"/>
                <w:szCs w:val="24"/>
                <w:lang w:val="en-US"/>
              </w:rPr>
            </w:pPr>
            <w:proofErr w:type="spellStart"/>
            <w:r w:rsidRPr="007E0261">
              <w:rPr>
                <w:rFonts w:ascii="TimesNewRomanPSMT" w:hAnsi="TimesNewRomanPSMT"/>
                <w:szCs w:val="24"/>
                <w:lang w:val="en-US"/>
              </w:rPr>
              <w:t>LoM</w:t>
            </w:r>
            <w:proofErr w:type="spellEnd"/>
            <w:r w:rsidRPr="007E0261">
              <w:rPr>
                <w:rFonts w:ascii="TimesNewRomanPSMT" w:hAnsi="TimesNewRomanPSMT"/>
                <w:szCs w:val="24"/>
                <w:lang w:val="en-US"/>
              </w:rPr>
              <w:t xml:space="preserve"> (Vector Shift)</w:t>
            </w:r>
          </w:p>
        </w:tc>
        <w:tc>
          <w:tcPr>
            <w:tcW w:w="1291" w:type="dxa"/>
            <w:vAlign w:val="center"/>
          </w:tcPr>
          <w:p w14:paraId="6E86192F"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degrees</w:t>
            </w:r>
          </w:p>
        </w:tc>
        <w:tc>
          <w:tcPr>
            <w:tcW w:w="1701" w:type="dxa"/>
            <w:vAlign w:val="center"/>
          </w:tcPr>
          <w:p w14:paraId="6E861930"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31"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37" w14:textId="77777777" w:rsidTr="007E0261">
        <w:trPr>
          <w:jc w:val="center"/>
        </w:trPr>
        <w:tc>
          <w:tcPr>
            <w:tcW w:w="4390" w:type="dxa"/>
            <w:shd w:val="clear" w:color="auto" w:fill="E6E6E6"/>
            <w:vAlign w:val="center"/>
          </w:tcPr>
          <w:p w14:paraId="6E861933" w14:textId="77777777" w:rsidR="00E73B47" w:rsidRPr="007E0261" w:rsidRDefault="00E73B47" w:rsidP="007E0261">
            <w:pPr>
              <w:spacing w:before="60" w:after="60"/>
              <w:ind w:left="0" w:firstLine="0"/>
              <w:jc w:val="left"/>
              <w:rPr>
                <w:rFonts w:ascii="TimesNewRomanPSMT" w:hAnsi="TimesNewRomanPSMT"/>
                <w:szCs w:val="24"/>
                <w:lang w:val="en-US"/>
              </w:rPr>
            </w:pPr>
            <w:proofErr w:type="spellStart"/>
            <w:r w:rsidRPr="007E0261">
              <w:rPr>
                <w:rFonts w:ascii="TimesNewRomanPSMT" w:hAnsi="TimesNewRomanPSMT"/>
                <w:szCs w:val="24"/>
                <w:lang w:val="en-US"/>
              </w:rPr>
              <w:t>LoM</w:t>
            </w:r>
            <w:proofErr w:type="spellEnd"/>
            <w:r w:rsidRPr="007E0261">
              <w:rPr>
                <w:rFonts w:ascii="TimesNewRomanPSMT" w:hAnsi="TimesNewRomanPSMT"/>
                <w:szCs w:val="24"/>
                <w:lang w:val="en-US"/>
              </w:rPr>
              <w:t xml:space="preserve"> </w:t>
            </w:r>
            <w:r w:rsidR="006C7693" w:rsidRPr="007E0261">
              <w:rPr>
                <w:rFonts w:ascii="TimesNewRomanPSMT" w:hAnsi="TimesNewRomanPSMT"/>
                <w:szCs w:val="24"/>
                <w:lang w:val="en-US"/>
              </w:rPr>
              <w:t>–</w:t>
            </w:r>
            <w:r w:rsidRPr="007E0261">
              <w:rPr>
                <w:rFonts w:ascii="TimesNewRomanPSMT" w:hAnsi="TimesNewRomanPSMT"/>
                <w:szCs w:val="24"/>
                <w:lang w:val="en-US"/>
              </w:rPr>
              <w:t xml:space="preserve"> other</w:t>
            </w:r>
          </w:p>
        </w:tc>
        <w:tc>
          <w:tcPr>
            <w:tcW w:w="1291" w:type="dxa"/>
            <w:vAlign w:val="center"/>
          </w:tcPr>
          <w:p w14:paraId="6E861934" w14:textId="77777777" w:rsidR="00E73B47" w:rsidRPr="007E0261" w:rsidRDefault="00E73B47" w:rsidP="007E0261">
            <w:pPr>
              <w:spacing w:before="60" w:after="60"/>
              <w:ind w:left="0" w:firstLine="0"/>
              <w:jc w:val="center"/>
              <w:rPr>
                <w:rFonts w:ascii="TimesNewRomanPSMT" w:hAnsi="TimesNewRomanPSMT"/>
                <w:szCs w:val="24"/>
                <w:lang w:val="en-US"/>
              </w:rPr>
            </w:pPr>
          </w:p>
        </w:tc>
        <w:tc>
          <w:tcPr>
            <w:tcW w:w="1701" w:type="dxa"/>
            <w:vAlign w:val="center"/>
          </w:tcPr>
          <w:p w14:paraId="6E861935"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36"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bl>
    <w:p w14:paraId="6E861938" w14:textId="77777777" w:rsidR="00E73B47" w:rsidRPr="007E0261" w:rsidRDefault="00E73B47" w:rsidP="00201F6A">
      <w:pPr>
        <w:rPr>
          <w:szCs w:val="24"/>
        </w:rPr>
      </w:pPr>
    </w:p>
    <w:p w14:paraId="6E861939" w14:textId="77777777" w:rsidR="00201F6A" w:rsidRPr="007E0261" w:rsidRDefault="00201F6A" w:rsidP="00201F6A">
      <w:pPr>
        <w:spacing w:after="120"/>
        <w:ind w:left="0" w:firstLine="0"/>
        <w:jc w:val="left"/>
        <w:rPr>
          <w:b/>
          <w:szCs w:val="24"/>
        </w:rPr>
      </w:pPr>
      <w:r w:rsidRPr="007E0261">
        <w:rPr>
          <w:b/>
          <w:szCs w:val="24"/>
        </w:rPr>
        <w:t>Notes:</w:t>
      </w:r>
    </w:p>
    <w:p w14:paraId="6E86193A" w14:textId="67A8A8BE" w:rsidR="00201F6A" w:rsidRPr="007E0261" w:rsidRDefault="00201F6A" w:rsidP="00B77034">
      <w:pPr>
        <w:numPr>
          <w:ilvl w:val="0"/>
          <w:numId w:val="49"/>
        </w:numPr>
        <w:tabs>
          <w:tab w:val="clear" w:pos="720"/>
          <w:tab w:val="num" w:pos="360"/>
        </w:tabs>
        <w:spacing w:after="120"/>
        <w:ind w:left="360"/>
        <w:jc w:val="left"/>
        <w:rPr>
          <w:szCs w:val="24"/>
        </w:rPr>
      </w:pPr>
      <w:r w:rsidRPr="007E0261">
        <w:rPr>
          <w:szCs w:val="24"/>
        </w:rPr>
        <w:t xml:space="preserve">The </w:t>
      </w:r>
      <w:r w:rsidR="008572B5" w:rsidRPr="007E0261">
        <w:rPr>
          <w:color w:val="2B579A"/>
          <w:szCs w:val="24"/>
          <w:shd w:val="clear" w:color="auto" w:fill="E6E6E6"/>
        </w:rPr>
        <w:fldChar w:fldCharType="begin"/>
      </w:r>
      <w:r w:rsidR="008572B5" w:rsidRPr="007E0261">
        <w:rPr>
          <w:szCs w:val="24"/>
        </w:rPr>
        <w:instrText xml:space="preserve"> REF DNO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DNO</w:t>
      </w:r>
      <w:r w:rsidR="008572B5" w:rsidRPr="007E0261">
        <w:rPr>
          <w:color w:val="2B579A"/>
          <w:szCs w:val="24"/>
          <w:shd w:val="clear" w:color="auto" w:fill="E6E6E6"/>
        </w:rPr>
        <w:fldChar w:fldCharType="end"/>
      </w:r>
      <w:r w:rsidRPr="007E0261">
        <w:rPr>
          <w:szCs w:val="24"/>
        </w:rPr>
        <w:t xml:space="preserve"> will assume a single circuit connection to the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r w:rsidRPr="007E0261">
        <w:rPr>
          <w:szCs w:val="24"/>
        </w:rPr>
        <w:t xml:space="preserve"> is required unless stated otherwise. Options include:- </w:t>
      </w:r>
    </w:p>
    <w:p w14:paraId="6E86193B" w14:textId="77777777" w:rsidR="00201F6A" w:rsidRPr="007E0261" w:rsidRDefault="00201F6A" w:rsidP="00B77034">
      <w:pPr>
        <w:numPr>
          <w:ilvl w:val="1"/>
          <w:numId w:val="49"/>
        </w:numPr>
        <w:tabs>
          <w:tab w:val="clear" w:pos="1440"/>
          <w:tab w:val="num" w:pos="1083"/>
        </w:tabs>
        <w:spacing w:after="120"/>
        <w:ind w:left="1077" w:hanging="357"/>
        <w:jc w:val="left"/>
        <w:rPr>
          <w:szCs w:val="24"/>
        </w:rPr>
      </w:pPr>
      <w:r w:rsidRPr="007E0261">
        <w:rPr>
          <w:szCs w:val="24"/>
        </w:rPr>
        <w:t>Single circuit connection</w:t>
      </w:r>
    </w:p>
    <w:p w14:paraId="6E86193C" w14:textId="77777777" w:rsidR="00201F6A" w:rsidRPr="007E0261" w:rsidRDefault="00201F6A" w:rsidP="00B77034">
      <w:pPr>
        <w:numPr>
          <w:ilvl w:val="1"/>
          <w:numId w:val="49"/>
        </w:numPr>
        <w:tabs>
          <w:tab w:val="clear" w:pos="1440"/>
          <w:tab w:val="num" w:pos="1083"/>
        </w:tabs>
        <w:spacing w:after="120"/>
        <w:ind w:left="1077" w:hanging="357"/>
        <w:jc w:val="left"/>
        <w:rPr>
          <w:szCs w:val="24"/>
        </w:rPr>
      </w:pPr>
      <w:r w:rsidRPr="007E0261">
        <w:rPr>
          <w:szCs w:val="24"/>
        </w:rPr>
        <w:t>Manually switched alternative connection</w:t>
      </w:r>
    </w:p>
    <w:p w14:paraId="6E86193D" w14:textId="77777777" w:rsidR="00201F6A" w:rsidRPr="007E0261" w:rsidRDefault="00201F6A" w:rsidP="00B77034">
      <w:pPr>
        <w:numPr>
          <w:ilvl w:val="1"/>
          <w:numId w:val="49"/>
        </w:numPr>
        <w:tabs>
          <w:tab w:val="clear" w:pos="1440"/>
          <w:tab w:val="num" w:pos="1083"/>
        </w:tabs>
        <w:spacing w:after="120"/>
        <w:ind w:left="1077" w:hanging="357"/>
        <w:jc w:val="left"/>
        <w:rPr>
          <w:szCs w:val="24"/>
        </w:rPr>
      </w:pPr>
      <w:r w:rsidRPr="007E0261">
        <w:rPr>
          <w:szCs w:val="24"/>
        </w:rPr>
        <w:t>Automatic switched alternative connection</w:t>
      </w:r>
    </w:p>
    <w:p w14:paraId="6E86193E" w14:textId="77777777" w:rsidR="00201F6A" w:rsidRPr="007E0261" w:rsidRDefault="00201F6A" w:rsidP="00B77034">
      <w:pPr>
        <w:numPr>
          <w:ilvl w:val="1"/>
          <w:numId w:val="49"/>
        </w:numPr>
        <w:tabs>
          <w:tab w:val="clear" w:pos="1440"/>
          <w:tab w:val="num" w:pos="1083"/>
        </w:tabs>
        <w:spacing w:after="120"/>
        <w:ind w:left="1077" w:hanging="357"/>
        <w:jc w:val="left"/>
        <w:rPr>
          <w:szCs w:val="24"/>
        </w:rPr>
      </w:pPr>
      <w:r w:rsidRPr="007E0261">
        <w:rPr>
          <w:szCs w:val="24"/>
        </w:rPr>
        <w:t>Firm connection (secure for first circuit outage)</w:t>
      </w:r>
    </w:p>
    <w:p w14:paraId="6E86193F" w14:textId="40A2E32A" w:rsidR="00201F6A" w:rsidRPr="007E0261" w:rsidRDefault="00201F6A" w:rsidP="00B77034">
      <w:pPr>
        <w:numPr>
          <w:ilvl w:val="0"/>
          <w:numId w:val="49"/>
        </w:numPr>
        <w:tabs>
          <w:tab w:val="clear" w:pos="720"/>
          <w:tab w:val="num" w:pos="360"/>
        </w:tabs>
        <w:spacing w:after="120"/>
        <w:ind w:left="360"/>
        <w:jc w:val="left"/>
        <w:rPr>
          <w:szCs w:val="24"/>
        </w:rPr>
      </w:pPr>
      <w:r w:rsidRPr="007E0261">
        <w:rPr>
          <w:szCs w:val="24"/>
        </w:rPr>
        <w:t xml:space="preserve">This section relates to operating conditions when the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r w:rsidRPr="007E0261">
        <w:rPr>
          <w:szCs w:val="24"/>
        </w:rPr>
        <w:t xml:space="preserve"> is importing </w:t>
      </w:r>
      <w:hyperlink w:anchor="ActivePower" w:history="1">
        <w:r w:rsidR="008572B5" w:rsidRPr="007E0261">
          <w:rPr>
            <w:color w:val="2B579A"/>
            <w:szCs w:val="24"/>
            <w:shd w:val="clear" w:color="auto" w:fill="E6E6E6"/>
          </w:rPr>
          <w:fldChar w:fldCharType="begin"/>
        </w:r>
        <w:r w:rsidR="008572B5" w:rsidRPr="007E0261">
          <w:rPr>
            <w:szCs w:val="24"/>
          </w:rPr>
          <w:instrText xml:space="preserve"> REF 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Active Power</w:t>
        </w:r>
        <w:r w:rsidR="008572B5" w:rsidRPr="007E0261">
          <w:rPr>
            <w:color w:val="2B579A"/>
            <w:szCs w:val="24"/>
            <w:shd w:val="clear" w:color="auto" w:fill="E6E6E6"/>
          </w:rPr>
          <w:fldChar w:fldCharType="end"/>
        </w:r>
      </w:hyperlink>
      <w:r w:rsidRPr="007E0261">
        <w:rPr>
          <w:szCs w:val="24"/>
        </w:rPr>
        <w:t xml:space="preserve">, typically when it is not generating.  The maximum </w:t>
      </w:r>
      <w:hyperlink w:anchor="ActivePower" w:history="1">
        <w:r w:rsidR="008572B5" w:rsidRPr="007E0261">
          <w:rPr>
            <w:color w:val="2B579A"/>
            <w:szCs w:val="24"/>
            <w:shd w:val="clear" w:color="auto" w:fill="E6E6E6"/>
          </w:rPr>
          <w:fldChar w:fldCharType="begin"/>
        </w:r>
        <w:r w:rsidR="008572B5" w:rsidRPr="007E0261">
          <w:rPr>
            <w:szCs w:val="24"/>
          </w:rPr>
          <w:instrText xml:space="preserve"> REF 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Active Power</w:t>
        </w:r>
        <w:r w:rsidR="008572B5" w:rsidRPr="007E0261">
          <w:rPr>
            <w:color w:val="2B579A"/>
            <w:szCs w:val="24"/>
            <w:shd w:val="clear" w:color="auto" w:fill="E6E6E6"/>
          </w:rPr>
          <w:fldChar w:fldCharType="end"/>
        </w:r>
      </w:hyperlink>
      <w:r w:rsidRPr="007E0261">
        <w:rPr>
          <w:szCs w:val="24"/>
        </w:rPr>
        <w:t xml:space="preserve"> import requirement and the associated 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import and/or export requirements should be stated.</w:t>
      </w:r>
    </w:p>
    <w:p w14:paraId="6E861940" w14:textId="68DA9D8A" w:rsidR="00544B1B" w:rsidRPr="007E0261" w:rsidRDefault="00544B1B" w:rsidP="00B77034">
      <w:pPr>
        <w:numPr>
          <w:ilvl w:val="0"/>
          <w:numId w:val="49"/>
        </w:numPr>
        <w:tabs>
          <w:tab w:val="clear" w:pos="720"/>
          <w:tab w:val="num" w:pos="360"/>
        </w:tabs>
        <w:spacing w:after="120"/>
        <w:ind w:left="360"/>
        <w:jc w:val="left"/>
        <w:rPr>
          <w:szCs w:val="24"/>
        </w:rPr>
      </w:pPr>
      <w:r w:rsidRPr="007E0261">
        <w:rPr>
          <w:szCs w:val="24"/>
        </w:rPr>
        <w:t xml:space="preserve">This section relates to operating conditions when the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r w:rsidRPr="007E0261">
        <w:rPr>
          <w:szCs w:val="24"/>
        </w:rPr>
        <w:t xml:space="preserve"> is importing </w:t>
      </w:r>
      <w:hyperlink w:anchor="ActivePower" w:history="1">
        <w:r w:rsidR="008572B5" w:rsidRPr="007E0261">
          <w:rPr>
            <w:color w:val="2B579A"/>
            <w:szCs w:val="24"/>
            <w:shd w:val="clear" w:color="auto" w:fill="E6E6E6"/>
          </w:rPr>
          <w:fldChar w:fldCharType="begin"/>
        </w:r>
        <w:r w:rsidR="008572B5" w:rsidRPr="007E0261">
          <w:rPr>
            <w:szCs w:val="24"/>
          </w:rPr>
          <w:instrText xml:space="preserve"> REF 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Active Power</w:t>
        </w:r>
        <w:r w:rsidR="008572B5" w:rsidRPr="007E0261">
          <w:rPr>
            <w:color w:val="2B579A"/>
            <w:szCs w:val="24"/>
            <w:shd w:val="clear" w:color="auto" w:fill="E6E6E6"/>
          </w:rPr>
          <w:fldChar w:fldCharType="end"/>
        </w:r>
      </w:hyperlink>
      <w:r w:rsidRPr="007E0261">
        <w:rPr>
          <w:szCs w:val="24"/>
        </w:rPr>
        <w:t xml:space="preserve">, typically when it is generating, but is not generating sufficient power to cater for all the on-site demand.  The maximum </w:t>
      </w:r>
      <w:hyperlink w:anchor="ActivePower" w:history="1">
        <w:r w:rsidR="008572B5" w:rsidRPr="007E0261">
          <w:rPr>
            <w:color w:val="2B579A"/>
            <w:szCs w:val="24"/>
            <w:shd w:val="clear" w:color="auto" w:fill="E6E6E6"/>
          </w:rPr>
          <w:fldChar w:fldCharType="begin"/>
        </w:r>
        <w:r w:rsidR="008572B5" w:rsidRPr="007E0261">
          <w:rPr>
            <w:szCs w:val="24"/>
          </w:rPr>
          <w:instrText xml:space="preserve"> REF 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Active Power</w:t>
        </w:r>
        <w:r w:rsidR="008572B5" w:rsidRPr="007E0261">
          <w:rPr>
            <w:color w:val="2B579A"/>
            <w:szCs w:val="24"/>
            <w:shd w:val="clear" w:color="auto" w:fill="E6E6E6"/>
          </w:rPr>
          <w:fldChar w:fldCharType="end"/>
        </w:r>
      </w:hyperlink>
      <w:r w:rsidRPr="007E0261">
        <w:rPr>
          <w:szCs w:val="24"/>
        </w:rPr>
        <w:t xml:space="preserve"> import requirement and the associated 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import and/or export requirements should be stated.</w:t>
      </w:r>
    </w:p>
    <w:p w14:paraId="6E861941" w14:textId="05352096" w:rsidR="00201F6A" w:rsidRPr="007E0261" w:rsidRDefault="00201F6A" w:rsidP="00B77034">
      <w:pPr>
        <w:numPr>
          <w:ilvl w:val="0"/>
          <w:numId w:val="49"/>
        </w:numPr>
        <w:tabs>
          <w:tab w:val="clear" w:pos="720"/>
          <w:tab w:val="num" w:pos="360"/>
        </w:tabs>
        <w:spacing w:after="120"/>
        <w:ind w:left="360"/>
        <w:jc w:val="left"/>
        <w:rPr>
          <w:szCs w:val="24"/>
        </w:rPr>
      </w:pPr>
      <w:r w:rsidRPr="007E0261">
        <w:rPr>
          <w:szCs w:val="24"/>
        </w:rPr>
        <w:t xml:space="preserve">This section relates to operating conditions when the </w:t>
      </w:r>
      <w:r w:rsidR="008572B5" w:rsidRPr="007E0261">
        <w:rPr>
          <w:color w:val="2B579A"/>
          <w:szCs w:val="24"/>
          <w:shd w:val="clear" w:color="auto" w:fill="E6E6E6"/>
        </w:rPr>
        <w:fldChar w:fldCharType="begin"/>
      </w:r>
      <w:r w:rsidR="008572B5" w:rsidRPr="007E0261">
        <w:rPr>
          <w:szCs w:val="24"/>
        </w:rPr>
        <w:instrText xml:space="preserve"> REF PowerStation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Power Station</w:t>
      </w:r>
      <w:r w:rsidR="008572B5" w:rsidRPr="007E0261">
        <w:rPr>
          <w:color w:val="2B579A"/>
          <w:szCs w:val="24"/>
          <w:shd w:val="clear" w:color="auto" w:fill="E6E6E6"/>
        </w:rPr>
        <w:fldChar w:fldCharType="end"/>
      </w:r>
      <w:r w:rsidRPr="007E0261">
        <w:rPr>
          <w:szCs w:val="24"/>
        </w:rPr>
        <w:t xml:space="preserve"> is exporting </w:t>
      </w:r>
      <w:hyperlink w:anchor="ActivePower" w:history="1">
        <w:r w:rsidR="008572B5" w:rsidRPr="007E0261">
          <w:rPr>
            <w:color w:val="2B579A"/>
            <w:szCs w:val="24"/>
            <w:shd w:val="clear" w:color="auto" w:fill="E6E6E6"/>
          </w:rPr>
          <w:fldChar w:fldCharType="begin"/>
        </w:r>
        <w:r w:rsidR="008572B5" w:rsidRPr="007E0261">
          <w:rPr>
            <w:szCs w:val="24"/>
          </w:rPr>
          <w:instrText xml:space="preserve"> REF 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Active Power</w:t>
        </w:r>
        <w:r w:rsidR="008572B5" w:rsidRPr="007E0261">
          <w:rPr>
            <w:color w:val="2B579A"/>
            <w:szCs w:val="24"/>
            <w:shd w:val="clear" w:color="auto" w:fill="E6E6E6"/>
          </w:rPr>
          <w:fldChar w:fldCharType="end"/>
        </w:r>
      </w:hyperlink>
      <w:r w:rsidRPr="007E0261">
        <w:rPr>
          <w:szCs w:val="24"/>
        </w:rPr>
        <w:t xml:space="preserve">.  The </w:t>
      </w:r>
      <w:hyperlink w:anchor="ActivePower" w:history="1">
        <w:r w:rsidR="008572B5" w:rsidRPr="007E0261">
          <w:rPr>
            <w:color w:val="2B579A"/>
            <w:szCs w:val="24"/>
            <w:shd w:val="clear" w:color="auto" w:fill="E6E6E6"/>
          </w:rPr>
          <w:fldChar w:fldCharType="begin"/>
        </w:r>
        <w:r w:rsidR="008572B5" w:rsidRPr="007E0261">
          <w:rPr>
            <w:szCs w:val="24"/>
          </w:rPr>
          <w:instrText xml:space="preserve"> REF 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Active Power</w:t>
        </w:r>
        <w:r w:rsidR="008572B5" w:rsidRPr="007E0261">
          <w:rPr>
            <w:color w:val="2B579A"/>
            <w:szCs w:val="24"/>
            <w:shd w:val="clear" w:color="auto" w:fill="E6E6E6"/>
          </w:rPr>
          <w:fldChar w:fldCharType="end"/>
        </w:r>
      </w:hyperlink>
      <w:r w:rsidRPr="007E0261">
        <w:rPr>
          <w:szCs w:val="24"/>
        </w:rPr>
        <w:t xml:space="preserve"> export and associated maximum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Pr="007E0261">
        <w:rPr>
          <w:szCs w:val="24"/>
        </w:rPr>
        <w:t xml:space="preserve"> range should be stated for operation at </w:t>
      </w:r>
      <w:r w:rsidR="008572B5" w:rsidRPr="007E0261">
        <w:rPr>
          <w:color w:val="2B579A"/>
          <w:szCs w:val="24"/>
          <w:shd w:val="clear" w:color="auto" w:fill="E6E6E6"/>
        </w:rPr>
        <w:fldChar w:fldCharType="begin"/>
      </w:r>
      <w:r w:rsidR="008572B5" w:rsidRPr="007E0261">
        <w:rPr>
          <w:szCs w:val="24"/>
        </w:rPr>
        <w:instrText xml:space="preserve"> REF RegisteredCapacity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Registered Capacity</w:t>
      </w:r>
      <w:r w:rsidR="008572B5" w:rsidRPr="007E0261">
        <w:rPr>
          <w:color w:val="2B579A"/>
          <w:szCs w:val="24"/>
          <w:shd w:val="clear" w:color="auto" w:fill="E6E6E6"/>
        </w:rPr>
        <w:fldChar w:fldCharType="end"/>
      </w:r>
      <w:r w:rsidRPr="007E0261">
        <w:rPr>
          <w:szCs w:val="24"/>
          <w:lang w:val="en-US"/>
        </w:rPr>
        <w:t xml:space="preserve"> and for operation at </w:t>
      </w:r>
      <w:r w:rsidR="008572B5" w:rsidRPr="007E0261">
        <w:rPr>
          <w:color w:val="2B579A"/>
          <w:szCs w:val="24"/>
          <w:shd w:val="clear" w:color="auto" w:fill="E6E6E6"/>
        </w:rPr>
        <w:fldChar w:fldCharType="begin"/>
      </w:r>
      <w:r w:rsidR="008572B5" w:rsidRPr="007E0261">
        <w:rPr>
          <w:szCs w:val="24"/>
        </w:rPr>
        <w:instrText xml:space="preserve"> REF MinimumGeneration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Minimum Generation</w:t>
      </w:r>
      <w:r w:rsidR="008572B5" w:rsidRPr="007E0261">
        <w:rPr>
          <w:color w:val="2B579A"/>
          <w:szCs w:val="24"/>
          <w:shd w:val="clear" w:color="auto" w:fill="E6E6E6"/>
        </w:rPr>
        <w:fldChar w:fldCharType="end"/>
      </w:r>
      <w:r w:rsidRPr="007E0261">
        <w:rPr>
          <w:szCs w:val="24"/>
        </w:rPr>
        <w:t>.</w:t>
      </w:r>
    </w:p>
    <w:p w14:paraId="6E861942" w14:textId="30525CF7" w:rsidR="00201F6A" w:rsidRPr="007E0261" w:rsidRDefault="00201F6A" w:rsidP="00B77034">
      <w:pPr>
        <w:numPr>
          <w:ilvl w:val="0"/>
          <w:numId w:val="49"/>
        </w:numPr>
        <w:tabs>
          <w:tab w:val="clear" w:pos="720"/>
          <w:tab w:val="num" w:pos="360"/>
        </w:tabs>
        <w:spacing w:after="120"/>
        <w:ind w:left="360"/>
        <w:jc w:val="left"/>
        <w:rPr>
          <w:szCs w:val="24"/>
        </w:rPr>
      </w:pPr>
      <w:r w:rsidRPr="007E0261">
        <w:rPr>
          <w:szCs w:val="24"/>
        </w:rPr>
        <w:t>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each</w:t>
      </w:r>
      <w:r w:rsidR="00ED7DB5" w:rsidRPr="007E0261">
        <w:rPr>
          <w:b/>
          <w:szCs w:val="24"/>
        </w:rPr>
        <w:t xml:space="preserve"> </w:t>
      </w:r>
      <w:r w:rsidR="00F56231" w:rsidRPr="007E0261">
        <w:rPr>
          <w:color w:val="2B579A"/>
          <w:szCs w:val="24"/>
          <w:shd w:val="clear" w:color="auto" w:fill="E6E6E6"/>
        </w:rPr>
        <w:fldChar w:fldCharType="begin"/>
      </w:r>
      <w:r w:rsidR="00F56231" w:rsidRPr="007E0261">
        <w:rPr>
          <w:szCs w:val="24"/>
        </w:rPr>
        <w:instrText xml:space="preserve"> REF pgm \h </w:instrText>
      </w:r>
      <w:r w:rsidR="00FE3795" w:rsidRPr="007E0261">
        <w:rPr>
          <w:szCs w:val="24"/>
        </w:rPr>
        <w:instrText xml:space="preserve"> \* MERGEFORMAT </w:instrText>
      </w:r>
      <w:r w:rsidR="00F56231" w:rsidRPr="007E0261">
        <w:rPr>
          <w:color w:val="2B579A"/>
          <w:szCs w:val="24"/>
          <w:shd w:val="clear" w:color="auto" w:fill="E6E6E6"/>
        </w:rPr>
      </w:r>
      <w:r w:rsidR="00F56231" w:rsidRPr="007E0261">
        <w:rPr>
          <w:color w:val="2B579A"/>
          <w:szCs w:val="24"/>
          <w:shd w:val="clear" w:color="auto" w:fill="E6E6E6"/>
        </w:rPr>
        <w:fldChar w:fldCharType="separate"/>
      </w:r>
      <w:r w:rsidR="005C572C" w:rsidRPr="005C572C">
        <w:rPr>
          <w:b/>
          <w:szCs w:val="24"/>
        </w:rPr>
        <w:t>Power Generating Module</w:t>
      </w:r>
      <w:r w:rsidR="00F56231" w:rsidRPr="007E0261">
        <w:rPr>
          <w:color w:val="2B579A"/>
          <w:szCs w:val="24"/>
          <w:shd w:val="clear" w:color="auto" w:fill="E6E6E6"/>
        </w:rPr>
        <w:fldChar w:fldCharType="end"/>
      </w:r>
      <w:r w:rsidRPr="007E0261">
        <w:rPr>
          <w:szCs w:val="24"/>
        </w:rPr>
        <w:t xml:space="preserve"> in Schedules 5b or 5c.</w:t>
      </w:r>
    </w:p>
    <w:p w14:paraId="6E861943" w14:textId="7D436FF2" w:rsidR="00201F6A" w:rsidRPr="007E0261" w:rsidRDefault="00201F6A" w:rsidP="00B77034">
      <w:pPr>
        <w:numPr>
          <w:ilvl w:val="0"/>
          <w:numId w:val="49"/>
        </w:numPr>
        <w:tabs>
          <w:tab w:val="clear" w:pos="720"/>
          <w:tab w:val="num" w:pos="360"/>
        </w:tabs>
        <w:spacing w:after="120"/>
        <w:ind w:left="360"/>
        <w:jc w:val="left"/>
        <w:rPr>
          <w:szCs w:val="24"/>
        </w:rPr>
      </w:pPr>
      <w:r w:rsidRPr="007E0261">
        <w:rPr>
          <w:szCs w:val="24"/>
        </w:rPr>
        <w:t xml:space="preserve">The interface arrangements need to be agreed and implemented between the </w:t>
      </w:r>
      <w:r w:rsidR="008572B5" w:rsidRPr="007E0261">
        <w:rPr>
          <w:color w:val="2B579A"/>
          <w:szCs w:val="24"/>
          <w:shd w:val="clear" w:color="auto" w:fill="E6E6E6"/>
        </w:rPr>
        <w:fldChar w:fldCharType="begin"/>
      </w:r>
      <w:r w:rsidR="008572B5" w:rsidRPr="007E0261">
        <w:rPr>
          <w:szCs w:val="24"/>
        </w:rPr>
        <w:instrText xml:space="preserve"> REF User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User</w:t>
      </w:r>
      <w:r w:rsidR="008572B5" w:rsidRPr="007E0261">
        <w:rPr>
          <w:color w:val="2B579A"/>
          <w:szCs w:val="24"/>
          <w:shd w:val="clear" w:color="auto" w:fill="E6E6E6"/>
        </w:rPr>
        <w:fldChar w:fldCharType="end"/>
      </w:r>
      <w:r w:rsidRPr="007E0261">
        <w:rPr>
          <w:szCs w:val="24"/>
        </w:rPr>
        <w:t xml:space="preserve"> and the </w:t>
      </w:r>
      <w:r w:rsidR="008572B5" w:rsidRPr="007E0261">
        <w:rPr>
          <w:color w:val="2B579A"/>
          <w:szCs w:val="24"/>
          <w:shd w:val="clear" w:color="auto" w:fill="E6E6E6"/>
        </w:rPr>
        <w:fldChar w:fldCharType="begin"/>
      </w:r>
      <w:r w:rsidR="008572B5" w:rsidRPr="007E0261">
        <w:rPr>
          <w:szCs w:val="24"/>
        </w:rPr>
        <w:instrText xml:space="preserve"> REF DNO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DNO</w:t>
      </w:r>
      <w:r w:rsidR="008572B5" w:rsidRPr="007E0261">
        <w:rPr>
          <w:color w:val="2B579A"/>
          <w:szCs w:val="24"/>
          <w:shd w:val="clear" w:color="auto" w:fill="E6E6E6"/>
        </w:rPr>
        <w:fldChar w:fldCharType="end"/>
      </w:r>
      <w:r w:rsidRPr="007E0261">
        <w:rPr>
          <w:szCs w:val="24"/>
        </w:rPr>
        <w:t xml:space="preserve"> before energisation and consideration should be given to addressing the Distribution Code requirements including DGC5, DGC8, DPC6.7, , DOC5, DOC7.4, DOC8.6.3, DOC8.6.4, DOC9 and DOC10.  For example DOC7 requires </w:t>
      </w:r>
      <w:r w:rsidR="00B226AD" w:rsidRPr="007E0261">
        <w:rPr>
          <w:szCs w:val="24"/>
        </w:rPr>
        <w:t xml:space="preserve">that </w:t>
      </w:r>
      <w:r w:rsidRPr="007E0261">
        <w:rPr>
          <w:szCs w:val="24"/>
        </w:rPr>
        <w:t xml:space="preserve">up to date contact details </w:t>
      </w:r>
      <w:r w:rsidR="00B226AD" w:rsidRPr="007E0261">
        <w:rPr>
          <w:szCs w:val="24"/>
        </w:rPr>
        <w:t xml:space="preserve">are provided </w:t>
      </w:r>
      <w:r w:rsidRPr="007E0261">
        <w:rPr>
          <w:szCs w:val="24"/>
        </w:rPr>
        <w:t xml:space="preserve">and procedures are </w:t>
      </w:r>
      <w:r w:rsidR="00B226AD" w:rsidRPr="007E0261">
        <w:rPr>
          <w:szCs w:val="24"/>
        </w:rPr>
        <w:t>agreed</w:t>
      </w:r>
      <w:r w:rsidRPr="007E0261">
        <w:rPr>
          <w:szCs w:val="24"/>
        </w:rPr>
        <w:t xml:space="preserve"> to establish an effective means of communication between the </w:t>
      </w:r>
      <w:r w:rsidR="008572B5" w:rsidRPr="007E0261">
        <w:rPr>
          <w:color w:val="2B579A"/>
          <w:szCs w:val="24"/>
          <w:shd w:val="clear" w:color="auto" w:fill="E6E6E6"/>
        </w:rPr>
        <w:fldChar w:fldCharType="begin"/>
      </w:r>
      <w:r w:rsidR="008572B5" w:rsidRPr="007E0261">
        <w:rPr>
          <w:szCs w:val="24"/>
        </w:rPr>
        <w:instrText xml:space="preserve"> REF Generator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Generator</w:t>
      </w:r>
      <w:r w:rsidR="008572B5" w:rsidRPr="007E0261">
        <w:rPr>
          <w:color w:val="2B579A"/>
          <w:szCs w:val="24"/>
          <w:shd w:val="clear" w:color="auto" w:fill="E6E6E6"/>
        </w:rPr>
        <w:fldChar w:fldCharType="end"/>
      </w:r>
      <w:r w:rsidRPr="007E0261">
        <w:rPr>
          <w:szCs w:val="24"/>
        </w:rPr>
        <w:t xml:space="preserve"> and the </w:t>
      </w:r>
      <w:r w:rsidR="008572B5" w:rsidRPr="007E0261">
        <w:rPr>
          <w:color w:val="2B579A"/>
          <w:szCs w:val="24"/>
          <w:shd w:val="clear" w:color="auto" w:fill="E6E6E6"/>
        </w:rPr>
        <w:fldChar w:fldCharType="begin"/>
      </w:r>
      <w:r w:rsidR="008572B5" w:rsidRPr="007E0261">
        <w:rPr>
          <w:szCs w:val="24"/>
        </w:rPr>
        <w:instrText xml:space="preserve"> REF DNO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DNO</w:t>
      </w:r>
      <w:r w:rsidR="008572B5" w:rsidRPr="007E0261">
        <w:rPr>
          <w:color w:val="2B579A"/>
          <w:szCs w:val="24"/>
          <w:shd w:val="clear" w:color="auto" w:fill="E6E6E6"/>
        </w:rPr>
        <w:fldChar w:fldCharType="end"/>
      </w:r>
      <w:r w:rsidRPr="007E0261">
        <w:rPr>
          <w:szCs w:val="24"/>
        </w:rPr>
        <w:t>.</w:t>
      </w:r>
    </w:p>
    <w:p w14:paraId="6E861944" w14:textId="2445F559" w:rsidR="00E73B47" w:rsidRPr="007E0261" w:rsidRDefault="00E73B47" w:rsidP="00B77034">
      <w:pPr>
        <w:numPr>
          <w:ilvl w:val="0"/>
          <w:numId w:val="49"/>
        </w:numPr>
        <w:tabs>
          <w:tab w:val="clear" w:pos="720"/>
          <w:tab w:val="num" w:pos="360"/>
        </w:tabs>
        <w:spacing w:after="120"/>
        <w:ind w:left="360"/>
        <w:jc w:val="left"/>
        <w:rPr>
          <w:szCs w:val="24"/>
        </w:rPr>
      </w:pPr>
      <w:r w:rsidRPr="007E0261">
        <w:rPr>
          <w:szCs w:val="24"/>
          <w:lang w:eastAsia="en-GB"/>
        </w:rPr>
        <w:t xml:space="preserve">This information need not be provided where the interface protection is provided on each individual </w:t>
      </w:r>
      <w:r w:rsidR="00ED7DB5" w:rsidRPr="007E0261">
        <w:rPr>
          <w:color w:val="2B579A"/>
          <w:szCs w:val="24"/>
          <w:shd w:val="clear" w:color="auto" w:fill="E6E6E6"/>
        </w:rPr>
        <w:fldChar w:fldCharType="begin"/>
      </w:r>
      <w:r w:rsidR="00ED7DB5" w:rsidRPr="007E0261">
        <w:rPr>
          <w:szCs w:val="24"/>
        </w:rPr>
        <w:instrText xml:space="preserve"> REF pgm \h </w:instrText>
      </w:r>
      <w:r w:rsidR="00265814" w:rsidRPr="007E0261">
        <w:rPr>
          <w:szCs w:val="24"/>
        </w:rPr>
        <w:instrText xml:space="preserve"> \* MERGEFORMAT </w:instrText>
      </w:r>
      <w:r w:rsidR="00ED7DB5" w:rsidRPr="007E0261">
        <w:rPr>
          <w:color w:val="2B579A"/>
          <w:szCs w:val="24"/>
          <w:shd w:val="clear" w:color="auto" w:fill="E6E6E6"/>
        </w:rPr>
      </w:r>
      <w:r w:rsidR="00ED7DB5" w:rsidRPr="007E0261">
        <w:rPr>
          <w:color w:val="2B579A"/>
          <w:szCs w:val="24"/>
          <w:shd w:val="clear" w:color="auto" w:fill="E6E6E6"/>
        </w:rPr>
        <w:fldChar w:fldCharType="separate"/>
      </w:r>
      <w:r w:rsidR="005C572C" w:rsidRPr="005C572C">
        <w:rPr>
          <w:b/>
          <w:szCs w:val="24"/>
        </w:rPr>
        <w:t>Power Generating Module</w:t>
      </w:r>
      <w:r w:rsidR="00ED7DB5" w:rsidRPr="007E0261">
        <w:rPr>
          <w:color w:val="2B579A"/>
          <w:szCs w:val="24"/>
          <w:shd w:val="clear" w:color="auto" w:fill="E6E6E6"/>
        </w:rPr>
        <w:fldChar w:fldCharType="end"/>
      </w:r>
      <w:r w:rsidR="007E325F" w:rsidRPr="007E0261">
        <w:rPr>
          <w:szCs w:val="24"/>
        </w:rPr>
        <w:t xml:space="preserve">.  </w:t>
      </w:r>
      <w:r w:rsidRPr="007E0261">
        <w:rPr>
          <w:szCs w:val="24"/>
          <w:lang w:eastAsia="en-GB"/>
        </w:rPr>
        <w:t>In such cases the information should be provided in Schedule 5b</w:t>
      </w:r>
      <w:r w:rsidR="00234BD7" w:rsidRPr="007E0261">
        <w:rPr>
          <w:szCs w:val="24"/>
          <w:lang w:eastAsia="en-GB"/>
        </w:rPr>
        <w:t>.</w:t>
      </w:r>
    </w:p>
    <w:p w14:paraId="6E861945" w14:textId="77777777" w:rsidR="00201F6A" w:rsidRPr="00425D58" w:rsidRDefault="00201F6A" w:rsidP="002A0C91">
      <w:pPr>
        <w:pStyle w:val="Heading2"/>
      </w:pPr>
      <w:r w:rsidRPr="00BB5563">
        <w:rPr>
          <w:szCs w:val="24"/>
        </w:rPr>
        <w:br w:type="page"/>
      </w:r>
      <w:bookmarkStart w:id="1276" w:name="Schedule5b"/>
      <w:bookmarkStart w:id="1277" w:name="_Toc138331151"/>
      <w:r w:rsidRPr="00425D58">
        <w:lastRenderedPageBreak/>
        <w:t>Schedule 5b</w:t>
      </w:r>
      <w:bookmarkEnd w:id="1276"/>
      <w:bookmarkEnd w:id="1277"/>
    </w:p>
    <w:p w14:paraId="6E861946"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947" w14:textId="36EDFE50" w:rsidR="00201F6A" w:rsidRPr="00425D58" w:rsidRDefault="00F56231" w:rsidP="00201F6A">
      <w:pPr>
        <w:ind w:left="0" w:firstLine="0"/>
        <w:jc w:val="left"/>
        <w:rPr>
          <w:b/>
          <w:sz w:val="22"/>
          <w:szCs w:val="22"/>
        </w:rPr>
      </w:pPr>
      <w:r>
        <w:rPr>
          <w:color w:val="2B579A"/>
          <w:shd w:val="clear" w:color="auto" w:fill="E6E6E6"/>
        </w:rPr>
        <w:fldChar w:fldCharType="begin"/>
      </w:r>
      <w:r>
        <w:instrText xml:space="preserve"> REF pgm \h </w:instrText>
      </w:r>
      <w:r>
        <w:rPr>
          <w:color w:val="2B579A"/>
          <w:shd w:val="clear" w:color="auto" w:fill="E6E6E6"/>
        </w:rPr>
      </w:r>
      <w:r>
        <w:rPr>
          <w:color w:val="2B579A"/>
          <w:shd w:val="clear" w:color="auto" w:fill="E6E6E6"/>
        </w:rPr>
        <w:fldChar w:fldCharType="separate"/>
      </w:r>
      <w:r w:rsidR="005C572C">
        <w:rPr>
          <w:b/>
        </w:rPr>
        <w:t>Power Generating Module</w:t>
      </w:r>
      <w:r>
        <w:rPr>
          <w:color w:val="2B579A"/>
          <w:shd w:val="clear" w:color="auto" w:fill="E6E6E6"/>
        </w:rPr>
        <w:fldChar w:fldCharType="end"/>
      </w:r>
      <w:r w:rsidR="00201F6A" w:rsidRPr="00425D58">
        <w:rPr>
          <w:b/>
          <w:sz w:val="22"/>
          <w:szCs w:val="22"/>
        </w:rPr>
        <w:t xml:space="preserve"> DATA FOR </w:t>
      </w:r>
      <w:smartTag w:uri="urn:schemas-microsoft-com:office:smarttags" w:element="stockticker">
        <w:r w:rsidR="00201F6A" w:rsidRPr="00425D58">
          <w:rPr>
            <w:b/>
            <w:sz w:val="22"/>
            <w:szCs w:val="22"/>
          </w:rPr>
          <w:t>ALL</w:t>
        </w:r>
      </w:smartTag>
      <w:r w:rsidR="00201F6A" w:rsidRPr="00425D58">
        <w:rPr>
          <w:b/>
          <w:sz w:val="22"/>
          <w:szCs w:val="22"/>
        </w:rPr>
        <w:t xml:space="preserve"> EMBEDDED </w:t>
      </w:r>
      <w:r>
        <w:rPr>
          <w:color w:val="2B579A"/>
          <w:shd w:val="clear" w:color="auto" w:fill="E6E6E6"/>
        </w:rPr>
        <w:fldChar w:fldCharType="begin"/>
      </w:r>
      <w:r>
        <w:instrText xml:space="preserve"> REF pgm \h </w:instrText>
      </w:r>
      <w:r>
        <w:rPr>
          <w:color w:val="2B579A"/>
          <w:shd w:val="clear" w:color="auto" w:fill="E6E6E6"/>
        </w:rPr>
      </w:r>
      <w:r>
        <w:rPr>
          <w:color w:val="2B579A"/>
          <w:shd w:val="clear" w:color="auto" w:fill="E6E6E6"/>
        </w:rPr>
        <w:fldChar w:fldCharType="separate"/>
      </w:r>
      <w:r w:rsidR="005C572C">
        <w:rPr>
          <w:b/>
        </w:rPr>
        <w:t xml:space="preserve">Power Generating </w:t>
      </w:r>
      <w:proofErr w:type="spellStart"/>
      <w:r w:rsidR="005C572C">
        <w:rPr>
          <w:b/>
        </w:rPr>
        <w:t>Module</w:t>
      </w:r>
      <w:r>
        <w:rPr>
          <w:color w:val="2B579A"/>
          <w:shd w:val="clear" w:color="auto" w:fill="E6E6E6"/>
        </w:rPr>
        <w:fldChar w:fldCharType="end"/>
      </w:r>
      <w:proofErr w:type="gramStart"/>
      <w:r w:rsidR="00201F6A" w:rsidRPr="00425D58">
        <w:rPr>
          <w:b/>
          <w:sz w:val="22"/>
          <w:szCs w:val="22"/>
        </w:rPr>
        <w:t>S</w:t>
      </w:r>
      <w:proofErr w:type="spellEnd"/>
      <w:proofErr w:type="gramEnd"/>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2"/>
        <w:gridCol w:w="1134"/>
        <w:gridCol w:w="1560"/>
        <w:gridCol w:w="1530"/>
      </w:tblGrid>
      <w:tr w:rsidR="00201F6A" w:rsidRPr="00425D58" w14:paraId="6E86194D" w14:textId="77777777" w:rsidTr="00294DE1">
        <w:trPr>
          <w:tblHeader/>
        </w:trPr>
        <w:tc>
          <w:tcPr>
            <w:tcW w:w="5132" w:type="dxa"/>
            <w:tcBorders>
              <w:bottom w:val="single" w:sz="4" w:space="0" w:color="auto"/>
            </w:tcBorders>
            <w:shd w:val="clear" w:color="auto" w:fill="auto"/>
          </w:tcPr>
          <w:p w14:paraId="6E861948"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949" w14:textId="4A16EF3B" w:rsidR="00201F6A" w:rsidRPr="007E0261" w:rsidRDefault="00201F6A" w:rsidP="00201F6A">
            <w:pPr>
              <w:pStyle w:val="BodyText"/>
              <w:spacing w:before="60" w:after="60"/>
              <w:ind w:left="0" w:firstLine="0"/>
              <w:jc w:val="left"/>
              <w:rPr>
                <w:b/>
                <w:szCs w:val="24"/>
                <w:u w:val="single"/>
              </w:rPr>
            </w:pPr>
            <w:r w:rsidRPr="007E0261">
              <w:rPr>
                <w:b/>
                <w:spacing w:val="-2"/>
                <w:szCs w:val="24"/>
              </w:rPr>
              <w:t>5b</w:t>
            </w:r>
            <w:r w:rsidRPr="007E0261">
              <w:rPr>
                <w:b/>
                <w:szCs w:val="24"/>
              </w:rPr>
              <w:t xml:space="preserve"> </w:t>
            </w:r>
            <w:r w:rsidR="007E325F" w:rsidRPr="007E0261">
              <w:rPr>
                <w:b/>
                <w:color w:val="2B579A"/>
                <w:szCs w:val="24"/>
                <w:shd w:val="clear" w:color="auto" w:fill="E6E6E6"/>
              </w:rPr>
              <w:fldChar w:fldCharType="begin"/>
            </w:r>
            <w:r w:rsidR="007E325F" w:rsidRPr="007E0261">
              <w:rPr>
                <w:b/>
                <w:szCs w:val="24"/>
              </w:rPr>
              <w:instrText xml:space="preserve"> REF pgm \h </w:instrText>
            </w:r>
            <w:r w:rsidR="00CD36E9">
              <w:rPr>
                <w:b/>
                <w:szCs w:val="24"/>
              </w:rPr>
              <w:instrText xml:space="preserve"> \* MERGEFORMAT </w:instrText>
            </w:r>
            <w:r w:rsidR="007E325F" w:rsidRPr="007E0261">
              <w:rPr>
                <w:b/>
                <w:color w:val="2B579A"/>
                <w:szCs w:val="24"/>
                <w:shd w:val="clear" w:color="auto" w:fill="E6E6E6"/>
              </w:rPr>
            </w:r>
            <w:r w:rsidR="007E325F" w:rsidRPr="007E0261">
              <w:rPr>
                <w:b/>
                <w:color w:val="2B579A"/>
                <w:szCs w:val="24"/>
                <w:shd w:val="clear" w:color="auto" w:fill="E6E6E6"/>
              </w:rPr>
              <w:fldChar w:fldCharType="separate"/>
            </w:r>
            <w:r w:rsidR="005C572C" w:rsidRPr="005C572C">
              <w:rPr>
                <w:b/>
                <w:szCs w:val="24"/>
              </w:rPr>
              <w:t>Power Generating Module</w:t>
            </w:r>
            <w:r w:rsidR="007E325F" w:rsidRPr="007E0261">
              <w:rPr>
                <w:b/>
                <w:color w:val="2B579A"/>
                <w:szCs w:val="24"/>
                <w:shd w:val="clear" w:color="auto" w:fill="E6E6E6"/>
              </w:rPr>
              <w:fldChar w:fldCharType="end"/>
            </w:r>
            <w:r w:rsidR="007E325F" w:rsidRPr="007E0261">
              <w:rPr>
                <w:b/>
                <w:szCs w:val="24"/>
              </w:rPr>
              <w:t xml:space="preserve"> </w:t>
            </w:r>
            <w:r w:rsidRPr="007E0261">
              <w:rPr>
                <w:b/>
                <w:szCs w:val="24"/>
              </w:rPr>
              <w:t>Data</w:t>
            </w:r>
          </w:p>
        </w:tc>
        <w:tc>
          <w:tcPr>
            <w:tcW w:w="1134" w:type="dxa"/>
            <w:tcBorders>
              <w:bottom w:val="single" w:sz="4" w:space="0" w:color="auto"/>
            </w:tcBorders>
            <w:shd w:val="clear" w:color="auto" w:fill="auto"/>
          </w:tcPr>
          <w:p w14:paraId="6E86194A"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UNITS</w:t>
            </w:r>
          </w:p>
        </w:tc>
        <w:tc>
          <w:tcPr>
            <w:tcW w:w="1560" w:type="dxa"/>
            <w:shd w:val="clear" w:color="auto" w:fill="auto"/>
          </w:tcPr>
          <w:p w14:paraId="6E86194B"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Data Category for Generators connected at LV</w:t>
            </w:r>
          </w:p>
        </w:tc>
        <w:tc>
          <w:tcPr>
            <w:tcW w:w="1530" w:type="dxa"/>
            <w:shd w:val="clear" w:color="auto" w:fill="auto"/>
          </w:tcPr>
          <w:p w14:paraId="6E86194C"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Data Category for Generators Connected at HV</w:t>
            </w:r>
          </w:p>
        </w:tc>
      </w:tr>
      <w:tr w:rsidR="00382D9D" w:rsidRPr="00425D58" w14:paraId="6E861952" w14:textId="77777777" w:rsidTr="007E0261">
        <w:tc>
          <w:tcPr>
            <w:tcW w:w="5132" w:type="dxa"/>
            <w:shd w:val="clear" w:color="auto" w:fill="C0C0C0"/>
          </w:tcPr>
          <w:p w14:paraId="6E86194E" w14:textId="67806ACF" w:rsidR="00201F6A" w:rsidRPr="007E0261" w:rsidRDefault="00F56231" w:rsidP="00201F6A">
            <w:pPr>
              <w:pStyle w:val="BodyText"/>
              <w:spacing w:before="60" w:after="60"/>
              <w:ind w:left="0" w:firstLine="0"/>
              <w:jc w:val="left"/>
              <w:rPr>
                <w:szCs w:val="24"/>
              </w:rPr>
            </w:pPr>
            <w:r w:rsidRPr="007E0261">
              <w:rPr>
                <w:color w:val="2B579A"/>
                <w:szCs w:val="24"/>
                <w:shd w:val="clear" w:color="auto" w:fill="E6E6E6"/>
              </w:rPr>
              <w:fldChar w:fldCharType="begin"/>
            </w:r>
            <w:r w:rsidRPr="007E0261">
              <w:rPr>
                <w:szCs w:val="24"/>
              </w:rPr>
              <w:instrText xml:space="preserve"> REF pgm \h </w:instrText>
            </w:r>
            <w:r w:rsidR="00FE3795" w:rsidRPr="007E0261">
              <w:rPr>
                <w:szCs w:val="24"/>
              </w:rPr>
              <w:instrText xml:space="preserve">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00201F6A" w:rsidRPr="007E0261">
              <w:rPr>
                <w:b/>
                <w:szCs w:val="24"/>
              </w:rPr>
              <w:t xml:space="preserve"> GENERAL DATA</w:t>
            </w:r>
          </w:p>
        </w:tc>
        <w:tc>
          <w:tcPr>
            <w:tcW w:w="1134" w:type="dxa"/>
            <w:shd w:val="clear" w:color="auto" w:fill="C0C0C0"/>
          </w:tcPr>
          <w:p w14:paraId="6E86194F" w14:textId="77777777" w:rsidR="00201F6A" w:rsidRPr="007E0261" w:rsidRDefault="00201F6A" w:rsidP="00201F6A">
            <w:pPr>
              <w:pStyle w:val="BodyText"/>
              <w:spacing w:before="60" w:after="60"/>
              <w:ind w:left="0" w:firstLine="0"/>
              <w:jc w:val="center"/>
              <w:rPr>
                <w:szCs w:val="24"/>
              </w:rPr>
            </w:pPr>
          </w:p>
        </w:tc>
        <w:tc>
          <w:tcPr>
            <w:tcW w:w="1560" w:type="dxa"/>
            <w:shd w:val="clear" w:color="auto" w:fill="C0C0C0"/>
          </w:tcPr>
          <w:p w14:paraId="6E861950" w14:textId="77777777" w:rsidR="00201F6A" w:rsidRPr="007E0261" w:rsidRDefault="00201F6A" w:rsidP="00201F6A">
            <w:pPr>
              <w:pStyle w:val="BodyText"/>
              <w:spacing w:before="60" w:after="60"/>
              <w:ind w:left="0" w:firstLine="0"/>
              <w:jc w:val="center"/>
              <w:rPr>
                <w:b/>
                <w:szCs w:val="24"/>
              </w:rPr>
            </w:pPr>
          </w:p>
        </w:tc>
        <w:tc>
          <w:tcPr>
            <w:tcW w:w="1530" w:type="dxa"/>
            <w:shd w:val="clear" w:color="auto" w:fill="C0C0C0"/>
          </w:tcPr>
          <w:p w14:paraId="6E861951" w14:textId="77777777" w:rsidR="00201F6A" w:rsidRPr="007E0261" w:rsidRDefault="00201F6A" w:rsidP="00201F6A">
            <w:pPr>
              <w:pStyle w:val="BodyText"/>
              <w:spacing w:before="60" w:after="60"/>
              <w:ind w:left="0" w:firstLine="0"/>
              <w:jc w:val="center"/>
              <w:rPr>
                <w:b/>
                <w:szCs w:val="24"/>
              </w:rPr>
            </w:pPr>
          </w:p>
        </w:tc>
      </w:tr>
      <w:tr w:rsidR="00201F6A" w:rsidRPr="00425D58" w14:paraId="6E861957" w14:textId="77777777" w:rsidTr="007E0261">
        <w:tc>
          <w:tcPr>
            <w:tcW w:w="5132" w:type="dxa"/>
            <w:shd w:val="clear" w:color="auto" w:fill="auto"/>
          </w:tcPr>
          <w:p w14:paraId="6E861953" w14:textId="0CB03345" w:rsidR="00201F6A" w:rsidRPr="007E0261" w:rsidRDefault="00201F6A" w:rsidP="00201F6A">
            <w:pPr>
              <w:pStyle w:val="BodyText"/>
              <w:spacing w:before="60" w:after="60"/>
              <w:ind w:left="0" w:firstLine="0"/>
              <w:jc w:val="left"/>
              <w:rPr>
                <w:szCs w:val="24"/>
              </w:rPr>
            </w:pPr>
            <w:r w:rsidRPr="007E0261">
              <w:rPr>
                <w:szCs w:val="24"/>
              </w:rPr>
              <w:t xml:space="preserve">Number of </w:t>
            </w:r>
            <w:r w:rsidR="00C10C33" w:rsidRPr="00CD36E9">
              <w:rPr>
                <w:color w:val="2B579A"/>
                <w:szCs w:val="24"/>
                <w:shd w:val="clear" w:color="auto" w:fill="E6E6E6"/>
              </w:rPr>
              <w:fldChar w:fldCharType="begin"/>
            </w:r>
            <w:r w:rsidR="00C10C33" w:rsidRPr="00CD36E9">
              <w:rPr>
                <w:szCs w:val="24"/>
              </w:rPr>
              <w:instrText xml:space="preserve"> REF pgm \h </w:instrText>
            </w:r>
            <w:r w:rsidR="00CD36E9">
              <w:rPr>
                <w:szCs w:val="24"/>
              </w:rPr>
              <w:instrText xml:space="preserve"> \* MERGEFORMAT </w:instrText>
            </w:r>
            <w:r w:rsidR="00C10C33" w:rsidRPr="00CD36E9">
              <w:rPr>
                <w:color w:val="2B579A"/>
                <w:szCs w:val="24"/>
                <w:shd w:val="clear" w:color="auto" w:fill="E6E6E6"/>
              </w:rPr>
            </w:r>
            <w:r w:rsidR="00C10C33" w:rsidRPr="00CD36E9">
              <w:rPr>
                <w:color w:val="2B579A"/>
                <w:szCs w:val="24"/>
                <w:shd w:val="clear" w:color="auto" w:fill="E6E6E6"/>
              </w:rPr>
              <w:fldChar w:fldCharType="separate"/>
            </w:r>
            <w:r w:rsidR="005C572C" w:rsidRPr="005C572C">
              <w:rPr>
                <w:b/>
                <w:szCs w:val="24"/>
              </w:rPr>
              <w:t>Power Generating Module</w:t>
            </w:r>
            <w:r w:rsidR="00C10C33" w:rsidRPr="00CD36E9">
              <w:rPr>
                <w:color w:val="2B579A"/>
                <w:szCs w:val="24"/>
                <w:shd w:val="clear" w:color="auto" w:fill="E6E6E6"/>
              </w:rPr>
              <w:fldChar w:fldCharType="end"/>
            </w:r>
            <w:r w:rsidRPr="007E0261">
              <w:rPr>
                <w:b/>
                <w:szCs w:val="24"/>
              </w:rPr>
              <w:t>s</w:t>
            </w:r>
            <w:r w:rsidRPr="007E0261">
              <w:rPr>
                <w:szCs w:val="24"/>
              </w:rPr>
              <w:t xml:space="preserve"> to which this data applies</w:t>
            </w:r>
          </w:p>
        </w:tc>
        <w:tc>
          <w:tcPr>
            <w:tcW w:w="1134" w:type="dxa"/>
            <w:shd w:val="clear" w:color="auto" w:fill="auto"/>
          </w:tcPr>
          <w:p w14:paraId="6E861954" w14:textId="77777777" w:rsidR="00201F6A" w:rsidRPr="007E0261" w:rsidRDefault="00201F6A" w:rsidP="00201F6A">
            <w:pPr>
              <w:pStyle w:val="BodyText"/>
              <w:spacing w:before="60" w:after="60"/>
              <w:ind w:left="0" w:firstLine="0"/>
              <w:jc w:val="center"/>
              <w:rPr>
                <w:position w:val="-6"/>
                <w:szCs w:val="24"/>
              </w:rPr>
            </w:pPr>
            <w:r w:rsidRPr="007E0261">
              <w:rPr>
                <w:position w:val="-6"/>
                <w:szCs w:val="24"/>
              </w:rPr>
              <w:t>Value</w:t>
            </w:r>
          </w:p>
        </w:tc>
        <w:tc>
          <w:tcPr>
            <w:tcW w:w="1560" w:type="dxa"/>
            <w:shd w:val="clear" w:color="auto" w:fill="auto"/>
          </w:tcPr>
          <w:p w14:paraId="6E861955"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56" w14:textId="77777777" w:rsidR="00201F6A" w:rsidRPr="007E0261" w:rsidRDefault="00201F6A" w:rsidP="00201F6A">
            <w:pPr>
              <w:pStyle w:val="BodyText"/>
              <w:spacing w:before="60" w:after="60"/>
              <w:ind w:left="0" w:firstLine="0"/>
              <w:jc w:val="center"/>
              <w:rPr>
                <w:szCs w:val="24"/>
              </w:rPr>
            </w:pPr>
            <w:r w:rsidRPr="007E0261">
              <w:rPr>
                <w:b/>
                <w:szCs w:val="24"/>
              </w:rPr>
              <w:t>SPD</w:t>
            </w:r>
          </w:p>
        </w:tc>
      </w:tr>
      <w:tr w:rsidR="00201F6A" w:rsidRPr="00425D58" w14:paraId="6E86195C" w14:textId="77777777" w:rsidTr="007E0261">
        <w:tc>
          <w:tcPr>
            <w:tcW w:w="5132" w:type="dxa"/>
            <w:shd w:val="clear" w:color="auto" w:fill="auto"/>
          </w:tcPr>
          <w:p w14:paraId="6E861958" w14:textId="60F90E3A" w:rsidR="00201F6A" w:rsidRPr="007E0261" w:rsidRDefault="00201F6A" w:rsidP="00201F6A">
            <w:pPr>
              <w:pStyle w:val="BodyText"/>
              <w:spacing w:before="60" w:after="60"/>
              <w:ind w:left="0" w:firstLine="0"/>
              <w:jc w:val="left"/>
              <w:rPr>
                <w:szCs w:val="24"/>
              </w:rPr>
            </w:pPr>
            <w:r w:rsidRPr="007E0261">
              <w:rPr>
                <w:szCs w:val="24"/>
              </w:rPr>
              <w:t xml:space="preserve">Type of </w:t>
            </w:r>
            <w:r w:rsidR="00C10C33" w:rsidRPr="00CD36E9">
              <w:rPr>
                <w:color w:val="2B579A"/>
                <w:szCs w:val="24"/>
                <w:shd w:val="clear" w:color="auto" w:fill="E6E6E6"/>
              </w:rPr>
              <w:fldChar w:fldCharType="begin"/>
            </w:r>
            <w:r w:rsidR="00C10C33" w:rsidRPr="00CD36E9">
              <w:rPr>
                <w:szCs w:val="24"/>
              </w:rPr>
              <w:instrText xml:space="preserve"> REF pgm \h </w:instrText>
            </w:r>
            <w:r w:rsidR="00CD36E9">
              <w:rPr>
                <w:szCs w:val="24"/>
              </w:rPr>
              <w:instrText xml:space="preserve"> \* MERGEFORMAT </w:instrText>
            </w:r>
            <w:r w:rsidR="00C10C33" w:rsidRPr="00CD36E9">
              <w:rPr>
                <w:color w:val="2B579A"/>
                <w:szCs w:val="24"/>
                <w:shd w:val="clear" w:color="auto" w:fill="E6E6E6"/>
              </w:rPr>
            </w:r>
            <w:r w:rsidR="00C10C33" w:rsidRPr="00CD36E9">
              <w:rPr>
                <w:color w:val="2B579A"/>
                <w:szCs w:val="24"/>
                <w:shd w:val="clear" w:color="auto" w:fill="E6E6E6"/>
              </w:rPr>
              <w:fldChar w:fldCharType="separate"/>
            </w:r>
            <w:r w:rsidR="005C572C" w:rsidRPr="005C572C">
              <w:rPr>
                <w:b/>
                <w:szCs w:val="24"/>
              </w:rPr>
              <w:t>Power Generating Module</w:t>
            </w:r>
            <w:r w:rsidR="00C10C33" w:rsidRPr="00CD36E9">
              <w:rPr>
                <w:color w:val="2B579A"/>
                <w:szCs w:val="24"/>
                <w:shd w:val="clear" w:color="auto" w:fill="E6E6E6"/>
              </w:rPr>
              <w:fldChar w:fldCharType="end"/>
            </w:r>
            <w:r w:rsidR="007E325F" w:rsidRPr="00CD36E9">
              <w:rPr>
                <w:szCs w:val="24"/>
              </w:rPr>
              <w:t>:</w:t>
            </w:r>
            <w:r w:rsidRPr="007E0261">
              <w:rPr>
                <w:szCs w:val="24"/>
              </w:rPr>
              <w:t xml:space="preserve"> Synchronous Generator, Fixed Speed Induction Generator, Double Fed Induction Generator, Series Convertor Connected Generator, Other (provide details)</w:t>
            </w:r>
          </w:p>
        </w:tc>
        <w:tc>
          <w:tcPr>
            <w:tcW w:w="1134" w:type="dxa"/>
            <w:shd w:val="clear" w:color="auto" w:fill="auto"/>
          </w:tcPr>
          <w:p w14:paraId="6E861959" w14:textId="77777777" w:rsidR="00201F6A" w:rsidRPr="007E0261" w:rsidRDefault="00201F6A" w:rsidP="00201F6A">
            <w:pPr>
              <w:pStyle w:val="BodyText"/>
              <w:spacing w:before="60" w:after="60"/>
              <w:ind w:left="0" w:firstLine="0"/>
              <w:jc w:val="center"/>
              <w:rPr>
                <w:position w:val="-6"/>
                <w:szCs w:val="24"/>
              </w:rPr>
            </w:pPr>
            <w:r w:rsidRPr="007E0261">
              <w:rPr>
                <w:position w:val="-6"/>
                <w:szCs w:val="24"/>
              </w:rPr>
              <w:t>Text</w:t>
            </w:r>
          </w:p>
        </w:tc>
        <w:tc>
          <w:tcPr>
            <w:tcW w:w="1560" w:type="dxa"/>
            <w:shd w:val="clear" w:color="auto" w:fill="auto"/>
          </w:tcPr>
          <w:p w14:paraId="6E86195A" w14:textId="77777777" w:rsidR="00201F6A" w:rsidRPr="007E0261" w:rsidDel="00BE74E8" w:rsidRDefault="00201F6A"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5B" w14:textId="77777777" w:rsidR="00201F6A" w:rsidRPr="007E0261" w:rsidDel="00BE74E8" w:rsidRDefault="00201F6A" w:rsidP="00201F6A">
            <w:pPr>
              <w:pStyle w:val="BodyText"/>
              <w:spacing w:before="60" w:after="60"/>
              <w:ind w:left="0" w:firstLine="0"/>
              <w:jc w:val="center"/>
              <w:rPr>
                <w:b/>
                <w:szCs w:val="24"/>
              </w:rPr>
            </w:pPr>
            <w:r w:rsidRPr="007E0261">
              <w:rPr>
                <w:b/>
                <w:szCs w:val="24"/>
              </w:rPr>
              <w:t>SPD</w:t>
            </w:r>
          </w:p>
        </w:tc>
      </w:tr>
      <w:tr w:rsidR="00201F6A" w:rsidRPr="00425D58" w14:paraId="6E861961" w14:textId="77777777" w:rsidTr="007E0261">
        <w:tc>
          <w:tcPr>
            <w:tcW w:w="5132" w:type="dxa"/>
            <w:shd w:val="clear" w:color="auto" w:fill="auto"/>
          </w:tcPr>
          <w:p w14:paraId="6E86195D" w14:textId="1179709A" w:rsidR="00201F6A" w:rsidRPr="007E0261" w:rsidRDefault="001341EB" w:rsidP="00201F6A">
            <w:pPr>
              <w:pStyle w:val="BodyText"/>
              <w:spacing w:before="60" w:after="60"/>
              <w:ind w:left="0" w:firstLine="0"/>
              <w:jc w:val="left"/>
              <w:rPr>
                <w:b/>
                <w:szCs w:val="24"/>
              </w:rPr>
            </w:pPr>
            <w:r w:rsidRPr="007E0261">
              <w:rPr>
                <w:szCs w:val="24"/>
              </w:rPr>
              <w:t>Energy Source</w:t>
            </w:r>
            <w:r w:rsidR="00E73B47" w:rsidRPr="007E0261">
              <w:rPr>
                <w:szCs w:val="24"/>
              </w:rPr>
              <w:t xml:space="preserve"> (see note 1)</w:t>
            </w:r>
          </w:p>
        </w:tc>
        <w:tc>
          <w:tcPr>
            <w:tcW w:w="1134" w:type="dxa"/>
            <w:shd w:val="clear" w:color="auto" w:fill="auto"/>
          </w:tcPr>
          <w:p w14:paraId="6E86195E" w14:textId="77777777" w:rsidR="00201F6A" w:rsidRPr="007E0261" w:rsidRDefault="00201F6A" w:rsidP="00201F6A">
            <w:pPr>
              <w:pStyle w:val="BodyText"/>
              <w:spacing w:before="60" w:after="60"/>
              <w:ind w:left="0" w:firstLine="0"/>
              <w:jc w:val="center"/>
              <w:rPr>
                <w:position w:val="-6"/>
                <w:szCs w:val="24"/>
              </w:rPr>
            </w:pPr>
            <w:r w:rsidRPr="007E0261">
              <w:rPr>
                <w:position w:val="-6"/>
                <w:szCs w:val="24"/>
              </w:rPr>
              <w:t>Text</w:t>
            </w:r>
          </w:p>
        </w:tc>
        <w:tc>
          <w:tcPr>
            <w:tcW w:w="1560" w:type="dxa"/>
            <w:shd w:val="clear" w:color="auto" w:fill="auto"/>
          </w:tcPr>
          <w:p w14:paraId="6E86195F"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60"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1341EB" w:rsidRPr="00425D58" w14:paraId="41AD96C5" w14:textId="77777777" w:rsidTr="007E0261">
        <w:tc>
          <w:tcPr>
            <w:tcW w:w="5132" w:type="dxa"/>
            <w:shd w:val="clear" w:color="auto" w:fill="auto"/>
          </w:tcPr>
          <w:p w14:paraId="7B57A2D0" w14:textId="713E324C" w:rsidR="001341EB" w:rsidRPr="007E0261" w:rsidRDefault="001341EB" w:rsidP="00201F6A">
            <w:pPr>
              <w:pStyle w:val="BodyText"/>
              <w:spacing w:before="60" w:after="60"/>
              <w:ind w:left="0" w:firstLine="0"/>
              <w:jc w:val="left"/>
              <w:rPr>
                <w:szCs w:val="24"/>
              </w:rPr>
            </w:pPr>
            <w:proofErr w:type="spellStart"/>
            <w:r w:rsidRPr="007E0261">
              <w:rPr>
                <w:szCs w:val="24"/>
              </w:rPr>
              <w:t>Enery</w:t>
            </w:r>
            <w:proofErr w:type="spellEnd"/>
            <w:r w:rsidRPr="007E0261">
              <w:rPr>
                <w:szCs w:val="24"/>
              </w:rPr>
              <w:t xml:space="preserve"> Conversion Technology (see note 1)</w:t>
            </w:r>
          </w:p>
        </w:tc>
        <w:tc>
          <w:tcPr>
            <w:tcW w:w="1134" w:type="dxa"/>
            <w:shd w:val="clear" w:color="auto" w:fill="auto"/>
          </w:tcPr>
          <w:p w14:paraId="6C0E0B15" w14:textId="5182C3F0" w:rsidR="001341EB" w:rsidRPr="007E0261" w:rsidRDefault="001341EB" w:rsidP="00201F6A">
            <w:pPr>
              <w:pStyle w:val="BodyText"/>
              <w:spacing w:before="60" w:after="60"/>
              <w:ind w:left="0" w:firstLine="0"/>
              <w:jc w:val="center"/>
              <w:rPr>
                <w:position w:val="-6"/>
                <w:szCs w:val="24"/>
              </w:rPr>
            </w:pPr>
            <w:r w:rsidRPr="007E0261">
              <w:rPr>
                <w:position w:val="-6"/>
                <w:szCs w:val="24"/>
              </w:rPr>
              <w:t>Text</w:t>
            </w:r>
          </w:p>
        </w:tc>
        <w:tc>
          <w:tcPr>
            <w:tcW w:w="1560" w:type="dxa"/>
            <w:shd w:val="clear" w:color="auto" w:fill="auto"/>
          </w:tcPr>
          <w:p w14:paraId="71CC18B1" w14:textId="20A3AE2D"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3DDC2614" w14:textId="425DA713"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66" w14:textId="77777777" w:rsidTr="007E0261">
        <w:tc>
          <w:tcPr>
            <w:tcW w:w="5132" w:type="dxa"/>
            <w:shd w:val="clear" w:color="auto" w:fill="auto"/>
          </w:tcPr>
          <w:p w14:paraId="6E861962" w14:textId="77777777" w:rsidR="001341EB" w:rsidRPr="007E0261" w:rsidRDefault="001341EB" w:rsidP="00E73B47">
            <w:pPr>
              <w:pStyle w:val="BodyText"/>
              <w:spacing w:before="60" w:after="60"/>
              <w:ind w:left="0" w:firstLine="0"/>
              <w:jc w:val="left"/>
              <w:rPr>
                <w:szCs w:val="24"/>
              </w:rPr>
            </w:pPr>
            <w:r w:rsidRPr="007E0261">
              <w:rPr>
                <w:szCs w:val="24"/>
              </w:rPr>
              <w:t xml:space="preserve">Operating regime – intermittent or non-intermittent </w:t>
            </w:r>
            <w:r w:rsidRPr="007E0261">
              <w:rPr>
                <w:szCs w:val="24"/>
              </w:rPr>
              <w:br/>
              <w:t>(see note 2)</w:t>
            </w:r>
          </w:p>
        </w:tc>
        <w:tc>
          <w:tcPr>
            <w:tcW w:w="1134" w:type="dxa"/>
            <w:shd w:val="clear" w:color="auto" w:fill="auto"/>
          </w:tcPr>
          <w:p w14:paraId="6E861963"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Text</w:t>
            </w:r>
          </w:p>
        </w:tc>
        <w:tc>
          <w:tcPr>
            <w:tcW w:w="1560" w:type="dxa"/>
            <w:shd w:val="clear" w:color="auto" w:fill="auto"/>
          </w:tcPr>
          <w:p w14:paraId="6E861964" w14:textId="77777777"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65"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5F476992" w14:textId="77777777" w:rsidTr="007E0261">
        <w:tc>
          <w:tcPr>
            <w:tcW w:w="5132" w:type="dxa"/>
            <w:shd w:val="clear" w:color="auto" w:fill="auto"/>
          </w:tcPr>
          <w:p w14:paraId="6D9E77B3" w14:textId="300603E5" w:rsidR="001341EB" w:rsidRPr="007E0261" w:rsidRDefault="001341EB" w:rsidP="00E73B47">
            <w:pPr>
              <w:pStyle w:val="BodyText"/>
              <w:spacing w:before="60" w:after="60"/>
              <w:ind w:left="0" w:firstLine="0"/>
              <w:jc w:val="left"/>
              <w:rPr>
                <w:szCs w:val="24"/>
              </w:rPr>
            </w:pPr>
            <w:r w:rsidRPr="007E0261">
              <w:rPr>
                <w:szCs w:val="24"/>
              </w:rPr>
              <w:t xml:space="preserve">Is the </w:t>
            </w:r>
            <w:r w:rsidRPr="007E0261">
              <w:rPr>
                <w:b/>
                <w:bCs/>
                <w:szCs w:val="24"/>
              </w:rPr>
              <w:t>Power Generating Module</w:t>
            </w:r>
            <w:r w:rsidRPr="007E0261">
              <w:rPr>
                <w:szCs w:val="24"/>
              </w:rPr>
              <w:t xml:space="preserve"> part of a combined heat and power installation?</w:t>
            </w:r>
          </w:p>
        </w:tc>
        <w:tc>
          <w:tcPr>
            <w:tcW w:w="1134" w:type="dxa"/>
            <w:shd w:val="clear" w:color="auto" w:fill="auto"/>
          </w:tcPr>
          <w:p w14:paraId="73630203" w14:textId="165BD77E" w:rsidR="001341EB" w:rsidRPr="007E0261" w:rsidRDefault="001341EB" w:rsidP="00201F6A">
            <w:pPr>
              <w:pStyle w:val="BodyText"/>
              <w:spacing w:before="60" w:after="60"/>
              <w:ind w:left="0" w:firstLine="0"/>
              <w:jc w:val="center"/>
              <w:rPr>
                <w:position w:val="-6"/>
                <w:szCs w:val="24"/>
              </w:rPr>
            </w:pPr>
            <w:r w:rsidRPr="007E0261">
              <w:rPr>
                <w:position w:val="-6"/>
                <w:szCs w:val="24"/>
              </w:rPr>
              <w:t>Text</w:t>
            </w:r>
          </w:p>
        </w:tc>
        <w:tc>
          <w:tcPr>
            <w:tcW w:w="1560" w:type="dxa"/>
            <w:shd w:val="clear" w:color="auto" w:fill="auto"/>
          </w:tcPr>
          <w:p w14:paraId="38513430" w14:textId="17AE3F69"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1E4BDC19" w14:textId="69376CF6" w:rsidR="001341EB" w:rsidRPr="007E0261" w:rsidRDefault="001341EB" w:rsidP="00201F6A">
            <w:pPr>
              <w:pStyle w:val="BodyText"/>
              <w:spacing w:before="60" w:after="60"/>
              <w:ind w:left="0" w:firstLine="0"/>
              <w:jc w:val="center"/>
              <w:rPr>
                <w:b/>
                <w:szCs w:val="24"/>
              </w:rPr>
            </w:pPr>
            <w:r w:rsidRPr="007E0261">
              <w:rPr>
                <w:b/>
                <w:szCs w:val="24"/>
              </w:rPr>
              <w:t>SPD</w:t>
            </w:r>
          </w:p>
        </w:tc>
      </w:tr>
      <w:tr w:rsidR="00382D9D" w:rsidRPr="00425D58" w14:paraId="6E86196B" w14:textId="77777777" w:rsidTr="007E0261">
        <w:tc>
          <w:tcPr>
            <w:tcW w:w="5132" w:type="dxa"/>
            <w:shd w:val="clear" w:color="auto" w:fill="C0C0C0"/>
          </w:tcPr>
          <w:p w14:paraId="6E861967" w14:textId="39E94F1A" w:rsidR="001341EB" w:rsidRPr="007E0261" w:rsidRDefault="001341EB" w:rsidP="00201F6A">
            <w:pPr>
              <w:pStyle w:val="BodyText"/>
              <w:spacing w:before="60" w:after="60"/>
              <w:ind w:left="0" w:firstLine="0"/>
              <w:jc w:val="left"/>
              <w:rPr>
                <w:szCs w:val="24"/>
              </w:rPr>
            </w:pPr>
            <w:r w:rsidRPr="007E0261">
              <w:rPr>
                <w:color w:val="2B579A"/>
                <w:szCs w:val="24"/>
                <w:shd w:val="clear" w:color="auto" w:fill="E6E6E6"/>
              </w:rPr>
              <w:fldChar w:fldCharType="begin"/>
            </w:r>
            <w:r w:rsidRPr="007E0261">
              <w:rPr>
                <w:szCs w:val="24"/>
              </w:rPr>
              <w:instrText xml:space="preserve"> REF pgm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Pr="007E0261">
              <w:rPr>
                <w:b/>
                <w:szCs w:val="24"/>
              </w:rPr>
              <w:t xml:space="preserve"> OUTPUT DATA</w:t>
            </w:r>
          </w:p>
        </w:tc>
        <w:tc>
          <w:tcPr>
            <w:tcW w:w="1134" w:type="dxa"/>
            <w:shd w:val="clear" w:color="auto" w:fill="C0C0C0"/>
          </w:tcPr>
          <w:p w14:paraId="6E861968" w14:textId="77777777" w:rsidR="001341EB" w:rsidRPr="007E0261" w:rsidRDefault="001341EB" w:rsidP="00201F6A">
            <w:pPr>
              <w:pStyle w:val="BodyText"/>
              <w:spacing w:before="60" w:after="60"/>
              <w:ind w:left="0" w:firstLine="0"/>
              <w:jc w:val="center"/>
              <w:rPr>
                <w:szCs w:val="24"/>
              </w:rPr>
            </w:pPr>
          </w:p>
        </w:tc>
        <w:tc>
          <w:tcPr>
            <w:tcW w:w="1560" w:type="dxa"/>
            <w:shd w:val="clear" w:color="auto" w:fill="C0C0C0"/>
          </w:tcPr>
          <w:p w14:paraId="6E861969" w14:textId="77777777" w:rsidR="001341EB" w:rsidRPr="007E0261" w:rsidRDefault="001341EB" w:rsidP="00201F6A">
            <w:pPr>
              <w:pStyle w:val="BodyText"/>
              <w:spacing w:before="60" w:after="60"/>
              <w:ind w:left="0" w:firstLine="0"/>
              <w:jc w:val="center"/>
              <w:rPr>
                <w:b/>
                <w:szCs w:val="24"/>
              </w:rPr>
            </w:pPr>
          </w:p>
        </w:tc>
        <w:tc>
          <w:tcPr>
            <w:tcW w:w="1530" w:type="dxa"/>
            <w:shd w:val="clear" w:color="auto" w:fill="C0C0C0"/>
          </w:tcPr>
          <w:p w14:paraId="6E86196A" w14:textId="77777777" w:rsidR="001341EB" w:rsidRPr="007E0261" w:rsidRDefault="001341EB" w:rsidP="00201F6A">
            <w:pPr>
              <w:pStyle w:val="BodyText"/>
              <w:spacing w:before="60" w:after="60"/>
              <w:ind w:left="0" w:firstLine="0"/>
              <w:jc w:val="center"/>
              <w:rPr>
                <w:b/>
                <w:szCs w:val="24"/>
              </w:rPr>
            </w:pPr>
          </w:p>
        </w:tc>
      </w:tr>
      <w:tr w:rsidR="001341EB" w:rsidRPr="00425D58" w14:paraId="6E861970" w14:textId="77777777" w:rsidTr="007E0261">
        <w:tc>
          <w:tcPr>
            <w:tcW w:w="5132" w:type="dxa"/>
            <w:shd w:val="clear" w:color="auto" w:fill="auto"/>
          </w:tcPr>
          <w:p w14:paraId="6E86196C" w14:textId="77777777" w:rsidR="001341EB" w:rsidRPr="007E0261" w:rsidRDefault="001341EB" w:rsidP="00201F6A">
            <w:pPr>
              <w:pStyle w:val="BodyText"/>
              <w:spacing w:before="60" w:after="60"/>
              <w:ind w:left="0" w:firstLine="0"/>
              <w:jc w:val="left"/>
              <w:rPr>
                <w:szCs w:val="24"/>
              </w:rPr>
            </w:pPr>
            <w:r w:rsidRPr="007E0261">
              <w:rPr>
                <w:szCs w:val="24"/>
              </w:rPr>
              <w:t>Rated terminal voltage (generator)</w:t>
            </w:r>
          </w:p>
        </w:tc>
        <w:tc>
          <w:tcPr>
            <w:tcW w:w="1134" w:type="dxa"/>
            <w:shd w:val="clear" w:color="auto" w:fill="auto"/>
          </w:tcPr>
          <w:p w14:paraId="6E86196D"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V</w:t>
            </w:r>
          </w:p>
        </w:tc>
        <w:tc>
          <w:tcPr>
            <w:tcW w:w="1560" w:type="dxa"/>
            <w:shd w:val="clear" w:color="auto" w:fill="auto"/>
          </w:tcPr>
          <w:p w14:paraId="6E86196E" w14:textId="77777777" w:rsidR="001341EB" w:rsidRPr="007E0261" w:rsidRDefault="001341EB" w:rsidP="00201F6A">
            <w:pPr>
              <w:pStyle w:val="BodyText"/>
              <w:spacing w:before="60" w:after="60"/>
              <w:ind w:left="0" w:firstLine="0"/>
              <w:jc w:val="center"/>
              <w:rPr>
                <w:szCs w:val="24"/>
              </w:rPr>
            </w:pPr>
            <w:r w:rsidRPr="007E0261">
              <w:rPr>
                <w:b/>
                <w:szCs w:val="24"/>
              </w:rPr>
              <w:t>SPD</w:t>
            </w:r>
          </w:p>
        </w:tc>
        <w:tc>
          <w:tcPr>
            <w:tcW w:w="1530" w:type="dxa"/>
            <w:shd w:val="clear" w:color="auto" w:fill="auto"/>
          </w:tcPr>
          <w:p w14:paraId="6E86196F" w14:textId="77777777" w:rsidR="001341EB" w:rsidRPr="007E0261" w:rsidRDefault="001341EB" w:rsidP="00201F6A">
            <w:pPr>
              <w:pStyle w:val="BodyText"/>
              <w:spacing w:before="60" w:after="60"/>
              <w:ind w:left="0" w:firstLine="0"/>
              <w:jc w:val="center"/>
              <w:rPr>
                <w:szCs w:val="24"/>
              </w:rPr>
            </w:pPr>
            <w:r w:rsidRPr="007E0261">
              <w:rPr>
                <w:b/>
                <w:szCs w:val="24"/>
              </w:rPr>
              <w:t>SPD</w:t>
            </w:r>
          </w:p>
        </w:tc>
      </w:tr>
      <w:tr w:rsidR="001341EB" w:rsidRPr="00425D58" w14:paraId="6E861975" w14:textId="77777777" w:rsidTr="007E0261">
        <w:tc>
          <w:tcPr>
            <w:tcW w:w="5132" w:type="dxa"/>
            <w:shd w:val="clear" w:color="auto" w:fill="auto"/>
          </w:tcPr>
          <w:p w14:paraId="6E861971" w14:textId="77777777" w:rsidR="001341EB" w:rsidRPr="007E0261" w:rsidRDefault="001341EB" w:rsidP="00201F6A">
            <w:pPr>
              <w:pStyle w:val="BodyText"/>
              <w:spacing w:before="60" w:after="60"/>
              <w:ind w:left="0" w:firstLine="0"/>
              <w:jc w:val="left"/>
              <w:rPr>
                <w:b/>
                <w:szCs w:val="24"/>
              </w:rPr>
            </w:pPr>
            <w:r w:rsidRPr="007E0261">
              <w:rPr>
                <w:szCs w:val="24"/>
              </w:rPr>
              <w:t>Rated terminal current (generator)</w:t>
            </w:r>
          </w:p>
        </w:tc>
        <w:tc>
          <w:tcPr>
            <w:tcW w:w="1134" w:type="dxa"/>
            <w:shd w:val="clear" w:color="auto" w:fill="auto"/>
          </w:tcPr>
          <w:p w14:paraId="6E861972"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A</w:t>
            </w:r>
          </w:p>
        </w:tc>
        <w:tc>
          <w:tcPr>
            <w:tcW w:w="1560" w:type="dxa"/>
            <w:shd w:val="clear" w:color="auto" w:fill="auto"/>
          </w:tcPr>
          <w:p w14:paraId="6E861973" w14:textId="77777777"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74"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7A" w14:textId="77777777" w:rsidTr="007E0261">
        <w:tc>
          <w:tcPr>
            <w:tcW w:w="5132" w:type="dxa"/>
            <w:shd w:val="clear" w:color="auto" w:fill="auto"/>
          </w:tcPr>
          <w:p w14:paraId="6E861976" w14:textId="62E8BBF8" w:rsidR="001341EB" w:rsidRPr="007E0261" w:rsidRDefault="001341EB" w:rsidP="00201F6A">
            <w:pPr>
              <w:pStyle w:val="BodyText"/>
              <w:spacing w:before="60" w:after="60"/>
              <w:ind w:left="0" w:firstLine="0"/>
              <w:jc w:val="left"/>
              <w:rPr>
                <w:szCs w:val="24"/>
              </w:rPr>
            </w:pPr>
            <w:r w:rsidRPr="00CD36E9">
              <w:rPr>
                <w:color w:val="2B579A"/>
                <w:szCs w:val="24"/>
                <w:shd w:val="clear" w:color="auto" w:fill="E6E6E6"/>
              </w:rPr>
              <w:fldChar w:fldCharType="begin"/>
            </w:r>
            <w:r w:rsidRPr="00CD36E9">
              <w:rPr>
                <w:szCs w:val="24"/>
              </w:rPr>
              <w:instrText xml:space="preserve"> REF pgm \h </w:instrText>
            </w:r>
            <w:r w:rsidR="005E6EB2" w:rsidRPr="007E0261">
              <w:rPr>
                <w:szCs w:val="24"/>
              </w:rPr>
              <w:instrText xml:space="preserve"> \* MERGEFORMAT </w:instrText>
            </w:r>
            <w:r w:rsidRPr="00CD36E9">
              <w:rPr>
                <w:color w:val="2B579A"/>
                <w:szCs w:val="24"/>
                <w:shd w:val="clear" w:color="auto" w:fill="E6E6E6"/>
              </w:rPr>
            </w:r>
            <w:r w:rsidRPr="00CD36E9">
              <w:rPr>
                <w:color w:val="2B579A"/>
                <w:szCs w:val="24"/>
                <w:shd w:val="clear" w:color="auto" w:fill="E6E6E6"/>
              </w:rPr>
              <w:fldChar w:fldCharType="separate"/>
            </w:r>
            <w:r w:rsidR="005C572C" w:rsidRPr="005C572C">
              <w:rPr>
                <w:b/>
                <w:szCs w:val="24"/>
              </w:rPr>
              <w:t>Power Generating Module</w:t>
            </w:r>
            <w:r w:rsidRPr="00CD36E9">
              <w:rPr>
                <w:color w:val="2B579A"/>
                <w:szCs w:val="24"/>
                <w:shd w:val="clear" w:color="auto" w:fill="E6E6E6"/>
              </w:rPr>
              <w:fldChar w:fldCharType="end"/>
            </w:r>
            <w:r w:rsidRPr="00CD36E9">
              <w:rPr>
                <w:szCs w:val="24"/>
              </w:rPr>
              <w:t xml:space="preserve"> </w:t>
            </w:r>
            <w:r w:rsidRPr="007E0261">
              <w:rPr>
                <w:color w:val="2B579A"/>
                <w:szCs w:val="24"/>
                <w:shd w:val="clear" w:color="auto" w:fill="E6E6E6"/>
              </w:rPr>
              <w:fldChar w:fldCharType="begin"/>
            </w:r>
            <w:r w:rsidRPr="007E0261">
              <w:rPr>
                <w:szCs w:val="24"/>
              </w:rPr>
              <w:instrText xml:space="preserve"> REF RegisteredCapacity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Registered Capacity</w:t>
            </w:r>
            <w:r w:rsidRPr="007E0261">
              <w:rPr>
                <w:color w:val="2B579A"/>
                <w:szCs w:val="24"/>
                <w:shd w:val="clear" w:color="auto" w:fill="E6E6E6"/>
              </w:rPr>
              <w:fldChar w:fldCharType="end"/>
            </w:r>
            <w:r w:rsidRPr="007E0261">
              <w:rPr>
                <w:b/>
                <w:szCs w:val="24"/>
              </w:rPr>
              <w:t xml:space="preserve"> </w:t>
            </w:r>
          </w:p>
        </w:tc>
        <w:tc>
          <w:tcPr>
            <w:tcW w:w="1134" w:type="dxa"/>
            <w:shd w:val="clear" w:color="auto" w:fill="auto"/>
          </w:tcPr>
          <w:p w14:paraId="6E861977"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MW</w:t>
            </w:r>
          </w:p>
        </w:tc>
        <w:tc>
          <w:tcPr>
            <w:tcW w:w="1560" w:type="dxa"/>
            <w:shd w:val="clear" w:color="auto" w:fill="auto"/>
          </w:tcPr>
          <w:p w14:paraId="6E861978" w14:textId="77777777" w:rsidR="001341EB" w:rsidRPr="007E0261" w:rsidRDefault="001341EB" w:rsidP="00201F6A">
            <w:pPr>
              <w:pStyle w:val="BodyText"/>
              <w:spacing w:before="60" w:after="60"/>
              <w:ind w:left="0" w:firstLine="0"/>
              <w:jc w:val="center"/>
              <w:rPr>
                <w:szCs w:val="24"/>
              </w:rPr>
            </w:pPr>
            <w:r w:rsidRPr="007E0261">
              <w:rPr>
                <w:b/>
                <w:szCs w:val="24"/>
              </w:rPr>
              <w:t>SPD</w:t>
            </w:r>
          </w:p>
        </w:tc>
        <w:tc>
          <w:tcPr>
            <w:tcW w:w="1530" w:type="dxa"/>
            <w:shd w:val="clear" w:color="auto" w:fill="auto"/>
          </w:tcPr>
          <w:p w14:paraId="6E861979" w14:textId="77777777" w:rsidR="001341EB" w:rsidRPr="007E0261" w:rsidRDefault="001341EB" w:rsidP="00201F6A">
            <w:pPr>
              <w:pStyle w:val="BodyText"/>
              <w:spacing w:before="60" w:after="60"/>
              <w:ind w:left="0" w:firstLine="0"/>
              <w:jc w:val="center"/>
              <w:rPr>
                <w:szCs w:val="24"/>
              </w:rPr>
            </w:pPr>
            <w:r w:rsidRPr="007E0261">
              <w:rPr>
                <w:b/>
                <w:szCs w:val="24"/>
              </w:rPr>
              <w:t>SPD</w:t>
            </w:r>
          </w:p>
        </w:tc>
      </w:tr>
      <w:tr w:rsidR="001341EB" w:rsidRPr="00425D58" w14:paraId="6E86197F" w14:textId="77777777" w:rsidTr="007E0261">
        <w:tc>
          <w:tcPr>
            <w:tcW w:w="5132" w:type="dxa"/>
            <w:shd w:val="clear" w:color="auto" w:fill="auto"/>
          </w:tcPr>
          <w:p w14:paraId="6E86197B" w14:textId="70E43E73" w:rsidR="001341EB" w:rsidRPr="007E0261" w:rsidRDefault="001341EB" w:rsidP="00201F6A">
            <w:pPr>
              <w:pStyle w:val="BodyText"/>
              <w:spacing w:before="60" w:after="60"/>
              <w:ind w:left="0" w:firstLine="0"/>
              <w:jc w:val="left"/>
              <w:rPr>
                <w:b/>
                <w:szCs w:val="24"/>
              </w:rPr>
            </w:pPr>
            <w:r w:rsidRPr="00CD36E9">
              <w:rPr>
                <w:color w:val="2B579A"/>
                <w:szCs w:val="24"/>
                <w:shd w:val="clear" w:color="auto" w:fill="E6E6E6"/>
              </w:rPr>
              <w:fldChar w:fldCharType="begin"/>
            </w:r>
            <w:r w:rsidRPr="00CD36E9">
              <w:rPr>
                <w:szCs w:val="24"/>
              </w:rPr>
              <w:instrText xml:space="preserve"> REF pgm \h </w:instrText>
            </w:r>
            <w:r w:rsidR="005E6EB2" w:rsidRPr="007E0261">
              <w:rPr>
                <w:szCs w:val="24"/>
              </w:rPr>
              <w:instrText xml:space="preserve"> \* MERGEFORMAT </w:instrText>
            </w:r>
            <w:r w:rsidRPr="00CD36E9">
              <w:rPr>
                <w:color w:val="2B579A"/>
                <w:szCs w:val="24"/>
                <w:shd w:val="clear" w:color="auto" w:fill="E6E6E6"/>
              </w:rPr>
            </w:r>
            <w:r w:rsidRPr="00CD36E9">
              <w:rPr>
                <w:color w:val="2B579A"/>
                <w:szCs w:val="24"/>
                <w:shd w:val="clear" w:color="auto" w:fill="E6E6E6"/>
              </w:rPr>
              <w:fldChar w:fldCharType="separate"/>
            </w:r>
            <w:r w:rsidR="005C572C" w:rsidRPr="005C572C">
              <w:rPr>
                <w:b/>
                <w:szCs w:val="24"/>
              </w:rPr>
              <w:t>Power Generating Module</w:t>
            </w:r>
            <w:r w:rsidRPr="00CD36E9">
              <w:rPr>
                <w:color w:val="2B579A"/>
                <w:szCs w:val="24"/>
                <w:shd w:val="clear" w:color="auto" w:fill="E6E6E6"/>
              </w:rPr>
              <w:fldChar w:fldCharType="end"/>
            </w:r>
            <w:r w:rsidRPr="00CD36E9">
              <w:rPr>
                <w:szCs w:val="24"/>
              </w:rPr>
              <w:t xml:space="preserve"> </w:t>
            </w:r>
            <w:r w:rsidRPr="007E0261">
              <w:rPr>
                <w:szCs w:val="24"/>
              </w:rPr>
              <w:t>apparent power rating (to be used as base for generator parameters)</w:t>
            </w:r>
          </w:p>
        </w:tc>
        <w:tc>
          <w:tcPr>
            <w:tcW w:w="1134" w:type="dxa"/>
            <w:shd w:val="clear" w:color="auto" w:fill="auto"/>
          </w:tcPr>
          <w:p w14:paraId="6E86197C"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MVA</w:t>
            </w:r>
          </w:p>
        </w:tc>
        <w:tc>
          <w:tcPr>
            <w:tcW w:w="1560" w:type="dxa"/>
            <w:shd w:val="clear" w:color="auto" w:fill="auto"/>
          </w:tcPr>
          <w:p w14:paraId="6E86197D" w14:textId="77777777"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7E"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84" w14:textId="77777777" w:rsidTr="007E0261">
        <w:tc>
          <w:tcPr>
            <w:tcW w:w="5132" w:type="dxa"/>
            <w:shd w:val="clear" w:color="auto" w:fill="auto"/>
          </w:tcPr>
          <w:p w14:paraId="6E861980" w14:textId="0AFF5A4A" w:rsidR="001341EB" w:rsidRPr="007E0261" w:rsidRDefault="001341EB" w:rsidP="00201F6A">
            <w:pPr>
              <w:pStyle w:val="BodyText"/>
              <w:spacing w:before="60" w:after="60"/>
              <w:ind w:left="0" w:firstLine="0"/>
              <w:jc w:val="left"/>
              <w:rPr>
                <w:szCs w:val="24"/>
              </w:rPr>
            </w:pPr>
            <w:r w:rsidRPr="00CD36E9">
              <w:rPr>
                <w:color w:val="2B579A"/>
                <w:szCs w:val="24"/>
                <w:shd w:val="clear" w:color="auto" w:fill="E6E6E6"/>
              </w:rPr>
              <w:fldChar w:fldCharType="begin"/>
            </w:r>
            <w:r w:rsidRPr="00CD36E9">
              <w:rPr>
                <w:szCs w:val="24"/>
              </w:rPr>
              <w:instrText xml:space="preserve"> REF pgm \h </w:instrText>
            </w:r>
            <w:r w:rsidR="005E6EB2" w:rsidRPr="007E0261">
              <w:rPr>
                <w:szCs w:val="24"/>
              </w:rPr>
              <w:instrText xml:space="preserve"> \* MERGEFORMAT </w:instrText>
            </w:r>
            <w:r w:rsidRPr="00CD36E9">
              <w:rPr>
                <w:color w:val="2B579A"/>
                <w:szCs w:val="24"/>
                <w:shd w:val="clear" w:color="auto" w:fill="E6E6E6"/>
              </w:rPr>
            </w:r>
            <w:r w:rsidRPr="00CD36E9">
              <w:rPr>
                <w:color w:val="2B579A"/>
                <w:szCs w:val="24"/>
                <w:shd w:val="clear" w:color="auto" w:fill="E6E6E6"/>
              </w:rPr>
              <w:fldChar w:fldCharType="separate"/>
            </w:r>
            <w:r w:rsidR="005C572C" w:rsidRPr="005C572C">
              <w:rPr>
                <w:b/>
                <w:szCs w:val="24"/>
              </w:rPr>
              <w:t>Power Generating Module</w:t>
            </w:r>
            <w:r w:rsidRPr="00CD36E9">
              <w:rPr>
                <w:color w:val="2B579A"/>
                <w:szCs w:val="24"/>
                <w:shd w:val="clear" w:color="auto" w:fill="E6E6E6"/>
              </w:rPr>
              <w:fldChar w:fldCharType="end"/>
            </w:r>
            <w:r w:rsidRPr="00CD36E9">
              <w:rPr>
                <w:szCs w:val="24"/>
              </w:rPr>
              <w:t xml:space="preserve"> </w:t>
            </w:r>
            <w:r w:rsidRPr="007E0261">
              <w:rPr>
                <w:szCs w:val="24"/>
              </w:rPr>
              <w:t xml:space="preserve">rated </w:t>
            </w:r>
            <w:r w:rsidRPr="007E0261">
              <w:rPr>
                <w:b/>
                <w:szCs w:val="24"/>
              </w:rPr>
              <w:t>Active Power</w:t>
            </w:r>
          </w:p>
        </w:tc>
        <w:tc>
          <w:tcPr>
            <w:tcW w:w="1134" w:type="dxa"/>
            <w:shd w:val="clear" w:color="auto" w:fill="auto"/>
          </w:tcPr>
          <w:p w14:paraId="6E861981"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MW</w:t>
            </w:r>
          </w:p>
        </w:tc>
        <w:tc>
          <w:tcPr>
            <w:tcW w:w="1560" w:type="dxa"/>
            <w:tcBorders>
              <w:bottom w:val="single" w:sz="4" w:space="0" w:color="auto"/>
            </w:tcBorders>
            <w:shd w:val="clear" w:color="auto" w:fill="auto"/>
          </w:tcPr>
          <w:p w14:paraId="6E861982" w14:textId="77777777" w:rsidR="001341EB" w:rsidRPr="007E0261" w:rsidRDefault="001341EB" w:rsidP="00201F6A">
            <w:pPr>
              <w:pStyle w:val="BodyText"/>
              <w:spacing w:before="60" w:after="60"/>
              <w:ind w:left="0" w:firstLine="0"/>
              <w:jc w:val="center"/>
              <w:rPr>
                <w:szCs w:val="24"/>
              </w:rPr>
            </w:pPr>
            <w:r w:rsidRPr="007E0261">
              <w:rPr>
                <w:b/>
                <w:szCs w:val="24"/>
              </w:rPr>
              <w:t>SPD</w:t>
            </w:r>
          </w:p>
        </w:tc>
        <w:tc>
          <w:tcPr>
            <w:tcW w:w="1530" w:type="dxa"/>
            <w:shd w:val="clear" w:color="auto" w:fill="auto"/>
          </w:tcPr>
          <w:p w14:paraId="6E861983" w14:textId="77777777" w:rsidR="001341EB" w:rsidRPr="007E0261" w:rsidRDefault="001341EB" w:rsidP="00201F6A">
            <w:pPr>
              <w:pStyle w:val="BodyText"/>
              <w:spacing w:before="60" w:after="60"/>
              <w:ind w:left="0" w:firstLine="0"/>
              <w:jc w:val="center"/>
              <w:rPr>
                <w:szCs w:val="24"/>
              </w:rPr>
            </w:pPr>
            <w:r w:rsidRPr="007E0261">
              <w:rPr>
                <w:b/>
                <w:szCs w:val="24"/>
              </w:rPr>
              <w:t>SPD</w:t>
            </w:r>
          </w:p>
        </w:tc>
      </w:tr>
      <w:tr w:rsidR="001341EB" w:rsidRPr="00425D58" w14:paraId="6E861989" w14:textId="77777777" w:rsidTr="007E0261">
        <w:tc>
          <w:tcPr>
            <w:tcW w:w="5132" w:type="dxa"/>
          </w:tcPr>
          <w:p w14:paraId="6E861985" w14:textId="77777777" w:rsidR="001341EB" w:rsidRPr="007E0261" w:rsidRDefault="001341EB" w:rsidP="00E73B47">
            <w:pPr>
              <w:pStyle w:val="BodyText"/>
              <w:spacing w:before="60" w:after="60"/>
              <w:ind w:left="0" w:firstLine="0"/>
              <w:jc w:val="left"/>
              <w:rPr>
                <w:b/>
                <w:szCs w:val="24"/>
              </w:rPr>
            </w:pPr>
            <w:r w:rsidRPr="007E0261">
              <w:rPr>
                <w:szCs w:val="24"/>
              </w:rPr>
              <w:t xml:space="preserve">Maximum measured </w:t>
            </w:r>
            <w:r w:rsidRPr="007E0261">
              <w:rPr>
                <w:b/>
                <w:szCs w:val="24"/>
              </w:rPr>
              <w:t>Active Power</w:t>
            </w:r>
            <w:r w:rsidRPr="007E0261">
              <w:rPr>
                <w:szCs w:val="24"/>
              </w:rPr>
              <w:t xml:space="preserve"> P</w:t>
            </w:r>
            <w:r w:rsidRPr="007E0261">
              <w:rPr>
                <w:szCs w:val="24"/>
                <w:vertAlign w:val="subscript"/>
              </w:rPr>
              <w:t>60</w:t>
            </w:r>
            <w:r w:rsidRPr="007E0261">
              <w:rPr>
                <w:szCs w:val="24"/>
              </w:rPr>
              <w:t xml:space="preserve"> (see note 3)</w:t>
            </w:r>
          </w:p>
        </w:tc>
        <w:tc>
          <w:tcPr>
            <w:tcW w:w="1134" w:type="dxa"/>
          </w:tcPr>
          <w:p w14:paraId="6E861986"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MW</w:t>
            </w:r>
          </w:p>
        </w:tc>
        <w:tc>
          <w:tcPr>
            <w:tcW w:w="1560" w:type="dxa"/>
            <w:tcBorders>
              <w:bottom w:val="single" w:sz="4" w:space="0" w:color="auto"/>
            </w:tcBorders>
            <w:shd w:val="clear" w:color="auto" w:fill="auto"/>
          </w:tcPr>
          <w:p w14:paraId="6E861987" w14:textId="77777777" w:rsidR="001341EB" w:rsidRPr="007E0261" w:rsidRDefault="001341EB" w:rsidP="00201F6A">
            <w:pPr>
              <w:pStyle w:val="BodyText"/>
              <w:spacing w:before="60" w:after="60"/>
              <w:ind w:left="0" w:firstLine="0"/>
              <w:jc w:val="center"/>
              <w:rPr>
                <w:szCs w:val="24"/>
              </w:rPr>
            </w:pPr>
            <w:r w:rsidRPr="007E0261">
              <w:rPr>
                <w:b/>
                <w:szCs w:val="24"/>
              </w:rPr>
              <w:t>DPD</w:t>
            </w:r>
          </w:p>
        </w:tc>
        <w:tc>
          <w:tcPr>
            <w:tcW w:w="1530" w:type="dxa"/>
            <w:shd w:val="clear" w:color="auto" w:fill="auto"/>
          </w:tcPr>
          <w:p w14:paraId="6E861988" w14:textId="77777777" w:rsidR="001341EB" w:rsidRPr="007E0261" w:rsidRDefault="001341EB" w:rsidP="00201F6A">
            <w:pPr>
              <w:pStyle w:val="BodyText"/>
              <w:spacing w:before="60" w:after="60"/>
              <w:ind w:left="0" w:firstLine="0"/>
              <w:jc w:val="center"/>
              <w:rPr>
                <w:b/>
                <w:szCs w:val="24"/>
              </w:rPr>
            </w:pPr>
            <w:r w:rsidRPr="007E0261">
              <w:rPr>
                <w:b/>
                <w:szCs w:val="24"/>
              </w:rPr>
              <w:t>DPD</w:t>
            </w:r>
          </w:p>
        </w:tc>
      </w:tr>
      <w:tr w:rsidR="001341EB" w:rsidRPr="00425D58" w14:paraId="6E86198E" w14:textId="77777777" w:rsidTr="007E0261">
        <w:tc>
          <w:tcPr>
            <w:tcW w:w="5132" w:type="dxa"/>
            <w:shd w:val="clear" w:color="auto" w:fill="auto"/>
          </w:tcPr>
          <w:p w14:paraId="6E86198A" w14:textId="77777777" w:rsidR="001341EB" w:rsidRPr="007E0261" w:rsidRDefault="001341EB" w:rsidP="00E73B47">
            <w:pPr>
              <w:pStyle w:val="BodyText"/>
              <w:spacing w:before="60" w:after="60"/>
              <w:ind w:left="0" w:firstLine="0"/>
              <w:jc w:val="left"/>
              <w:rPr>
                <w:szCs w:val="24"/>
              </w:rPr>
            </w:pPr>
            <w:r w:rsidRPr="007E0261">
              <w:rPr>
                <w:szCs w:val="24"/>
              </w:rPr>
              <w:t xml:space="preserve">Maximum measured </w:t>
            </w:r>
            <w:r w:rsidRPr="007E0261">
              <w:rPr>
                <w:b/>
                <w:szCs w:val="24"/>
              </w:rPr>
              <w:t>Active Power</w:t>
            </w:r>
            <w:r w:rsidRPr="007E0261">
              <w:rPr>
                <w:szCs w:val="24"/>
              </w:rPr>
              <w:t xml:space="preserve"> P</w:t>
            </w:r>
            <w:r w:rsidRPr="007E0261">
              <w:rPr>
                <w:szCs w:val="24"/>
                <w:vertAlign w:val="subscript"/>
              </w:rPr>
              <w:t>0.2</w:t>
            </w:r>
            <w:r w:rsidRPr="007E0261">
              <w:rPr>
                <w:szCs w:val="24"/>
              </w:rPr>
              <w:t xml:space="preserve"> (see note 3)</w:t>
            </w:r>
          </w:p>
        </w:tc>
        <w:tc>
          <w:tcPr>
            <w:tcW w:w="1134" w:type="dxa"/>
            <w:shd w:val="clear" w:color="auto" w:fill="auto"/>
          </w:tcPr>
          <w:p w14:paraId="6E86198B"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MW</w:t>
            </w:r>
          </w:p>
        </w:tc>
        <w:tc>
          <w:tcPr>
            <w:tcW w:w="1560" w:type="dxa"/>
            <w:shd w:val="clear" w:color="auto" w:fill="auto"/>
          </w:tcPr>
          <w:p w14:paraId="6E86198C" w14:textId="77777777" w:rsidR="001341EB" w:rsidRPr="007E0261" w:rsidRDefault="001341EB" w:rsidP="00201F6A">
            <w:pPr>
              <w:pStyle w:val="BodyText"/>
              <w:spacing w:before="60" w:after="60"/>
              <w:ind w:left="0" w:firstLine="0"/>
              <w:jc w:val="center"/>
              <w:rPr>
                <w:szCs w:val="24"/>
              </w:rPr>
            </w:pPr>
            <w:r w:rsidRPr="007E0261">
              <w:rPr>
                <w:b/>
                <w:szCs w:val="24"/>
              </w:rPr>
              <w:t>DPD</w:t>
            </w:r>
          </w:p>
        </w:tc>
        <w:tc>
          <w:tcPr>
            <w:tcW w:w="1530" w:type="dxa"/>
            <w:shd w:val="clear" w:color="auto" w:fill="auto"/>
          </w:tcPr>
          <w:p w14:paraId="6E86198D" w14:textId="77777777" w:rsidR="001341EB" w:rsidRPr="007E0261" w:rsidRDefault="001341EB" w:rsidP="00201F6A">
            <w:pPr>
              <w:pStyle w:val="BodyText"/>
              <w:spacing w:before="60" w:after="60"/>
              <w:ind w:left="0" w:firstLine="0"/>
              <w:jc w:val="center"/>
              <w:rPr>
                <w:szCs w:val="24"/>
              </w:rPr>
            </w:pPr>
            <w:r w:rsidRPr="007E0261">
              <w:rPr>
                <w:b/>
                <w:szCs w:val="24"/>
              </w:rPr>
              <w:t>DPD</w:t>
            </w:r>
          </w:p>
        </w:tc>
      </w:tr>
      <w:tr w:rsidR="001341EB" w:rsidRPr="00425D58" w14:paraId="6E861993" w14:textId="77777777" w:rsidTr="007E0261">
        <w:tc>
          <w:tcPr>
            <w:tcW w:w="5132" w:type="dxa"/>
            <w:tcBorders>
              <w:bottom w:val="single" w:sz="4" w:space="0" w:color="auto"/>
            </w:tcBorders>
            <w:shd w:val="clear" w:color="auto" w:fill="auto"/>
          </w:tcPr>
          <w:p w14:paraId="6E86198F" w14:textId="39D85F71" w:rsidR="001341EB" w:rsidRPr="007E0261" w:rsidRDefault="001341EB" w:rsidP="00201F6A">
            <w:pPr>
              <w:pStyle w:val="BodyText"/>
              <w:spacing w:before="60" w:after="60"/>
              <w:ind w:left="0" w:firstLine="0"/>
              <w:jc w:val="left"/>
              <w:rPr>
                <w:b/>
                <w:szCs w:val="24"/>
              </w:rPr>
            </w:pPr>
            <w:r w:rsidRPr="007E0261">
              <w:rPr>
                <w:color w:val="2B579A"/>
                <w:szCs w:val="24"/>
                <w:shd w:val="clear" w:color="auto" w:fill="E6E6E6"/>
              </w:rPr>
              <w:lastRenderedPageBreak/>
              <w:fldChar w:fldCharType="begin"/>
            </w:r>
            <w:r w:rsidRPr="007E0261">
              <w:rPr>
                <w:szCs w:val="24"/>
              </w:rPr>
              <w:instrText xml:space="preserve"> REF MinimumGeneration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Minimum Generation</w:t>
            </w:r>
            <w:r w:rsidRPr="007E0261">
              <w:rPr>
                <w:color w:val="2B579A"/>
                <w:szCs w:val="24"/>
                <w:shd w:val="clear" w:color="auto" w:fill="E6E6E6"/>
              </w:rPr>
              <w:fldChar w:fldCharType="end"/>
            </w:r>
            <w:r w:rsidRPr="007E0261">
              <w:rPr>
                <w:b/>
                <w:szCs w:val="24"/>
              </w:rPr>
              <w:t xml:space="preserve"> </w:t>
            </w:r>
            <w:r w:rsidRPr="007E0261">
              <w:rPr>
                <w:szCs w:val="24"/>
              </w:rPr>
              <w:t>(</w:t>
            </w:r>
            <w:r w:rsidRPr="007E0261">
              <w:rPr>
                <w:szCs w:val="24"/>
                <w:lang w:val="en-US"/>
              </w:rPr>
              <w:t>set connected; net of auxiliary loads</w:t>
            </w:r>
            <w:r w:rsidRPr="007E0261">
              <w:rPr>
                <w:szCs w:val="24"/>
              </w:rPr>
              <w:t>)</w:t>
            </w:r>
          </w:p>
        </w:tc>
        <w:tc>
          <w:tcPr>
            <w:tcW w:w="1134" w:type="dxa"/>
            <w:tcBorders>
              <w:bottom w:val="single" w:sz="4" w:space="0" w:color="auto"/>
            </w:tcBorders>
            <w:shd w:val="clear" w:color="auto" w:fill="auto"/>
          </w:tcPr>
          <w:p w14:paraId="6E861990"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MW</w:t>
            </w:r>
          </w:p>
        </w:tc>
        <w:tc>
          <w:tcPr>
            <w:tcW w:w="1560" w:type="dxa"/>
            <w:tcBorders>
              <w:bottom w:val="single" w:sz="4" w:space="0" w:color="auto"/>
            </w:tcBorders>
            <w:shd w:val="clear" w:color="auto" w:fill="auto"/>
          </w:tcPr>
          <w:p w14:paraId="6E861991" w14:textId="77777777" w:rsidR="001341EB" w:rsidRPr="007E0261" w:rsidRDefault="001341EB" w:rsidP="00201F6A">
            <w:pPr>
              <w:pStyle w:val="BodyText"/>
              <w:spacing w:before="60" w:after="60"/>
              <w:ind w:left="0" w:firstLine="0"/>
              <w:jc w:val="center"/>
              <w:rPr>
                <w:b/>
                <w:szCs w:val="24"/>
              </w:rPr>
            </w:pPr>
            <w:r w:rsidRPr="007E0261">
              <w:rPr>
                <w:b/>
                <w:szCs w:val="24"/>
              </w:rPr>
              <w:t>DPD</w:t>
            </w:r>
          </w:p>
        </w:tc>
        <w:tc>
          <w:tcPr>
            <w:tcW w:w="1530" w:type="dxa"/>
            <w:tcBorders>
              <w:bottom w:val="single" w:sz="4" w:space="0" w:color="auto"/>
            </w:tcBorders>
            <w:shd w:val="clear" w:color="auto" w:fill="auto"/>
          </w:tcPr>
          <w:p w14:paraId="6E861992" w14:textId="77777777" w:rsidR="001341EB" w:rsidRPr="007E0261" w:rsidRDefault="001341EB" w:rsidP="00201F6A">
            <w:pPr>
              <w:pStyle w:val="BodyText"/>
              <w:spacing w:before="60" w:after="60"/>
              <w:ind w:left="0" w:firstLine="0"/>
              <w:jc w:val="center"/>
              <w:rPr>
                <w:b/>
                <w:szCs w:val="24"/>
              </w:rPr>
            </w:pPr>
            <w:r w:rsidRPr="007E0261">
              <w:rPr>
                <w:b/>
                <w:szCs w:val="24"/>
              </w:rPr>
              <w:t>DPD</w:t>
            </w:r>
          </w:p>
        </w:tc>
      </w:tr>
      <w:tr w:rsidR="00382D9D" w:rsidRPr="00425D58" w14:paraId="6E861998" w14:textId="77777777" w:rsidTr="007E0261">
        <w:tc>
          <w:tcPr>
            <w:tcW w:w="5132" w:type="dxa"/>
            <w:tcBorders>
              <w:bottom w:val="single" w:sz="4" w:space="0" w:color="auto"/>
            </w:tcBorders>
            <w:shd w:val="clear" w:color="auto" w:fill="B3B3B3"/>
          </w:tcPr>
          <w:p w14:paraId="6E861994" w14:textId="30336C58" w:rsidR="001341EB" w:rsidRPr="007E0261" w:rsidRDefault="001341EB" w:rsidP="00201F6A">
            <w:pPr>
              <w:pStyle w:val="BodyText"/>
              <w:spacing w:before="60" w:after="60"/>
              <w:ind w:left="0" w:firstLine="0"/>
              <w:jc w:val="left"/>
              <w:rPr>
                <w:szCs w:val="24"/>
              </w:rPr>
            </w:pPr>
            <w:r w:rsidRPr="00CD36E9">
              <w:rPr>
                <w:color w:val="2B579A"/>
                <w:szCs w:val="24"/>
                <w:shd w:val="clear" w:color="auto" w:fill="E6E6E6"/>
              </w:rPr>
              <w:fldChar w:fldCharType="begin"/>
            </w:r>
            <w:r w:rsidRPr="00CD36E9">
              <w:rPr>
                <w:szCs w:val="24"/>
              </w:rPr>
              <w:instrText xml:space="preserve"> REF pgm \h </w:instrText>
            </w:r>
            <w:r w:rsidR="00CD36E9">
              <w:rPr>
                <w:szCs w:val="24"/>
              </w:rPr>
              <w:instrText xml:space="preserve"> \* MERGEFORMAT </w:instrText>
            </w:r>
            <w:r w:rsidRPr="00CD36E9">
              <w:rPr>
                <w:color w:val="2B579A"/>
                <w:szCs w:val="24"/>
                <w:shd w:val="clear" w:color="auto" w:fill="E6E6E6"/>
              </w:rPr>
            </w:r>
            <w:r w:rsidRPr="00CD36E9">
              <w:rPr>
                <w:color w:val="2B579A"/>
                <w:szCs w:val="24"/>
                <w:shd w:val="clear" w:color="auto" w:fill="E6E6E6"/>
              </w:rPr>
              <w:fldChar w:fldCharType="separate"/>
            </w:r>
            <w:r w:rsidR="005C572C" w:rsidRPr="005C572C">
              <w:rPr>
                <w:b/>
                <w:szCs w:val="24"/>
              </w:rPr>
              <w:t>Power Generating Module</w:t>
            </w:r>
            <w:r w:rsidRPr="00CD36E9">
              <w:rPr>
                <w:color w:val="2B579A"/>
                <w:szCs w:val="24"/>
                <w:shd w:val="clear" w:color="auto" w:fill="E6E6E6"/>
              </w:rPr>
              <w:fldChar w:fldCharType="end"/>
            </w:r>
            <w:r w:rsidRPr="00CD36E9">
              <w:rPr>
                <w:szCs w:val="24"/>
              </w:rPr>
              <w:t xml:space="preserve"> </w:t>
            </w:r>
            <w:r w:rsidRPr="007E0261">
              <w:rPr>
                <w:color w:val="2B579A"/>
                <w:szCs w:val="24"/>
                <w:shd w:val="clear" w:color="auto" w:fill="E6E6E6"/>
              </w:rPr>
              <w:fldChar w:fldCharType="begin"/>
            </w:r>
            <w:r w:rsidRPr="007E0261">
              <w:rPr>
                <w:szCs w:val="24"/>
              </w:rPr>
              <w:instrText xml:space="preserve"> REF ReactivePower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Reactive Power</w:t>
            </w:r>
            <w:r w:rsidRPr="007E0261">
              <w:rPr>
                <w:color w:val="2B579A"/>
                <w:szCs w:val="24"/>
                <w:shd w:val="clear" w:color="auto" w:fill="E6E6E6"/>
              </w:rPr>
              <w:fldChar w:fldCharType="end"/>
            </w:r>
            <w:r w:rsidRPr="007E0261">
              <w:rPr>
                <w:b/>
                <w:szCs w:val="24"/>
              </w:rPr>
              <w:t xml:space="preserve"> </w:t>
            </w:r>
            <w:r w:rsidRPr="007E0261">
              <w:rPr>
                <w:szCs w:val="24"/>
              </w:rPr>
              <w:t>capability at</w:t>
            </w:r>
            <w:r w:rsidRPr="007E0261">
              <w:rPr>
                <w:b/>
                <w:szCs w:val="24"/>
              </w:rPr>
              <w:t xml:space="preserve"> </w:t>
            </w:r>
            <w:r w:rsidRPr="007E0261">
              <w:rPr>
                <w:szCs w:val="24"/>
              </w:rPr>
              <w:t xml:space="preserve">rated </w:t>
            </w:r>
            <w:r w:rsidRPr="007E0261">
              <w:rPr>
                <w:b/>
                <w:szCs w:val="24"/>
              </w:rPr>
              <w:t>Active Power</w:t>
            </w:r>
            <w:r w:rsidRPr="007E0261">
              <w:rPr>
                <w:szCs w:val="24"/>
              </w:rPr>
              <w:t xml:space="preserve"> (gross, at generator terminals)</w:t>
            </w:r>
          </w:p>
        </w:tc>
        <w:tc>
          <w:tcPr>
            <w:tcW w:w="1134" w:type="dxa"/>
            <w:tcBorders>
              <w:bottom w:val="single" w:sz="4" w:space="0" w:color="auto"/>
            </w:tcBorders>
            <w:shd w:val="clear" w:color="auto" w:fill="B3B3B3"/>
          </w:tcPr>
          <w:p w14:paraId="6E861995" w14:textId="77777777" w:rsidR="001341EB" w:rsidRPr="007E0261" w:rsidRDefault="001341EB" w:rsidP="00201F6A">
            <w:pPr>
              <w:pStyle w:val="BodyText"/>
              <w:spacing w:before="60" w:after="60"/>
              <w:ind w:left="0" w:firstLine="0"/>
              <w:jc w:val="center"/>
              <w:rPr>
                <w:szCs w:val="24"/>
              </w:rPr>
            </w:pPr>
          </w:p>
        </w:tc>
        <w:tc>
          <w:tcPr>
            <w:tcW w:w="1560" w:type="dxa"/>
            <w:tcBorders>
              <w:bottom w:val="single" w:sz="4" w:space="0" w:color="auto"/>
            </w:tcBorders>
            <w:shd w:val="clear" w:color="auto" w:fill="B3B3B3"/>
          </w:tcPr>
          <w:p w14:paraId="6E861996" w14:textId="77777777" w:rsidR="001341EB" w:rsidRPr="007E0261" w:rsidRDefault="001341EB" w:rsidP="00201F6A">
            <w:pPr>
              <w:pStyle w:val="BodyText"/>
              <w:spacing w:before="60" w:after="60"/>
              <w:ind w:left="0" w:firstLine="0"/>
              <w:jc w:val="center"/>
              <w:rPr>
                <w:b/>
                <w:szCs w:val="24"/>
              </w:rPr>
            </w:pPr>
          </w:p>
        </w:tc>
        <w:tc>
          <w:tcPr>
            <w:tcW w:w="1530" w:type="dxa"/>
            <w:tcBorders>
              <w:bottom w:val="single" w:sz="4" w:space="0" w:color="auto"/>
            </w:tcBorders>
            <w:shd w:val="clear" w:color="auto" w:fill="B3B3B3"/>
          </w:tcPr>
          <w:p w14:paraId="6E861997" w14:textId="77777777" w:rsidR="001341EB" w:rsidRPr="007E0261" w:rsidRDefault="001341EB" w:rsidP="00201F6A">
            <w:pPr>
              <w:pStyle w:val="BodyText"/>
              <w:spacing w:before="60" w:after="60"/>
              <w:ind w:left="0" w:firstLine="0"/>
              <w:jc w:val="center"/>
              <w:rPr>
                <w:b/>
                <w:szCs w:val="24"/>
              </w:rPr>
            </w:pPr>
          </w:p>
        </w:tc>
      </w:tr>
      <w:tr w:rsidR="001341EB" w:rsidRPr="00425D58" w14:paraId="6E86199D" w14:textId="77777777" w:rsidTr="007E0261">
        <w:tc>
          <w:tcPr>
            <w:tcW w:w="5132" w:type="dxa"/>
            <w:tcBorders>
              <w:bottom w:val="single" w:sz="4" w:space="0" w:color="auto"/>
            </w:tcBorders>
          </w:tcPr>
          <w:p w14:paraId="6E861999" w14:textId="12350A1A" w:rsidR="001341EB" w:rsidRPr="007E0261" w:rsidRDefault="001341EB" w:rsidP="00201F6A">
            <w:pPr>
              <w:pStyle w:val="BodyText"/>
              <w:spacing w:before="60" w:after="60"/>
              <w:ind w:left="0" w:firstLine="0"/>
              <w:jc w:val="left"/>
              <w:rPr>
                <w:szCs w:val="24"/>
              </w:rPr>
            </w:pPr>
            <w:r w:rsidRPr="007E0261">
              <w:rPr>
                <w:szCs w:val="24"/>
              </w:rPr>
              <w:t xml:space="preserve">Maximum </w:t>
            </w:r>
            <w:r w:rsidRPr="007E0261">
              <w:rPr>
                <w:color w:val="2B579A"/>
                <w:szCs w:val="24"/>
                <w:shd w:val="clear" w:color="auto" w:fill="E6E6E6"/>
              </w:rPr>
              <w:fldChar w:fldCharType="begin"/>
            </w:r>
            <w:r w:rsidRPr="007E0261">
              <w:rPr>
                <w:szCs w:val="24"/>
              </w:rPr>
              <w:instrText xml:space="preserve"> REF ReactivePower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Reactive Power</w:t>
            </w:r>
            <w:r w:rsidRPr="007E0261">
              <w:rPr>
                <w:color w:val="2B579A"/>
                <w:szCs w:val="24"/>
                <w:shd w:val="clear" w:color="auto" w:fill="E6E6E6"/>
              </w:rPr>
              <w:fldChar w:fldCharType="end"/>
            </w:r>
            <w:r w:rsidRPr="007E0261">
              <w:rPr>
                <w:szCs w:val="24"/>
              </w:rPr>
              <w:t xml:space="preserve"> export (lagging)</w:t>
            </w:r>
          </w:p>
        </w:tc>
        <w:tc>
          <w:tcPr>
            <w:tcW w:w="1134" w:type="dxa"/>
            <w:tcBorders>
              <w:bottom w:val="single" w:sz="4" w:space="0" w:color="auto"/>
            </w:tcBorders>
          </w:tcPr>
          <w:p w14:paraId="6E86199A" w14:textId="77777777" w:rsidR="001341EB" w:rsidRPr="007E0261" w:rsidRDefault="001341EB" w:rsidP="00201F6A">
            <w:pPr>
              <w:pStyle w:val="BodyText"/>
              <w:spacing w:before="60" w:after="60"/>
              <w:ind w:left="0" w:firstLine="0"/>
              <w:jc w:val="center"/>
              <w:rPr>
                <w:szCs w:val="24"/>
              </w:rPr>
            </w:pPr>
            <w:r w:rsidRPr="007E0261">
              <w:rPr>
                <w:position w:val="-6"/>
                <w:szCs w:val="24"/>
              </w:rPr>
              <w:t>MVAr</w:t>
            </w:r>
          </w:p>
        </w:tc>
        <w:tc>
          <w:tcPr>
            <w:tcW w:w="1560" w:type="dxa"/>
            <w:tcBorders>
              <w:bottom w:val="single" w:sz="4" w:space="0" w:color="auto"/>
            </w:tcBorders>
            <w:shd w:val="clear" w:color="auto" w:fill="auto"/>
          </w:tcPr>
          <w:p w14:paraId="6E86199B" w14:textId="77777777" w:rsidR="001341EB" w:rsidRPr="007E0261" w:rsidRDefault="001341EB" w:rsidP="00201F6A">
            <w:pPr>
              <w:pStyle w:val="BodyText"/>
              <w:spacing w:before="60" w:after="60"/>
              <w:ind w:left="0" w:firstLine="0"/>
              <w:jc w:val="center"/>
              <w:rPr>
                <w:b/>
                <w:szCs w:val="24"/>
              </w:rPr>
            </w:pPr>
            <w:r w:rsidRPr="007E0261">
              <w:rPr>
                <w:b/>
                <w:szCs w:val="24"/>
              </w:rPr>
              <w:t>DPD</w:t>
            </w:r>
          </w:p>
        </w:tc>
        <w:tc>
          <w:tcPr>
            <w:tcW w:w="1530" w:type="dxa"/>
            <w:tcBorders>
              <w:bottom w:val="single" w:sz="4" w:space="0" w:color="auto"/>
            </w:tcBorders>
          </w:tcPr>
          <w:p w14:paraId="6E86199C"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A2" w14:textId="77777777" w:rsidTr="007E0261">
        <w:tc>
          <w:tcPr>
            <w:tcW w:w="5132" w:type="dxa"/>
            <w:tcBorders>
              <w:bottom w:val="single" w:sz="4" w:space="0" w:color="auto"/>
            </w:tcBorders>
          </w:tcPr>
          <w:p w14:paraId="6E86199E" w14:textId="0DE46447" w:rsidR="001341EB" w:rsidRPr="007E0261" w:rsidRDefault="001341EB" w:rsidP="00201F6A">
            <w:pPr>
              <w:pStyle w:val="BodyText"/>
              <w:spacing w:before="60" w:after="60"/>
              <w:ind w:left="0" w:firstLine="0"/>
              <w:jc w:val="left"/>
              <w:rPr>
                <w:szCs w:val="24"/>
              </w:rPr>
            </w:pPr>
            <w:r w:rsidRPr="007E0261">
              <w:rPr>
                <w:szCs w:val="24"/>
              </w:rPr>
              <w:t xml:space="preserve">Maximum </w:t>
            </w:r>
            <w:r w:rsidRPr="007E0261">
              <w:rPr>
                <w:color w:val="2B579A"/>
                <w:szCs w:val="24"/>
                <w:shd w:val="clear" w:color="auto" w:fill="E6E6E6"/>
              </w:rPr>
              <w:fldChar w:fldCharType="begin"/>
            </w:r>
            <w:r w:rsidRPr="007E0261">
              <w:rPr>
                <w:szCs w:val="24"/>
              </w:rPr>
              <w:instrText xml:space="preserve"> REF ReactivePower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Reactive Power</w:t>
            </w:r>
            <w:r w:rsidRPr="007E0261">
              <w:rPr>
                <w:color w:val="2B579A"/>
                <w:szCs w:val="24"/>
                <w:shd w:val="clear" w:color="auto" w:fill="E6E6E6"/>
              </w:rPr>
              <w:fldChar w:fldCharType="end"/>
            </w:r>
            <w:r w:rsidRPr="007E0261">
              <w:rPr>
                <w:szCs w:val="24"/>
              </w:rPr>
              <w:t xml:space="preserve"> import (leading)</w:t>
            </w:r>
          </w:p>
        </w:tc>
        <w:tc>
          <w:tcPr>
            <w:tcW w:w="1134" w:type="dxa"/>
            <w:tcBorders>
              <w:bottom w:val="single" w:sz="4" w:space="0" w:color="auto"/>
            </w:tcBorders>
          </w:tcPr>
          <w:p w14:paraId="6E86199F"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MVAr</w:t>
            </w:r>
          </w:p>
        </w:tc>
        <w:tc>
          <w:tcPr>
            <w:tcW w:w="1560" w:type="dxa"/>
            <w:tcBorders>
              <w:bottom w:val="single" w:sz="4" w:space="0" w:color="auto"/>
            </w:tcBorders>
            <w:shd w:val="clear" w:color="auto" w:fill="auto"/>
          </w:tcPr>
          <w:p w14:paraId="6E8619A0" w14:textId="77777777" w:rsidR="001341EB" w:rsidRPr="007E0261" w:rsidRDefault="001341EB" w:rsidP="00201F6A">
            <w:pPr>
              <w:pStyle w:val="BodyText"/>
              <w:spacing w:before="60" w:after="60"/>
              <w:ind w:left="0" w:firstLine="0"/>
              <w:jc w:val="center"/>
              <w:rPr>
                <w:b/>
                <w:szCs w:val="24"/>
              </w:rPr>
            </w:pPr>
            <w:r w:rsidRPr="007E0261">
              <w:rPr>
                <w:b/>
                <w:szCs w:val="24"/>
              </w:rPr>
              <w:t>DPD</w:t>
            </w:r>
          </w:p>
        </w:tc>
        <w:tc>
          <w:tcPr>
            <w:tcW w:w="1530" w:type="dxa"/>
            <w:tcBorders>
              <w:bottom w:val="single" w:sz="4" w:space="0" w:color="auto"/>
            </w:tcBorders>
          </w:tcPr>
          <w:p w14:paraId="6E8619A1"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A8" w14:textId="77777777" w:rsidTr="007E0261">
        <w:tc>
          <w:tcPr>
            <w:tcW w:w="5132" w:type="dxa"/>
            <w:tcBorders>
              <w:bottom w:val="single" w:sz="4" w:space="0" w:color="auto"/>
            </w:tcBorders>
          </w:tcPr>
          <w:p w14:paraId="6E8619A3" w14:textId="639251D8" w:rsidR="001341EB" w:rsidRPr="007E0261" w:rsidRDefault="001341EB" w:rsidP="00201F6A">
            <w:pPr>
              <w:pStyle w:val="BodyText"/>
              <w:spacing w:before="60" w:after="0"/>
              <w:ind w:left="0" w:firstLine="0"/>
              <w:jc w:val="left"/>
              <w:rPr>
                <w:szCs w:val="24"/>
              </w:rPr>
            </w:pPr>
            <w:r w:rsidRPr="00CD36E9">
              <w:rPr>
                <w:color w:val="2B579A"/>
                <w:szCs w:val="24"/>
                <w:shd w:val="clear" w:color="auto" w:fill="E6E6E6"/>
              </w:rPr>
              <w:fldChar w:fldCharType="begin"/>
            </w:r>
            <w:r w:rsidRPr="00CD36E9">
              <w:rPr>
                <w:szCs w:val="24"/>
              </w:rPr>
              <w:instrText xml:space="preserve"> REF pgm \h </w:instrText>
            </w:r>
            <w:r w:rsidR="00CD36E9">
              <w:rPr>
                <w:szCs w:val="24"/>
              </w:rPr>
              <w:instrText xml:space="preserve"> \* MERGEFORMAT </w:instrText>
            </w:r>
            <w:r w:rsidRPr="00CD36E9">
              <w:rPr>
                <w:color w:val="2B579A"/>
                <w:szCs w:val="24"/>
                <w:shd w:val="clear" w:color="auto" w:fill="E6E6E6"/>
              </w:rPr>
            </w:r>
            <w:r w:rsidRPr="00CD36E9">
              <w:rPr>
                <w:color w:val="2B579A"/>
                <w:szCs w:val="24"/>
                <w:shd w:val="clear" w:color="auto" w:fill="E6E6E6"/>
              </w:rPr>
              <w:fldChar w:fldCharType="separate"/>
            </w:r>
            <w:r w:rsidR="005C572C" w:rsidRPr="005C572C">
              <w:rPr>
                <w:b/>
                <w:szCs w:val="24"/>
              </w:rPr>
              <w:t>Power Generating Module</w:t>
            </w:r>
            <w:r w:rsidRPr="00CD36E9">
              <w:rPr>
                <w:color w:val="2B579A"/>
                <w:szCs w:val="24"/>
                <w:shd w:val="clear" w:color="auto" w:fill="E6E6E6"/>
              </w:rPr>
              <w:fldChar w:fldCharType="end"/>
            </w:r>
            <w:r w:rsidRPr="00CD36E9">
              <w:rPr>
                <w:szCs w:val="24"/>
              </w:rPr>
              <w:t xml:space="preserve"> </w:t>
            </w:r>
            <w:r w:rsidRPr="007E0261">
              <w:rPr>
                <w:szCs w:val="24"/>
              </w:rPr>
              <w:t xml:space="preserve">performance </w:t>
            </w:r>
            <w:proofErr w:type="gramStart"/>
            <w:r w:rsidRPr="007E0261">
              <w:rPr>
                <w:szCs w:val="24"/>
              </w:rPr>
              <w:t>chart</w:t>
            </w:r>
            <w:proofErr w:type="gramEnd"/>
          </w:p>
          <w:p w14:paraId="6E8619A4" w14:textId="2811A9BA" w:rsidR="001341EB" w:rsidRPr="007E0261" w:rsidRDefault="001341EB" w:rsidP="00201F6A">
            <w:pPr>
              <w:pStyle w:val="BodyText"/>
              <w:spacing w:after="60"/>
              <w:ind w:left="0" w:firstLine="0"/>
              <w:jc w:val="left"/>
              <w:rPr>
                <w:szCs w:val="24"/>
              </w:rPr>
            </w:pPr>
            <w:r w:rsidRPr="007E0261">
              <w:rPr>
                <w:szCs w:val="24"/>
              </w:rPr>
              <w:t xml:space="preserve">(gross, at either the </w:t>
            </w:r>
            <w:r w:rsidRPr="00CD36E9">
              <w:rPr>
                <w:color w:val="2B579A"/>
                <w:szCs w:val="24"/>
                <w:shd w:val="clear" w:color="auto" w:fill="E6E6E6"/>
              </w:rPr>
              <w:fldChar w:fldCharType="begin"/>
            </w:r>
            <w:r w:rsidRPr="00CD36E9">
              <w:rPr>
                <w:szCs w:val="24"/>
              </w:rPr>
              <w:instrText xml:space="preserve"> REF pgm \h </w:instrText>
            </w:r>
            <w:r w:rsidR="00CD36E9">
              <w:rPr>
                <w:szCs w:val="24"/>
              </w:rPr>
              <w:instrText xml:space="preserve"> \* MERGEFORMAT </w:instrText>
            </w:r>
            <w:r w:rsidRPr="00CD36E9">
              <w:rPr>
                <w:color w:val="2B579A"/>
                <w:szCs w:val="24"/>
                <w:shd w:val="clear" w:color="auto" w:fill="E6E6E6"/>
              </w:rPr>
            </w:r>
            <w:r w:rsidRPr="00CD36E9">
              <w:rPr>
                <w:color w:val="2B579A"/>
                <w:szCs w:val="24"/>
                <w:shd w:val="clear" w:color="auto" w:fill="E6E6E6"/>
              </w:rPr>
              <w:fldChar w:fldCharType="separate"/>
            </w:r>
            <w:r w:rsidR="005C572C" w:rsidRPr="005C572C">
              <w:rPr>
                <w:b/>
                <w:szCs w:val="24"/>
              </w:rPr>
              <w:t>Power Generating Module</w:t>
            </w:r>
            <w:r w:rsidRPr="00CD36E9">
              <w:rPr>
                <w:color w:val="2B579A"/>
                <w:szCs w:val="24"/>
                <w:shd w:val="clear" w:color="auto" w:fill="E6E6E6"/>
              </w:rPr>
              <w:fldChar w:fldCharType="end"/>
            </w:r>
            <w:r w:rsidRPr="007E0261">
              <w:rPr>
                <w:szCs w:val="24"/>
              </w:rPr>
              <w:t xml:space="preserve"> terminals or </w:t>
            </w:r>
            <w:r w:rsidRPr="007E0261">
              <w:rPr>
                <w:color w:val="2B579A"/>
                <w:szCs w:val="24"/>
                <w:shd w:val="clear" w:color="auto" w:fill="E6E6E6"/>
              </w:rPr>
              <w:fldChar w:fldCharType="begin"/>
            </w:r>
            <w:r w:rsidRPr="007E0261">
              <w:rPr>
                <w:szCs w:val="24"/>
              </w:rPr>
              <w:instrText xml:space="preserve"> REF ConnectionPoint \h </w:instrText>
            </w:r>
            <w:r w:rsidR="00CD36E9">
              <w:rPr>
                <w:szCs w:val="24"/>
              </w:rPr>
              <w:instrText xml:space="preserve">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Connection Point</w:t>
            </w:r>
            <w:r w:rsidRPr="007E0261">
              <w:rPr>
                <w:color w:val="2B579A"/>
                <w:szCs w:val="24"/>
                <w:shd w:val="clear" w:color="auto" w:fill="E6E6E6"/>
              </w:rPr>
              <w:fldChar w:fldCharType="end"/>
            </w:r>
            <w:r w:rsidRPr="007E0261">
              <w:rPr>
                <w:szCs w:val="24"/>
              </w:rPr>
              <w:t xml:space="preserve"> as agreed between the </w:t>
            </w:r>
            <w:r w:rsidRPr="007E0261">
              <w:rPr>
                <w:color w:val="2B579A"/>
                <w:szCs w:val="24"/>
                <w:shd w:val="clear" w:color="auto" w:fill="E6E6E6"/>
              </w:rPr>
              <w:fldChar w:fldCharType="begin"/>
            </w:r>
            <w:r w:rsidRPr="007E0261">
              <w:rPr>
                <w:szCs w:val="24"/>
              </w:rPr>
              <w:instrText xml:space="preserve"> REF DNO \h </w:instrText>
            </w:r>
            <w:r w:rsidR="00CD36E9">
              <w:rPr>
                <w:szCs w:val="24"/>
              </w:rPr>
              <w:instrText xml:space="preserve">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DNO</w:t>
            </w:r>
            <w:r w:rsidRPr="007E0261">
              <w:rPr>
                <w:color w:val="2B579A"/>
                <w:szCs w:val="24"/>
                <w:shd w:val="clear" w:color="auto" w:fill="E6E6E6"/>
              </w:rPr>
              <w:fldChar w:fldCharType="end"/>
            </w:r>
            <w:r w:rsidRPr="007E0261">
              <w:rPr>
                <w:szCs w:val="24"/>
              </w:rPr>
              <w:t xml:space="preserve"> and </w:t>
            </w:r>
            <w:r w:rsidRPr="007E0261">
              <w:rPr>
                <w:color w:val="2B579A"/>
                <w:szCs w:val="24"/>
                <w:shd w:val="clear" w:color="auto" w:fill="E6E6E6"/>
              </w:rPr>
              <w:fldChar w:fldCharType="begin"/>
            </w:r>
            <w:r w:rsidRPr="007E0261">
              <w:rPr>
                <w:szCs w:val="24"/>
              </w:rPr>
              <w:instrText xml:space="preserve"> REF Generator \h </w:instrText>
            </w:r>
            <w:r w:rsidR="00CD36E9">
              <w:rPr>
                <w:szCs w:val="24"/>
              </w:rPr>
              <w:instrText xml:space="preserve">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Generator</w:t>
            </w:r>
            <w:r w:rsidRPr="007E0261">
              <w:rPr>
                <w:color w:val="2B579A"/>
                <w:szCs w:val="24"/>
                <w:shd w:val="clear" w:color="auto" w:fill="E6E6E6"/>
              </w:rPr>
              <w:fldChar w:fldCharType="end"/>
            </w:r>
            <w:r w:rsidRPr="007E0261">
              <w:rPr>
                <w:szCs w:val="24"/>
              </w:rPr>
              <w:t xml:space="preserve">, as per DPC7 Figure 1) </w:t>
            </w:r>
          </w:p>
        </w:tc>
        <w:tc>
          <w:tcPr>
            <w:tcW w:w="1134" w:type="dxa"/>
            <w:tcBorders>
              <w:bottom w:val="single" w:sz="4" w:space="0" w:color="auto"/>
            </w:tcBorders>
          </w:tcPr>
          <w:p w14:paraId="6E8619A5" w14:textId="77777777" w:rsidR="001341EB" w:rsidRPr="007E0261" w:rsidRDefault="001341EB" w:rsidP="00201F6A">
            <w:pPr>
              <w:pStyle w:val="BodyText"/>
              <w:spacing w:before="60" w:after="60"/>
              <w:ind w:left="0" w:firstLine="0"/>
              <w:jc w:val="center"/>
              <w:rPr>
                <w:position w:val="-6"/>
                <w:szCs w:val="24"/>
              </w:rPr>
            </w:pPr>
            <w:r w:rsidRPr="007E0261">
              <w:rPr>
                <w:szCs w:val="24"/>
              </w:rPr>
              <w:t>Figure</w:t>
            </w:r>
          </w:p>
        </w:tc>
        <w:tc>
          <w:tcPr>
            <w:tcW w:w="1560" w:type="dxa"/>
            <w:tcBorders>
              <w:bottom w:val="single" w:sz="4" w:space="0" w:color="auto"/>
            </w:tcBorders>
            <w:shd w:val="clear" w:color="auto" w:fill="auto"/>
          </w:tcPr>
          <w:p w14:paraId="6E8619A6" w14:textId="77777777" w:rsidR="001341EB" w:rsidRPr="007E0261" w:rsidRDefault="001341EB" w:rsidP="00201F6A">
            <w:pPr>
              <w:pStyle w:val="BodyText"/>
              <w:spacing w:before="60" w:after="60"/>
              <w:ind w:left="0" w:firstLine="0"/>
              <w:jc w:val="center"/>
              <w:rPr>
                <w:b/>
                <w:szCs w:val="24"/>
              </w:rPr>
            </w:pPr>
            <w:r w:rsidRPr="007E0261">
              <w:rPr>
                <w:b/>
                <w:szCs w:val="24"/>
              </w:rPr>
              <w:t>DPD</w:t>
            </w:r>
          </w:p>
        </w:tc>
        <w:tc>
          <w:tcPr>
            <w:tcW w:w="1530" w:type="dxa"/>
            <w:tcBorders>
              <w:bottom w:val="single" w:sz="4" w:space="0" w:color="auto"/>
            </w:tcBorders>
          </w:tcPr>
          <w:p w14:paraId="6E8619A7" w14:textId="77777777" w:rsidR="001341EB" w:rsidRPr="007E0261" w:rsidDel="000302EB" w:rsidRDefault="001341EB" w:rsidP="00201F6A">
            <w:pPr>
              <w:pStyle w:val="BodyText"/>
              <w:spacing w:before="60" w:after="60"/>
              <w:ind w:left="0" w:firstLine="0"/>
              <w:jc w:val="center"/>
              <w:rPr>
                <w:b/>
                <w:szCs w:val="24"/>
              </w:rPr>
            </w:pPr>
            <w:r w:rsidRPr="007E0261">
              <w:rPr>
                <w:b/>
                <w:szCs w:val="24"/>
              </w:rPr>
              <w:t>DPD</w:t>
            </w:r>
          </w:p>
        </w:tc>
      </w:tr>
      <w:tr w:rsidR="00382D9D" w:rsidRPr="00425D58" w14:paraId="6E8619AD" w14:textId="77777777" w:rsidTr="007E0261">
        <w:tc>
          <w:tcPr>
            <w:tcW w:w="5132" w:type="dxa"/>
            <w:tcBorders>
              <w:bottom w:val="single" w:sz="4" w:space="0" w:color="auto"/>
            </w:tcBorders>
            <w:shd w:val="clear" w:color="auto" w:fill="C0C0C0"/>
          </w:tcPr>
          <w:p w14:paraId="6E8619A9" w14:textId="7E793718" w:rsidR="001341EB" w:rsidRPr="007E0261" w:rsidRDefault="001341EB" w:rsidP="00E73B47">
            <w:pPr>
              <w:pStyle w:val="BodyText"/>
              <w:keepNext/>
              <w:spacing w:before="60" w:after="60"/>
              <w:ind w:left="0" w:firstLine="0"/>
              <w:jc w:val="left"/>
              <w:rPr>
                <w:szCs w:val="24"/>
              </w:rPr>
            </w:pPr>
            <w:r w:rsidRPr="007E0261">
              <w:rPr>
                <w:color w:val="2B579A"/>
                <w:szCs w:val="24"/>
                <w:shd w:val="clear" w:color="auto" w:fill="E6E6E6"/>
              </w:rPr>
              <w:fldChar w:fldCharType="begin"/>
            </w:r>
            <w:r w:rsidRPr="007E0261">
              <w:rPr>
                <w:szCs w:val="24"/>
              </w:rPr>
              <w:instrText xml:space="preserve"> REF pgm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Pr="007E0261">
              <w:rPr>
                <w:b/>
                <w:szCs w:val="24"/>
              </w:rPr>
              <w:t xml:space="preserve"> MAXIMUM FAULT CURRENT CONTRIBUTION (see note 4)</w:t>
            </w:r>
          </w:p>
        </w:tc>
        <w:tc>
          <w:tcPr>
            <w:tcW w:w="1134" w:type="dxa"/>
            <w:tcBorders>
              <w:bottom w:val="single" w:sz="4" w:space="0" w:color="auto"/>
            </w:tcBorders>
            <w:shd w:val="clear" w:color="auto" w:fill="C0C0C0"/>
          </w:tcPr>
          <w:p w14:paraId="6E8619AA" w14:textId="77777777" w:rsidR="001341EB" w:rsidRPr="007E0261" w:rsidRDefault="001341EB" w:rsidP="00201F6A">
            <w:pPr>
              <w:pStyle w:val="BodyText"/>
              <w:keepNext/>
              <w:spacing w:before="60" w:after="60"/>
              <w:ind w:left="0" w:firstLine="0"/>
              <w:jc w:val="center"/>
              <w:rPr>
                <w:szCs w:val="24"/>
              </w:rPr>
            </w:pPr>
          </w:p>
        </w:tc>
        <w:tc>
          <w:tcPr>
            <w:tcW w:w="1560" w:type="dxa"/>
            <w:tcBorders>
              <w:bottom w:val="single" w:sz="4" w:space="0" w:color="auto"/>
            </w:tcBorders>
            <w:shd w:val="clear" w:color="auto" w:fill="C0C0C0"/>
          </w:tcPr>
          <w:p w14:paraId="6E8619AB" w14:textId="77777777" w:rsidR="001341EB" w:rsidRPr="007E0261" w:rsidRDefault="001341EB" w:rsidP="00201F6A">
            <w:pPr>
              <w:pStyle w:val="BodyText"/>
              <w:keepNext/>
              <w:spacing w:before="60" w:after="60"/>
              <w:ind w:left="0" w:firstLine="0"/>
              <w:jc w:val="center"/>
              <w:rPr>
                <w:b/>
                <w:szCs w:val="24"/>
              </w:rPr>
            </w:pPr>
          </w:p>
        </w:tc>
        <w:tc>
          <w:tcPr>
            <w:tcW w:w="1530" w:type="dxa"/>
            <w:tcBorders>
              <w:bottom w:val="single" w:sz="4" w:space="0" w:color="auto"/>
            </w:tcBorders>
            <w:shd w:val="clear" w:color="auto" w:fill="C0C0C0"/>
          </w:tcPr>
          <w:p w14:paraId="6E8619AC" w14:textId="77777777" w:rsidR="001341EB" w:rsidRPr="007E0261" w:rsidRDefault="001341EB" w:rsidP="00201F6A">
            <w:pPr>
              <w:pStyle w:val="BodyText"/>
              <w:keepNext/>
              <w:spacing w:before="60" w:after="60"/>
              <w:ind w:left="0" w:firstLine="0"/>
              <w:jc w:val="center"/>
              <w:rPr>
                <w:b/>
                <w:szCs w:val="24"/>
              </w:rPr>
            </w:pPr>
          </w:p>
        </w:tc>
      </w:tr>
      <w:tr w:rsidR="001341EB" w:rsidRPr="00425D58" w14:paraId="6E8619B2" w14:textId="77777777" w:rsidTr="007E0261">
        <w:tc>
          <w:tcPr>
            <w:tcW w:w="5132" w:type="dxa"/>
          </w:tcPr>
          <w:p w14:paraId="6E8619AE" w14:textId="1DB639DE" w:rsidR="001341EB" w:rsidRPr="007E0261" w:rsidRDefault="001341EB" w:rsidP="00201F6A">
            <w:pPr>
              <w:pStyle w:val="BodyText"/>
              <w:keepNext/>
              <w:spacing w:before="60" w:after="60"/>
              <w:ind w:left="0" w:firstLine="0"/>
              <w:jc w:val="left"/>
              <w:rPr>
                <w:szCs w:val="24"/>
              </w:rPr>
            </w:pPr>
            <w:r w:rsidRPr="007E0261">
              <w:rPr>
                <w:szCs w:val="24"/>
              </w:rPr>
              <w:t>Peak asymmetrical short circuit current at 10ms (</w:t>
            </w:r>
            <w:proofErr w:type="spellStart"/>
            <w:r w:rsidRPr="007E0261">
              <w:rPr>
                <w:szCs w:val="24"/>
              </w:rPr>
              <w:t>i</w:t>
            </w:r>
            <w:r w:rsidRPr="007E0261">
              <w:rPr>
                <w:szCs w:val="24"/>
                <w:vertAlign w:val="subscript"/>
              </w:rPr>
              <w:t>p</w:t>
            </w:r>
            <w:proofErr w:type="spellEnd"/>
            <w:r w:rsidRPr="007E0261">
              <w:rPr>
                <w:szCs w:val="24"/>
              </w:rPr>
              <w:t xml:space="preserve">) for a 3φ short circuit fault </w:t>
            </w:r>
            <w:proofErr w:type="gramStart"/>
            <w:r w:rsidRPr="007E0261">
              <w:rPr>
                <w:szCs w:val="24"/>
              </w:rPr>
              <w:t>at  the</w:t>
            </w:r>
            <w:proofErr w:type="gramEnd"/>
            <w:r w:rsidRPr="007E0261">
              <w:rPr>
                <w:szCs w:val="24"/>
              </w:rPr>
              <w:t xml:space="preserve"> </w:t>
            </w:r>
            <w:r w:rsidRPr="00CD36E9">
              <w:rPr>
                <w:color w:val="2B579A"/>
                <w:szCs w:val="24"/>
                <w:shd w:val="clear" w:color="auto" w:fill="E6E6E6"/>
              </w:rPr>
              <w:fldChar w:fldCharType="begin"/>
            </w:r>
            <w:r w:rsidRPr="00CD36E9">
              <w:rPr>
                <w:szCs w:val="24"/>
              </w:rPr>
              <w:instrText xml:space="preserve"> REF pgm \h </w:instrText>
            </w:r>
            <w:r w:rsidR="00CD36E9">
              <w:rPr>
                <w:szCs w:val="24"/>
              </w:rPr>
              <w:instrText xml:space="preserve"> \* MERGEFORMAT </w:instrText>
            </w:r>
            <w:r w:rsidRPr="00CD36E9">
              <w:rPr>
                <w:color w:val="2B579A"/>
                <w:szCs w:val="24"/>
                <w:shd w:val="clear" w:color="auto" w:fill="E6E6E6"/>
              </w:rPr>
            </w:r>
            <w:r w:rsidRPr="00CD36E9">
              <w:rPr>
                <w:color w:val="2B579A"/>
                <w:szCs w:val="24"/>
                <w:shd w:val="clear" w:color="auto" w:fill="E6E6E6"/>
              </w:rPr>
              <w:fldChar w:fldCharType="separate"/>
            </w:r>
            <w:r w:rsidR="005C572C" w:rsidRPr="005C572C">
              <w:rPr>
                <w:b/>
                <w:szCs w:val="24"/>
              </w:rPr>
              <w:t>Power Generating Module</w:t>
            </w:r>
            <w:r w:rsidRPr="00CD36E9">
              <w:rPr>
                <w:color w:val="2B579A"/>
                <w:szCs w:val="24"/>
                <w:shd w:val="clear" w:color="auto" w:fill="E6E6E6"/>
              </w:rPr>
              <w:fldChar w:fldCharType="end"/>
            </w:r>
            <w:r w:rsidRPr="00CD36E9">
              <w:rPr>
                <w:szCs w:val="24"/>
              </w:rPr>
              <w:t xml:space="preserve"> </w:t>
            </w:r>
            <w:r w:rsidRPr="007E0261">
              <w:rPr>
                <w:szCs w:val="24"/>
              </w:rPr>
              <w:t xml:space="preserve">terminals </w:t>
            </w:r>
          </w:p>
        </w:tc>
        <w:tc>
          <w:tcPr>
            <w:tcW w:w="1134" w:type="dxa"/>
          </w:tcPr>
          <w:p w14:paraId="6E8619AF" w14:textId="77777777" w:rsidR="001341EB" w:rsidRPr="007E0261" w:rsidRDefault="001341EB" w:rsidP="00201F6A">
            <w:pPr>
              <w:pStyle w:val="BodyText"/>
              <w:keepNext/>
              <w:spacing w:before="60" w:after="60"/>
              <w:ind w:left="0" w:firstLine="0"/>
              <w:jc w:val="center"/>
              <w:rPr>
                <w:szCs w:val="24"/>
              </w:rPr>
            </w:pPr>
            <w:r w:rsidRPr="007E0261">
              <w:rPr>
                <w:szCs w:val="24"/>
              </w:rPr>
              <w:t>kA</w:t>
            </w:r>
          </w:p>
        </w:tc>
        <w:tc>
          <w:tcPr>
            <w:tcW w:w="1560" w:type="dxa"/>
            <w:tcBorders>
              <w:bottom w:val="single" w:sz="4" w:space="0" w:color="auto"/>
            </w:tcBorders>
            <w:shd w:val="clear" w:color="auto" w:fill="auto"/>
          </w:tcPr>
          <w:p w14:paraId="6E8619B0" w14:textId="77777777" w:rsidR="001341EB" w:rsidRPr="007E0261" w:rsidRDefault="001341EB" w:rsidP="00201F6A">
            <w:pPr>
              <w:pStyle w:val="BodyText"/>
              <w:keepNext/>
              <w:spacing w:before="60" w:after="60"/>
              <w:ind w:left="0" w:firstLine="0"/>
              <w:jc w:val="center"/>
              <w:rPr>
                <w:szCs w:val="24"/>
              </w:rPr>
            </w:pPr>
            <w:r w:rsidRPr="007E0261">
              <w:rPr>
                <w:szCs w:val="24"/>
              </w:rPr>
              <w:t>None</w:t>
            </w:r>
          </w:p>
        </w:tc>
        <w:tc>
          <w:tcPr>
            <w:tcW w:w="1530" w:type="dxa"/>
          </w:tcPr>
          <w:p w14:paraId="6E8619B1" w14:textId="77777777" w:rsidR="001341EB" w:rsidRPr="007E0261" w:rsidRDefault="001341EB" w:rsidP="00201F6A">
            <w:pPr>
              <w:pStyle w:val="BodyText"/>
              <w:keepNext/>
              <w:spacing w:before="60" w:after="60"/>
              <w:ind w:left="0" w:firstLine="0"/>
              <w:jc w:val="center"/>
              <w:rPr>
                <w:b/>
                <w:szCs w:val="24"/>
              </w:rPr>
            </w:pPr>
            <w:r w:rsidRPr="007E0261">
              <w:rPr>
                <w:b/>
                <w:szCs w:val="24"/>
              </w:rPr>
              <w:t>SPD</w:t>
            </w:r>
          </w:p>
        </w:tc>
      </w:tr>
      <w:tr w:rsidR="001341EB" w:rsidRPr="00425D58" w14:paraId="6E8619B7" w14:textId="77777777" w:rsidTr="007E0261">
        <w:tc>
          <w:tcPr>
            <w:tcW w:w="5132" w:type="dxa"/>
          </w:tcPr>
          <w:p w14:paraId="6E8619B3" w14:textId="278C1E68" w:rsidR="001341EB" w:rsidRPr="007E0261" w:rsidRDefault="001341EB" w:rsidP="00201F6A">
            <w:pPr>
              <w:pStyle w:val="BodyText"/>
              <w:spacing w:before="60" w:after="60"/>
              <w:ind w:left="0" w:firstLine="0"/>
              <w:jc w:val="left"/>
              <w:rPr>
                <w:szCs w:val="24"/>
              </w:rPr>
            </w:pPr>
            <w:r w:rsidRPr="007E0261">
              <w:rPr>
                <w:szCs w:val="24"/>
              </w:rPr>
              <w:t>RMS value of the initial symmetrical short circuit current (</w:t>
            </w:r>
            <w:proofErr w:type="spellStart"/>
            <w:r w:rsidRPr="007E0261">
              <w:rPr>
                <w:szCs w:val="24"/>
              </w:rPr>
              <w:t>I</w:t>
            </w:r>
            <w:r w:rsidRPr="007E0261">
              <w:rPr>
                <w:szCs w:val="24"/>
                <w:vertAlign w:val="subscript"/>
              </w:rPr>
              <w:t>k</w:t>
            </w:r>
            <w:proofErr w:type="spellEnd"/>
            <w:r w:rsidRPr="007E0261">
              <w:rPr>
                <w:szCs w:val="24"/>
              </w:rPr>
              <w:t xml:space="preserve">”) for a 3φ short circuit fault at the </w:t>
            </w:r>
            <w:r w:rsidRPr="00CD36E9">
              <w:rPr>
                <w:color w:val="2B579A"/>
                <w:szCs w:val="24"/>
                <w:shd w:val="clear" w:color="auto" w:fill="E6E6E6"/>
              </w:rPr>
              <w:fldChar w:fldCharType="begin"/>
            </w:r>
            <w:r w:rsidRPr="00CD36E9">
              <w:rPr>
                <w:szCs w:val="24"/>
              </w:rPr>
              <w:instrText xml:space="preserve"> REF pgm \h </w:instrText>
            </w:r>
            <w:r w:rsidR="00CD36E9">
              <w:rPr>
                <w:szCs w:val="24"/>
              </w:rPr>
              <w:instrText xml:space="preserve"> \* MERGEFORMAT </w:instrText>
            </w:r>
            <w:r w:rsidRPr="00CD36E9">
              <w:rPr>
                <w:color w:val="2B579A"/>
                <w:szCs w:val="24"/>
                <w:shd w:val="clear" w:color="auto" w:fill="E6E6E6"/>
              </w:rPr>
            </w:r>
            <w:r w:rsidRPr="00CD36E9">
              <w:rPr>
                <w:color w:val="2B579A"/>
                <w:szCs w:val="24"/>
                <w:shd w:val="clear" w:color="auto" w:fill="E6E6E6"/>
              </w:rPr>
              <w:fldChar w:fldCharType="separate"/>
            </w:r>
            <w:r w:rsidR="005C572C" w:rsidRPr="005C572C">
              <w:rPr>
                <w:b/>
                <w:szCs w:val="24"/>
              </w:rPr>
              <w:t>Power Generating Module</w:t>
            </w:r>
            <w:r w:rsidRPr="00CD36E9">
              <w:rPr>
                <w:color w:val="2B579A"/>
                <w:szCs w:val="24"/>
                <w:shd w:val="clear" w:color="auto" w:fill="E6E6E6"/>
              </w:rPr>
              <w:fldChar w:fldCharType="end"/>
            </w:r>
            <w:r w:rsidRPr="00CD36E9">
              <w:rPr>
                <w:szCs w:val="24"/>
              </w:rPr>
              <w:t xml:space="preserve"> </w:t>
            </w:r>
            <w:r w:rsidRPr="007E0261">
              <w:rPr>
                <w:szCs w:val="24"/>
              </w:rPr>
              <w:t>terminals</w:t>
            </w:r>
          </w:p>
        </w:tc>
        <w:tc>
          <w:tcPr>
            <w:tcW w:w="1134" w:type="dxa"/>
          </w:tcPr>
          <w:p w14:paraId="6E8619B4" w14:textId="77777777" w:rsidR="001341EB" w:rsidRPr="007E0261" w:rsidRDefault="001341EB" w:rsidP="00201F6A">
            <w:pPr>
              <w:pStyle w:val="BodyText"/>
              <w:spacing w:before="60" w:after="60"/>
              <w:ind w:left="0" w:firstLine="0"/>
              <w:jc w:val="center"/>
              <w:rPr>
                <w:szCs w:val="24"/>
              </w:rPr>
            </w:pPr>
            <w:r w:rsidRPr="007E0261">
              <w:rPr>
                <w:szCs w:val="24"/>
              </w:rPr>
              <w:t>kA</w:t>
            </w:r>
          </w:p>
        </w:tc>
        <w:tc>
          <w:tcPr>
            <w:tcW w:w="1560" w:type="dxa"/>
            <w:tcBorders>
              <w:bottom w:val="single" w:sz="4" w:space="0" w:color="auto"/>
            </w:tcBorders>
            <w:shd w:val="clear" w:color="auto" w:fill="auto"/>
          </w:tcPr>
          <w:p w14:paraId="6E8619B5" w14:textId="77777777" w:rsidR="001341EB" w:rsidRPr="007E0261" w:rsidRDefault="001341EB" w:rsidP="00201F6A">
            <w:pPr>
              <w:pStyle w:val="BodyText"/>
              <w:keepNext/>
              <w:spacing w:before="60" w:after="60"/>
              <w:ind w:left="0" w:firstLine="0"/>
              <w:jc w:val="center"/>
              <w:rPr>
                <w:szCs w:val="24"/>
              </w:rPr>
            </w:pPr>
            <w:r w:rsidRPr="007E0261">
              <w:rPr>
                <w:szCs w:val="24"/>
              </w:rPr>
              <w:t>None</w:t>
            </w:r>
          </w:p>
        </w:tc>
        <w:tc>
          <w:tcPr>
            <w:tcW w:w="1530" w:type="dxa"/>
          </w:tcPr>
          <w:p w14:paraId="6E8619B6"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BC" w14:textId="77777777" w:rsidTr="007E0261">
        <w:tc>
          <w:tcPr>
            <w:tcW w:w="5132" w:type="dxa"/>
          </w:tcPr>
          <w:p w14:paraId="6E8619B8" w14:textId="10ED621B" w:rsidR="001341EB" w:rsidRPr="007E0261" w:rsidRDefault="001341EB" w:rsidP="00201F6A">
            <w:pPr>
              <w:pStyle w:val="BodyText"/>
              <w:spacing w:before="60" w:after="60"/>
              <w:ind w:left="0" w:firstLine="0"/>
              <w:jc w:val="left"/>
              <w:rPr>
                <w:szCs w:val="24"/>
              </w:rPr>
            </w:pPr>
            <w:r w:rsidRPr="007E0261">
              <w:rPr>
                <w:szCs w:val="24"/>
              </w:rPr>
              <w:t>RMS value of the symmetrical short circuit current at 100ms (</w:t>
            </w:r>
            <w:proofErr w:type="spellStart"/>
            <w:proofErr w:type="gramStart"/>
            <w:r w:rsidRPr="007E0261">
              <w:rPr>
                <w:szCs w:val="24"/>
              </w:rPr>
              <w:t>I</w:t>
            </w:r>
            <w:r w:rsidRPr="007E0261">
              <w:rPr>
                <w:szCs w:val="24"/>
                <w:vertAlign w:val="subscript"/>
              </w:rPr>
              <w:t>k</w:t>
            </w:r>
            <w:proofErr w:type="spellEnd"/>
            <w:r w:rsidRPr="007E0261">
              <w:rPr>
                <w:szCs w:val="24"/>
                <w:vertAlign w:val="subscript"/>
              </w:rPr>
              <w:t>(</w:t>
            </w:r>
            <w:proofErr w:type="gramEnd"/>
            <w:r w:rsidRPr="007E0261">
              <w:rPr>
                <w:szCs w:val="24"/>
                <w:vertAlign w:val="subscript"/>
              </w:rPr>
              <w:t>100)</w:t>
            </w:r>
            <w:r w:rsidRPr="007E0261">
              <w:rPr>
                <w:szCs w:val="24"/>
              </w:rPr>
              <w:t xml:space="preserve">) for a 3φ short circuit fault at the </w:t>
            </w:r>
            <w:r w:rsidRPr="00CD36E9">
              <w:rPr>
                <w:color w:val="2B579A"/>
                <w:szCs w:val="24"/>
                <w:shd w:val="clear" w:color="auto" w:fill="E6E6E6"/>
              </w:rPr>
              <w:fldChar w:fldCharType="begin"/>
            </w:r>
            <w:r w:rsidRPr="00CD36E9">
              <w:rPr>
                <w:szCs w:val="24"/>
              </w:rPr>
              <w:instrText xml:space="preserve"> REF pgm \h </w:instrText>
            </w:r>
            <w:r w:rsidR="00CD36E9">
              <w:rPr>
                <w:szCs w:val="24"/>
              </w:rPr>
              <w:instrText xml:space="preserve"> \* MERGEFORMAT </w:instrText>
            </w:r>
            <w:r w:rsidRPr="00CD36E9">
              <w:rPr>
                <w:color w:val="2B579A"/>
                <w:szCs w:val="24"/>
                <w:shd w:val="clear" w:color="auto" w:fill="E6E6E6"/>
              </w:rPr>
            </w:r>
            <w:r w:rsidRPr="00CD36E9">
              <w:rPr>
                <w:color w:val="2B579A"/>
                <w:szCs w:val="24"/>
                <w:shd w:val="clear" w:color="auto" w:fill="E6E6E6"/>
              </w:rPr>
              <w:fldChar w:fldCharType="separate"/>
            </w:r>
            <w:r w:rsidR="005C572C" w:rsidRPr="005C572C">
              <w:rPr>
                <w:b/>
                <w:szCs w:val="24"/>
              </w:rPr>
              <w:t>Power Generating Module</w:t>
            </w:r>
            <w:r w:rsidRPr="00CD36E9">
              <w:rPr>
                <w:color w:val="2B579A"/>
                <w:szCs w:val="24"/>
                <w:shd w:val="clear" w:color="auto" w:fill="E6E6E6"/>
              </w:rPr>
              <w:fldChar w:fldCharType="end"/>
            </w:r>
            <w:r w:rsidRPr="00CD36E9">
              <w:rPr>
                <w:szCs w:val="24"/>
              </w:rPr>
              <w:t xml:space="preserve"> </w:t>
            </w:r>
            <w:r w:rsidRPr="007E0261">
              <w:rPr>
                <w:szCs w:val="24"/>
              </w:rPr>
              <w:t>terminals</w:t>
            </w:r>
          </w:p>
        </w:tc>
        <w:tc>
          <w:tcPr>
            <w:tcW w:w="1134" w:type="dxa"/>
          </w:tcPr>
          <w:p w14:paraId="6E8619B9" w14:textId="77777777" w:rsidR="001341EB" w:rsidRPr="007E0261" w:rsidRDefault="001341EB" w:rsidP="00201F6A">
            <w:pPr>
              <w:pStyle w:val="BodyText"/>
              <w:spacing w:before="60" w:after="60"/>
              <w:ind w:left="0" w:firstLine="0"/>
              <w:jc w:val="center"/>
              <w:rPr>
                <w:szCs w:val="24"/>
              </w:rPr>
            </w:pPr>
            <w:r w:rsidRPr="007E0261">
              <w:rPr>
                <w:szCs w:val="24"/>
              </w:rPr>
              <w:t>kA</w:t>
            </w:r>
          </w:p>
        </w:tc>
        <w:tc>
          <w:tcPr>
            <w:tcW w:w="1560" w:type="dxa"/>
            <w:tcBorders>
              <w:bottom w:val="single" w:sz="4" w:space="0" w:color="auto"/>
            </w:tcBorders>
            <w:shd w:val="clear" w:color="auto" w:fill="auto"/>
          </w:tcPr>
          <w:p w14:paraId="6E8619BA" w14:textId="77777777"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tcPr>
          <w:p w14:paraId="6E8619BB"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C1" w14:textId="77777777" w:rsidTr="007E0261">
        <w:tc>
          <w:tcPr>
            <w:tcW w:w="5132" w:type="dxa"/>
          </w:tcPr>
          <w:p w14:paraId="6E8619BD" w14:textId="77777777" w:rsidR="001341EB" w:rsidRPr="007E0261" w:rsidRDefault="001341EB" w:rsidP="00201F6A">
            <w:pPr>
              <w:pStyle w:val="BodyText"/>
              <w:spacing w:before="60" w:after="60"/>
              <w:ind w:left="0" w:firstLine="0"/>
              <w:jc w:val="left"/>
              <w:rPr>
                <w:szCs w:val="24"/>
              </w:rPr>
            </w:pPr>
            <w:r w:rsidRPr="007E0261">
              <w:rPr>
                <w:szCs w:val="24"/>
              </w:rPr>
              <w:t xml:space="preserve">Short circuit time constant T”, corresponding to the change from </w:t>
            </w:r>
            <w:proofErr w:type="spellStart"/>
            <w:r w:rsidRPr="007E0261">
              <w:rPr>
                <w:szCs w:val="24"/>
              </w:rPr>
              <w:t>I</w:t>
            </w:r>
            <w:r w:rsidRPr="007E0261">
              <w:rPr>
                <w:szCs w:val="24"/>
                <w:vertAlign w:val="subscript"/>
              </w:rPr>
              <w:t>k</w:t>
            </w:r>
            <w:proofErr w:type="spellEnd"/>
            <w:r w:rsidRPr="007E0261">
              <w:rPr>
                <w:szCs w:val="24"/>
              </w:rPr>
              <w:t xml:space="preserve">” to </w:t>
            </w:r>
            <w:proofErr w:type="spellStart"/>
            <w:r w:rsidRPr="007E0261">
              <w:rPr>
                <w:szCs w:val="24"/>
              </w:rPr>
              <w:t>I</w:t>
            </w:r>
            <w:r w:rsidRPr="007E0261">
              <w:rPr>
                <w:szCs w:val="24"/>
                <w:vertAlign w:val="subscript"/>
              </w:rPr>
              <w:t>k</w:t>
            </w:r>
            <w:proofErr w:type="spellEnd"/>
            <w:r w:rsidRPr="007E0261">
              <w:rPr>
                <w:szCs w:val="24"/>
                <w:vertAlign w:val="subscript"/>
              </w:rPr>
              <w:t>(100)</w:t>
            </w:r>
          </w:p>
        </w:tc>
        <w:tc>
          <w:tcPr>
            <w:tcW w:w="1134" w:type="dxa"/>
          </w:tcPr>
          <w:p w14:paraId="6E8619BE" w14:textId="77777777" w:rsidR="001341EB" w:rsidRPr="007E0261" w:rsidRDefault="001341EB" w:rsidP="00201F6A">
            <w:pPr>
              <w:pStyle w:val="BodyText"/>
              <w:spacing w:before="60" w:after="60"/>
              <w:ind w:left="0" w:firstLine="0"/>
              <w:jc w:val="center"/>
              <w:rPr>
                <w:szCs w:val="24"/>
              </w:rPr>
            </w:pPr>
            <w:r w:rsidRPr="007E0261">
              <w:rPr>
                <w:szCs w:val="24"/>
              </w:rPr>
              <w:t>s</w:t>
            </w:r>
          </w:p>
        </w:tc>
        <w:tc>
          <w:tcPr>
            <w:tcW w:w="1560" w:type="dxa"/>
            <w:shd w:val="clear" w:color="auto" w:fill="auto"/>
          </w:tcPr>
          <w:p w14:paraId="6E8619BF" w14:textId="77777777" w:rsidR="001341EB" w:rsidRPr="007E0261" w:rsidRDefault="001341EB" w:rsidP="00201F6A">
            <w:pPr>
              <w:pStyle w:val="BodyText"/>
              <w:keepNext/>
              <w:spacing w:before="60" w:after="60"/>
              <w:ind w:left="0" w:firstLine="0"/>
              <w:jc w:val="center"/>
              <w:rPr>
                <w:szCs w:val="24"/>
              </w:rPr>
            </w:pPr>
            <w:r w:rsidRPr="007E0261">
              <w:rPr>
                <w:szCs w:val="24"/>
              </w:rPr>
              <w:t>None</w:t>
            </w:r>
          </w:p>
        </w:tc>
        <w:tc>
          <w:tcPr>
            <w:tcW w:w="1530" w:type="dxa"/>
          </w:tcPr>
          <w:p w14:paraId="6E8619C0" w14:textId="77777777" w:rsidR="001341EB" w:rsidRPr="007E0261" w:rsidRDefault="001341EB" w:rsidP="00201F6A">
            <w:pPr>
              <w:pStyle w:val="BodyText"/>
              <w:spacing w:before="60" w:after="60"/>
              <w:ind w:left="0" w:firstLine="0"/>
              <w:jc w:val="center"/>
              <w:rPr>
                <w:b/>
                <w:szCs w:val="24"/>
              </w:rPr>
            </w:pPr>
            <w:r w:rsidRPr="007E0261">
              <w:rPr>
                <w:b/>
                <w:szCs w:val="24"/>
              </w:rPr>
              <w:t>DPD</w:t>
            </w:r>
          </w:p>
        </w:tc>
      </w:tr>
      <w:tr w:rsidR="001341EB" w:rsidRPr="00425D58" w14:paraId="6E8619C6" w14:textId="77777777" w:rsidTr="007E0261">
        <w:tc>
          <w:tcPr>
            <w:tcW w:w="5132" w:type="dxa"/>
          </w:tcPr>
          <w:p w14:paraId="6E8619C2" w14:textId="77777777" w:rsidR="001341EB" w:rsidRPr="007E0261" w:rsidRDefault="001341EB" w:rsidP="00201F6A">
            <w:pPr>
              <w:pStyle w:val="BodyText"/>
              <w:spacing w:before="60" w:after="60"/>
              <w:ind w:left="0" w:firstLine="0"/>
              <w:jc w:val="left"/>
              <w:rPr>
                <w:szCs w:val="24"/>
              </w:rPr>
            </w:pPr>
            <w:r w:rsidRPr="007E0261">
              <w:rPr>
                <w:szCs w:val="24"/>
              </w:rPr>
              <w:t>Positive sequence X/R ratio at the instant of fault</w:t>
            </w:r>
          </w:p>
        </w:tc>
        <w:tc>
          <w:tcPr>
            <w:tcW w:w="1134" w:type="dxa"/>
          </w:tcPr>
          <w:p w14:paraId="6E8619C3" w14:textId="77777777" w:rsidR="001341EB" w:rsidRPr="007E0261" w:rsidRDefault="001341EB" w:rsidP="00201F6A">
            <w:pPr>
              <w:pStyle w:val="BodyText"/>
              <w:spacing w:before="60" w:after="60"/>
              <w:ind w:left="0" w:firstLine="0"/>
              <w:jc w:val="center"/>
              <w:rPr>
                <w:szCs w:val="24"/>
              </w:rPr>
            </w:pPr>
            <w:r w:rsidRPr="007E0261">
              <w:rPr>
                <w:szCs w:val="24"/>
              </w:rPr>
              <w:t>-</w:t>
            </w:r>
          </w:p>
        </w:tc>
        <w:tc>
          <w:tcPr>
            <w:tcW w:w="1560" w:type="dxa"/>
            <w:shd w:val="clear" w:color="auto" w:fill="auto"/>
          </w:tcPr>
          <w:p w14:paraId="6E8619C4" w14:textId="77777777" w:rsidR="001341EB" w:rsidRPr="007E0261" w:rsidRDefault="001341EB" w:rsidP="00201F6A">
            <w:pPr>
              <w:pStyle w:val="BodyText"/>
              <w:keepNext/>
              <w:spacing w:before="60" w:after="60"/>
              <w:ind w:left="0" w:firstLine="0"/>
              <w:jc w:val="center"/>
              <w:rPr>
                <w:szCs w:val="24"/>
              </w:rPr>
            </w:pPr>
            <w:r w:rsidRPr="007E0261">
              <w:rPr>
                <w:szCs w:val="24"/>
              </w:rPr>
              <w:t>None</w:t>
            </w:r>
          </w:p>
        </w:tc>
        <w:tc>
          <w:tcPr>
            <w:tcW w:w="1530" w:type="dxa"/>
          </w:tcPr>
          <w:p w14:paraId="6E8619C5" w14:textId="77777777" w:rsidR="001341EB" w:rsidRPr="007E0261" w:rsidRDefault="001341EB" w:rsidP="00201F6A">
            <w:pPr>
              <w:pStyle w:val="BodyText"/>
              <w:spacing w:before="60" w:after="60"/>
              <w:ind w:left="0" w:firstLine="0"/>
              <w:jc w:val="center"/>
              <w:rPr>
                <w:b/>
                <w:szCs w:val="24"/>
              </w:rPr>
            </w:pPr>
            <w:r w:rsidRPr="007E0261">
              <w:rPr>
                <w:b/>
                <w:szCs w:val="24"/>
              </w:rPr>
              <w:t>DPD</w:t>
            </w:r>
          </w:p>
        </w:tc>
      </w:tr>
      <w:tr w:rsidR="001341EB" w:rsidRPr="00425D58" w14:paraId="6E8619CB" w14:textId="77777777" w:rsidTr="007E0261">
        <w:tc>
          <w:tcPr>
            <w:tcW w:w="5132" w:type="dxa"/>
          </w:tcPr>
          <w:p w14:paraId="6E8619C7" w14:textId="57B5A5AD" w:rsidR="001341EB" w:rsidRPr="007E0261" w:rsidRDefault="001341EB" w:rsidP="003133A7">
            <w:pPr>
              <w:pStyle w:val="BodyText"/>
              <w:spacing w:before="60" w:after="60"/>
              <w:ind w:left="0" w:firstLine="0"/>
              <w:jc w:val="left"/>
              <w:rPr>
                <w:b/>
                <w:caps/>
                <w:szCs w:val="24"/>
              </w:rPr>
            </w:pPr>
            <w:r w:rsidRPr="007E0261">
              <w:rPr>
                <w:color w:val="2B579A"/>
                <w:szCs w:val="24"/>
                <w:shd w:val="clear" w:color="auto" w:fill="E6E6E6"/>
              </w:rPr>
              <w:fldChar w:fldCharType="begin"/>
            </w:r>
            <w:r w:rsidRPr="007E0261">
              <w:rPr>
                <w:szCs w:val="24"/>
              </w:rPr>
              <w:instrText xml:space="preserve"> REF pgm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Pr="007E0261">
              <w:rPr>
                <w:b/>
                <w:caps/>
                <w:szCs w:val="24"/>
              </w:rPr>
              <w:t xml:space="preserve"> voltage control</w:t>
            </w:r>
          </w:p>
        </w:tc>
        <w:tc>
          <w:tcPr>
            <w:tcW w:w="1134" w:type="dxa"/>
          </w:tcPr>
          <w:p w14:paraId="6E8619C8" w14:textId="77777777" w:rsidR="001341EB" w:rsidRPr="007E0261" w:rsidRDefault="001341EB" w:rsidP="003133A7">
            <w:pPr>
              <w:pStyle w:val="BodyText"/>
              <w:spacing w:before="60" w:after="60"/>
              <w:ind w:left="0" w:firstLine="0"/>
              <w:jc w:val="center"/>
              <w:rPr>
                <w:szCs w:val="24"/>
              </w:rPr>
            </w:pPr>
          </w:p>
        </w:tc>
        <w:tc>
          <w:tcPr>
            <w:tcW w:w="1560" w:type="dxa"/>
            <w:shd w:val="clear" w:color="auto" w:fill="auto"/>
          </w:tcPr>
          <w:p w14:paraId="6E8619C9" w14:textId="77777777" w:rsidR="001341EB" w:rsidRPr="007E0261" w:rsidRDefault="001341EB" w:rsidP="003133A7">
            <w:pPr>
              <w:pStyle w:val="BodyText"/>
              <w:keepNext/>
              <w:spacing w:before="60" w:after="60"/>
              <w:ind w:left="0" w:firstLine="0"/>
              <w:jc w:val="center"/>
              <w:rPr>
                <w:szCs w:val="24"/>
              </w:rPr>
            </w:pPr>
          </w:p>
        </w:tc>
        <w:tc>
          <w:tcPr>
            <w:tcW w:w="1530" w:type="dxa"/>
          </w:tcPr>
          <w:p w14:paraId="6E8619CA" w14:textId="77777777" w:rsidR="001341EB" w:rsidRPr="007E0261" w:rsidRDefault="001341EB" w:rsidP="003133A7">
            <w:pPr>
              <w:pStyle w:val="BodyText"/>
              <w:spacing w:before="60" w:after="60"/>
              <w:ind w:left="0" w:firstLine="0"/>
              <w:jc w:val="center"/>
              <w:rPr>
                <w:b/>
                <w:szCs w:val="24"/>
              </w:rPr>
            </w:pPr>
          </w:p>
        </w:tc>
      </w:tr>
      <w:tr w:rsidR="001341EB" w:rsidRPr="00425D58" w14:paraId="6E8619D0" w14:textId="77777777" w:rsidTr="007E0261">
        <w:tc>
          <w:tcPr>
            <w:tcW w:w="5132" w:type="dxa"/>
          </w:tcPr>
          <w:p w14:paraId="6E8619CC" w14:textId="6E46CD9C" w:rsidR="001341EB" w:rsidRPr="007E0261" w:rsidRDefault="001341EB" w:rsidP="003133A7">
            <w:pPr>
              <w:pStyle w:val="BodyText"/>
              <w:spacing w:before="60" w:after="60"/>
              <w:ind w:left="0" w:firstLine="0"/>
              <w:jc w:val="left"/>
              <w:rPr>
                <w:szCs w:val="24"/>
              </w:rPr>
            </w:pPr>
            <w:r w:rsidRPr="007E0261">
              <w:rPr>
                <w:szCs w:val="24"/>
              </w:rPr>
              <w:t xml:space="preserve">If operating in </w:t>
            </w:r>
            <w:r w:rsidRPr="007E0261">
              <w:rPr>
                <w:color w:val="2B579A"/>
                <w:szCs w:val="24"/>
                <w:shd w:val="clear" w:color="auto" w:fill="E6E6E6"/>
              </w:rPr>
              <w:fldChar w:fldCharType="begin"/>
            </w:r>
            <w:r w:rsidRPr="007E0261">
              <w:rPr>
                <w:szCs w:val="24"/>
              </w:rPr>
              <w:instrText xml:space="preserve"> REF PowerFactor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Factor</w:t>
            </w:r>
            <w:r w:rsidRPr="007E0261">
              <w:rPr>
                <w:color w:val="2B579A"/>
                <w:szCs w:val="24"/>
                <w:shd w:val="clear" w:color="auto" w:fill="E6E6E6"/>
              </w:rPr>
              <w:fldChar w:fldCharType="end"/>
            </w:r>
            <w:r w:rsidRPr="007E0261">
              <w:rPr>
                <w:szCs w:val="24"/>
              </w:rPr>
              <w:t xml:space="preserve"> control mode, allowable </w:t>
            </w:r>
            <w:r w:rsidRPr="007E0261">
              <w:rPr>
                <w:color w:val="2B579A"/>
                <w:szCs w:val="24"/>
                <w:shd w:val="clear" w:color="auto" w:fill="E6E6E6"/>
              </w:rPr>
              <w:fldChar w:fldCharType="begin"/>
            </w:r>
            <w:r w:rsidRPr="007E0261">
              <w:rPr>
                <w:szCs w:val="24"/>
              </w:rPr>
              <w:instrText xml:space="preserve"> REF PowerFactor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Factor</w:t>
            </w:r>
            <w:r w:rsidRPr="007E0261">
              <w:rPr>
                <w:color w:val="2B579A"/>
                <w:szCs w:val="24"/>
                <w:shd w:val="clear" w:color="auto" w:fill="E6E6E6"/>
              </w:rPr>
              <w:fldChar w:fldCharType="end"/>
            </w:r>
            <w:r w:rsidRPr="007E0261">
              <w:rPr>
                <w:szCs w:val="24"/>
              </w:rPr>
              <w:t xml:space="preserve"> range</w:t>
            </w:r>
          </w:p>
        </w:tc>
        <w:tc>
          <w:tcPr>
            <w:tcW w:w="1134" w:type="dxa"/>
          </w:tcPr>
          <w:p w14:paraId="6E8619CD" w14:textId="77777777" w:rsidR="001341EB" w:rsidRPr="007E0261" w:rsidRDefault="001341EB" w:rsidP="003133A7">
            <w:pPr>
              <w:pStyle w:val="BodyText"/>
              <w:spacing w:before="60" w:after="60"/>
              <w:ind w:left="0" w:firstLine="0"/>
              <w:jc w:val="center"/>
              <w:rPr>
                <w:szCs w:val="24"/>
              </w:rPr>
            </w:pPr>
          </w:p>
        </w:tc>
        <w:tc>
          <w:tcPr>
            <w:tcW w:w="1560" w:type="dxa"/>
            <w:shd w:val="clear" w:color="auto" w:fill="auto"/>
          </w:tcPr>
          <w:p w14:paraId="6E8619CE" w14:textId="77777777" w:rsidR="001341EB" w:rsidRPr="007E0261" w:rsidRDefault="001341EB" w:rsidP="003133A7">
            <w:pPr>
              <w:pStyle w:val="BodyText"/>
              <w:keepNext/>
              <w:spacing w:before="60" w:after="60"/>
              <w:ind w:left="0" w:firstLine="0"/>
              <w:jc w:val="center"/>
              <w:rPr>
                <w:b/>
                <w:szCs w:val="24"/>
              </w:rPr>
            </w:pPr>
            <w:r w:rsidRPr="007E0261">
              <w:rPr>
                <w:b/>
                <w:szCs w:val="24"/>
              </w:rPr>
              <w:t>SPD</w:t>
            </w:r>
          </w:p>
        </w:tc>
        <w:tc>
          <w:tcPr>
            <w:tcW w:w="1530" w:type="dxa"/>
          </w:tcPr>
          <w:p w14:paraId="6E8619CF" w14:textId="77777777" w:rsidR="001341EB" w:rsidRPr="007E0261" w:rsidRDefault="001341EB" w:rsidP="003133A7">
            <w:pPr>
              <w:pStyle w:val="BodyText"/>
              <w:spacing w:before="60" w:after="60"/>
              <w:ind w:left="0" w:firstLine="0"/>
              <w:jc w:val="center"/>
              <w:rPr>
                <w:b/>
                <w:szCs w:val="24"/>
              </w:rPr>
            </w:pPr>
            <w:r w:rsidRPr="007E0261">
              <w:rPr>
                <w:b/>
                <w:szCs w:val="24"/>
              </w:rPr>
              <w:t>SPD</w:t>
            </w:r>
          </w:p>
        </w:tc>
      </w:tr>
      <w:tr w:rsidR="001341EB" w:rsidRPr="00425D58" w14:paraId="6E8619D5" w14:textId="77777777" w:rsidTr="007E0261">
        <w:tc>
          <w:tcPr>
            <w:tcW w:w="5132" w:type="dxa"/>
          </w:tcPr>
          <w:p w14:paraId="6E8619D1" w14:textId="576F1CEE" w:rsidR="001341EB" w:rsidRPr="007E0261" w:rsidRDefault="001341EB" w:rsidP="003133A7">
            <w:pPr>
              <w:pStyle w:val="BodyText"/>
              <w:spacing w:before="60" w:after="60"/>
              <w:ind w:left="0" w:firstLine="0"/>
              <w:jc w:val="left"/>
              <w:rPr>
                <w:szCs w:val="24"/>
              </w:rPr>
            </w:pPr>
            <w:r w:rsidRPr="007E0261">
              <w:rPr>
                <w:szCs w:val="24"/>
              </w:rPr>
              <w:t xml:space="preserve">If operating in </w:t>
            </w:r>
            <w:r w:rsidRPr="007E0261">
              <w:rPr>
                <w:color w:val="2B579A"/>
                <w:szCs w:val="24"/>
                <w:shd w:val="clear" w:color="auto" w:fill="E6E6E6"/>
              </w:rPr>
              <w:fldChar w:fldCharType="begin"/>
            </w:r>
            <w:r w:rsidRPr="007E0261">
              <w:rPr>
                <w:szCs w:val="24"/>
              </w:rPr>
              <w:instrText xml:space="preserve"> REF PowerFactor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Factor</w:t>
            </w:r>
            <w:r w:rsidRPr="007E0261">
              <w:rPr>
                <w:color w:val="2B579A"/>
                <w:szCs w:val="24"/>
                <w:shd w:val="clear" w:color="auto" w:fill="E6E6E6"/>
              </w:rPr>
              <w:fldChar w:fldCharType="end"/>
            </w:r>
            <w:r w:rsidRPr="007E0261">
              <w:rPr>
                <w:szCs w:val="24"/>
              </w:rPr>
              <w:t xml:space="preserve"> control mode, target </w:t>
            </w:r>
            <w:r w:rsidRPr="007E0261">
              <w:rPr>
                <w:color w:val="2B579A"/>
                <w:szCs w:val="24"/>
                <w:shd w:val="clear" w:color="auto" w:fill="E6E6E6"/>
              </w:rPr>
              <w:fldChar w:fldCharType="begin"/>
            </w:r>
            <w:r w:rsidRPr="007E0261">
              <w:rPr>
                <w:szCs w:val="24"/>
              </w:rPr>
              <w:instrText xml:space="preserve"> REF PowerFactor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Factor</w:t>
            </w:r>
            <w:r w:rsidRPr="007E0261">
              <w:rPr>
                <w:color w:val="2B579A"/>
                <w:szCs w:val="24"/>
                <w:shd w:val="clear" w:color="auto" w:fill="E6E6E6"/>
              </w:rPr>
              <w:fldChar w:fldCharType="end"/>
            </w:r>
          </w:p>
        </w:tc>
        <w:tc>
          <w:tcPr>
            <w:tcW w:w="1134" w:type="dxa"/>
          </w:tcPr>
          <w:p w14:paraId="6E8619D2" w14:textId="77777777" w:rsidR="001341EB" w:rsidRPr="007E0261" w:rsidRDefault="001341EB" w:rsidP="003133A7">
            <w:pPr>
              <w:pStyle w:val="BodyText"/>
              <w:spacing w:before="60" w:after="60"/>
              <w:ind w:left="0" w:firstLine="0"/>
              <w:jc w:val="center"/>
              <w:rPr>
                <w:szCs w:val="24"/>
              </w:rPr>
            </w:pPr>
          </w:p>
        </w:tc>
        <w:tc>
          <w:tcPr>
            <w:tcW w:w="1560" w:type="dxa"/>
            <w:shd w:val="clear" w:color="auto" w:fill="auto"/>
          </w:tcPr>
          <w:p w14:paraId="6E8619D3" w14:textId="77777777" w:rsidR="001341EB" w:rsidRPr="007E0261" w:rsidRDefault="001341EB" w:rsidP="003133A7">
            <w:pPr>
              <w:pStyle w:val="BodyText"/>
              <w:keepNext/>
              <w:spacing w:before="60" w:after="60"/>
              <w:ind w:left="0" w:firstLine="0"/>
              <w:jc w:val="center"/>
              <w:rPr>
                <w:b/>
                <w:szCs w:val="24"/>
              </w:rPr>
            </w:pPr>
            <w:r w:rsidRPr="007E0261">
              <w:rPr>
                <w:b/>
                <w:szCs w:val="24"/>
              </w:rPr>
              <w:t>SPD</w:t>
            </w:r>
          </w:p>
        </w:tc>
        <w:tc>
          <w:tcPr>
            <w:tcW w:w="1530" w:type="dxa"/>
          </w:tcPr>
          <w:p w14:paraId="6E8619D4" w14:textId="77777777" w:rsidR="001341EB" w:rsidRPr="007E0261" w:rsidRDefault="001341EB" w:rsidP="003133A7">
            <w:pPr>
              <w:pStyle w:val="BodyText"/>
              <w:spacing w:before="60" w:after="60"/>
              <w:ind w:left="0" w:firstLine="0"/>
              <w:jc w:val="center"/>
              <w:rPr>
                <w:b/>
                <w:szCs w:val="24"/>
              </w:rPr>
            </w:pPr>
            <w:r w:rsidRPr="007E0261">
              <w:rPr>
                <w:b/>
                <w:szCs w:val="24"/>
              </w:rPr>
              <w:t>SPD</w:t>
            </w:r>
          </w:p>
        </w:tc>
      </w:tr>
      <w:tr w:rsidR="001341EB" w:rsidRPr="00425D58" w14:paraId="6E8619DA" w14:textId="77777777" w:rsidTr="007E0261">
        <w:tc>
          <w:tcPr>
            <w:tcW w:w="5132" w:type="dxa"/>
          </w:tcPr>
          <w:p w14:paraId="6E8619D6" w14:textId="77777777" w:rsidR="001341EB" w:rsidRPr="007E0261" w:rsidRDefault="001341EB" w:rsidP="003133A7">
            <w:pPr>
              <w:pStyle w:val="BodyText"/>
              <w:spacing w:before="60" w:after="60"/>
              <w:ind w:left="0" w:firstLine="0"/>
              <w:jc w:val="left"/>
              <w:rPr>
                <w:szCs w:val="24"/>
              </w:rPr>
            </w:pPr>
            <w:r w:rsidRPr="007E0261">
              <w:rPr>
                <w:szCs w:val="24"/>
              </w:rPr>
              <w:lastRenderedPageBreak/>
              <w:t>If operating in voltage control mode, voltage set point</w:t>
            </w:r>
          </w:p>
        </w:tc>
        <w:tc>
          <w:tcPr>
            <w:tcW w:w="1134" w:type="dxa"/>
          </w:tcPr>
          <w:p w14:paraId="6E8619D7" w14:textId="77777777" w:rsidR="001341EB" w:rsidRPr="007E0261" w:rsidRDefault="001341EB" w:rsidP="003133A7">
            <w:pPr>
              <w:pStyle w:val="BodyText"/>
              <w:spacing w:before="60" w:after="60"/>
              <w:ind w:left="0" w:firstLine="0"/>
              <w:jc w:val="center"/>
              <w:rPr>
                <w:szCs w:val="24"/>
              </w:rPr>
            </w:pPr>
            <w:r w:rsidRPr="007E0261">
              <w:rPr>
                <w:szCs w:val="24"/>
              </w:rPr>
              <w:t>V</w:t>
            </w:r>
          </w:p>
        </w:tc>
        <w:tc>
          <w:tcPr>
            <w:tcW w:w="1560" w:type="dxa"/>
            <w:shd w:val="clear" w:color="auto" w:fill="auto"/>
          </w:tcPr>
          <w:p w14:paraId="6E8619D8" w14:textId="77777777" w:rsidR="001341EB" w:rsidRPr="007E0261" w:rsidRDefault="001341EB" w:rsidP="003133A7">
            <w:pPr>
              <w:pStyle w:val="BodyText"/>
              <w:keepNext/>
              <w:spacing w:before="60" w:after="60"/>
              <w:ind w:left="0" w:firstLine="0"/>
              <w:jc w:val="center"/>
              <w:rPr>
                <w:b/>
                <w:szCs w:val="24"/>
              </w:rPr>
            </w:pPr>
            <w:r w:rsidRPr="007E0261">
              <w:rPr>
                <w:b/>
                <w:szCs w:val="24"/>
              </w:rPr>
              <w:t>SPD</w:t>
            </w:r>
          </w:p>
        </w:tc>
        <w:tc>
          <w:tcPr>
            <w:tcW w:w="1530" w:type="dxa"/>
          </w:tcPr>
          <w:p w14:paraId="6E8619D9" w14:textId="77777777" w:rsidR="001341EB" w:rsidRPr="007E0261" w:rsidRDefault="001341EB" w:rsidP="003133A7">
            <w:pPr>
              <w:pStyle w:val="BodyText"/>
              <w:spacing w:before="60" w:after="60"/>
              <w:ind w:left="0" w:firstLine="0"/>
              <w:jc w:val="center"/>
              <w:rPr>
                <w:b/>
                <w:szCs w:val="24"/>
              </w:rPr>
            </w:pPr>
            <w:r w:rsidRPr="007E0261">
              <w:rPr>
                <w:b/>
                <w:szCs w:val="24"/>
              </w:rPr>
              <w:t>SPD</w:t>
            </w:r>
          </w:p>
        </w:tc>
      </w:tr>
      <w:tr w:rsidR="001341EB" w:rsidRPr="00425D58" w14:paraId="3023835A" w14:textId="77777777" w:rsidTr="007E0261">
        <w:tc>
          <w:tcPr>
            <w:tcW w:w="5132" w:type="dxa"/>
          </w:tcPr>
          <w:p w14:paraId="743956E8" w14:textId="7C038923" w:rsidR="001341EB" w:rsidRPr="007E0261" w:rsidRDefault="001341EB" w:rsidP="00585B3F">
            <w:pPr>
              <w:pStyle w:val="BodyText"/>
              <w:spacing w:before="60" w:after="60"/>
              <w:ind w:left="0" w:firstLine="0"/>
              <w:jc w:val="left"/>
              <w:rPr>
                <w:szCs w:val="24"/>
              </w:rPr>
            </w:pPr>
            <w:r w:rsidRPr="007E0261">
              <w:rPr>
                <w:szCs w:val="24"/>
              </w:rPr>
              <w:t>If operating in reactive power control mode, reactive power set point</w:t>
            </w:r>
          </w:p>
        </w:tc>
        <w:tc>
          <w:tcPr>
            <w:tcW w:w="1134" w:type="dxa"/>
          </w:tcPr>
          <w:p w14:paraId="56C808ED" w14:textId="7506E96B" w:rsidR="001341EB" w:rsidRPr="007E0261" w:rsidRDefault="001341EB" w:rsidP="00585B3F">
            <w:pPr>
              <w:pStyle w:val="BodyText"/>
              <w:spacing w:before="60" w:after="60"/>
              <w:ind w:left="0" w:firstLine="0"/>
              <w:jc w:val="center"/>
              <w:rPr>
                <w:szCs w:val="24"/>
              </w:rPr>
            </w:pPr>
            <w:r w:rsidRPr="007E0261">
              <w:rPr>
                <w:szCs w:val="24"/>
              </w:rPr>
              <w:t>VA</w:t>
            </w:r>
          </w:p>
        </w:tc>
        <w:tc>
          <w:tcPr>
            <w:tcW w:w="1560" w:type="dxa"/>
            <w:shd w:val="clear" w:color="auto" w:fill="auto"/>
          </w:tcPr>
          <w:p w14:paraId="530B55AC" w14:textId="25359AE5" w:rsidR="001341EB" w:rsidRPr="007E0261" w:rsidRDefault="001341EB" w:rsidP="00585B3F">
            <w:pPr>
              <w:pStyle w:val="BodyText"/>
              <w:keepNext/>
              <w:spacing w:before="60" w:after="60"/>
              <w:ind w:left="0" w:firstLine="0"/>
              <w:jc w:val="center"/>
              <w:rPr>
                <w:b/>
                <w:szCs w:val="24"/>
              </w:rPr>
            </w:pPr>
            <w:r w:rsidRPr="007E0261">
              <w:rPr>
                <w:b/>
                <w:szCs w:val="24"/>
              </w:rPr>
              <w:t>SPD</w:t>
            </w:r>
          </w:p>
        </w:tc>
        <w:tc>
          <w:tcPr>
            <w:tcW w:w="1530" w:type="dxa"/>
          </w:tcPr>
          <w:p w14:paraId="74E27EB3" w14:textId="148401C2" w:rsidR="001341EB" w:rsidRPr="007E0261" w:rsidRDefault="001341EB" w:rsidP="00585B3F">
            <w:pPr>
              <w:pStyle w:val="BodyText"/>
              <w:spacing w:before="60" w:after="60"/>
              <w:ind w:left="0" w:firstLine="0"/>
              <w:jc w:val="center"/>
              <w:rPr>
                <w:b/>
                <w:szCs w:val="24"/>
              </w:rPr>
            </w:pPr>
            <w:r w:rsidRPr="007E0261">
              <w:rPr>
                <w:b/>
                <w:szCs w:val="24"/>
              </w:rPr>
              <w:t>SPD</w:t>
            </w:r>
          </w:p>
        </w:tc>
      </w:tr>
      <w:tr w:rsidR="001341EB" w:rsidRPr="00425D58" w14:paraId="6E8619DF" w14:textId="77777777" w:rsidTr="007E0261">
        <w:tc>
          <w:tcPr>
            <w:tcW w:w="5132" w:type="dxa"/>
          </w:tcPr>
          <w:p w14:paraId="6E8619DB" w14:textId="77777777" w:rsidR="001341EB" w:rsidRPr="007E0261" w:rsidRDefault="001341EB" w:rsidP="00585B3F">
            <w:pPr>
              <w:pStyle w:val="BodyText"/>
              <w:spacing w:before="60" w:after="60"/>
              <w:ind w:left="0" w:firstLine="0"/>
              <w:jc w:val="left"/>
              <w:rPr>
                <w:szCs w:val="24"/>
              </w:rPr>
            </w:pPr>
            <w:r w:rsidRPr="007E0261">
              <w:rPr>
                <w:szCs w:val="24"/>
              </w:rPr>
              <w:t>If operating to any other control mode, description of parameters and set points.</w:t>
            </w:r>
          </w:p>
        </w:tc>
        <w:tc>
          <w:tcPr>
            <w:tcW w:w="1134" w:type="dxa"/>
          </w:tcPr>
          <w:p w14:paraId="6E8619DC" w14:textId="77777777" w:rsidR="001341EB" w:rsidRPr="007E0261" w:rsidRDefault="001341EB" w:rsidP="00585B3F">
            <w:pPr>
              <w:pStyle w:val="BodyText"/>
              <w:spacing w:before="60" w:after="60"/>
              <w:ind w:left="0" w:firstLine="0"/>
              <w:jc w:val="center"/>
              <w:rPr>
                <w:szCs w:val="24"/>
              </w:rPr>
            </w:pPr>
            <w:r w:rsidRPr="007E0261">
              <w:rPr>
                <w:szCs w:val="24"/>
              </w:rPr>
              <w:t>Text</w:t>
            </w:r>
          </w:p>
        </w:tc>
        <w:tc>
          <w:tcPr>
            <w:tcW w:w="1560" w:type="dxa"/>
            <w:shd w:val="clear" w:color="auto" w:fill="auto"/>
          </w:tcPr>
          <w:p w14:paraId="6E8619DD" w14:textId="77777777" w:rsidR="001341EB" w:rsidRPr="007E0261" w:rsidRDefault="001341EB" w:rsidP="00585B3F">
            <w:pPr>
              <w:pStyle w:val="BodyText"/>
              <w:keepNext/>
              <w:spacing w:before="60" w:after="60"/>
              <w:ind w:left="0" w:firstLine="0"/>
              <w:jc w:val="center"/>
              <w:rPr>
                <w:b/>
                <w:szCs w:val="24"/>
              </w:rPr>
            </w:pPr>
            <w:r w:rsidRPr="007E0261">
              <w:rPr>
                <w:b/>
                <w:szCs w:val="24"/>
              </w:rPr>
              <w:t>SPD</w:t>
            </w:r>
          </w:p>
        </w:tc>
        <w:tc>
          <w:tcPr>
            <w:tcW w:w="1530" w:type="dxa"/>
          </w:tcPr>
          <w:p w14:paraId="6E8619DE" w14:textId="77777777" w:rsidR="001341EB" w:rsidRPr="007E0261" w:rsidRDefault="001341EB" w:rsidP="00585B3F">
            <w:pPr>
              <w:pStyle w:val="BodyText"/>
              <w:spacing w:before="60" w:after="60"/>
              <w:ind w:left="0" w:firstLine="0"/>
              <w:jc w:val="center"/>
              <w:rPr>
                <w:b/>
                <w:szCs w:val="24"/>
              </w:rPr>
            </w:pPr>
            <w:r w:rsidRPr="007E0261">
              <w:rPr>
                <w:b/>
                <w:szCs w:val="24"/>
              </w:rPr>
              <w:t>SPD</w:t>
            </w:r>
          </w:p>
        </w:tc>
      </w:tr>
      <w:tr w:rsidR="001341EB" w:rsidRPr="00425D58" w14:paraId="662F7072" w14:textId="77777777" w:rsidTr="007E0261">
        <w:tc>
          <w:tcPr>
            <w:tcW w:w="5132" w:type="dxa"/>
          </w:tcPr>
          <w:p w14:paraId="3C11DB9C" w14:textId="21C87EF5" w:rsidR="001341EB" w:rsidRPr="007E0261" w:rsidRDefault="001341EB" w:rsidP="00585B3F">
            <w:pPr>
              <w:pStyle w:val="BodyText"/>
              <w:spacing w:before="60" w:after="60"/>
              <w:ind w:left="0" w:firstLine="0"/>
              <w:jc w:val="left"/>
              <w:rPr>
                <w:szCs w:val="24"/>
              </w:rPr>
            </w:pPr>
            <w:r w:rsidRPr="007E0261">
              <w:rPr>
                <w:b/>
                <w:szCs w:val="24"/>
              </w:rPr>
              <w:t>Frequency Response Settings</w:t>
            </w:r>
          </w:p>
        </w:tc>
        <w:tc>
          <w:tcPr>
            <w:tcW w:w="1134" w:type="dxa"/>
          </w:tcPr>
          <w:p w14:paraId="1422B0DD" w14:textId="77777777" w:rsidR="001341EB" w:rsidRPr="007E0261" w:rsidRDefault="001341EB" w:rsidP="00585B3F">
            <w:pPr>
              <w:pStyle w:val="BodyText"/>
              <w:spacing w:before="60" w:after="60"/>
              <w:ind w:left="0" w:firstLine="0"/>
              <w:jc w:val="center"/>
              <w:rPr>
                <w:szCs w:val="24"/>
              </w:rPr>
            </w:pPr>
          </w:p>
        </w:tc>
        <w:tc>
          <w:tcPr>
            <w:tcW w:w="1560" w:type="dxa"/>
            <w:shd w:val="clear" w:color="auto" w:fill="auto"/>
          </w:tcPr>
          <w:p w14:paraId="11E7C2D0" w14:textId="77777777" w:rsidR="001341EB" w:rsidRPr="007E0261" w:rsidRDefault="001341EB" w:rsidP="00585B3F">
            <w:pPr>
              <w:pStyle w:val="BodyText"/>
              <w:keepNext/>
              <w:spacing w:before="60" w:after="60"/>
              <w:ind w:left="0" w:firstLine="0"/>
              <w:jc w:val="center"/>
              <w:rPr>
                <w:b/>
                <w:szCs w:val="24"/>
              </w:rPr>
            </w:pPr>
          </w:p>
        </w:tc>
        <w:tc>
          <w:tcPr>
            <w:tcW w:w="1530" w:type="dxa"/>
          </w:tcPr>
          <w:p w14:paraId="032965B5" w14:textId="77777777" w:rsidR="001341EB" w:rsidRPr="007E0261" w:rsidRDefault="001341EB" w:rsidP="00585B3F">
            <w:pPr>
              <w:pStyle w:val="BodyText"/>
              <w:spacing w:before="60" w:after="60"/>
              <w:ind w:left="0" w:firstLine="0"/>
              <w:jc w:val="center"/>
              <w:rPr>
                <w:b/>
                <w:szCs w:val="24"/>
              </w:rPr>
            </w:pPr>
          </w:p>
        </w:tc>
      </w:tr>
      <w:tr w:rsidR="001341EB" w:rsidRPr="00425D58" w14:paraId="6A8E23DF" w14:textId="77777777" w:rsidTr="007E0261">
        <w:tc>
          <w:tcPr>
            <w:tcW w:w="5132" w:type="dxa"/>
          </w:tcPr>
          <w:p w14:paraId="40A2D540" w14:textId="7B082E0D" w:rsidR="001341EB" w:rsidRPr="007E0261" w:rsidRDefault="001341EB" w:rsidP="00585B3F">
            <w:pPr>
              <w:pStyle w:val="BodyText"/>
              <w:spacing w:before="60" w:after="60"/>
              <w:ind w:left="0" w:firstLine="0"/>
              <w:jc w:val="left"/>
              <w:rPr>
                <w:szCs w:val="24"/>
              </w:rPr>
            </w:pPr>
            <w:r w:rsidRPr="007E0261">
              <w:rPr>
                <w:szCs w:val="24"/>
              </w:rPr>
              <w:t>Frequency response droop setting in LFSM</w:t>
            </w:r>
          </w:p>
        </w:tc>
        <w:tc>
          <w:tcPr>
            <w:tcW w:w="1134" w:type="dxa"/>
          </w:tcPr>
          <w:p w14:paraId="41DBC281" w14:textId="03DB9B11" w:rsidR="001341EB" w:rsidRPr="007E0261" w:rsidRDefault="001341EB" w:rsidP="00585B3F">
            <w:pPr>
              <w:pStyle w:val="BodyText"/>
              <w:spacing w:before="60" w:after="60"/>
              <w:ind w:left="0" w:firstLine="0"/>
              <w:jc w:val="center"/>
              <w:rPr>
                <w:szCs w:val="24"/>
              </w:rPr>
            </w:pPr>
            <w:r w:rsidRPr="007E0261">
              <w:rPr>
                <w:szCs w:val="24"/>
              </w:rPr>
              <w:t>Per cent</w:t>
            </w:r>
          </w:p>
        </w:tc>
        <w:tc>
          <w:tcPr>
            <w:tcW w:w="1560" w:type="dxa"/>
            <w:shd w:val="clear" w:color="auto" w:fill="auto"/>
          </w:tcPr>
          <w:p w14:paraId="26C1A8EE" w14:textId="1AD895D9" w:rsidR="001341EB" w:rsidRPr="007E0261" w:rsidRDefault="001341EB" w:rsidP="00585B3F">
            <w:pPr>
              <w:pStyle w:val="BodyText"/>
              <w:keepNext/>
              <w:spacing w:before="60" w:after="60"/>
              <w:ind w:left="0" w:firstLine="0"/>
              <w:jc w:val="center"/>
              <w:rPr>
                <w:b/>
                <w:szCs w:val="24"/>
              </w:rPr>
            </w:pPr>
            <w:r w:rsidRPr="007E0261">
              <w:rPr>
                <w:b/>
                <w:szCs w:val="24"/>
              </w:rPr>
              <w:t>DPD</w:t>
            </w:r>
          </w:p>
        </w:tc>
        <w:tc>
          <w:tcPr>
            <w:tcW w:w="1530" w:type="dxa"/>
          </w:tcPr>
          <w:p w14:paraId="6E7A72AC" w14:textId="01F961EE" w:rsidR="001341EB" w:rsidRPr="007E0261" w:rsidRDefault="001341EB" w:rsidP="00585B3F">
            <w:pPr>
              <w:pStyle w:val="BodyText"/>
              <w:spacing w:before="60" w:after="60"/>
              <w:ind w:left="0" w:firstLine="0"/>
              <w:jc w:val="center"/>
              <w:rPr>
                <w:b/>
                <w:szCs w:val="24"/>
              </w:rPr>
            </w:pPr>
            <w:r w:rsidRPr="007E0261">
              <w:rPr>
                <w:b/>
                <w:szCs w:val="24"/>
              </w:rPr>
              <w:t>DPD</w:t>
            </w:r>
          </w:p>
        </w:tc>
      </w:tr>
      <w:tr w:rsidR="001341EB" w:rsidRPr="00425D58" w14:paraId="5350A997" w14:textId="77777777" w:rsidTr="007E0261">
        <w:tc>
          <w:tcPr>
            <w:tcW w:w="5132" w:type="dxa"/>
          </w:tcPr>
          <w:p w14:paraId="1CDE1E0C" w14:textId="12A8DB7D" w:rsidR="001341EB" w:rsidRPr="007E0261" w:rsidRDefault="001341EB" w:rsidP="00585B3F">
            <w:pPr>
              <w:pStyle w:val="BodyText"/>
              <w:spacing w:before="60" w:after="60"/>
              <w:ind w:left="0" w:firstLine="0"/>
              <w:jc w:val="left"/>
              <w:rPr>
                <w:szCs w:val="24"/>
              </w:rPr>
            </w:pPr>
            <w:r w:rsidRPr="007E0261">
              <w:rPr>
                <w:szCs w:val="24"/>
              </w:rPr>
              <w:t>Frequency response droop setting in FSM (if applicable)</w:t>
            </w:r>
          </w:p>
        </w:tc>
        <w:tc>
          <w:tcPr>
            <w:tcW w:w="1134" w:type="dxa"/>
          </w:tcPr>
          <w:p w14:paraId="10336623" w14:textId="72F914D0" w:rsidR="001341EB" w:rsidRPr="007E0261" w:rsidRDefault="001341EB" w:rsidP="00585B3F">
            <w:pPr>
              <w:pStyle w:val="BodyText"/>
              <w:spacing w:before="60" w:after="60"/>
              <w:ind w:left="0" w:firstLine="0"/>
              <w:jc w:val="center"/>
              <w:rPr>
                <w:szCs w:val="24"/>
              </w:rPr>
            </w:pPr>
            <w:r w:rsidRPr="007E0261">
              <w:rPr>
                <w:szCs w:val="24"/>
              </w:rPr>
              <w:t>Per cent</w:t>
            </w:r>
          </w:p>
        </w:tc>
        <w:tc>
          <w:tcPr>
            <w:tcW w:w="1560" w:type="dxa"/>
            <w:shd w:val="clear" w:color="auto" w:fill="auto"/>
          </w:tcPr>
          <w:p w14:paraId="1EE213E6" w14:textId="58A05790" w:rsidR="001341EB" w:rsidRPr="007E0261" w:rsidRDefault="001341EB" w:rsidP="00585B3F">
            <w:pPr>
              <w:pStyle w:val="BodyText"/>
              <w:keepNext/>
              <w:spacing w:before="60" w:after="60"/>
              <w:ind w:left="0" w:firstLine="0"/>
              <w:jc w:val="center"/>
              <w:rPr>
                <w:b/>
                <w:szCs w:val="24"/>
              </w:rPr>
            </w:pPr>
            <w:r w:rsidRPr="007E0261">
              <w:rPr>
                <w:b/>
                <w:szCs w:val="24"/>
              </w:rPr>
              <w:t>DPD</w:t>
            </w:r>
          </w:p>
        </w:tc>
        <w:tc>
          <w:tcPr>
            <w:tcW w:w="1530" w:type="dxa"/>
          </w:tcPr>
          <w:p w14:paraId="62222775" w14:textId="1A4C0DA6" w:rsidR="001341EB" w:rsidRPr="007E0261" w:rsidRDefault="001341EB" w:rsidP="00585B3F">
            <w:pPr>
              <w:pStyle w:val="BodyText"/>
              <w:spacing w:before="60" w:after="60"/>
              <w:ind w:left="0" w:firstLine="0"/>
              <w:jc w:val="center"/>
              <w:rPr>
                <w:b/>
                <w:szCs w:val="24"/>
              </w:rPr>
            </w:pPr>
            <w:r w:rsidRPr="007E0261">
              <w:rPr>
                <w:b/>
                <w:szCs w:val="24"/>
              </w:rPr>
              <w:t>DPD</w:t>
            </w:r>
          </w:p>
        </w:tc>
      </w:tr>
      <w:tr w:rsidR="001341EB" w:rsidRPr="00425D58" w14:paraId="198FF6F2" w14:textId="77777777" w:rsidTr="007E0261">
        <w:tc>
          <w:tcPr>
            <w:tcW w:w="5132" w:type="dxa"/>
          </w:tcPr>
          <w:p w14:paraId="3D58125B" w14:textId="65DB21BE" w:rsidR="001341EB" w:rsidRPr="007E0261" w:rsidRDefault="001341EB" w:rsidP="00585B3F">
            <w:pPr>
              <w:pStyle w:val="BodyText"/>
              <w:spacing w:before="60" w:after="60"/>
              <w:ind w:left="0" w:firstLine="0"/>
              <w:jc w:val="left"/>
              <w:rPr>
                <w:szCs w:val="24"/>
              </w:rPr>
            </w:pPr>
            <w:r w:rsidRPr="007E0261">
              <w:rPr>
                <w:szCs w:val="24"/>
              </w:rPr>
              <w:t xml:space="preserve">Frequency response mode, </w:t>
            </w:r>
            <w:proofErr w:type="spellStart"/>
            <w:r w:rsidRPr="007E0261">
              <w:rPr>
                <w:szCs w:val="24"/>
              </w:rPr>
              <w:t>ie</w:t>
            </w:r>
            <w:proofErr w:type="spellEnd"/>
            <w:r w:rsidRPr="007E0261">
              <w:rPr>
                <w:szCs w:val="24"/>
              </w:rPr>
              <w:t xml:space="preserve"> LFSM or FSM</w:t>
            </w:r>
          </w:p>
        </w:tc>
        <w:tc>
          <w:tcPr>
            <w:tcW w:w="1134" w:type="dxa"/>
          </w:tcPr>
          <w:p w14:paraId="76C50446" w14:textId="22AA6418" w:rsidR="001341EB" w:rsidRPr="007E0261" w:rsidRDefault="001341EB" w:rsidP="00585B3F">
            <w:pPr>
              <w:pStyle w:val="BodyText"/>
              <w:spacing w:before="60" w:after="60"/>
              <w:ind w:left="0" w:firstLine="0"/>
              <w:jc w:val="center"/>
              <w:rPr>
                <w:szCs w:val="24"/>
              </w:rPr>
            </w:pPr>
            <w:r w:rsidRPr="007E0261">
              <w:rPr>
                <w:szCs w:val="24"/>
              </w:rPr>
              <w:t>text</w:t>
            </w:r>
          </w:p>
        </w:tc>
        <w:tc>
          <w:tcPr>
            <w:tcW w:w="1560" w:type="dxa"/>
            <w:shd w:val="clear" w:color="auto" w:fill="auto"/>
          </w:tcPr>
          <w:p w14:paraId="7F41DBC0" w14:textId="7DCEC009" w:rsidR="001341EB" w:rsidRPr="007E0261" w:rsidRDefault="001341EB" w:rsidP="00585B3F">
            <w:pPr>
              <w:pStyle w:val="BodyText"/>
              <w:keepNext/>
              <w:spacing w:before="60" w:after="60"/>
              <w:ind w:left="0" w:firstLine="0"/>
              <w:jc w:val="center"/>
              <w:rPr>
                <w:b/>
                <w:szCs w:val="24"/>
              </w:rPr>
            </w:pPr>
            <w:r w:rsidRPr="007E0261">
              <w:rPr>
                <w:b/>
                <w:szCs w:val="24"/>
              </w:rPr>
              <w:t>DPD</w:t>
            </w:r>
          </w:p>
        </w:tc>
        <w:tc>
          <w:tcPr>
            <w:tcW w:w="1530" w:type="dxa"/>
          </w:tcPr>
          <w:p w14:paraId="1C984B5D" w14:textId="7FAA18DE" w:rsidR="001341EB" w:rsidRPr="007E0261" w:rsidRDefault="001341EB" w:rsidP="00585B3F">
            <w:pPr>
              <w:pStyle w:val="BodyText"/>
              <w:spacing w:before="60" w:after="60"/>
              <w:ind w:left="0" w:firstLine="0"/>
              <w:jc w:val="center"/>
              <w:rPr>
                <w:b/>
                <w:szCs w:val="24"/>
              </w:rPr>
            </w:pPr>
            <w:r w:rsidRPr="007E0261">
              <w:rPr>
                <w:b/>
                <w:szCs w:val="24"/>
              </w:rPr>
              <w:t>DPD</w:t>
            </w:r>
          </w:p>
        </w:tc>
      </w:tr>
      <w:tr w:rsidR="00382D9D" w:rsidRPr="00E02FCA" w14:paraId="6E8619E4" w14:textId="77777777" w:rsidTr="007E0261">
        <w:tblPrEx>
          <w:tblLook w:val="04A0" w:firstRow="1" w:lastRow="0" w:firstColumn="1" w:lastColumn="0" w:noHBand="0" w:noVBand="1"/>
        </w:tblPrEx>
        <w:trPr>
          <w:tblHeader/>
        </w:trPr>
        <w:tc>
          <w:tcPr>
            <w:tcW w:w="5132" w:type="dxa"/>
            <w:tcBorders>
              <w:bottom w:val="single" w:sz="4" w:space="0" w:color="auto"/>
            </w:tcBorders>
            <w:shd w:val="clear" w:color="auto" w:fill="E6E6E6"/>
            <w:vAlign w:val="center"/>
          </w:tcPr>
          <w:p w14:paraId="6E8619E0" w14:textId="28497E7D" w:rsidR="001341EB" w:rsidRPr="007E0261" w:rsidRDefault="001341EB" w:rsidP="007E0261">
            <w:pPr>
              <w:spacing w:before="60" w:after="60"/>
              <w:ind w:left="0" w:firstLine="0"/>
              <w:jc w:val="left"/>
              <w:rPr>
                <w:b/>
                <w:szCs w:val="24"/>
                <w:lang w:val="en-US"/>
              </w:rPr>
            </w:pPr>
            <w:r w:rsidRPr="007E0261">
              <w:rPr>
                <w:color w:val="2B579A"/>
                <w:szCs w:val="24"/>
                <w:shd w:val="clear" w:color="auto" w:fill="E6E6E6"/>
              </w:rPr>
              <w:fldChar w:fldCharType="begin"/>
            </w:r>
            <w:r w:rsidRPr="007E0261">
              <w:rPr>
                <w:szCs w:val="24"/>
              </w:rPr>
              <w:instrText xml:space="preserve"> REF pgm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Pr="007E0261">
              <w:rPr>
                <w:rFonts w:ascii="TimesNewRomanPSMT" w:hAnsi="TimesNewRomanPSMT"/>
                <w:b/>
                <w:caps/>
                <w:szCs w:val="24"/>
                <w:lang w:val="en-US"/>
              </w:rPr>
              <w:t xml:space="preserve"> Installed Interface Protection </w:t>
            </w:r>
            <w:r w:rsidRPr="007E0261">
              <w:rPr>
                <w:b/>
                <w:szCs w:val="24"/>
                <w:lang w:val="en-US"/>
              </w:rPr>
              <w:t>(see note 5)</w:t>
            </w:r>
          </w:p>
        </w:tc>
        <w:tc>
          <w:tcPr>
            <w:tcW w:w="1134" w:type="dxa"/>
            <w:shd w:val="clear" w:color="auto" w:fill="E6E6E6"/>
            <w:vAlign w:val="center"/>
          </w:tcPr>
          <w:p w14:paraId="6E8619E1" w14:textId="77777777" w:rsidR="001341EB" w:rsidRPr="007E0261" w:rsidRDefault="001341EB" w:rsidP="007E0261">
            <w:pPr>
              <w:spacing w:before="60" w:after="60"/>
              <w:ind w:left="0" w:firstLine="0"/>
              <w:jc w:val="center"/>
              <w:rPr>
                <w:b/>
                <w:szCs w:val="24"/>
                <w:u w:val="single"/>
                <w:lang w:val="en-US"/>
              </w:rPr>
            </w:pPr>
          </w:p>
        </w:tc>
        <w:tc>
          <w:tcPr>
            <w:tcW w:w="1560" w:type="dxa"/>
            <w:shd w:val="clear" w:color="auto" w:fill="E6E6E6"/>
          </w:tcPr>
          <w:p w14:paraId="6E8619E2" w14:textId="77777777" w:rsidR="001341EB" w:rsidRPr="007E0261" w:rsidRDefault="001341EB" w:rsidP="007E0261">
            <w:pPr>
              <w:spacing w:before="60" w:after="60"/>
              <w:ind w:left="0" w:firstLine="0"/>
              <w:jc w:val="center"/>
              <w:rPr>
                <w:b/>
                <w:szCs w:val="24"/>
                <w:u w:val="single"/>
                <w:lang w:val="en-US"/>
              </w:rPr>
            </w:pPr>
          </w:p>
        </w:tc>
        <w:tc>
          <w:tcPr>
            <w:tcW w:w="1530" w:type="dxa"/>
            <w:shd w:val="clear" w:color="auto" w:fill="E6E6E6"/>
          </w:tcPr>
          <w:p w14:paraId="6E8619E3" w14:textId="77777777" w:rsidR="001341EB" w:rsidRPr="007E0261" w:rsidRDefault="001341EB" w:rsidP="007E0261">
            <w:pPr>
              <w:spacing w:before="60" w:after="60"/>
              <w:ind w:left="0" w:firstLine="0"/>
              <w:jc w:val="center"/>
              <w:rPr>
                <w:b/>
                <w:szCs w:val="24"/>
                <w:u w:val="single"/>
                <w:lang w:val="en-US"/>
              </w:rPr>
            </w:pPr>
          </w:p>
        </w:tc>
      </w:tr>
      <w:tr w:rsidR="001341EB" w:rsidRPr="00E02FCA" w14:paraId="6E8619E9" w14:textId="77777777" w:rsidTr="007E0261">
        <w:tblPrEx>
          <w:tblLook w:val="04A0" w:firstRow="1" w:lastRow="0" w:firstColumn="1" w:lastColumn="0" w:noHBand="0" w:noVBand="1"/>
        </w:tblPrEx>
        <w:tc>
          <w:tcPr>
            <w:tcW w:w="5132" w:type="dxa"/>
            <w:shd w:val="clear" w:color="auto" w:fill="FFFFFF"/>
            <w:vAlign w:val="center"/>
          </w:tcPr>
          <w:p w14:paraId="6E8619E5"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U/V Stage 1</w:t>
            </w:r>
          </w:p>
        </w:tc>
        <w:tc>
          <w:tcPr>
            <w:tcW w:w="1134" w:type="dxa"/>
            <w:vAlign w:val="center"/>
          </w:tcPr>
          <w:p w14:paraId="6E8619E6"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560" w:type="dxa"/>
            <w:vAlign w:val="center"/>
          </w:tcPr>
          <w:p w14:paraId="6E8619E7" w14:textId="77777777" w:rsidR="001341EB" w:rsidRPr="007E0261" w:rsidRDefault="001341EB" w:rsidP="007E0261">
            <w:pPr>
              <w:spacing w:before="60" w:after="60"/>
              <w:ind w:left="0" w:firstLine="0"/>
              <w:jc w:val="center"/>
              <w:rPr>
                <w:rFonts w:ascii="TimesNewRomanPSMT" w:hAnsi="TimesNewRomanPSMT"/>
                <w:b/>
                <w:szCs w:val="24"/>
                <w:lang w:val="en-US"/>
              </w:rPr>
            </w:pPr>
            <w:r w:rsidRPr="007E0261">
              <w:rPr>
                <w:rFonts w:ascii="TimesNewRomanPSMT" w:hAnsi="TimesNewRomanPSMT"/>
                <w:b/>
                <w:szCs w:val="24"/>
                <w:lang w:val="en-US"/>
              </w:rPr>
              <w:t>SPD</w:t>
            </w:r>
          </w:p>
        </w:tc>
        <w:tc>
          <w:tcPr>
            <w:tcW w:w="1530" w:type="dxa"/>
            <w:vAlign w:val="center"/>
          </w:tcPr>
          <w:p w14:paraId="6E8619E8" w14:textId="77777777" w:rsidR="001341EB" w:rsidRPr="007E0261" w:rsidRDefault="001341EB" w:rsidP="007E0261">
            <w:pPr>
              <w:spacing w:before="60" w:after="60"/>
              <w:ind w:left="0" w:firstLine="0"/>
              <w:jc w:val="center"/>
              <w:rPr>
                <w:rFonts w:ascii="TimesNewRomanPSMT" w:hAnsi="TimesNewRomanPSMT"/>
                <w:b/>
                <w:szCs w:val="24"/>
                <w:lang w:val="en-US"/>
              </w:rPr>
            </w:pPr>
            <w:r w:rsidRPr="007E0261">
              <w:rPr>
                <w:rFonts w:ascii="TimesNewRomanPSMT" w:hAnsi="TimesNewRomanPSMT"/>
                <w:b/>
                <w:szCs w:val="24"/>
                <w:lang w:val="en-US"/>
              </w:rPr>
              <w:t>SPD</w:t>
            </w:r>
          </w:p>
        </w:tc>
      </w:tr>
      <w:tr w:rsidR="001341EB" w:rsidRPr="00E02FCA" w14:paraId="6E8619EE" w14:textId="77777777" w:rsidTr="007E0261">
        <w:tblPrEx>
          <w:tblLook w:val="04A0" w:firstRow="1" w:lastRow="0" w:firstColumn="1" w:lastColumn="0" w:noHBand="0" w:noVBand="1"/>
        </w:tblPrEx>
        <w:tc>
          <w:tcPr>
            <w:tcW w:w="5132" w:type="dxa"/>
            <w:shd w:val="clear" w:color="auto" w:fill="FFFFFF"/>
            <w:vAlign w:val="center"/>
          </w:tcPr>
          <w:p w14:paraId="6E8619EA"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U/V Stage 2</w:t>
            </w:r>
          </w:p>
        </w:tc>
        <w:tc>
          <w:tcPr>
            <w:tcW w:w="1134" w:type="dxa"/>
            <w:vAlign w:val="center"/>
          </w:tcPr>
          <w:p w14:paraId="6E8619EB"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560" w:type="dxa"/>
            <w:vAlign w:val="center"/>
          </w:tcPr>
          <w:p w14:paraId="6E8619EC"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9ED"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9F3" w14:textId="77777777" w:rsidTr="007E0261">
        <w:tblPrEx>
          <w:tblLook w:val="04A0" w:firstRow="1" w:lastRow="0" w:firstColumn="1" w:lastColumn="0" w:noHBand="0" w:noVBand="1"/>
        </w:tblPrEx>
        <w:tc>
          <w:tcPr>
            <w:tcW w:w="5132" w:type="dxa"/>
            <w:shd w:val="clear" w:color="auto" w:fill="FFFFFF"/>
            <w:vAlign w:val="center"/>
          </w:tcPr>
          <w:p w14:paraId="6E8619EF"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O/V Stage 1</w:t>
            </w:r>
          </w:p>
        </w:tc>
        <w:tc>
          <w:tcPr>
            <w:tcW w:w="1134" w:type="dxa"/>
            <w:vAlign w:val="center"/>
          </w:tcPr>
          <w:p w14:paraId="6E8619F0"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560" w:type="dxa"/>
            <w:vAlign w:val="center"/>
          </w:tcPr>
          <w:p w14:paraId="6E8619F1"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9F2"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9F8" w14:textId="77777777" w:rsidTr="007E0261">
        <w:tblPrEx>
          <w:tblLook w:val="04A0" w:firstRow="1" w:lastRow="0" w:firstColumn="1" w:lastColumn="0" w:noHBand="0" w:noVBand="1"/>
        </w:tblPrEx>
        <w:tc>
          <w:tcPr>
            <w:tcW w:w="5132" w:type="dxa"/>
            <w:shd w:val="clear" w:color="auto" w:fill="FFFFFF"/>
            <w:vAlign w:val="center"/>
          </w:tcPr>
          <w:p w14:paraId="6E8619F4" w14:textId="2C526205"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O/V Stage 2 (if fitted)</w:t>
            </w:r>
          </w:p>
        </w:tc>
        <w:tc>
          <w:tcPr>
            <w:tcW w:w="1134" w:type="dxa"/>
            <w:vAlign w:val="center"/>
          </w:tcPr>
          <w:p w14:paraId="6E8619F5"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560" w:type="dxa"/>
            <w:vAlign w:val="center"/>
          </w:tcPr>
          <w:p w14:paraId="6E8619F6"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9F7"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9FD" w14:textId="77777777" w:rsidTr="007E0261">
        <w:tblPrEx>
          <w:tblLook w:val="04A0" w:firstRow="1" w:lastRow="0" w:firstColumn="1" w:lastColumn="0" w:noHBand="0" w:noVBand="1"/>
        </w:tblPrEx>
        <w:tc>
          <w:tcPr>
            <w:tcW w:w="5132" w:type="dxa"/>
            <w:shd w:val="clear" w:color="auto" w:fill="FFFFFF"/>
            <w:vAlign w:val="center"/>
          </w:tcPr>
          <w:p w14:paraId="6E8619F9"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U/F Stage 1</w:t>
            </w:r>
          </w:p>
        </w:tc>
        <w:tc>
          <w:tcPr>
            <w:tcW w:w="1134" w:type="dxa"/>
            <w:vAlign w:val="center"/>
          </w:tcPr>
          <w:p w14:paraId="6E8619FA"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560" w:type="dxa"/>
            <w:vAlign w:val="center"/>
          </w:tcPr>
          <w:p w14:paraId="6E8619FB"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9FC"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02" w14:textId="77777777" w:rsidTr="007E0261">
        <w:tblPrEx>
          <w:tblLook w:val="04A0" w:firstRow="1" w:lastRow="0" w:firstColumn="1" w:lastColumn="0" w:noHBand="0" w:noVBand="1"/>
        </w:tblPrEx>
        <w:tc>
          <w:tcPr>
            <w:tcW w:w="5132" w:type="dxa"/>
            <w:shd w:val="clear" w:color="auto" w:fill="FFFFFF"/>
            <w:vAlign w:val="center"/>
          </w:tcPr>
          <w:p w14:paraId="6E8619FE"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U/F Stage 2</w:t>
            </w:r>
          </w:p>
        </w:tc>
        <w:tc>
          <w:tcPr>
            <w:tcW w:w="1134" w:type="dxa"/>
            <w:vAlign w:val="center"/>
          </w:tcPr>
          <w:p w14:paraId="6E8619FF"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560" w:type="dxa"/>
            <w:vAlign w:val="center"/>
          </w:tcPr>
          <w:p w14:paraId="6E861A00"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01"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07" w14:textId="77777777" w:rsidTr="007E0261">
        <w:tblPrEx>
          <w:tblLook w:val="04A0" w:firstRow="1" w:lastRow="0" w:firstColumn="1" w:lastColumn="0" w:noHBand="0" w:noVBand="1"/>
        </w:tblPrEx>
        <w:tc>
          <w:tcPr>
            <w:tcW w:w="5132" w:type="dxa"/>
            <w:shd w:val="clear" w:color="auto" w:fill="FFFFFF"/>
            <w:vAlign w:val="center"/>
          </w:tcPr>
          <w:p w14:paraId="6E861A03"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O/F Stage 1</w:t>
            </w:r>
          </w:p>
        </w:tc>
        <w:tc>
          <w:tcPr>
            <w:tcW w:w="1134" w:type="dxa"/>
            <w:vAlign w:val="center"/>
          </w:tcPr>
          <w:p w14:paraId="6E861A04"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560" w:type="dxa"/>
            <w:vAlign w:val="center"/>
          </w:tcPr>
          <w:p w14:paraId="6E861A05"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06"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0C" w14:textId="77777777" w:rsidTr="007E0261">
        <w:tblPrEx>
          <w:tblLook w:val="04A0" w:firstRow="1" w:lastRow="0" w:firstColumn="1" w:lastColumn="0" w:noHBand="0" w:noVBand="1"/>
        </w:tblPrEx>
        <w:tc>
          <w:tcPr>
            <w:tcW w:w="5132" w:type="dxa"/>
            <w:shd w:val="clear" w:color="auto" w:fill="FFFFFF"/>
            <w:vAlign w:val="center"/>
          </w:tcPr>
          <w:p w14:paraId="6E861A08" w14:textId="2B3AC31E"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O/F Stage 2 (if fitted)</w:t>
            </w:r>
          </w:p>
        </w:tc>
        <w:tc>
          <w:tcPr>
            <w:tcW w:w="1134" w:type="dxa"/>
            <w:vAlign w:val="center"/>
          </w:tcPr>
          <w:p w14:paraId="6E861A09"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w:t>
            </w:r>
          </w:p>
        </w:tc>
        <w:tc>
          <w:tcPr>
            <w:tcW w:w="1560" w:type="dxa"/>
            <w:vAlign w:val="center"/>
          </w:tcPr>
          <w:p w14:paraId="6E861A0A"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0B"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11" w14:textId="77777777" w:rsidTr="007E0261">
        <w:tblPrEx>
          <w:tblLook w:val="04A0" w:firstRow="1" w:lastRow="0" w:firstColumn="1" w:lastColumn="0" w:noHBand="0" w:noVBand="1"/>
        </w:tblPrEx>
        <w:tc>
          <w:tcPr>
            <w:tcW w:w="5132" w:type="dxa"/>
            <w:shd w:val="clear" w:color="auto" w:fill="FFFFFF"/>
            <w:vAlign w:val="center"/>
          </w:tcPr>
          <w:p w14:paraId="6E861A0D" w14:textId="77777777" w:rsidR="001341EB" w:rsidRPr="007E0261" w:rsidRDefault="001341EB" w:rsidP="007E0261">
            <w:pPr>
              <w:spacing w:before="60" w:after="60"/>
              <w:ind w:left="0" w:firstLine="0"/>
              <w:jc w:val="left"/>
              <w:rPr>
                <w:rFonts w:ascii="TimesNewRomanPSMT" w:hAnsi="TimesNewRomanPSMT"/>
                <w:szCs w:val="24"/>
                <w:lang w:val="en-US"/>
              </w:rPr>
            </w:pPr>
            <w:proofErr w:type="spellStart"/>
            <w:r w:rsidRPr="007E0261">
              <w:rPr>
                <w:rFonts w:ascii="TimesNewRomanPSMT" w:hAnsi="TimesNewRomanPSMT"/>
                <w:szCs w:val="24"/>
                <w:lang w:val="en-US"/>
              </w:rPr>
              <w:t>LoM</w:t>
            </w:r>
            <w:proofErr w:type="spellEnd"/>
            <w:r w:rsidRPr="007E0261">
              <w:rPr>
                <w:rFonts w:ascii="TimesNewRomanPSMT" w:hAnsi="TimesNewRomanPSMT"/>
                <w:szCs w:val="24"/>
                <w:lang w:val="en-US"/>
              </w:rPr>
              <w:t xml:space="preserve"> (</w:t>
            </w:r>
            <w:proofErr w:type="spellStart"/>
            <w:r w:rsidRPr="007E0261">
              <w:rPr>
                <w:rFonts w:ascii="TimesNewRomanPSMT" w:hAnsi="TimesNewRomanPSMT"/>
                <w:szCs w:val="24"/>
                <w:lang w:val="en-US"/>
              </w:rPr>
              <w:t>RoCoF</w:t>
            </w:r>
            <w:proofErr w:type="spellEnd"/>
            <w:r w:rsidRPr="007E0261">
              <w:rPr>
                <w:rFonts w:ascii="TimesNewRomanPSMT" w:hAnsi="TimesNewRomanPSMT"/>
                <w:szCs w:val="24"/>
                <w:lang w:val="en-US"/>
              </w:rPr>
              <w:t>)</w:t>
            </w:r>
          </w:p>
        </w:tc>
        <w:tc>
          <w:tcPr>
            <w:tcW w:w="1134" w:type="dxa"/>
            <w:vAlign w:val="center"/>
          </w:tcPr>
          <w:p w14:paraId="6E861A0E"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Hzs</w:t>
            </w:r>
            <w:r w:rsidRPr="007E0261">
              <w:rPr>
                <w:rFonts w:ascii="TimesNewRomanPSMT" w:hAnsi="TimesNewRomanPSMT"/>
                <w:szCs w:val="24"/>
                <w:vertAlign w:val="superscript"/>
                <w:lang w:val="en-US"/>
              </w:rPr>
              <w:t xml:space="preserve">-1 </w:t>
            </w:r>
            <w:r w:rsidRPr="007E0261">
              <w:rPr>
                <w:rFonts w:ascii="TimesNewRomanPSMT" w:hAnsi="TimesNewRomanPSMT"/>
                <w:szCs w:val="24"/>
                <w:lang w:val="en-US"/>
              </w:rPr>
              <w:t>and s</w:t>
            </w:r>
          </w:p>
        </w:tc>
        <w:tc>
          <w:tcPr>
            <w:tcW w:w="1560" w:type="dxa"/>
            <w:vAlign w:val="center"/>
          </w:tcPr>
          <w:p w14:paraId="6E861A0F"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10"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16" w14:textId="77777777" w:rsidTr="007E0261">
        <w:tblPrEx>
          <w:tblLook w:val="04A0" w:firstRow="1" w:lastRow="0" w:firstColumn="1" w:lastColumn="0" w:noHBand="0" w:noVBand="1"/>
        </w:tblPrEx>
        <w:tc>
          <w:tcPr>
            <w:tcW w:w="5132" w:type="dxa"/>
            <w:shd w:val="clear" w:color="auto" w:fill="FFFFFF"/>
            <w:vAlign w:val="center"/>
          </w:tcPr>
          <w:p w14:paraId="6E861A12" w14:textId="77777777" w:rsidR="001341EB" w:rsidRPr="007E0261" w:rsidRDefault="001341EB" w:rsidP="007E0261">
            <w:pPr>
              <w:spacing w:before="60" w:after="60"/>
              <w:ind w:left="0" w:firstLine="0"/>
              <w:jc w:val="left"/>
              <w:rPr>
                <w:rFonts w:ascii="TimesNewRomanPSMT" w:hAnsi="TimesNewRomanPSMT"/>
                <w:szCs w:val="24"/>
                <w:lang w:val="en-US"/>
              </w:rPr>
            </w:pPr>
            <w:proofErr w:type="spellStart"/>
            <w:r w:rsidRPr="007E0261">
              <w:rPr>
                <w:rFonts w:ascii="TimesNewRomanPSMT" w:hAnsi="TimesNewRomanPSMT"/>
                <w:szCs w:val="24"/>
                <w:lang w:val="en-US"/>
              </w:rPr>
              <w:t>LoM</w:t>
            </w:r>
            <w:proofErr w:type="spellEnd"/>
            <w:r w:rsidRPr="007E0261">
              <w:rPr>
                <w:rFonts w:ascii="TimesNewRomanPSMT" w:hAnsi="TimesNewRomanPSMT"/>
                <w:szCs w:val="24"/>
                <w:lang w:val="en-US"/>
              </w:rPr>
              <w:t xml:space="preserve"> (Vector Shift)</w:t>
            </w:r>
          </w:p>
        </w:tc>
        <w:tc>
          <w:tcPr>
            <w:tcW w:w="1134" w:type="dxa"/>
            <w:vAlign w:val="center"/>
          </w:tcPr>
          <w:p w14:paraId="6E861A13"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degrees</w:t>
            </w:r>
          </w:p>
        </w:tc>
        <w:tc>
          <w:tcPr>
            <w:tcW w:w="1560" w:type="dxa"/>
            <w:vAlign w:val="center"/>
          </w:tcPr>
          <w:p w14:paraId="6E861A14"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15"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1B" w14:textId="77777777" w:rsidTr="007E0261">
        <w:tblPrEx>
          <w:tblLook w:val="04A0" w:firstRow="1" w:lastRow="0" w:firstColumn="1" w:lastColumn="0" w:noHBand="0" w:noVBand="1"/>
        </w:tblPrEx>
        <w:tc>
          <w:tcPr>
            <w:tcW w:w="5132" w:type="dxa"/>
            <w:shd w:val="clear" w:color="auto" w:fill="FFFFFF"/>
            <w:vAlign w:val="center"/>
          </w:tcPr>
          <w:p w14:paraId="6E861A17" w14:textId="77777777" w:rsidR="001341EB" w:rsidRPr="007E0261" w:rsidRDefault="001341EB" w:rsidP="007E0261">
            <w:pPr>
              <w:spacing w:before="60" w:after="60"/>
              <w:ind w:left="0" w:firstLine="0"/>
              <w:jc w:val="left"/>
              <w:rPr>
                <w:rFonts w:ascii="TimesNewRomanPSMT" w:hAnsi="TimesNewRomanPSMT"/>
                <w:szCs w:val="24"/>
                <w:lang w:val="en-US"/>
              </w:rPr>
            </w:pPr>
            <w:proofErr w:type="spellStart"/>
            <w:r w:rsidRPr="007E0261">
              <w:rPr>
                <w:rFonts w:ascii="TimesNewRomanPSMT" w:hAnsi="TimesNewRomanPSMT"/>
                <w:szCs w:val="24"/>
                <w:lang w:val="en-US"/>
              </w:rPr>
              <w:t>LoM</w:t>
            </w:r>
            <w:proofErr w:type="spellEnd"/>
            <w:r w:rsidRPr="007E0261">
              <w:rPr>
                <w:rFonts w:ascii="TimesNewRomanPSMT" w:hAnsi="TimesNewRomanPSMT"/>
                <w:szCs w:val="24"/>
                <w:lang w:val="en-US"/>
              </w:rPr>
              <w:t xml:space="preserve"> – other</w:t>
            </w:r>
          </w:p>
        </w:tc>
        <w:tc>
          <w:tcPr>
            <w:tcW w:w="1134" w:type="dxa"/>
            <w:vAlign w:val="center"/>
          </w:tcPr>
          <w:p w14:paraId="6E861A18"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Text</w:t>
            </w:r>
          </w:p>
        </w:tc>
        <w:tc>
          <w:tcPr>
            <w:tcW w:w="1560" w:type="dxa"/>
            <w:vAlign w:val="center"/>
          </w:tcPr>
          <w:p w14:paraId="6E861A19"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1A"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bl>
    <w:p w14:paraId="6E861A1C" w14:textId="77777777" w:rsidR="00201F6A" w:rsidRDefault="00201F6A" w:rsidP="00201F6A">
      <w:pPr>
        <w:ind w:left="0" w:firstLine="0"/>
        <w:jc w:val="left"/>
        <w:rPr>
          <w:rFonts w:ascii="TimesNewRomanPSMT" w:hAnsi="TimesNewRomanPSMT"/>
          <w:b/>
          <w:sz w:val="22"/>
          <w:szCs w:val="22"/>
          <w:lang w:val="en-US"/>
        </w:rPr>
      </w:pPr>
    </w:p>
    <w:p w14:paraId="1E9EFBED" w14:textId="7AE17505" w:rsidR="00BB5563" w:rsidRPr="007E0261" w:rsidRDefault="00201F6A" w:rsidP="00201F6A">
      <w:pPr>
        <w:spacing w:after="120"/>
        <w:ind w:left="0" w:firstLine="0"/>
        <w:jc w:val="left"/>
        <w:rPr>
          <w:rFonts w:ascii="TimesNewRomanPSMT" w:hAnsi="TimesNewRomanPSMT"/>
          <w:b/>
          <w:szCs w:val="24"/>
          <w:lang w:val="en-US"/>
        </w:rPr>
      </w:pPr>
      <w:r w:rsidRPr="007E0261">
        <w:rPr>
          <w:rFonts w:ascii="TimesNewRomanPSMT" w:hAnsi="TimesNewRomanPSMT"/>
          <w:b/>
          <w:szCs w:val="24"/>
          <w:lang w:val="en-US"/>
        </w:rPr>
        <w:t>Notes:</w:t>
      </w:r>
    </w:p>
    <w:p w14:paraId="6E861A1E" w14:textId="77777777" w:rsidR="00610612" w:rsidRPr="007E0261" w:rsidRDefault="00610612" w:rsidP="007E0261">
      <w:pPr>
        <w:spacing w:after="120"/>
        <w:ind w:left="0" w:firstLine="0"/>
        <w:jc w:val="left"/>
        <w:rPr>
          <w:szCs w:val="24"/>
        </w:rPr>
      </w:pPr>
    </w:p>
    <w:p w14:paraId="581BA883" w14:textId="2BA6DF10" w:rsidR="00D220BC" w:rsidRPr="007E0261" w:rsidRDefault="001341EB" w:rsidP="00B77034">
      <w:pPr>
        <w:pStyle w:val="Default"/>
        <w:numPr>
          <w:ilvl w:val="0"/>
          <w:numId w:val="52"/>
        </w:numPr>
        <w:tabs>
          <w:tab w:val="clear" w:pos="720"/>
          <w:tab w:val="num" w:pos="360"/>
        </w:tabs>
        <w:ind w:left="360"/>
        <w:rPr>
          <w:color w:val="auto"/>
        </w:rPr>
      </w:pPr>
      <w:r w:rsidRPr="007E0261">
        <w:rPr>
          <w:color w:val="auto"/>
        </w:rPr>
        <w:t>F</w:t>
      </w:r>
      <w:r w:rsidR="00610612" w:rsidRPr="007E0261">
        <w:rPr>
          <w:color w:val="auto"/>
        </w:rPr>
        <w:t>or all new connection</w:t>
      </w:r>
      <w:r w:rsidRPr="007E0261">
        <w:rPr>
          <w:color w:val="auto"/>
        </w:rPr>
        <w:t xml:space="preserve"> application</w:t>
      </w:r>
      <w:r w:rsidR="00610612" w:rsidRPr="007E0261">
        <w:rPr>
          <w:color w:val="auto"/>
        </w:rPr>
        <w:t xml:space="preserve">s </w:t>
      </w:r>
      <w:r w:rsidRPr="007E0261">
        <w:rPr>
          <w:color w:val="auto"/>
        </w:rPr>
        <w:t xml:space="preserve">submitted </w:t>
      </w:r>
      <w:r w:rsidR="00610612" w:rsidRPr="007E0261">
        <w:rPr>
          <w:color w:val="auto"/>
        </w:rPr>
        <w:t xml:space="preserve">on or after </w:t>
      </w:r>
      <w:r w:rsidR="00234BD7" w:rsidRPr="007E0261">
        <w:rPr>
          <w:color w:val="auto"/>
        </w:rPr>
        <w:t>1</w:t>
      </w:r>
      <w:r w:rsidR="00610612" w:rsidRPr="007E0261">
        <w:rPr>
          <w:color w:val="auto"/>
        </w:rPr>
        <w:t xml:space="preserve"> </w:t>
      </w:r>
      <w:r w:rsidR="005E6EB2" w:rsidRPr="007E0261">
        <w:rPr>
          <w:color w:val="auto"/>
        </w:rPr>
        <w:t>September</w:t>
      </w:r>
      <w:r w:rsidR="00610612" w:rsidRPr="007E0261">
        <w:rPr>
          <w:color w:val="auto"/>
        </w:rPr>
        <w:t xml:space="preserve"> 20</w:t>
      </w:r>
      <w:r w:rsidR="005E6EB2" w:rsidRPr="007E0261">
        <w:rPr>
          <w:color w:val="auto"/>
        </w:rPr>
        <w:t>21</w:t>
      </w:r>
      <w:r w:rsidR="00610612" w:rsidRPr="007E0261">
        <w:rPr>
          <w:color w:val="auto"/>
        </w:rPr>
        <w:t xml:space="preserve"> </w:t>
      </w:r>
      <w:r w:rsidRPr="007E0261">
        <w:rPr>
          <w:color w:val="auto"/>
        </w:rPr>
        <w:t>the energy source should be selected from Table 1 and the energy conversion technology should be selected from Table 2.  For example</w:t>
      </w:r>
      <w:r w:rsidR="00361F0D" w:rsidRPr="007E0261">
        <w:rPr>
          <w:color w:val="auto"/>
        </w:rPr>
        <w:t xml:space="preserve"> </w:t>
      </w:r>
      <w:r w:rsidR="007F528A" w:rsidRPr="007E0261">
        <w:rPr>
          <w:color w:val="auto"/>
        </w:rPr>
        <w:t xml:space="preserve">a solar PV power generating module would </w:t>
      </w:r>
      <w:r w:rsidRPr="007E0261">
        <w:rPr>
          <w:color w:val="auto"/>
        </w:rPr>
        <w:t>have an energy source A and an energy conversion technology of 11)</w:t>
      </w:r>
      <w:r w:rsidR="00610612" w:rsidRPr="007E0261">
        <w:rPr>
          <w:color w:val="auto"/>
        </w:rPr>
        <w:t xml:space="preserve">: </w:t>
      </w:r>
    </w:p>
    <w:p w14:paraId="17CCE915" w14:textId="77777777" w:rsidR="00D220BC" w:rsidRPr="007E0261" w:rsidRDefault="00D220BC" w:rsidP="00AA024E">
      <w:pPr>
        <w:pStyle w:val="Default"/>
        <w:ind w:left="360"/>
        <w:rPr>
          <w:color w:val="auto"/>
        </w:rPr>
      </w:pPr>
    </w:p>
    <w:p w14:paraId="23DC9E68" w14:textId="3BC822CF" w:rsidR="00D220BC" w:rsidRPr="007E0261" w:rsidRDefault="00D220BC" w:rsidP="007E0261">
      <w:pPr>
        <w:pStyle w:val="Default"/>
        <w:spacing w:after="240"/>
        <w:rPr>
          <w:color w:val="auto"/>
        </w:rPr>
      </w:pPr>
      <w:r w:rsidRPr="007E0261">
        <w:rPr>
          <w:color w:val="auto"/>
        </w:rPr>
        <w:lastRenderedPageBreak/>
        <w:t>Table 1</w:t>
      </w:r>
    </w:p>
    <w:tbl>
      <w:tblPr>
        <w:tblW w:w="9351" w:type="dxa"/>
        <w:tblCellMar>
          <w:top w:w="15" w:type="dxa"/>
        </w:tblCellMar>
        <w:tblLook w:val="04A0" w:firstRow="1" w:lastRow="0" w:firstColumn="1" w:lastColumn="0" w:noHBand="0" w:noVBand="1"/>
      </w:tblPr>
      <w:tblGrid>
        <w:gridCol w:w="1000"/>
        <w:gridCol w:w="8351"/>
      </w:tblGrid>
      <w:tr w:rsidR="00287EC9" w:rsidRPr="00825D4E" w14:paraId="1C401924" w14:textId="77777777" w:rsidTr="00AA024E">
        <w:trPr>
          <w:trHeight w:val="765"/>
        </w:trPr>
        <w:tc>
          <w:tcPr>
            <w:tcW w:w="1000" w:type="dxa"/>
            <w:tcBorders>
              <w:top w:val="single" w:sz="4" w:space="0" w:color="auto"/>
              <w:left w:val="single" w:sz="4" w:space="0" w:color="auto"/>
              <w:bottom w:val="single" w:sz="4" w:space="0" w:color="auto"/>
              <w:right w:val="single" w:sz="4" w:space="0" w:color="auto"/>
            </w:tcBorders>
            <w:shd w:val="clear" w:color="4472C4" w:fill="FFFFFF"/>
            <w:vAlign w:val="center"/>
            <w:hideMark/>
          </w:tcPr>
          <w:p w14:paraId="62E1EA4E" w14:textId="07EC294F" w:rsidR="00287EC9" w:rsidRPr="007E0261" w:rsidRDefault="00287EC9" w:rsidP="00AA024E">
            <w:pPr>
              <w:spacing w:before="40" w:after="40"/>
              <w:jc w:val="center"/>
              <w:rPr>
                <w:b/>
                <w:bCs/>
                <w:color w:val="FFFFFF"/>
                <w:szCs w:val="24"/>
                <w:lang w:eastAsia="en-GB"/>
              </w:rPr>
            </w:pPr>
          </w:p>
        </w:tc>
        <w:tc>
          <w:tcPr>
            <w:tcW w:w="8351" w:type="dxa"/>
            <w:tcBorders>
              <w:top w:val="single" w:sz="4" w:space="0" w:color="auto"/>
              <w:left w:val="nil"/>
              <w:bottom w:val="single" w:sz="4" w:space="0" w:color="auto"/>
              <w:right w:val="single" w:sz="4" w:space="0" w:color="auto"/>
            </w:tcBorders>
            <w:shd w:val="clear" w:color="000000" w:fill="FFFFFF"/>
            <w:vAlign w:val="center"/>
            <w:hideMark/>
          </w:tcPr>
          <w:p w14:paraId="0FE6971E" w14:textId="09F96177" w:rsidR="00287EC9" w:rsidRPr="00825D4E" w:rsidRDefault="00287EC9" w:rsidP="007E0261">
            <w:pPr>
              <w:spacing w:before="40" w:after="40"/>
              <w:jc w:val="left"/>
              <w:rPr>
                <w:color w:val="000000"/>
                <w:szCs w:val="24"/>
                <w:lang w:eastAsia="en-GB"/>
              </w:rPr>
            </w:pPr>
            <w:r w:rsidRPr="00825D4E">
              <w:rPr>
                <w:color w:val="000000"/>
                <w:szCs w:val="24"/>
                <w:lang w:eastAsia="en-GB"/>
              </w:rPr>
              <w:t>Energy Source</w:t>
            </w:r>
          </w:p>
        </w:tc>
      </w:tr>
      <w:tr w:rsidR="00AA024E" w:rsidRPr="00825D4E" w14:paraId="79CDAE4E"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6211393E" w14:textId="48E9AC68" w:rsidR="00AA024E" w:rsidRPr="00825D4E" w:rsidRDefault="00AA024E" w:rsidP="00AA024E">
            <w:pPr>
              <w:spacing w:before="40" w:after="40"/>
              <w:rPr>
                <w:szCs w:val="24"/>
                <w:lang w:eastAsia="en-GB"/>
              </w:rPr>
            </w:pPr>
            <w:r w:rsidRPr="00825D4E">
              <w:rPr>
                <w:szCs w:val="24"/>
                <w:lang w:eastAsia="en-GB"/>
              </w:rPr>
              <w:t>A</w:t>
            </w:r>
          </w:p>
        </w:tc>
        <w:tc>
          <w:tcPr>
            <w:tcW w:w="8351" w:type="dxa"/>
            <w:tcBorders>
              <w:top w:val="nil"/>
              <w:left w:val="nil"/>
              <w:bottom w:val="single" w:sz="4" w:space="0" w:color="auto"/>
              <w:right w:val="single" w:sz="4" w:space="0" w:color="auto"/>
            </w:tcBorders>
            <w:shd w:val="clear" w:color="000000" w:fill="FFFFFF"/>
            <w:noWrap/>
            <w:vAlign w:val="center"/>
          </w:tcPr>
          <w:p w14:paraId="49CDDE15" w14:textId="4787E986" w:rsidR="00AA024E" w:rsidRPr="00825D4E" w:rsidRDefault="00AA024E" w:rsidP="007E0261">
            <w:pPr>
              <w:spacing w:before="40" w:after="40"/>
              <w:jc w:val="left"/>
              <w:rPr>
                <w:szCs w:val="24"/>
                <w:lang w:eastAsia="en-GB"/>
              </w:rPr>
            </w:pPr>
            <w:r w:rsidRPr="00825D4E">
              <w:rPr>
                <w:szCs w:val="24"/>
                <w:lang w:eastAsia="en-GB"/>
              </w:rPr>
              <w:t>Advanced Fuel (produced via gasification or pyrolysis of biofuel or waste)</w:t>
            </w:r>
          </w:p>
        </w:tc>
      </w:tr>
      <w:tr w:rsidR="00AA024E" w:rsidRPr="00825D4E" w14:paraId="678C2ED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2A4EF01" w14:textId="4416880E" w:rsidR="00AA024E" w:rsidRPr="00825D4E" w:rsidRDefault="00AA024E" w:rsidP="00AA024E">
            <w:pPr>
              <w:spacing w:before="40" w:after="40"/>
              <w:rPr>
                <w:szCs w:val="24"/>
                <w:lang w:eastAsia="en-GB"/>
              </w:rPr>
            </w:pPr>
            <w:r w:rsidRPr="00825D4E">
              <w:rPr>
                <w:szCs w:val="24"/>
                <w:lang w:eastAsia="en-GB"/>
              </w:rPr>
              <w:t>B</w:t>
            </w:r>
          </w:p>
        </w:tc>
        <w:tc>
          <w:tcPr>
            <w:tcW w:w="8351" w:type="dxa"/>
            <w:tcBorders>
              <w:top w:val="nil"/>
              <w:left w:val="nil"/>
              <w:bottom w:val="single" w:sz="4" w:space="0" w:color="auto"/>
              <w:right w:val="single" w:sz="4" w:space="0" w:color="auto"/>
            </w:tcBorders>
            <w:shd w:val="clear" w:color="000000" w:fill="FFFFFF"/>
            <w:noWrap/>
            <w:vAlign w:val="center"/>
          </w:tcPr>
          <w:p w14:paraId="6C71DF30" w14:textId="2F6E5AC7" w:rsidR="00AA024E" w:rsidRPr="00825D4E" w:rsidRDefault="00AA024E" w:rsidP="007E0261">
            <w:pPr>
              <w:spacing w:before="40" w:after="40"/>
              <w:jc w:val="left"/>
              <w:rPr>
                <w:szCs w:val="24"/>
                <w:lang w:eastAsia="en-GB"/>
              </w:rPr>
            </w:pPr>
            <w:r w:rsidRPr="00825D4E">
              <w:rPr>
                <w:szCs w:val="24"/>
                <w:lang w:eastAsia="en-GB"/>
              </w:rPr>
              <w:t>Biofuel - Biogas from anaerobic digestion (excluding landfill &amp; sewage)</w:t>
            </w:r>
          </w:p>
        </w:tc>
      </w:tr>
      <w:tr w:rsidR="00AA024E" w:rsidRPr="00825D4E" w14:paraId="56CF16F8"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07EEF35D" w14:textId="379D4807" w:rsidR="00AA024E" w:rsidRPr="00825D4E" w:rsidRDefault="00AA024E" w:rsidP="00AA024E">
            <w:pPr>
              <w:spacing w:before="40" w:after="40"/>
              <w:rPr>
                <w:szCs w:val="24"/>
                <w:lang w:eastAsia="en-GB"/>
              </w:rPr>
            </w:pPr>
            <w:r w:rsidRPr="00825D4E">
              <w:rPr>
                <w:szCs w:val="24"/>
                <w:lang w:eastAsia="en-GB"/>
              </w:rPr>
              <w:t>C</w:t>
            </w:r>
          </w:p>
        </w:tc>
        <w:tc>
          <w:tcPr>
            <w:tcW w:w="8351" w:type="dxa"/>
            <w:tcBorders>
              <w:top w:val="nil"/>
              <w:left w:val="nil"/>
              <w:bottom w:val="single" w:sz="4" w:space="0" w:color="auto"/>
              <w:right w:val="single" w:sz="4" w:space="0" w:color="auto"/>
            </w:tcBorders>
            <w:shd w:val="clear" w:color="000000" w:fill="FFFFFF"/>
            <w:noWrap/>
            <w:vAlign w:val="center"/>
          </w:tcPr>
          <w:p w14:paraId="74FADBCC" w14:textId="27E1162D" w:rsidR="00AA024E" w:rsidRPr="00825D4E" w:rsidRDefault="00AA024E" w:rsidP="007E0261">
            <w:pPr>
              <w:spacing w:before="40" w:after="40"/>
              <w:jc w:val="left"/>
              <w:rPr>
                <w:szCs w:val="24"/>
                <w:lang w:eastAsia="en-GB"/>
              </w:rPr>
            </w:pPr>
            <w:r w:rsidRPr="00825D4E">
              <w:rPr>
                <w:szCs w:val="24"/>
                <w:lang w:eastAsia="en-GB"/>
              </w:rPr>
              <w:t>Biofuel - Landfill gas</w:t>
            </w:r>
          </w:p>
        </w:tc>
      </w:tr>
      <w:tr w:rsidR="00AA024E" w:rsidRPr="00825D4E" w14:paraId="36529013"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1B11DA8" w14:textId="011C89D4" w:rsidR="00AA024E" w:rsidRPr="00825D4E" w:rsidRDefault="00AA024E" w:rsidP="00AA024E">
            <w:pPr>
              <w:spacing w:before="40" w:after="40"/>
              <w:rPr>
                <w:szCs w:val="24"/>
                <w:lang w:eastAsia="en-GB"/>
              </w:rPr>
            </w:pPr>
            <w:r w:rsidRPr="00825D4E">
              <w:rPr>
                <w:szCs w:val="24"/>
                <w:lang w:eastAsia="en-GB"/>
              </w:rPr>
              <w:t>D</w:t>
            </w:r>
          </w:p>
        </w:tc>
        <w:tc>
          <w:tcPr>
            <w:tcW w:w="8351" w:type="dxa"/>
            <w:tcBorders>
              <w:top w:val="nil"/>
              <w:left w:val="nil"/>
              <w:bottom w:val="single" w:sz="4" w:space="0" w:color="auto"/>
              <w:right w:val="single" w:sz="4" w:space="0" w:color="auto"/>
            </w:tcBorders>
            <w:shd w:val="clear" w:color="000000" w:fill="FFFFFF"/>
            <w:noWrap/>
            <w:vAlign w:val="center"/>
          </w:tcPr>
          <w:p w14:paraId="62CB8FA5" w14:textId="3EE03673" w:rsidR="00AA024E" w:rsidRPr="00825D4E" w:rsidRDefault="00AA024E" w:rsidP="007E0261">
            <w:pPr>
              <w:spacing w:before="40" w:after="40"/>
              <w:jc w:val="left"/>
              <w:rPr>
                <w:szCs w:val="24"/>
                <w:lang w:eastAsia="en-GB"/>
              </w:rPr>
            </w:pPr>
            <w:r w:rsidRPr="00825D4E">
              <w:rPr>
                <w:szCs w:val="24"/>
                <w:lang w:eastAsia="en-GB"/>
              </w:rPr>
              <w:t>Biofuel - Sewage gas</w:t>
            </w:r>
          </w:p>
        </w:tc>
      </w:tr>
      <w:tr w:rsidR="00AA024E" w:rsidRPr="00825D4E" w14:paraId="6EE4F6A6"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186DE84B" w14:textId="3A95A89B" w:rsidR="00AA024E" w:rsidRPr="00825D4E" w:rsidRDefault="00AA024E" w:rsidP="00AA024E">
            <w:pPr>
              <w:spacing w:before="40" w:after="40"/>
              <w:rPr>
                <w:szCs w:val="24"/>
                <w:lang w:eastAsia="en-GB"/>
              </w:rPr>
            </w:pPr>
            <w:r w:rsidRPr="00825D4E">
              <w:rPr>
                <w:szCs w:val="24"/>
                <w:lang w:eastAsia="en-GB"/>
              </w:rPr>
              <w:t>E</w:t>
            </w:r>
          </w:p>
        </w:tc>
        <w:tc>
          <w:tcPr>
            <w:tcW w:w="8351" w:type="dxa"/>
            <w:tcBorders>
              <w:top w:val="nil"/>
              <w:left w:val="nil"/>
              <w:bottom w:val="single" w:sz="4" w:space="0" w:color="auto"/>
              <w:right w:val="single" w:sz="4" w:space="0" w:color="auto"/>
            </w:tcBorders>
            <w:shd w:val="clear" w:color="000000" w:fill="FFFFFF"/>
            <w:noWrap/>
            <w:vAlign w:val="center"/>
          </w:tcPr>
          <w:p w14:paraId="4B755259" w14:textId="1A72048C" w:rsidR="00AA024E" w:rsidRPr="00825D4E" w:rsidRDefault="00AA024E" w:rsidP="007E0261">
            <w:pPr>
              <w:spacing w:before="40" w:after="40"/>
              <w:jc w:val="left"/>
              <w:rPr>
                <w:szCs w:val="24"/>
                <w:lang w:eastAsia="en-GB"/>
              </w:rPr>
            </w:pPr>
            <w:r w:rsidRPr="00825D4E">
              <w:rPr>
                <w:szCs w:val="24"/>
                <w:lang w:eastAsia="en-GB"/>
              </w:rPr>
              <w:t>Biofuel - Other</w:t>
            </w:r>
          </w:p>
        </w:tc>
      </w:tr>
      <w:tr w:rsidR="00AA024E" w:rsidRPr="00825D4E" w14:paraId="0B5CA4C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0D721BC" w14:textId="23253837" w:rsidR="00AA024E" w:rsidRPr="00825D4E" w:rsidRDefault="00AA024E" w:rsidP="00AA024E">
            <w:pPr>
              <w:spacing w:before="40" w:after="40"/>
              <w:rPr>
                <w:szCs w:val="24"/>
                <w:lang w:eastAsia="en-GB"/>
              </w:rPr>
            </w:pPr>
            <w:r w:rsidRPr="00825D4E">
              <w:rPr>
                <w:szCs w:val="24"/>
                <w:lang w:eastAsia="en-GB"/>
              </w:rPr>
              <w:t>F</w:t>
            </w:r>
          </w:p>
        </w:tc>
        <w:tc>
          <w:tcPr>
            <w:tcW w:w="8351" w:type="dxa"/>
            <w:tcBorders>
              <w:top w:val="nil"/>
              <w:left w:val="nil"/>
              <w:bottom w:val="single" w:sz="4" w:space="0" w:color="auto"/>
              <w:right w:val="single" w:sz="4" w:space="0" w:color="auto"/>
            </w:tcBorders>
            <w:shd w:val="clear" w:color="000000" w:fill="FFFFFF"/>
            <w:noWrap/>
            <w:vAlign w:val="center"/>
          </w:tcPr>
          <w:p w14:paraId="383604A3" w14:textId="65EA6926" w:rsidR="00AA024E" w:rsidRPr="00825D4E" w:rsidRDefault="00AA024E" w:rsidP="007E0261">
            <w:pPr>
              <w:spacing w:before="40" w:after="40"/>
              <w:jc w:val="left"/>
              <w:rPr>
                <w:szCs w:val="24"/>
                <w:lang w:eastAsia="en-GB"/>
              </w:rPr>
            </w:pPr>
            <w:r w:rsidRPr="00825D4E">
              <w:rPr>
                <w:szCs w:val="24"/>
                <w:lang w:eastAsia="en-GB"/>
              </w:rPr>
              <w:t>Biomass</w:t>
            </w:r>
          </w:p>
        </w:tc>
      </w:tr>
      <w:tr w:rsidR="00AA024E" w:rsidRPr="00825D4E" w14:paraId="0220C6A8"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7C2B202A" w14:textId="6CD0C878" w:rsidR="00AA024E" w:rsidRPr="00825D4E" w:rsidRDefault="00AA024E" w:rsidP="00AA024E">
            <w:pPr>
              <w:spacing w:before="40" w:after="40"/>
              <w:rPr>
                <w:szCs w:val="24"/>
                <w:lang w:eastAsia="en-GB"/>
              </w:rPr>
            </w:pPr>
            <w:r w:rsidRPr="00825D4E">
              <w:rPr>
                <w:szCs w:val="24"/>
                <w:lang w:eastAsia="en-GB"/>
              </w:rPr>
              <w:t>G</w:t>
            </w:r>
          </w:p>
        </w:tc>
        <w:tc>
          <w:tcPr>
            <w:tcW w:w="8351" w:type="dxa"/>
            <w:tcBorders>
              <w:top w:val="nil"/>
              <w:left w:val="nil"/>
              <w:bottom w:val="single" w:sz="4" w:space="0" w:color="auto"/>
              <w:right w:val="single" w:sz="4" w:space="0" w:color="auto"/>
            </w:tcBorders>
            <w:shd w:val="clear" w:color="000000" w:fill="FFFFFF"/>
            <w:noWrap/>
            <w:vAlign w:val="center"/>
          </w:tcPr>
          <w:p w14:paraId="1D7DE757" w14:textId="20A7927D" w:rsidR="00AA024E" w:rsidRPr="00825D4E" w:rsidRDefault="00AA024E" w:rsidP="007E0261">
            <w:pPr>
              <w:spacing w:before="40" w:after="40"/>
              <w:jc w:val="left"/>
              <w:rPr>
                <w:szCs w:val="24"/>
                <w:lang w:eastAsia="en-GB"/>
              </w:rPr>
            </w:pPr>
            <w:r w:rsidRPr="00825D4E">
              <w:rPr>
                <w:szCs w:val="24"/>
                <w:lang w:eastAsia="en-GB"/>
              </w:rPr>
              <w:t>Fossil - Brown coal/lignite</w:t>
            </w:r>
          </w:p>
        </w:tc>
      </w:tr>
      <w:tr w:rsidR="00AA024E" w:rsidRPr="00825D4E" w14:paraId="2B0FD5B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3E71CA89" w14:textId="57AB98A8" w:rsidR="00AA024E" w:rsidRPr="00825D4E" w:rsidRDefault="00AA024E" w:rsidP="00AA024E">
            <w:pPr>
              <w:spacing w:before="40" w:after="40"/>
              <w:rPr>
                <w:szCs w:val="24"/>
                <w:lang w:eastAsia="en-GB"/>
              </w:rPr>
            </w:pPr>
            <w:r w:rsidRPr="00825D4E">
              <w:rPr>
                <w:szCs w:val="24"/>
                <w:lang w:eastAsia="en-GB"/>
              </w:rPr>
              <w:t>H</w:t>
            </w:r>
          </w:p>
        </w:tc>
        <w:tc>
          <w:tcPr>
            <w:tcW w:w="8351" w:type="dxa"/>
            <w:tcBorders>
              <w:top w:val="nil"/>
              <w:left w:val="nil"/>
              <w:bottom w:val="single" w:sz="4" w:space="0" w:color="auto"/>
              <w:right w:val="single" w:sz="4" w:space="0" w:color="auto"/>
            </w:tcBorders>
            <w:shd w:val="clear" w:color="000000" w:fill="FFFFFF"/>
            <w:noWrap/>
            <w:vAlign w:val="center"/>
          </w:tcPr>
          <w:p w14:paraId="2E73C9C2" w14:textId="6D0C374D" w:rsidR="00AA024E" w:rsidRPr="00825D4E" w:rsidRDefault="00AA024E" w:rsidP="007E0261">
            <w:pPr>
              <w:spacing w:before="40" w:after="40"/>
              <w:jc w:val="left"/>
              <w:rPr>
                <w:szCs w:val="24"/>
                <w:lang w:eastAsia="en-GB"/>
              </w:rPr>
            </w:pPr>
            <w:r w:rsidRPr="00825D4E">
              <w:rPr>
                <w:szCs w:val="24"/>
                <w:lang w:eastAsia="en-GB"/>
              </w:rPr>
              <w:t>Fossil - Coal gas</w:t>
            </w:r>
          </w:p>
        </w:tc>
      </w:tr>
      <w:tr w:rsidR="00AA024E" w:rsidRPr="00825D4E" w14:paraId="1613EF91"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1987B1B1" w14:textId="08B26FC0" w:rsidR="00AA024E" w:rsidRPr="00825D4E" w:rsidRDefault="00AA024E" w:rsidP="00AA024E">
            <w:pPr>
              <w:spacing w:before="40" w:after="40"/>
              <w:rPr>
                <w:szCs w:val="24"/>
                <w:lang w:eastAsia="en-GB"/>
              </w:rPr>
            </w:pPr>
            <w:r w:rsidRPr="00825D4E">
              <w:rPr>
                <w:szCs w:val="24"/>
                <w:lang w:eastAsia="en-GB"/>
              </w:rPr>
              <w:t>I</w:t>
            </w:r>
          </w:p>
        </w:tc>
        <w:tc>
          <w:tcPr>
            <w:tcW w:w="8351" w:type="dxa"/>
            <w:tcBorders>
              <w:top w:val="nil"/>
              <w:left w:val="nil"/>
              <w:bottom w:val="single" w:sz="4" w:space="0" w:color="auto"/>
              <w:right w:val="single" w:sz="4" w:space="0" w:color="auto"/>
            </w:tcBorders>
            <w:shd w:val="clear" w:color="000000" w:fill="FFFFFF"/>
            <w:noWrap/>
            <w:vAlign w:val="center"/>
          </w:tcPr>
          <w:p w14:paraId="05B89AB6" w14:textId="4075C615" w:rsidR="00AA024E" w:rsidRPr="00825D4E" w:rsidRDefault="00AA024E" w:rsidP="007E0261">
            <w:pPr>
              <w:spacing w:before="40" w:after="40"/>
              <w:jc w:val="left"/>
              <w:rPr>
                <w:szCs w:val="24"/>
                <w:lang w:eastAsia="en-GB"/>
              </w:rPr>
            </w:pPr>
            <w:r w:rsidRPr="00825D4E">
              <w:rPr>
                <w:szCs w:val="24"/>
                <w:lang w:eastAsia="en-GB"/>
              </w:rPr>
              <w:t>Fossil - Gas</w:t>
            </w:r>
          </w:p>
        </w:tc>
      </w:tr>
      <w:tr w:rsidR="00AA024E" w:rsidRPr="00825D4E" w14:paraId="51B43051"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15DA510A" w14:textId="013CE95A" w:rsidR="00AA024E" w:rsidRPr="00825D4E" w:rsidRDefault="00AA024E" w:rsidP="00AA024E">
            <w:pPr>
              <w:spacing w:before="40" w:after="40"/>
              <w:rPr>
                <w:szCs w:val="24"/>
                <w:lang w:eastAsia="en-GB"/>
              </w:rPr>
            </w:pPr>
            <w:r w:rsidRPr="00825D4E">
              <w:rPr>
                <w:szCs w:val="24"/>
                <w:lang w:eastAsia="en-GB"/>
              </w:rPr>
              <w:t>J</w:t>
            </w:r>
          </w:p>
        </w:tc>
        <w:tc>
          <w:tcPr>
            <w:tcW w:w="8351" w:type="dxa"/>
            <w:tcBorders>
              <w:top w:val="nil"/>
              <w:left w:val="nil"/>
              <w:bottom w:val="single" w:sz="4" w:space="0" w:color="auto"/>
              <w:right w:val="single" w:sz="4" w:space="0" w:color="auto"/>
            </w:tcBorders>
            <w:shd w:val="clear" w:color="000000" w:fill="FFFFFF"/>
            <w:noWrap/>
            <w:vAlign w:val="center"/>
          </w:tcPr>
          <w:p w14:paraId="7363AB6B" w14:textId="18D0CD62" w:rsidR="00AA024E" w:rsidRPr="00825D4E" w:rsidRDefault="00AA024E" w:rsidP="007E0261">
            <w:pPr>
              <w:spacing w:before="40" w:after="40"/>
              <w:jc w:val="left"/>
              <w:rPr>
                <w:szCs w:val="24"/>
                <w:lang w:eastAsia="en-GB"/>
              </w:rPr>
            </w:pPr>
            <w:r w:rsidRPr="00825D4E">
              <w:rPr>
                <w:szCs w:val="24"/>
                <w:lang w:eastAsia="en-GB"/>
              </w:rPr>
              <w:t>Fossil - Hard coal</w:t>
            </w:r>
          </w:p>
        </w:tc>
      </w:tr>
      <w:tr w:rsidR="00AA024E" w:rsidRPr="00825D4E" w14:paraId="72BABC2A"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08AE646D" w14:textId="1D63D81C" w:rsidR="00AA024E" w:rsidRPr="00825D4E" w:rsidRDefault="00AA024E" w:rsidP="00AA024E">
            <w:pPr>
              <w:spacing w:before="40" w:after="40"/>
              <w:rPr>
                <w:szCs w:val="24"/>
                <w:lang w:eastAsia="en-GB"/>
              </w:rPr>
            </w:pPr>
            <w:r w:rsidRPr="00825D4E">
              <w:rPr>
                <w:szCs w:val="24"/>
                <w:lang w:eastAsia="en-GB"/>
              </w:rPr>
              <w:t>K</w:t>
            </w:r>
          </w:p>
        </w:tc>
        <w:tc>
          <w:tcPr>
            <w:tcW w:w="8351" w:type="dxa"/>
            <w:tcBorders>
              <w:top w:val="nil"/>
              <w:left w:val="nil"/>
              <w:bottom w:val="single" w:sz="4" w:space="0" w:color="auto"/>
              <w:right w:val="single" w:sz="4" w:space="0" w:color="auto"/>
            </w:tcBorders>
            <w:shd w:val="clear" w:color="000000" w:fill="FFFFFF"/>
            <w:noWrap/>
            <w:vAlign w:val="center"/>
          </w:tcPr>
          <w:p w14:paraId="254F6AA3" w14:textId="1A666F4C" w:rsidR="00AA024E" w:rsidRPr="00825D4E" w:rsidRDefault="00AA024E" w:rsidP="007E0261">
            <w:pPr>
              <w:spacing w:before="40" w:after="40"/>
              <w:jc w:val="left"/>
              <w:rPr>
                <w:szCs w:val="24"/>
                <w:lang w:eastAsia="en-GB"/>
              </w:rPr>
            </w:pPr>
            <w:r w:rsidRPr="00825D4E">
              <w:rPr>
                <w:szCs w:val="24"/>
                <w:lang w:eastAsia="en-GB"/>
              </w:rPr>
              <w:t>Fossil - Oil</w:t>
            </w:r>
          </w:p>
        </w:tc>
      </w:tr>
      <w:tr w:rsidR="00AA024E" w:rsidRPr="00825D4E" w14:paraId="282FF5B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00D18602" w14:textId="66C86C85" w:rsidR="00AA024E" w:rsidRPr="00825D4E" w:rsidRDefault="00AA024E" w:rsidP="00AA024E">
            <w:pPr>
              <w:spacing w:before="40" w:after="40"/>
              <w:rPr>
                <w:szCs w:val="24"/>
                <w:lang w:eastAsia="en-GB"/>
              </w:rPr>
            </w:pPr>
            <w:r w:rsidRPr="00825D4E">
              <w:rPr>
                <w:szCs w:val="24"/>
                <w:lang w:eastAsia="en-GB"/>
              </w:rPr>
              <w:t>L</w:t>
            </w:r>
          </w:p>
        </w:tc>
        <w:tc>
          <w:tcPr>
            <w:tcW w:w="8351" w:type="dxa"/>
            <w:tcBorders>
              <w:top w:val="nil"/>
              <w:left w:val="nil"/>
              <w:bottom w:val="single" w:sz="4" w:space="0" w:color="auto"/>
              <w:right w:val="single" w:sz="4" w:space="0" w:color="auto"/>
            </w:tcBorders>
            <w:shd w:val="clear" w:color="000000" w:fill="FFFFFF"/>
            <w:noWrap/>
            <w:vAlign w:val="center"/>
          </w:tcPr>
          <w:p w14:paraId="010E99D3" w14:textId="31F80B76" w:rsidR="00AA024E" w:rsidRPr="00825D4E" w:rsidRDefault="00AA024E" w:rsidP="007E0261">
            <w:pPr>
              <w:spacing w:before="40" w:after="40"/>
              <w:jc w:val="left"/>
              <w:rPr>
                <w:szCs w:val="24"/>
                <w:lang w:eastAsia="en-GB"/>
              </w:rPr>
            </w:pPr>
            <w:r w:rsidRPr="00825D4E">
              <w:rPr>
                <w:szCs w:val="24"/>
                <w:lang w:eastAsia="en-GB"/>
              </w:rPr>
              <w:t>Fossil - Oil shale</w:t>
            </w:r>
          </w:p>
        </w:tc>
      </w:tr>
      <w:tr w:rsidR="00AA024E" w:rsidRPr="00825D4E" w14:paraId="36C8A4BE"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2F340F1" w14:textId="13DC87A2" w:rsidR="00AA024E" w:rsidRPr="00825D4E" w:rsidRDefault="00AA024E" w:rsidP="00AA024E">
            <w:pPr>
              <w:spacing w:before="40" w:after="40"/>
              <w:rPr>
                <w:szCs w:val="24"/>
                <w:lang w:eastAsia="en-GB"/>
              </w:rPr>
            </w:pPr>
            <w:r w:rsidRPr="00825D4E">
              <w:rPr>
                <w:szCs w:val="24"/>
                <w:lang w:eastAsia="en-GB"/>
              </w:rPr>
              <w:t>M</w:t>
            </w:r>
          </w:p>
        </w:tc>
        <w:tc>
          <w:tcPr>
            <w:tcW w:w="8351" w:type="dxa"/>
            <w:tcBorders>
              <w:top w:val="nil"/>
              <w:left w:val="nil"/>
              <w:bottom w:val="single" w:sz="4" w:space="0" w:color="auto"/>
              <w:right w:val="single" w:sz="4" w:space="0" w:color="auto"/>
            </w:tcBorders>
            <w:shd w:val="clear" w:color="000000" w:fill="FFFFFF"/>
            <w:noWrap/>
            <w:vAlign w:val="center"/>
          </w:tcPr>
          <w:p w14:paraId="590F309C" w14:textId="0E4C1C8F" w:rsidR="00AA024E" w:rsidRPr="00825D4E" w:rsidRDefault="00AA024E" w:rsidP="007E0261">
            <w:pPr>
              <w:spacing w:before="40" w:after="40"/>
              <w:jc w:val="left"/>
              <w:rPr>
                <w:szCs w:val="24"/>
                <w:lang w:eastAsia="en-GB"/>
              </w:rPr>
            </w:pPr>
            <w:r w:rsidRPr="00825D4E">
              <w:rPr>
                <w:szCs w:val="24"/>
                <w:lang w:eastAsia="en-GB"/>
              </w:rPr>
              <w:t>Fossil - Peat</w:t>
            </w:r>
          </w:p>
        </w:tc>
      </w:tr>
      <w:tr w:rsidR="00AA024E" w:rsidRPr="00825D4E" w14:paraId="5D53C88B"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4A64DF38" w14:textId="18F05119" w:rsidR="00AA024E" w:rsidRPr="00825D4E" w:rsidRDefault="00AA024E" w:rsidP="00AA024E">
            <w:pPr>
              <w:spacing w:before="40" w:after="40"/>
              <w:rPr>
                <w:szCs w:val="24"/>
                <w:lang w:eastAsia="en-GB"/>
              </w:rPr>
            </w:pPr>
            <w:r w:rsidRPr="00825D4E">
              <w:rPr>
                <w:szCs w:val="24"/>
                <w:lang w:eastAsia="en-GB"/>
              </w:rPr>
              <w:t>N</w:t>
            </w:r>
          </w:p>
        </w:tc>
        <w:tc>
          <w:tcPr>
            <w:tcW w:w="8351" w:type="dxa"/>
            <w:tcBorders>
              <w:top w:val="nil"/>
              <w:left w:val="nil"/>
              <w:bottom w:val="single" w:sz="4" w:space="0" w:color="auto"/>
              <w:right w:val="single" w:sz="4" w:space="0" w:color="auto"/>
            </w:tcBorders>
            <w:shd w:val="clear" w:color="000000" w:fill="FFFFFF"/>
            <w:noWrap/>
            <w:vAlign w:val="center"/>
          </w:tcPr>
          <w:p w14:paraId="1AD44B27" w14:textId="5663F9EE" w:rsidR="00AA024E" w:rsidRPr="00825D4E" w:rsidRDefault="00AA024E" w:rsidP="007E0261">
            <w:pPr>
              <w:spacing w:before="40" w:after="40"/>
              <w:jc w:val="left"/>
              <w:rPr>
                <w:szCs w:val="24"/>
                <w:lang w:eastAsia="en-GB"/>
              </w:rPr>
            </w:pPr>
            <w:r w:rsidRPr="00825D4E">
              <w:rPr>
                <w:szCs w:val="24"/>
                <w:lang w:eastAsia="en-GB"/>
              </w:rPr>
              <w:t>Fossil - Other</w:t>
            </w:r>
          </w:p>
        </w:tc>
      </w:tr>
      <w:tr w:rsidR="00AA024E" w:rsidRPr="00825D4E" w14:paraId="04C75339"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7241713B" w14:textId="54781519" w:rsidR="00AA024E" w:rsidRPr="00825D4E" w:rsidRDefault="00AA024E" w:rsidP="00AA024E">
            <w:pPr>
              <w:spacing w:before="40" w:after="40"/>
              <w:rPr>
                <w:szCs w:val="24"/>
                <w:lang w:eastAsia="en-GB"/>
              </w:rPr>
            </w:pPr>
            <w:r w:rsidRPr="00825D4E">
              <w:rPr>
                <w:szCs w:val="24"/>
                <w:lang w:eastAsia="en-GB"/>
              </w:rPr>
              <w:t>O</w:t>
            </w:r>
          </w:p>
        </w:tc>
        <w:tc>
          <w:tcPr>
            <w:tcW w:w="8351" w:type="dxa"/>
            <w:tcBorders>
              <w:top w:val="nil"/>
              <w:left w:val="nil"/>
              <w:bottom w:val="single" w:sz="4" w:space="0" w:color="auto"/>
              <w:right w:val="single" w:sz="4" w:space="0" w:color="auto"/>
            </w:tcBorders>
            <w:shd w:val="clear" w:color="000000" w:fill="FFFFFF"/>
            <w:noWrap/>
            <w:vAlign w:val="center"/>
          </w:tcPr>
          <w:p w14:paraId="53A1E47C" w14:textId="1DCE40AB" w:rsidR="00AA024E" w:rsidRPr="00825D4E" w:rsidRDefault="00AA024E" w:rsidP="007E0261">
            <w:pPr>
              <w:spacing w:before="40" w:after="40"/>
              <w:jc w:val="left"/>
              <w:rPr>
                <w:szCs w:val="24"/>
                <w:lang w:eastAsia="en-GB"/>
              </w:rPr>
            </w:pPr>
            <w:r w:rsidRPr="00825D4E">
              <w:rPr>
                <w:szCs w:val="24"/>
                <w:lang w:eastAsia="en-GB"/>
              </w:rPr>
              <w:t>Geothermal</w:t>
            </w:r>
          </w:p>
        </w:tc>
      </w:tr>
      <w:tr w:rsidR="00AA024E" w:rsidRPr="00825D4E" w14:paraId="2E682E50"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DD073F1" w14:textId="0C9398C5" w:rsidR="00AA024E" w:rsidRPr="00825D4E" w:rsidRDefault="00AA024E" w:rsidP="00AA024E">
            <w:pPr>
              <w:spacing w:before="40" w:after="40"/>
              <w:rPr>
                <w:szCs w:val="24"/>
                <w:lang w:eastAsia="en-GB"/>
              </w:rPr>
            </w:pPr>
            <w:r w:rsidRPr="00825D4E">
              <w:rPr>
                <w:szCs w:val="24"/>
                <w:lang w:eastAsia="en-GB"/>
              </w:rPr>
              <w:t>P</w:t>
            </w:r>
          </w:p>
        </w:tc>
        <w:tc>
          <w:tcPr>
            <w:tcW w:w="8351" w:type="dxa"/>
            <w:tcBorders>
              <w:top w:val="nil"/>
              <w:left w:val="nil"/>
              <w:bottom w:val="single" w:sz="4" w:space="0" w:color="auto"/>
              <w:right w:val="single" w:sz="4" w:space="0" w:color="auto"/>
            </w:tcBorders>
            <w:shd w:val="clear" w:color="000000" w:fill="FFFFFF"/>
            <w:noWrap/>
            <w:vAlign w:val="center"/>
          </w:tcPr>
          <w:p w14:paraId="70FCD444" w14:textId="15587D55" w:rsidR="00AA024E" w:rsidRPr="00825D4E" w:rsidRDefault="00AA024E" w:rsidP="007E0261">
            <w:pPr>
              <w:spacing w:before="40" w:after="40"/>
              <w:jc w:val="left"/>
              <w:rPr>
                <w:szCs w:val="24"/>
                <w:lang w:eastAsia="en-GB"/>
              </w:rPr>
            </w:pPr>
            <w:r w:rsidRPr="00825D4E">
              <w:rPr>
                <w:szCs w:val="24"/>
                <w:lang w:eastAsia="en-GB"/>
              </w:rPr>
              <w:t>Hydrogen</w:t>
            </w:r>
          </w:p>
        </w:tc>
      </w:tr>
      <w:tr w:rsidR="00AA024E" w:rsidRPr="00825D4E" w14:paraId="6ECE5C53"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6DC58568" w14:textId="7ECCEF74" w:rsidR="00AA024E" w:rsidRPr="00825D4E" w:rsidRDefault="00AA024E" w:rsidP="00AA024E">
            <w:pPr>
              <w:spacing w:before="40" w:after="40"/>
              <w:rPr>
                <w:szCs w:val="24"/>
                <w:lang w:eastAsia="en-GB"/>
              </w:rPr>
            </w:pPr>
            <w:r w:rsidRPr="00825D4E">
              <w:rPr>
                <w:szCs w:val="24"/>
                <w:lang w:eastAsia="en-GB"/>
              </w:rPr>
              <w:t>Q</w:t>
            </w:r>
          </w:p>
        </w:tc>
        <w:tc>
          <w:tcPr>
            <w:tcW w:w="8351" w:type="dxa"/>
            <w:tcBorders>
              <w:top w:val="nil"/>
              <w:left w:val="nil"/>
              <w:bottom w:val="single" w:sz="4" w:space="0" w:color="auto"/>
              <w:right w:val="single" w:sz="4" w:space="0" w:color="auto"/>
            </w:tcBorders>
            <w:shd w:val="clear" w:color="000000" w:fill="FFFFFF"/>
            <w:noWrap/>
            <w:vAlign w:val="center"/>
          </w:tcPr>
          <w:p w14:paraId="4D9BD886" w14:textId="170B4395" w:rsidR="00AA024E" w:rsidRPr="00825D4E" w:rsidRDefault="00AA024E" w:rsidP="007E0261">
            <w:pPr>
              <w:spacing w:before="40" w:after="40"/>
              <w:jc w:val="left"/>
              <w:rPr>
                <w:szCs w:val="24"/>
                <w:lang w:eastAsia="en-GB"/>
              </w:rPr>
            </w:pPr>
            <w:r w:rsidRPr="00825D4E">
              <w:rPr>
                <w:szCs w:val="24"/>
                <w:lang w:eastAsia="en-GB"/>
              </w:rPr>
              <w:t>Nuclear</w:t>
            </w:r>
          </w:p>
        </w:tc>
      </w:tr>
      <w:tr w:rsidR="00AA024E" w:rsidRPr="00825D4E" w14:paraId="3B674870"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7DB8DF93" w14:textId="262C6A25" w:rsidR="00AA024E" w:rsidRPr="00825D4E" w:rsidRDefault="00AA024E" w:rsidP="00AA024E">
            <w:pPr>
              <w:spacing w:before="40" w:after="40"/>
              <w:rPr>
                <w:szCs w:val="24"/>
                <w:lang w:eastAsia="en-GB"/>
              </w:rPr>
            </w:pPr>
            <w:r w:rsidRPr="00825D4E">
              <w:rPr>
                <w:szCs w:val="24"/>
                <w:lang w:eastAsia="en-GB"/>
              </w:rPr>
              <w:t>R</w:t>
            </w:r>
          </w:p>
        </w:tc>
        <w:tc>
          <w:tcPr>
            <w:tcW w:w="8351" w:type="dxa"/>
            <w:tcBorders>
              <w:top w:val="nil"/>
              <w:left w:val="nil"/>
              <w:bottom w:val="single" w:sz="4" w:space="0" w:color="auto"/>
              <w:right w:val="single" w:sz="4" w:space="0" w:color="auto"/>
            </w:tcBorders>
            <w:shd w:val="clear" w:color="000000" w:fill="FFFFFF"/>
            <w:noWrap/>
            <w:vAlign w:val="center"/>
          </w:tcPr>
          <w:p w14:paraId="3865FB52" w14:textId="10F0DE11" w:rsidR="00AA024E" w:rsidRPr="00825D4E" w:rsidRDefault="00AA024E" w:rsidP="007E0261">
            <w:pPr>
              <w:spacing w:before="40" w:after="40"/>
              <w:jc w:val="left"/>
              <w:rPr>
                <w:szCs w:val="24"/>
                <w:lang w:eastAsia="en-GB"/>
              </w:rPr>
            </w:pPr>
            <w:r w:rsidRPr="00825D4E">
              <w:rPr>
                <w:szCs w:val="24"/>
                <w:lang w:eastAsia="en-GB"/>
              </w:rPr>
              <w:t>Solar</w:t>
            </w:r>
          </w:p>
        </w:tc>
      </w:tr>
      <w:tr w:rsidR="00AA024E" w:rsidRPr="00825D4E" w14:paraId="1DE8052C"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0452CDC1" w14:textId="0383F6BD" w:rsidR="00AA024E" w:rsidRPr="00825D4E" w:rsidRDefault="00AA024E" w:rsidP="00AA024E">
            <w:pPr>
              <w:spacing w:before="40" w:after="40"/>
              <w:rPr>
                <w:szCs w:val="24"/>
                <w:lang w:eastAsia="en-GB"/>
              </w:rPr>
            </w:pPr>
            <w:r w:rsidRPr="00825D4E">
              <w:rPr>
                <w:szCs w:val="24"/>
                <w:lang w:eastAsia="en-GB"/>
              </w:rPr>
              <w:t>S</w:t>
            </w:r>
          </w:p>
        </w:tc>
        <w:tc>
          <w:tcPr>
            <w:tcW w:w="8351" w:type="dxa"/>
            <w:tcBorders>
              <w:top w:val="nil"/>
              <w:left w:val="nil"/>
              <w:bottom w:val="single" w:sz="4" w:space="0" w:color="auto"/>
              <w:right w:val="single" w:sz="4" w:space="0" w:color="auto"/>
            </w:tcBorders>
            <w:shd w:val="clear" w:color="000000" w:fill="FFFFFF"/>
            <w:noWrap/>
            <w:vAlign w:val="center"/>
          </w:tcPr>
          <w:p w14:paraId="77AC0927" w14:textId="789D6BDA" w:rsidR="00AA024E" w:rsidRPr="00825D4E" w:rsidRDefault="00AA024E" w:rsidP="007E0261">
            <w:pPr>
              <w:spacing w:before="40" w:after="40"/>
              <w:jc w:val="left"/>
              <w:rPr>
                <w:szCs w:val="24"/>
                <w:lang w:eastAsia="en-GB"/>
              </w:rPr>
            </w:pPr>
            <w:r w:rsidRPr="00825D4E">
              <w:rPr>
                <w:szCs w:val="24"/>
                <w:lang w:eastAsia="en-GB"/>
              </w:rPr>
              <w:t xml:space="preserve">Stored Energy (all stored energy </w:t>
            </w:r>
            <w:proofErr w:type="spellStart"/>
            <w:r w:rsidRPr="00825D4E">
              <w:rPr>
                <w:szCs w:val="24"/>
                <w:lang w:eastAsia="en-GB"/>
              </w:rPr>
              <w:t>irrespectve</w:t>
            </w:r>
            <w:proofErr w:type="spellEnd"/>
            <w:r w:rsidRPr="00825D4E">
              <w:rPr>
                <w:szCs w:val="24"/>
                <w:lang w:eastAsia="en-GB"/>
              </w:rPr>
              <w:t xml:space="preserve"> of the original energy source)</w:t>
            </w:r>
          </w:p>
        </w:tc>
      </w:tr>
      <w:tr w:rsidR="00AA024E" w:rsidRPr="00825D4E" w14:paraId="42ABD4F6"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91B20F4" w14:textId="4A3F7711" w:rsidR="00AA024E" w:rsidRPr="00825D4E" w:rsidRDefault="00AA024E" w:rsidP="00AA024E">
            <w:pPr>
              <w:spacing w:before="40" w:after="40"/>
              <w:rPr>
                <w:szCs w:val="24"/>
                <w:lang w:eastAsia="en-GB"/>
              </w:rPr>
            </w:pPr>
            <w:r w:rsidRPr="00825D4E">
              <w:rPr>
                <w:szCs w:val="24"/>
                <w:lang w:eastAsia="en-GB"/>
              </w:rPr>
              <w:t>T</w:t>
            </w:r>
          </w:p>
        </w:tc>
        <w:tc>
          <w:tcPr>
            <w:tcW w:w="8351" w:type="dxa"/>
            <w:tcBorders>
              <w:top w:val="nil"/>
              <w:left w:val="nil"/>
              <w:bottom w:val="single" w:sz="4" w:space="0" w:color="auto"/>
              <w:right w:val="single" w:sz="4" w:space="0" w:color="auto"/>
            </w:tcBorders>
            <w:shd w:val="clear" w:color="000000" w:fill="FFFFFF"/>
            <w:noWrap/>
            <w:vAlign w:val="center"/>
          </w:tcPr>
          <w:p w14:paraId="50CC24C7" w14:textId="7FC79E2A" w:rsidR="00AA024E" w:rsidRPr="00825D4E" w:rsidRDefault="00AA024E" w:rsidP="007E0261">
            <w:pPr>
              <w:spacing w:before="40" w:after="40"/>
              <w:jc w:val="left"/>
              <w:rPr>
                <w:szCs w:val="24"/>
                <w:lang w:eastAsia="en-GB"/>
              </w:rPr>
            </w:pPr>
            <w:r w:rsidRPr="00825D4E">
              <w:rPr>
                <w:szCs w:val="24"/>
                <w:lang w:eastAsia="en-GB"/>
              </w:rPr>
              <w:t>Waste</w:t>
            </w:r>
          </w:p>
        </w:tc>
      </w:tr>
      <w:tr w:rsidR="00AA024E" w:rsidRPr="00825D4E" w14:paraId="5A87A4A2"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515C612" w14:textId="280BAD0B" w:rsidR="00AA024E" w:rsidRPr="00825D4E" w:rsidRDefault="00AA024E" w:rsidP="00AA024E">
            <w:pPr>
              <w:spacing w:before="40" w:after="40"/>
              <w:rPr>
                <w:szCs w:val="24"/>
                <w:lang w:eastAsia="en-GB"/>
              </w:rPr>
            </w:pPr>
            <w:r w:rsidRPr="00825D4E">
              <w:rPr>
                <w:szCs w:val="24"/>
                <w:lang w:eastAsia="en-GB"/>
              </w:rPr>
              <w:t>U</w:t>
            </w:r>
          </w:p>
        </w:tc>
        <w:tc>
          <w:tcPr>
            <w:tcW w:w="8351" w:type="dxa"/>
            <w:tcBorders>
              <w:top w:val="nil"/>
              <w:left w:val="nil"/>
              <w:bottom w:val="single" w:sz="4" w:space="0" w:color="auto"/>
              <w:right w:val="single" w:sz="4" w:space="0" w:color="auto"/>
            </w:tcBorders>
            <w:shd w:val="clear" w:color="000000" w:fill="FFFFFF"/>
            <w:noWrap/>
            <w:vAlign w:val="center"/>
          </w:tcPr>
          <w:p w14:paraId="3F5C7F2D" w14:textId="62FA352B" w:rsidR="00AA024E" w:rsidRPr="00825D4E" w:rsidRDefault="00AA024E" w:rsidP="007E0261">
            <w:pPr>
              <w:spacing w:before="40" w:after="40"/>
              <w:jc w:val="left"/>
              <w:rPr>
                <w:szCs w:val="24"/>
                <w:lang w:eastAsia="en-GB"/>
              </w:rPr>
            </w:pPr>
            <w:r w:rsidRPr="00825D4E">
              <w:rPr>
                <w:szCs w:val="24"/>
                <w:lang w:eastAsia="en-GB"/>
              </w:rPr>
              <w:t>Water (flowing water or head of water)</w:t>
            </w:r>
          </w:p>
        </w:tc>
      </w:tr>
      <w:tr w:rsidR="00AA024E" w:rsidRPr="00825D4E" w14:paraId="4CE71681"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0C3B90A" w14:textId="33D698F9" w:rsidR="00AA024E" w:rsidRPr="00825D4E" w:rsidRDefault="00AA024E" w:rsidP="00AA024E">
            <w:pPr>
              <w:spacing w:before="40" w:after="40"/>
              <w:rPr>
                <w:szCs w:val="24"/>
                <w:lang w:eastAsia="en-GB"/>
              </w:rPr>
            </w:pPr>
            <w:r w:rsidRPr="00825D4E">
              <w:rPr>
                <w:szCs w:val="24"/>
                <w:lang w:eastAsia="en-GB"/>
              </w:rPr>
              <w:t>V</w:t>
            </w:r>
          </w:p>
        </w:tc>
        <w:tc>
          <w:tcPr>
            <w:tcW w:w="8351" w:type="dxa"/>
            <w:tcBorders>
              <w:top w:val="nil"/>
              <w:left w:val="nil"/>
              <w:bottom w:val="single" w:sz="4" w:space="0" w:color="auto"/>
              <w:right w:val="single" w:sz="4" w:space="0" w:color="auto"/>
            </w:tcBorders>
            <w:shd w:val="clear" w:color="000000" w:fill="FFFFFF"/>
            <w:noWrap/>
            <w:vAlign w:val="center"/>
          </w:tcPr>
          <w:p w14:paraId="0F9E747A" w14:textId="4AB766F1" w:rsidR="00AA024E" w:rsidRPr="00825D4E" w:rsidRDefault="00AA024E" w:rsidP="007E0261">
            <w:pPr>
              <w:spacing w:before="40" w:after="40"/>
              <w:jc w:val="left"/>
              <w:rPr>
                <w:szCs w:val="24"/>
                <w:lang w:eastAsia="en-GB"/>
              </w:rPr>
            </w:pPr>
            <w:r w:rsidRPr="00825D4E">
              <w:rPr>
                <w:szCs w:val="24"/>
                <w:lang w:eastAsia="en-GB"/>
              </w:rPr>
              <w:t>Wind</w:t>
            </w:r>
          </w:p>
        </w:tc>
      </w:tr>
      <w:tr w:rsidR="00AA024E" w:rsidRPr="00825D4E" w14:paraId="13B56172" w14:textId="77777777" w:rsidTr="00AA024E">
        <w:trPr>
          <w:trHeight w:val="300"/>
        </w:trPr>
        <w:tc>
          <w:tcPr>
            <w:tcW w:w="1000" w:type="dxa"/>
            <w:tcBorders>
              <w:top w:val="single" w:sz="4" w:space="0" w:color="auto"/>
              <w:left w:val="single" w:sz="4" w:space="0" w:color="auto"/>
              <w:bottom w:val="single" w:sz="4" w:space="0" w:color="auto"/>
              <w:right w:val="single" w:sz="4" w:space="0" w:color="auto"/>
            </w:tcBorders>
            <w:shd w:val="clear" w:color="D9E1F2" w:fill="FFFFFF"/>
            <w:noWrap/>
            <w:vAlign w:val="center"/>
          </w:tcPr>
          <w:p w14:paraId="585736D1" w14:textId="78F50743" w:rsidR="00AA024E" w:rsidRPr="00825D4E" w:rsidRDefault="00AA024E" w:rsidP="00AA024E">
            <w:pPr>
              <w:spacing w:before="40" w:after="40"/>
              <w:rPr>
                <w:szCs w:val="24"/>
                <w:lang w:eastAsia="en-GB"/>
              </w:rPr>
            </w:pPr>
            <w:r w:rsidRPr="00825D4E">
              <w:rPr>
                <w:szCs w:val="24"/>
                <w:lang w:eastAsia="en-GB"/>
              </w:rPr>
              <w:t>W</w:t>
            </w:r>
          </w:p>
        </w:tc>
        <w:tc>
          <w:tcPr>
            <w:tcW w:w="8351" w:type="dxa"/>
            <w:tcBorders>
              <w:top w:val="single" w:sz="4" w:space="0" w:color="auto"/>
              <w:left w:val="nil"/>
              <w:bottom w:val="single" w:sz="4" w:space="0" w:color="auto"/>
              <w:right w:val="single" w:sz="4" w:space="0" w:color="auto"/>
            </w:tcBorders>
            <w:shd w:val="clear" w:color="000000" w:fill="FFFFFF"/>
            <w:noWrap/>
            <w:vAlign w:val="center"/>
          </w:tcPr>
          <w:p w14:paraId="24DED59B" w14:textId="6B247BC4" w:rsidR="00AA024E" w:rsidRPr="00825D4E" w:rsidRDefault="00AA024E" w:rsidP="007E0261">
            <w:pPr>
              <w:spacing w:before="40" w:after="40"/>
              <w:jc w:val="left"/>
              <w:rPr>
                <w:szCs w:val="24"/>
                <w:lang w:eastAsia="en-GB"/>
              </w:rPr>
            </w:pPr>
            <w:r w:rsidRPr="00825D4E">
              <w:rPr>
                <w:szCs w:val="24"/>
                <w:lang w:eastAsia="en-GB"/>
              </w:rPr>
              <w:t xml:space="preserve">Other </w:t>
            </w:r>
          </w:p>
        </w:tc>
      </w:tr>
    </w:tbl>
    <w:p w14:paraId="3068067E" w14:textId="74903157" w:rsidR="00D220BC" w:rsidRPr="00825D4E" w:rsidRDefault="00D220BC" w:rsidP="00D220BC">
      <w:pPr>
        <w:rPr>
          <w:szCs w:val="24"/>
        </w:rPr>
      </w:pPr>
    </w:p>
    <w:p w14:paraId="5AC1CA12" w14:textId="3F1CDAB0" w:rsidR="00D220BC" w:rsidRPr="00825D4E" w:rsidRDefault="00D220BC" w:rsidP="00BB5563">
      <w:pPr>
        <w:rPr>
          <w:szCs w:val="24"/>
        </w:rPr>
      </w:pPr>
      <w:r w:rsidRPr="00825D4E">
        <w:rPr>
          <w:szCs w:val="24"/>
        </w:rPr>
        <w:t>Table 2</w:t>
      </w:r>
    </w:p>
    <w:tbl>
      <w:tblPr>
        <w:tblW w:w="9359" w:type="dxa"/>
        <w:tblLook w:val="04A0" w:firstRow="1" w:lastRow="0" w:firstColumn="1" w:lastColumn="0" w:noHBand="0" w:noVBand="1"/>
      </w:tblPr>
      <w:tblGrid>
        <w:gridCol w:w="2579"/>
        <w:gridCol w:w="6780"/>
      </w:tblGrid>
      <w:tr w:rsidR="00D220BC" w:rsidRPr="00825D4E" w14:paraId="0F9A0734" w14:textId="77777777" w:rsidTr="007E0261">
        <w:trPr>
          <w:trHeight w:val="765"/>
          <w:tblHeader/>
        </w:trPr>
        <w:tc>
          <w:tcPr>
            <w:tcW w:w="2579" w:type="dxa"/>
            <w:tcBorders>
              <w:top w:val="single" w:sz="4" w:space="0" w:color="auto"/>
              <w:left w:val="single" w:sz="4" w:space="0" w:color="auto"/>
              <w:bottom w:val="single" w:sz="4" w:space="0" w:color="auto"/>
              <w:right w:val="single" w:sz="4" w:space="0" w:color="auto"/>
            </w:tcBorders>
            <w:shd w:val="clear" w:color="4472C4" w:fill="FFFFFF"/>
            <w:vAlign w:val="center"/>
            <w:hideMark/>
          </w:tcPr>
          <w:p w14:paraId="02DEDCC0" w14:textId="50FE5E37" w:rsidR="00D220BC" w:rsidRPr="007E0261" w:rsidRDefault="00D220BC" w:rsidP="00AA024E">
            <w:pPr>
              <w:spacing w:before="40" w:after="40"/>
              <w:jc w:val="center"/>
              <w:rPr>
                <w:b/>
                <w:bCs/>
                <w:color w:val="FFFFFF"/>
                <w:szCs w:val="24"/>
                <w:lang w:eastAsia="en-GB"/>
              </w:rPr>
            </w:pPr>
          </w:p>
        </w:tc>
        <w:tc>
          <w:tcPr>
            <w:tcW w:w="6780" w:type="dxa"/>
            <w:tcBorders>
              <w:top w:val="single" w:sz="4" w:space="0" w:color="auto"/>
              <w:left w:val="nil"/>
              <w:bottom w:val="single" w:sz="4" w:space="0" w:color="auto"/>
              <w:right w:val="single" w:sz="4" w:space="0" w:color="auto"/>
            </w:tcBorders>
            <w:shd w:val="clear" w:color="000000" w:fill="FFFFFF"/>
            <w:noWrap/>
            <w:vAlign w:val="center"/>
            <w:hideMark/>
          </w:tcPr>
          <w:p w14:paraId="3AC76C7F" w14:textId="49713A5F" w:rsidR="00D220BC" w:rsidRPr="007E0261" w:rsidRDefault="00D220BC" w:rsidP="007E0261">
            <w:pPr>
              <w:spacing w:before="40" w:after="40"/>
              <w:jc w:val="left"/>
              <w:rPr>
                <w:color w:val="000000"/>
                <w:szCs w:val="24"/>
                <w:lang w:eastAsia="en-GB"/>
              </w:rPr>
            </w:pPr>
            <w:r w:rsidRPr="00825D4E">
              <w:rPr>
                <w:color w:val="000000"/>
                <w:szCs w:val="24"/>
                <w:lang w:eastAsia="en-GB"/>
              </w:rPr>
              <w:t>Energy Conversion Technology</w:t>
            </w:r>
          </w:p>
        </w:tc>
      </w:tr>
      <w:tr w:rsidR="002A3CB3" w:rsidRPr="00825D4E" w14:paraId="4C7AE046"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23130FD0" w14:textId="7AC5E5B0" w:rsidR="002A3CB3" w:rsidRPr="007E0261" w:rsidRDefault="002A3CB3" w:rsidP="002A3CB3">
            <w:pPr>
              <w:spacing w:before="40" w:after="40"/>
              <w:jc w:val="center"/>
              <w:rPr>
                <w:color w:val="000000"/>
                <w:szCs w:val="24"/>
                <w:lang w:eastAsia="en-GB"/>
              </w:rPr>
            </w:pPr>
            <w:r w:rsidRPr="00825D4E">
              <w:rPr>
                <w:szCs w:val="24"/>
              </w:rPr>
              <w:t>1</w:t>
            </w:r>
          </w:p>
        </w:tc>
        <w:tc>
          <w:tcPr>
            <w:tcW w:w="6780" w:type="dxa"/>
            <w:tcBorders>
              <w:top w:val="nil"/>
              <w:left w:val="nil"/>
              <w:bottom w:val="single" w:sz="4" w:space="0" w:color="auto"/>
              <w:right w:val="single" w:sz="4" w:space="0" w:color="auto"/>
            </w:tcBorders>
            <w:shd w:val="clear" w:color="000000" w:fill="FFFFFF"/>
            <w:noWrap/>
          </w:tcPr>
          <w:p w14:paraId="2D5261B3" w14:textId="15098F0B" w:rsidR="002A3CB3" w:rsidRPr="007E0261" w:rsidRDefault="002A3CB3" w:rsidP="007E0261">
            <w:pPr>
              <w:spacing w:before="40" w:after="40"/>
              <w:jc w:val="left"/>
              <w:rPr>
                <w:szCs w:val="24"/>
                <w:lang w:eastAsia="en-GB"/>
              </w:rPr>
            </w:pPr>
            <w:r w:rsidRPr="00825D4E">
              <w:rPr>
                <w:szCs w:val="24"/>
              </w:rPr>
              <w:t>Engine (combustion / reciprocating)</w:t>
            </w:r>
          </w:p>
        </w:tc>
      </w:tr>
      <w:tr w:rsidR="002A3CB3" w:rsidRPr="00825D4E" w14:paraId="5F1B22F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20FACBE0" w14:textId="2AC16773" w:rsidR="002A3CB3" w:rsidRPr="007E0261" w:rsidRDefault="002A3CB3" w:rsidP="002A3CB3">
            <w:pPr>
              <w:spacing w:before="40" w:after="40"/>
              <w:jc w:val="center"/>
              <w:rPr>
                <w:color w:val="000000"/>
                <w:szCs w:val="24"/>
                <w:lang w:eastAsia="en-GB"/>
              </w:rPr>
            </w:pPr>
            <w:r w:rsidRPr="00825D4E">
              <w:rPr>
                <w:szCs w:val="24"/>
              </w:rPr>
              <w:t>2</w:t>
            </w:r>
          </w:p>
        </w:tc>
        <w:tc>
          <w:tcPr>
            <w:tcW w:w="6780" w:type="dxa"/>
            <w:tcBorders>
              <w:top w:val="nil"/>
              <w:left w:val="nil"/>
              <w:bottom w:val="single" w:sz="4" w:space="0" w:color="auto"/>
              <w:right w:val="single" w:sz="4" w:space="0" w:color="auto"/>
            </w:tcBorders>
            <w:shd w:val="clear" w:color="000000" w:fill="FFFFFF"/>
            <w:noWrap/>
          </w:tcPr>
          <w:p w14:paraId="506C202C" w14:textId="58AA6112" w:rsidR="002A3CB3" w:rsidRPr="007E0261" w:rsidRDefault="002A3CB3" w:rsidP="007E0261">
            <w:pPr>
              <w:spacing w:before="40" w:after="40"/>
              <w:jc w:val="left"/>
              <w:rPr>
                <w:szCs w:val="24"/>
                <w:lang w:eastAsia="en-GB"/>
              </w:rPr>
            </w:pPr>
            <w:r w:rsidRPr="00825D4E">
              <w:rPr>
                <w:szCs w:val="24"/>
              </w:rPr>
              <w:t>Fuel Cell</w:t>
            </w:r>
          </w:p>
        </w:tc>
      </w:tr>
      <w:tr w:rsidR="002A3CB3" w:rsidRPr="00825D4E" w14:paraId="5FCE2B27"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2F19DFB6" w14:textId="1B5AD585" w:rsidR="002A3CB3" w:rsidRPr="007E0261" w:rsidRDefault="002A3CB3" w:rsidP="002A3CB3">
            <w:pPr>
              <w:spacing w:before="40" w:after="40"/>
              <w:jc w:val="center"/>
              <w:rPr>
                <w:color w:val="000000"/>
                <w:szCs w:val="24"/>
                <w:lang w:eastAsia="en-GB"/>
              </w:rPr>
            </w:pPr>
            <w:r w:rsidRPr="00825D4E">
              <w:rPr>
                <w:szCs w:val="24"/>
              </w:rPr>
              <w:t>3</w:t>
            </w:r>
          </w:p>
        </w:tc>
        <w:tc>
          <w:tcPr>
            <w:tcW w:w="6780" w:type="dxa"/>
            <w:tcBorders>
              <w:top w:val="nil"/>
              <w:left w:val="nil"/>
              <w:bottom w:val="single" w:sz="4" w:space="0" w:color="auto"/>
              <w:right w:val="single" w:sz="4" w:space="0" w:color="auto"/>
            </w:tcBorders>
            <w:shd w:val="clear" w:color="000000" w:fill="FFFFFF"/>
            <w:noWrap/>
          </w:tcPr>
          <w:p w14:paraId="0EA80B82" w14:textId="06BE0AF7" w:rsidR="002A3CB3" w:rsidRPr="007E0261" w:rsidRDefault="002A3CB3" w:rsidP="007E0261">
            <w:pPr>
              <w:spacing w:before="40" w:after="40"/>
              <w:jc w:val="left"/>
              <w:rPr>
                <w:szCs w:val="24"/>
                <w:lang w:eastAsia="en-GB"/>
              </w:rPr>
            </w:pPr>
            <w:r w:rsidRPr="00825D4E">
              <w:rPr>
                <w:szCs w:val="24"/>
              </w:rPr>
              <w:t>Gas turbine (OCGT)</w:t>
            </w:r>
          </w:p>
        </w:tc>
      </w:tr>
      <w:tr w:rsidR="002A3CB3" w:rsidRPr="00825D4E" w14:paraId="74221938"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035A6877" w14:textId="43B74952" w:rsidR="002A3CB3" w:rsidRPr="007E0261" w:rsidRDefault="002A3CB3" w:rsidP="002A3CB3">
            <w:pPr>
              <w:spacing w:before="40" w:after="40"/>
              <w:jc w:val="center"/>
              <w:rPr>
                <w:color w:val="000000"/>
                <w:szCs w:val="24"/>
                <w:lang w:eastAsia="en-GB"/>
              </w:rPr>
            </w:pPr>
            <w:r w:rsidRPr="00825D4E">
              <w:rPr>
                <w:szCs w:val="24"/>
              </w:rPr>
              <w:t>4</w:t>
            </w:r>
          </w:p>
        </w:tc>
        <w:tc>
          <w:tcPr>
            <w:tcW w:w="6780" w:type="dxa"/>
            <w:tcBorders>
              <w:top w:val="nil"/>
              <w:left w:val="nil"/>
              <w:bottom w:val="single" w:sz="4" w:space="0" w:color="auto"/>
              <w:right w:val="single" w:sz="4" w:space="0" w:color="auto"/>
            </w:tcBorders>
            <w:shd w:val="clear" w:color="000000" w:fill="FFFFFF"/>
            <w:noWrap/>
          </w:tcPr>
          <w:p w14:paraId="3E6642EB" w14:textId="6984B357" w:rsidR="002A3CB3" w:rsidRPr="007E0261" w:rsidRDefault="002A3CB3" w:rsidP="007E0261">
            <w:pPr>
              <w:spacing w:before="40" w:after="40"/>
              <w:jc w:val="left"/>
              <w:rPr>
                <w:szCs w:val="24"/>
                <w:lang w:eastAsia="en-GB"/>
              </w:rPr>
            </w:pPr>
            <w:r w:rsidRPr="00825D4E">
              <w:rPr>
                <w:szCs w:val="24"/>
              </w:rPr>
              <w:t>Geothermal power plant</w:t>
            </w:r>
          </w:p>
        </w:tc>
      </w:tr>
      <w:tr w:rsidR="002A3CB3" w:rsidRPr="00825D4E" w14:paraId="61DD197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B2E701B" w14:textId="22E107AB" w:rsidR="002A3CB3" w:rsidRPr="007E0261" w:rsidRDefault="002A3CB3" w:rsidP="002A3CB3">
            <w:pPr>
              <w:spacing w:before="40" w:after="40"/>
              <w:jc w:val="center"/>
              <w:rPr>
                <w:color w:val="000000"/>
                <w:szCs w:val="24"/>
                <w:lang w:eastAsia="en-GB"/>
              </w:rPr>
            </w:pPr>
            <w:r w:rsidRPr="00825D4E">
              <w:rPr>
                <w:szCs w:val="24"/>
              </w:rPr>
              <w:t>5</w:t>
            </w:r>
          </w:p>
        </w:tc>
        <w:tc>
          <w:tcPr>
            <w:tcW w:w="6780" w:type="dxa"/>
            <w:tcBorders>
              <w:top w:val="nil"/>
              <w:left w:val="nil"/>
              <w:bottom w:val="single" w:sz="4" w:space="0" w:color="auto"/>
              <w:right w:val="single" w:sz="4" w:space="0" w:color="auto"/>
            </w:tcBorders>
            <w:shd w:val="clear" w:color="000000" w:fill="FFFFFF"/>
            <w:noWrap/>
          </w:tcPr>
          <w:p w14:paraId="1F8F91E7" w14:textId="2DEFF6A6" w:rsidR="002A3CB3" w:rsidRPr="007E0261" w:rsidRDefault="002A3CB3" w:rsidP="007E0261">
            <w:pPr>
              <w:spacing w:before="40" w:after="40"/>
              <w:jc w:val="left"/>
              <w:rPr>
                <w:szCs w:val="24"/>
                <w:lang w:eastAsia="en-GB"/>
              </w:rPr>
            </w:pPr>
            <w:r w:rsidRPr="00825D4E">
              <w:rPr>
                <w:szCs w:val="24"/>
              </w:rPr>
              <w:t>Hydro - Reservoir (not pumped)</w:t>
            </w:r>
          </w:p>
        </w:tc>
      </w:tr>
      <w:tr w:rsidR="002A3CB3" w:rsidRPr="00825D4E" w14:paraId="761934E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A25EBAC" w14:textId="69D61BBD" w:rsidR="002A3CB3" w:rsidRPr="007E0261" w:rsidRDefault="002A3CB3" w:rsidP="002A3CB3">
            <w:pPr>
              <w:spacing w:before="40" w:after="40"/>
              <w:jc w:val="center"/>
              <w:rPr>
                <w:color w:val="000000"/>
                <w:szCs w:val="24"/>
                <w:lang w:eastAsia="en-GB"/>
              </w:rPr>
            </w:pPr>
            <w:r w:rsidRPr="00825D4E">
              <w:rPr>
                <w:szCs w:val="24"/>
              </w:rPr>
              <w:t>6</w:t>
            </w:r>
          </w:p>
        </w:tc>
        <w:tc>
          <w:tcPr>
            <w:tcW w:w="6780" w:type="dxa"/>
            <w:tcBorders>
              <w:top w:val="nil"/>
              <w:left w:val="nil"/>
              <w:bottom w:val="single" w:sz="4" w:space="0" w:color="auto"/>
              <w:right w:val="single" w:sz="4" w:space="0" w:color="auto"/>
            </w:tcBorders>
            <w:shd w:val="clear" w:color="000000" w:fill="FFFFFF"/>
            <w:noWrap/>
          </w:tcPr>
          <w:p w14:paraId="1BCF2DB5" w14:textId="55F30EE8" w:rsidR="002A3CB3" w:rsidRPr="007E0261" w:rsidRDefault="002A3CB3" w:rsidP="007E0261">
            <w:pPr>
              <w:spacing w:before="40" w:after="40"/>
              <w:jc w:val="left"/>
              <w:rPr>
                <w:szCs w:val="24"/>
                <w:lang w:eastAsia="en-GB"/>
              </w:rPr>
            </w:pPr>
            <w:r w:rsidRPr="00825D4E">
              <w:rPr>
                <w:szCs w:val="24"/>
              </w:rPr>
              <w:t>Hydro - Run of river</w:t>
            </w:r>
          </w:p>
        </w:tc>
      </w:tr>
      <w:tr w:rsidR="002A3CB3" w:rsidRPr="00825D4E" w14:paraId="0674480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4010161B" w14:textId="688FADAD" w:rsidR="002A3CB3" w:rsidRPr="007E0261" w:rsidRDefault="002A3CB3" w:rsidP="002A3CB3">
            <w:pPr>
              <w:spacing w:before="40" w:after="40"/>
              <w:jc w:val="center"/>
              <w:rPr>
                <w:color w:val="000000"/>
                <w:szCs w:val="24"/>
                <w:lang w:eastAsia="en-GB"/>
              </w:rPr>
            </w:pPr>
            <w:r w:rsidRPr="00825D4E">
              <w:rPr>
                <w:szCs w:val="24"/>
              </w:rPr>
              <w:t>7</w:t>
            </w:r>
          </w:p>
        </w:tc>
        <w:tc>
          <w:tcPr>
            <w:tcW w:w="6780" w:type="dxa"/>
            <w:tcBorders>
              <w:top w:val="nil"/>
              <w:left w:val="nil"/>
              <w:bottom w:val="single" w:sz="4" w:space="0" w:color="auto"/>
              <w:right w:val="single" w:sz="4" w:space="0" w:color="auto"/>
            </w:tcBorders>
            <w:shd w:val="clear" w:color="000000" w:fill="FFFFFF"/>
            <w:noWrap/>
          </w:tcPr>
          <w:p w14:paraId="442CD1AA" w14:textId="6B06A60E" w:rsidR="002A3CB3" w:rsidRPr="007E0261" w:rsidRDefault="002A3CB3" w:rsidP="007E0261">
            <w:pPr>
              <w:spacing w:before="40" w:after="40"/>
              <w:jc w:val="left"/>
              <w:rPr>
                <w:szCs w:val="24"/>
                <w:lang w:eastAsia="en-GB"/>
              </w:rPr>
            </w:pPr>
            <w:r w:rsidRPr="00825D4E">
              <w:rPr>
                <w:szCs w:val="24"/>
              </w:rPr>
              <w:t>Hydro - Other</w:t>
            </w:r>
          </w:p>
        </w:tc>
      </w:tr>
      <w:tr w:rsidR="002A3CB3" w:rsidRPr="00825D4E" w14:paraId="79880AA9"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35FB9274" w14:textId="791D499D" w:rsidR="002A3CB3" w:rsidRPr="007E0261" w:rsidRDefault="002A3CB3" w:rsidP="002A3CB3">
            <w:pPr>
              <w:spacing w:before="40" w:after="40"/>
              <w:jc w:val="center"/>
              <w:rPr>
                <w:color w:val="000000"/>
                <w:szCs w:val="24"/>
                <w:lang w:eastAsia="en-GB"/>
              </w:rPr>
            </w:pPr>
            <w:r w:rsidRPr="00825D4E">
              <w:rPr>
                <w:szCs w:val="24"/>
              </w:rPr>
              <w:lastRenderedPageBreak/>
              <w:t>8</w:t>
            </w:r>
          </w:p>
        </w:tc>
        <w:tc>
          <w:tcPr>
            <w:tcW w:w="6780" w:type="dxa"/>
            <w:tcBorders>
              <w:top w:val="nil"/>
              <w:left w:val="nil"/>
              <w:bottom w:val="single" w:sz="4" w:space="0" w:color="auto"/>
              <w:right w:val="single" w:sz="4" w:space="0" w:color="auto"/>
            </w:tcBorders>
            <w:shd w:val="clear" w:color="000000" w:fill="FFFFFF"/>
            <w:noWrap/>
          </w:tcPr>
          <w:p w14:paraId="0F2E2D2F" w14:textId="739E06D7" w:rsidR="002A3CB3" w:rsidRPr="007E0261" w:rsidRDefault="002A3CB3" w:rsidP="007E0261">
            <w:pPr>
              <w:spacing w:before="40" w:after="40"/>
              <w:jc w:val="left"/>
              <w:rPr>
                <w:szCs w:val="24"/>
                <w:lang w:eastAsia="en-GB"/>
              </w:rPr>
            </w:pPr>
            <w:r w:rsidRPr="00825D4E">
              <w:rPr>
                <w:szCs w:val="24"/>
              </w:rPr>
              <w:t>Interconnector</w:t>
            </w:r>
          </w:p>
        </w:tc>
      </w:tr>
      <w:tr w:rsidR="002A3CB3" w:rsidRPr="00825D4E" w14:paraId="5632B64B"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730DE423" w14:textId="10795B39" w:rsidR="002A3CB3" w:rsidRPr="007E0261" w:rsidRDefault="002A3CB3" w:rsidP="002A3CB3">
            <w:pPr>
              <w:spacing w:before="40" w:after="40"/>
              <w:jc w:val="center"/>
              <w:rPr>
                <w:color w:val="000000"/>
                <w:szCs w:val="24"/>
                <w:lang w:eastAsia="en-GB"/>
              </w:rPr>
            </w:pPr>
            <w:r w:rsidRPr="00825D4E">
              <w:rPr>
                <w:szCs w:val="24"/>
              </w:rPr>
              <w:t>9</w:t>
            </w:r>
          </w:p>
        </w:tc>
        <w:tc>
          <w:tcPr>
            <w:tcW w:w="6780" w:type="dxa"/>
            <w:tcBorders>
              <w:top w:val="nil"/>
              <w:left w:val="nil"/>
              <w:bottom w:val="single" w:sz="4" w:space="0" w:color="auto"/>
              <w:right w:val="single" w:sz="4" w:space="0" w:color="auto"/>
            </w:tcBorders>
            <w:shd w:val="clear" w:color="000000" w:fill="FFFFFF"/>
            <w:noWrap/>
          </w:tcPr>
          <w:p w14:paraId="76F5FE89" w14:textId="1AAD4997" w:rsidR="002A3CB3" w:rsidRPr="007E0261" w:rsidRDefault="002A3CB3" w:rsidP="007E0261">
            <w:pPr>
              <w:spacing w:before="40" w:after="40"/>
              <w:jc w:val="left"/>
              <w:rPr>
                <w:szCs w:val="24"/>
                <w:lang w:eastAsia="en-GB"/>
              </w:rPr>
            </w:pPr>
            <w:r w:rsidRPr="00825D4E">
              <w:rPr>
                <w:szCs w:val="24"/>
              </w:rPr>
              <w:t>Offshore wind turbines</w:t>
            </w:r>
          </w:p>
        </w:tc>
      </w:tr>
      <w:tr w:rsidR="002A3CB3" w:rsidRPr="00825D4E" w14:paraId="0264336F"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2884411" w14:textId="04ECDBF5" w:rsidR="002A3CB3" w:rsidRPr="007E0261" w:rsidRDefault="002A3CB3" w:rsidP="002A3CB3">
            <w:pPr>
              <w:spacing w:before="40" w:after="40"/>
              <w:jc w:val="center"/>
              <w:rPr>
                <w:color w:val="000000"/>
                <w:szCs w:val="24"/>
                <w:lang w:eastAsia="en-GB"/>
              </w:rPr>
            </w:pPr>
            <w:r w:rsidRPr="00825D4E">
              <w:rPr>
                <w:szCs w:val="24"/>
              </w:rPr>
              <w:t>10</w:t>
            </w:r>
          </w:p>
        </w:tc>
        <w:tc>
          <w:tcPr>
            <w:tcW w:w="6780" w:type="dxa"/>
            <w:tcBorders>
              <w:top w:val="nil"/>
              <w:left w:val="nil"/>
              <w:bottom w:val="single" w:sz="4" w:space="0" w:color="auto"/>
              <w:right w:val="single" w:sz="4" w:space="0" w:color="auto"/>
            </w:tcBorders>
            <w:shd w:val="clear" w:color="000000" w:fill="FFFFFF"/>
            <w:noWrap/>
          </w:tcPr>
          <w:p w14:paraId="70A844CC" w14:textId="0DBEFF07" w:rsidR="002A3CB3" w:rsidRPr="007E0261" w:rsidRDefault="002A3CB3" w:rsidP="007E0261">
            <w:pPr>
              <w:spacing w:before="40" w:after="40"/>
              <w:jc w:val="left"/>
              <w:rPr>
                <w:szCs w:val="24"/>
                <w:lang w:eastAsia="en-GB"/>
              </w:rPr>
            </w:pPr>
            <w:r w:rsidRPr="00825D4E">
              <w:rPr>
                <w:szCs w:val="24"/>
              </w:rPr>
              <w:t>Onshore wind turbines</w:t>
            </w:r>
          </w:p>
        </w:tc>
      </w:tr>
      <w:tr w:rsidR="002A3CB3" w:rsidRPr="00825D4E" w14:paraId="1C28A8F6"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915DD66" w14:textId="734A6BC8" w:rsidR="002A3CB3" w:rsidRPr="007E0261" w:rsidRDefault="002A3CB3" w:rsidP="002A3CB3">
            <w:pPr>
              <w:spacing w:before="40" w:after="40"/>
              <w:jc w:val="center"/>
              <w:rPr>
                <w:color w:val="000000"/>
                <w:szCs w:val="24"/>
                <w:lang w:eastAsia="en-GB"/>
              </w:rPr>
            </w:pPr>
            <w:r w:rsidRPr="00825D4E">
              <w:rPr>
                <w:szCs w:val="24"/>
              </w:rPr>
              <w:t>11</w:t>
            </w:r>
          </w:p>
        </w:tc>
        <w:tc>
          <w:tcPr>
            <w:tcW w:w="6780" w:type="dxa"/>
            <w:tcBorders>
              <w:top w:val="nil"/>
              <w:left w:val="nil"/>
              <w:bottom w:val="single" w:sz="4" w:space="0" w:color="auto"/>
              <w:right w:val="single" w:sz="4" w:space="0" w:color="auto"/>
            </w:tcBorders>
            <w:shd w:val="clear" w:color="000000" w:fill="FFFFFF"/>
            <w:noWrap/>
          </w:tcPr>
          <w:p w14:paraId="36DB751D" w14:textId="0915D95C" w:rsidR="002A3CB3" w:rsidRPr="007E0261" w:rsidRDefault="002A3CB3" w:rsidP="007E0261">
            <w:pPr>
              <w:spacing w:before="40" w:after="40"/>
              <w:jc w:val="left"/>
              <w:rPr>
                <w:szCs w:val="24"/>
                <w:lang w:eastAsia="en-GB"/>
              </w:rPr>
            </w:pPr>
            <w:r w:rsidRPr="00825D4E">
              <w:rPr>
                <w:szCs w:val="24"/>
              </w:rPr>
              <w:t>Photovoltaic</w:t>
            </w:r>
          </w:p>
        </w:tc>
      </w:tr>
      <w:tr w:rsidR="002A3CB3" w:rsidRPr="00825D4E" w14:paraId="3CCC304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EE6AD86" w14:textId="26406216" w:rsidR="002A3CB3" w:rsidRPr="007E0261" w:rsidRDefault="002A3CB3" w:rsidP="002A3CB3">
            <w:pPr>
              <w:spacing w:before="40" w:after="40"/>
              <w:jc w:val="center"/>
              <w:rPr>
                <w:color w:val="000000"/>
                <w:szCs w:val="24"/>
                <w:lang w:eastAsia="en-GB"/>
              </w:rPr>
            </w:pPr>
            <w:r w:rsidRPr="00825D4E">
              <w:rPr>
                <w:szCs w:val="24"/>
              </w:rPr>
              <w:t>12</w:t>
            </w:r>
          </w:p>
        </w:tc>
        <w:tc>
          <w:tcPr>
            <w:tcW w:w="6780" w:type="dxa"/>
            <w:tcBorders>
              <w:top w:val="nil"/>
              <w:left w:val="nil"/>
              <w:bottom w:val="single" w:sz="4" w:space="0" w:color="auto"/>
              <w:right w:val="single" w:sz="4" w:space="0" w:color="auto"/>
            </w:tcBorders>
            <w:shd w:val="clear" w:color="000000" w:fill="FFFFFF"/>
            <w:noWrap/>
          </w:tcPr>
          <w:p w14:paraId="529BC472" w14:textId="0EFF9A4C" w:rsidR="002A3CB3" w:rsidRPr="007E0261" w:rsidRDefault="002A3CB3" w:rsidP="007E0261">
            <w:pPr>
              <w:spacing w:before="40" w:after="40"/>
              <w:jc w:val="left"/>
              <w:rPr>
                <w:szCs w:val="24"/>
                <w:lang w:eastAsia="en-GB"/>
              </w:rPr>
            </w:pPr>
            <w:r w:rsidRPr="00825D4E">
              <w:rPr>
                <w:szCs w:val="24"/>
              </w:rPr>
              <w:t>Steam turbine (thermal power plant)</w:t>
            </w:r>
          </w:p>
        </w:tc>
      </w:tr>
      <w:tr w:rsidR="002A3CB3" w:rsidRPr="00825D4E" w14:paraId="5A263727"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00656FC9" w14:textId="7ECF00D7" w:rsidR="002A3CB3" w:rsidRPr="007E0261" w:rsidRDefault="002A3CB3" w:rsidP="002A3CB3">
            <w:pPr>
              <w:spacing w:before="40" w:after="40"/>
              <w:jc w:val="center"/>
              <w:rPr>
                <w:color w:val="000000"/>
                <w:szCs w:val="24"/>
                <w:lang w:eastAsia="en-GB"/>
              </w:rPr>
            </w:pPr>
            <w:r w:rsidRPr="00825D4E">
              <w:rPr>
                <w:szCs w:val="24"/>
              </w:rPr>
              <w:t>13</w:t>
            </w:r>
          </w:p>
        </w:tc>
        <w:tc>
          <w:tcPr>
            <w:tcW w:w="6780" w:type="dxa"/>
            <w:tcBorders>
              <w:top w:val="nil"/>
              <w:left w:val="nil"/>
              <w:bottom w:val="single" w:sz="4" w:space="0" w:color="auto"/>
              <w:right w:val="single" w:sz="4" w:space="0" w:color="auto"/>
            </w:tcBorders>
            <w:shd w:val="clear" w:color="000000" w:fill="FFFFFF"/>
            <w:noWrap/>
          </w:tcPr>
          <w:p w14:paraId="4E7E30E2" w14:textId="666030E3" w:rsidR="002A3CB3" w:rsidRPr="007E0261" w:rsidRDefault="002A3CB3" w:rsidP="007E0261">
            <w:pPr>
              <w:spacing w:before="40" w:after="40"/>
              <w:jc w:val="left"/>
              <w:rPr>
                <w:szCs w:val="24"/>
                <w:lang w:eastAsia="en-GB"/>
              </w:rPr>
            </w:pPr>
            <w:r w:rsidRPr="00825D4E">
              <w:rPr>
                <w:szCs w:val="24"/>
              </w:rPr>
              <w:t>Steam-gas turbine (CCGT)</w:t>
            </w:r>
          </w:p>
        </w:tc>
      </w:tr>
      <w:tr w:rsidR="002A3CB3" w:rsidRPr="00825D4E" w14:paraId="72164F79"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071EAE5C" w14:textId="13406D2D" w:rsidR="002A3CB3" w:rsidRPr="007E0261" w:rsidRDefault="002A3CB3" w:rsidP="002A3CB3">
            <w:pPr>
              <w:spacing w:before="40" w:after="40"/>
              <w:jc w:val="center"/>
              <w:rPr>
                <w:color w:val="000000"/>
                <w:szCs w:val="24"/>
                <w:lang w:eastAsia="en-GB"/>
              </w:rPr>
            </w:pPr>
            <w:r w:rsidRPr="00825D4E">
              <w:rPr>
                <w:szCs w:val="24"/>
              </w:rPr>
              <w:t>14</w:t>
            </w:r>
          </w:p>
        </w:tc>
        <w:tc>
          <w:tcPr>
            <w:tcW w:w="6780" w:type="dxa"/>
            <w:tcBorders>
              <w:top w:val="nil"/>
              <w:left w:val="nil"/>
              <w:bottom w:val="single" w:sz="4" w:space="0" w:color="auto"/>
              <w:right w:val="single" w:sz="4" w:space="0" w:color="auto"/>
            </w:tcBorders>
            <w:shd w:val="clear" w:color="000000" w:fill="FFFFFF"/>
            <w:noWrap/>
          </w:tcPr>
          <w:p w14:paraId="3F13B512" w14:textId="29A922BA" w:rsidR="002A3CB3" w:rsidRPr="007E0261" w:rsidRDefault="002A3CB3" w:rsidP="007E0261">
            <w:pPr>
              <w:spacing w:before="40" w:after="40"/>
              <w:jc w:val="left"/>
              <w:rPr>
                <w:szCs w:val="24"/>
                <w:lang w:eastAsia="en-GB"/>
              </w:rPr>
            </w:pPr>
            <w:r w:rsidRPr="00825D4E">
              <w:rPr>
                <w:szCs w:val="24"/>
              </w:rPr>
              <w:t>Tidal lagoons</w:t>
            </w:r>
          </w:p>
        </w:tc>
      </w:tr>
      <w:tr w:rsidR="002A3CB3" w:rsidRPr="00825D4E" w14:paraId="2C620BEA"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CF3D04A" w14:textId="58A60911" w:rsidR="002A3CB3" w:rsidRPr="007E0261" w:rsidRDefault="002A3CB3" w:rsidP="002A3CB3">
            <w:pPr>
              <w:spacing w:before="40" w:after="40"/>
              <w:jc w:val="center"/>
              <w:rPr>
                <w:color w:val="000000"/>
                <w:szCs w:val="24"/>
                <w:lang w:eastAsia="en-GB"/>
              </w:rPr>
            </w:pPr>
            <w:r w:rsidRPr="00825D4E">
              <w:rPr>
                <w:szCs w:val="24"/>
              </w:rPr>
              <w:t>15</w:t>
            </w:r>
          </w:p>
        </w:tc>
        <w:tc>
          <w:tcPr>
            <w:tcW w:w="6780" w:type="dxa"/>
            <w:tcBorders>
              <w:top w:val="nil"/>
              <w:left w:val="nil"/>
              <w:bottom w:val="single" w:sz="4" w:space="0" w:color="auto"/>
              <w:right w:val="single" w:sz="4" w:space="0" w:color="auto"/>
            </w:tcBorders>
            <w:shd w:val="clear" w:color="000000" w:fill="FFFFFF"/>
            <w:noWrap/>
          </w:tcPr>
          <w:p w14:paraId="108A8020" w14:textId="74B6C6A9" w:rsidR="002A3CB3" w:rsidRPr="007E0261" w:rsidRDefault="002A3CB3" w:rsidP="007E0261">
            <w:pPr>
              <w:spacing w:before="40" w:after="40"/>
              <w:jc w:val="left"/>
              <w:rPr>
                <w:szCs w:val="24"/>
                <w:lang w:eastAsia="en-GB"/>
              </w:rPr>
            </w:pPr>
            <w:r w:rsidRPr="00825D4E">
              <w:rPr>
                <w:szCs w:val="24"/>
              </w:rPr>
              <w:t>Tidal stream devices</w:t>
            </w:r>
          </w:p>
        </w:tc>
      </w:tr>
      <w:tr w:rsidR="002A3CB3" w:rsidRPr="00825D4E" w14:paraId="71CB19C7"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486FE401" w14:textId="22F03A68" w:rsidR="002A3CB3" w:rsidRPr="007E0261" w:rsidRDefault="002A3CB3" w:rsidP="002A3CB3">
            <w:pPr>
              <w:spacing w:before="40" w:after="40"/>
              <w:jc w:val="center"/>
              <w:rPr>
                <w:color w:val="000000"/>
                <w:szCs w:val="24"/>
                <w:lang w:eastAsia="en-GB"/>
              </w:rPr>
            </w:pPr>
            <w:r w:rsidRPr="00825D4E">
              <w:rPr>
                <w:szCs w:val="24"/>
              </w:rPr>
              <w:t>16</w:t>
            </w:r>
          </w:p>
        </w:tc>
        <w:tc>
          <w:tcPr>
            <w:tcW w:w="6780" w:type="dxa"/>
            <w:tcBorders>
              <w:top w:val="nil"/>
              <w:left w:val="nil"/>
              <w:bottom w:val="single" w:sz="4" w:space="0" w:color="auto"/>
              <w:right w:val="single" w:sz="4" w:space="0" w:color="auto"/>
            </w:tcBorders>
            <w:shd w:val="clear" w:color="000000" w:fill="FFFFFF"/>
            <w:noWrap/>
          </w:tcPr>
          <w:p w14:paraId="078AC598" w14:textId="74FD68BE" w:rsidR="002A3CB3" w:rsidRPr="007E0261" w:rsidRDefault="002A3CB3" w:rsidP="007E0261">
            <w:pPr>
              <w:spacing w:before="40" w:after="40"/>
              <w:jc w:val="left"/>
              <w:rPr>
                <w:color w:val="000000"/>
                <w:szCs w:val="24"/>
                <w:lang w:eastAsia="en-GB"/>
              </w:rPr>
            </w:pPr>
            <w:r w:rsidRPr="00825D4E">
              <w:rPr>
                <w:szCs w:val="24"/>
              </w:rPr>
              <w:t>Wave devices</w:t>
            </w:r>
          </w:p>
        </w:tc>
      </w:tr>
      <w:tr w:rsidR="002A3CB3" w:rsidRPr="00825D4E" w14:paraId="180E2BF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7A8E507" w14:textId="38A82D5F" w:rsidR="002A3CB3" w:rsidRPr="007E0261" w:rsidRDefault="002A3CB3" w:rsidP="002A3CB3">
            <w:pPr>
              <w:spacing w:before="40" w:after="40"/>
              <w:jc w:val="center"/>
              <w:rPr>
                <w:color w:val="000000"/>
                <w:szCs w:val="24"/>
                <w:lang w:eastAsia="en-GB"/>
              </w:rPr>
            </w:pPr>
            <w:r w:rsidRPr="00825D4E">
              <w:rPr>
                <w:szCs w:val="24"/>
              </w:rPr>
              <w:t>17</w:t>
            </w:r>
          </w:p>
        </w:tc>
        <w:tc>
          <w:tcPr>
            <w:tcW w:w="6780" w:type="dxa"/>
            <w:tcBorders>
              <w:top w:val="nil"/>
              <w:left w:val="nil"/>
              <w:bottom w:val="single" w:sz="4" w:space="0" w:color="auto"/>
              <w:right w:val="single" w:sz="4" w:space="0" w:color="auto"/>
            </w:tcBorders>
            <w:shd w:val="clear" w:color="000000" w:fill="FFFFFF"/>
            <w:noWrap/>
          </w:tcPr>
          <w:p w14:paraId="4566E93A" w14:textId="26E1622A" w:rsidR="002A3CB3" w:rsidRPr="007E0261" w:rsidRDefault="002A3CB3" w:rsidP="007E0261">
            <w:pPr>
              <w:spacing w:before="40" w:after="40"/>
              <w:jc w:val="left"/>
              <w:rPr>
                <w:color w:val="000000"/>
                <w:szCs w:val="24"/>
                <w:lang w:eastAsia="en-GB"/>
              </w:rPr>
            </w:pPr>
            <w:r w:rsidRPr="00825D4E">
              <w:rPr>
                <w:szCs w:val="24"/>
              </w:rPr>
              <w:t>Storage - Chemical - Ammonia</w:t>
            </w:r>
          </w:p>
        </w:tc>
      </w:tr>
      <w:tr w:rsidR="002A3CB3" w:rsidRPr="00825D4E" w14:paraId="1E209868"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2B8762B" w14:textId="2F7FB821" w:rsidR="002A3CB3" w:rsidRPr="007E0261" w:rsidRDefault="002A3CB3" w:rsidP="002A3CB3">
            <w:pPr>
              <w:spacing w:before="40" w:after="40"/>
              <w:jc w:val="center"/>
              <w:rPr>
                <w:color w:val="000000"/>
                <w:szCs w:val="24"/>
                <w:lang w:eastAsia="en-GB"/>
              </w:rPr>
            </w:pPr>
            <w:r w:rsidRPr="00825D4E">
              <w:rPr>
                <w:szCs w:val="24"/>
              </w:rPr>
              <w:t>18</w:t>
            </w:r>
          </w:p>
        </w:tc>
        <w:tc>
          <w:tcPr>
            <w:tcW w:w="6780" w:type="dxa"/>
            <w:tcBorders>
              <w:top w:val="nil"/>
              <w:left w:val="nil"/>
              <w:bottom w:val="single" w:sz="4" w:space="0" w:color="auto"/>
              <w:right w:val="single" w:sz="4" w:space="0" w:color="auto"/>
            </w:tcBorders>
            <w:shd w:val="clear" w:color="000000" w:fill="FFFFFF"/>
            <w:noWrap/>
          </w:tcPr>
          <w:p w14:paraId="299A439D" w14:textId="51C79FC8" w:rsidR="002A3CB3" w:rsidRPr="007E0261" w:rsidRDefault="002A3CB3" w:rsidP="007E0261">
            <w:pPr>
              <w:spacing w:before="40" w:after="40"/>
              <w:jc w:val="left"/>
              <w:rPr>
                <w:color w:val="000000"/>
                <w:szCs w:val="24"/>
                <w:lang w:eastAsia="en-GB"/>
              </w:rPr>
            </w:pPr>
            <w:r w:rsidRPr="00825D4E">
              <w:rPr>
                <w:szCs w:val="24"/>
              </w:rPr>
              <w:t>Storage - Chemical - Hydrogen</w:t>
            </w:r>
          </w:p>
        </w:tc>
      </w:tr>
      <w:tr w:rsidR="002A3CB3" w:rsidRPr="00825D4E" w14:paraId="20E43DD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383945D" w14:textId="724994AB" w:rsidR="002A3CB3" w:rsidRPr="007E0261" w:rsidRDefault="002A3CB3" w:rsidP="002A3CB3">
            <w:pPr>
              <w:spacing w:before="40" w:after="40"/>
              <w:jc w:val="center"/>
              <w:rPr>
                <w:color w:val="000000"/>
                <w:szCs w:val="24"/>
                <w:lang w:eastAsia="en-GB"/>
              </w:rPr>
            </w:pPr>
            <w:r w:rsidRPr="00825D4E">
              <w:rPr>
                <w:szCs w:val="24"/>
              </w:rPr>
              <w:t>19</w:t>
            </w:r>
          </w:p>
        </w:tc>
        <w:tc>
          <w:tcPr>
            <w:tcW w:w="6780" w:type="dxa"/>
            <w:tcBorders>
              <w:top w:val="nil"/>
              <w:left w:val="nil"/>
              <w:bottom w:val="single" w:sz="4" w:space="0" w:color="auto"/>
              <w:right w:val="single" w:sz="4" w:space="0" w:color="auto"/>
            </w:tcBorders>
            <w:shd w:val="clear" w:color="000000" w:fill="FFFFFF"/>
            <w:noWrap/>
          </w:tcPr>
          <w:p w14:paraId="49DF91AC" w14:textId="0BD95C3C" w:rsidR="002A3CB3" w:rsidRPr="007E0261" w:rsidRDefault="002A3CB3" w:rsidP="007E0261">
            <w:pPr>
              <w:spacing w:before="40" w:after="40"/>
              <w:jc w:val="left"/>
              <w:rPr>
                <w:color w:val="000000"/>
                <w:szCs w:val="24"/>
                <w:lang w:eastAsia="en-GB"/>
              </w:rPr>
            </w:pPr>
            <w:r w:rsidRPr="00825D4E">
              <w:rPr>
                <w:szCs w:val="24"/>
              </w:rPr>
              <w:t>Storage - Chemical - Synthetic Fuels</w:t>
            </w:r>
          </w:p>
        </w:tc>
      </w:tr>
      <w:tr w:rsidR="002A3CB3" w:rsidRPr="00825D4E" w14:paraId="4BBFBC66"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F243598" w14:textId="2CB423DE" w:rsidR="002A3CB3" w:rsidRPr="007E0261" w:rsidRDefault="002A3CB3" w:rsidP="002A3CB3">
            <w:pPr>
              <w:spacing w:before="40" w:after="40"/>
              <w:jc w:val="center"/>
              <w:rPr>
                <w:color w:val="000000"/>
                <w:szCs w:val="24"/>
                <w:lang w:eastAsia="en-GB"/>
              </w:rPr>
            </w:pPr>
            <w:r w:rsidRPr="00825D4E">
              <w:rPr>
                <w:szCs w:val="24"/>
              </w:rPr>
              <w:t>20</w:t>
            </w:r>
          </w:p>
        </w:tc>
        <w:tc>
          <w:tcPr>
            <w:tcW w:w="6780" w:type="dxa"/>
            <w:tcBorders>
              <w:top w:val="nil"/>
              <w:left w:val="nil"/>
              <w:bottom w:val="single" w:sz="4" w:space="0" w:color="auto"/>
              <w:right w:val="single" w:sz="4" w:space="0" w:color="auto"/>
            </w:tcBorders>
            <w:shd w:val="clear" w:color="000000" w:fill="FFFFFF"/>
            <w:noWrap/>
          </w:tcPr>
          <w:p w14:paraId="5B28EAAC" w14:textId="15D0CCB9" w:rsidR="002A3CB3" w:rsidRPr="007E0261" w:rsidRDefault="002A3CB3" w:rsidP="007E0261">
            <w:pPr>
              <w:spacing w:before="40" w:after="40"/>
              <w:jc w:val="left"/>
              <w:rPr>
                <w:color w:val="000000"/>
                <w:szCs w:val="24"/>
                <w:lang w:eastAsia="en-GB"/>
              </w:rPr>
            </w:pPr>
            <w:r w:rsidRPr="00825D4E">
              <w:rPr>
                <w:szCs w:val="24"/>
              </w:rPr>
              <w:t>Storage - Chemical - Drop-in Fuels</w:t>
            </w:r>
          </w:p>
        </w:tc>
      </w:tr>
      <w:tr w:rsidR="002A3CB3" w:rsidRPr="00825D4E" w14:paraId="31E245C9"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5AB6ED2" w14:textId="064A9D38" w:rsidR="002A3CB3" w:rsidRPr="007E0261" w:rsidRDefault="002A3CB3" w:rsidP="002A3CB3">
            <w:pPr>
              <w:spacing w:before="40" w:after="40"/>
              <w:jc w:val="center"/>
              <w:rPr>
                <w:color w:val="000000"/>
                <w:szCs w:val="24"/>
                <w:lang w:eastAsia="en-GB"/>
              </w:rPr>
            </w:pPr>
            <w:r w:rsidRPr="00825D4E">
              <w:rPr>
                <w:szCs w:val="24"/>
              </w:rPr>
              <w:t>21</w:t>
            </w:r>
          </w:p>
        </w:tc>
        <w:tc>
          <w:tcPr>
            <w:tcW w:w="6780" w:type="dxa"/>
            <w:tcBorders>
              <w:top w:val="nil"/>
              <w:left w:val="nil"/>
              <w:bottom w:val="single" w:sz="4" w:space="0" w:color="auto"/>
              <w:right w:val="single" w:sz="4" w:space="0" w:color="auto"/>
            </w:tcBorders>
            <w:shd w:val="clear" w:color="000000" w:fill="FFFFFF"/>
            <w:noWrap/>
          </w:tcPr>
          <w:p w14:paraId="6CC738FD" w14:textId="777E0FCF" w:rsidR="002A3CB3" w:rsidRPr="007E0261" w:rsidRDefault="002A3CB3" w:rsidP="007E0261">
            <w:pPr>
              <w:spacing w:before="40" w:after="40"/>
              <w:jc w:val="left"/>
              <w:rPr>
                <w:color w:val="000000"/>
                <w:szCs w:val="24"/>
                <w:lang w:eastAsia="en-GB"/>
              </w:rPr>
            </w:pPr>
            <w:r w:rsidRPr="00825D4E">
              <w:rPr>
                <w:szCs w:val="24"/>
              </w:rPr>
              <w:t>Storage - Chemical - Methanol</w:t>
            </w:r>
          </w:p>
        </w:tc>
      </w:tr>
      <w:tr w:rsidR="002A3CB3" w:rsidRPr="00825D4E" w14:paraId="0EC1881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09BFDDF" w14:textId="3A316752" w:rsidR="002A3CB3" w:rsidRPr="007E0261" w:rsidRDefault="002A3CB3" w:rsidP="002A3CB3">
            <w:pPr>
              <w:spacing w:before="40" w:after="40"/>
              <w:jc w:val="center"/>
              <w:rPr>
                <w:color w:val="000000"/>
                <w:szCs w:val="24"/>
                <w:lang w:eastAsia="en-GB"/>
              </w:rPr>
            </w:pPr>
            <w:r w:rsidRPr="00825D4E">
              <w:rPr>
                <w:szCs w:val="24"/>
              </w:rPr>
              <w:t>22</w:t>
            </w:r>
          </w:p>
        </w:tc>
        <w:tc>
          <w:tcPr>
            <w:tcW w:w="6780" w:type="dxa"/>
            <w:tcBorders>
              <w:top w:val="nil"/>
              <w:left w:val="nil"/>
              <w:bottom w:val="single" w:sz="4" w:space="0" w:color="auto"/>
              <w:right w:val="single" w:sz="4" w:space="0" w:color="auto"/>
            </w:tcBorders>
            <w:shd w:val="clear" w:color="000000" w:fill="FFFFFF"/>
            <w:noWrap/>
          </w:tcPr>
          <w:p w14:paraId="0B67234A" w14:textId="145576A7" w:rsidR="002A3CB3" w:rsidRPr="007E0261" w:rsidRDefault="002A3CB3" w:rsidP="007E0261">
            <w:pPr>
              <w:spacing w:before="40" w:after="40"/>
              <w:jc w:val="left"/>
              <w:rPr>
                <w:color w:val="000000"/>
                <w:szCs w:val="24"/>
                <w:lang w:eastAsia="en-GB"/>
              </w:rPr>
            </w:pPr>
            <w:r w:rsidRPr="00825D4E">
              <w:rPr>
                <w:szCs w:val="24"/>
              </w:rPr>
              <w:t>Storage - Chemical - Synthetic Natural Gas</w:t>
            </w:r>
          </w:p>
        </w:tc>
      </w:tr>
      <w:tr w:rsidR="002A3CB3" w:rsidRPr="00825D4E" w14:paraId="64ACD4A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18F2C75" w14:textId="2DB5B18C" w:rsidR="002A3CB3" w:rsidRPr="007E0261" w:rsidRDefault="002A3CB3" w:rsidP="002A3CB3">
            <w:pPr>
              <w:spacing w:before="40" w:after="40"/>
              <w:jc w:val="center"/>
              <w:rPr>
                <w:color w:val="000000"/>
                <w:szCs w:val="24"/>
                <w:lang w:eastAsia="en-GB"/>
              </w:rPr>
            </w:pPr>
            <w:r w:rsidRPr="00825D4E">
              <w:rPr>
                <w:szCs w:val="24"/>
              </w:rPr>
              <w:t>23</w:t>
            </w:r>
          </w:p>
        </w:tc>
        <w:tc>
          <w:tcPr>
            <w:tcW w:w="6780" w:type="dxa"/>
            <w:tcBorders>
              <w:top w:val="nil"/>
              <w:left w:val="nil"/>
              <w:bottom w:val="single" w:sz="4" w:space="0" w:color="auto"/>
              <w:right w:val="single" w:sz="4" w:space="0" w:color="auto"/>
            </w:tcBorders>
            <w:shd w:val="clear" w:color="000000" w:fill="FFFFFF"/>
            <w:noWrap/>
          </w:tcPr>
          <w:p w14:paraId="5CA94444" w14:textId="2E690946" w:rsidR="002A3CB3" w:rsidRPr="007E0261" w:rsidRDefault="002A3CB3" w:rsidP="007E0261">
            <w:pPr>
              <w:spacing w:before="40" w:after="40"/>
              <w:jc w:val="left"/>
              <w:rPr>
                <w:color w:val="000000"/>
                <w:szCs w:val="24"/>
                <w:lang w:eastAsia="en-GB"/>
              </w:rPr>
            </w:pPr>
            <w:r w:rsidRPr="00825D4E">
              <w:rPr>
                <w:szCs w:val="24"/>
              </w:rPr>
              <w:t>Storage - Electrical - Supercapacitors</w:t>
            </w:r>
          </w:p>
        </w:tc>
      </w:tr>
      <w:tr w:rsidR="002A3CB3" w:rsidRPr="00825D4E" w14:paraId="1FEAF822"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566A604" w14:textId="0E958BDD" w:rsidR="002A3CB3" w:rsidRPr="007E0261" w:rsidRDefault="002A3CB3" w:rsidP="002A3CB3">
            <w:pPr>
              <w:spacing w:before="40" w:after="40"/>
              <w:jc w:val="center"/>
              <w:rPr>
                <w:color w:val="000000"/>
                <w:szCs w:val="24"/>
                <w:lang w:eastAsia="en-GB"/>
              </w:rPr>
            </w:pPr>
            <w:r w:rsidRPr="00825D4E">
              <w:rPr>
                <w:szCs w:val="24"/>
              </w:rPr>
              <w:t>24</w:t>
            </w:r>
          </w:p>
        </w:tc>
        <w:tc>
          <w:tcPr>
            <w:tcW w:w="6780" w:type="dxa"/>
            <w:tcBorders>
              <w:top w:val="nil"/>
              <w:left w:val="nil"/>
              <w:bottom w:val="single" w:sz="4" w:space="0" w:color="auto"/>
              <w:right w:val="single" w:sz="4" w:space="0" w:color="auto"/>
            </w:tcBorders>
            <w:shd w:val="clear" w:color="000000" w:fill="FFFFFF"/>
            <w:noWrap/>
          </w:tcPr>
          <w:p w14:paraId="5DFBCCC1" w14:textId="1A235110" w:rsidR="002A3CB3" w:rsidRPr="007E0261" w:rsidRDefault="002A3CB3" w:rsidP="007E0261">
            <w:pPr>
              <w:spacing w:before="40" w:after="40"/>
              <w:jc w:val="left"/>
              <w:rPr>
                <w:color w:val="000000"/>
                <w:szCs w:val="24"/>
                <w:lang w:eastAsia="en-GB"/>
              </w:rPr>
            </w:pPr>
            <w:r w:rsidRPr="00825D4E">
              <w:rPr>
                <w:szCs w:val="24"/>
              </w:rPr>
              <w:t>Storage - Electrical - Superconducting Magnetic ES (SMES)</w:t>
            </w:r>
          </w:p>
        </w:tc>
      </w:tr>
      <w:tr w:rsidR="002A3CB3" w:rsidRPr="00825D4E" w14:paraId="72A30162"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43DF909" w14:textId="57E999FE" w:rsidR="002A3CB3" w:rsidRPr="007E0261" w:rsidRDefault="002A3CB3" w:rsidP="002A3CB3">
            <w:pPr>
              <w:spacing w:before="40" w:after="40"/>
              <w:jc w:val="center"/>
              <w:rPr>
                <w:szCs w:val="24"/>
                <w:lang w:eastAsia="en-GB"/>
              </w:rPr>
            </w:pPr>
            <w:r w:rsidRPr="00825D4E">
              <w:rPr>
                <w:szCs w:val="24"/>
              </w:rPr>
              <w:t>25</w:t>
            </w:r>
          </w:p>
        </w:tc>
        <w:tc>
          <w:tcPr>
            <w:tcW w:w="6780" w:type="dxa"/>
            <w:tcBorders>
              <w:top w:val="nil"/>
              <w:left w:val="nil"/>
              <w:bottom w:val="single" w:sz="4" w:space="0" w:color="auto"/>
              <w:right w:val="single" w:sz="4" w:space="0" w:color="auto"/>
            </w:tcBorders>
            <w:shd w:val="clear" w:color="000000" w:fill="FFFFFF"/>
            <w:noWrap/>
          </w:tcPr>
          <w:p w14:paraId="28878917" w14:textId="37C5948B" w:rsidR="002A3CB3" w:rsidRPr="007E0261" w:rsidRDefault="002A3CB3" w:rsidP="007E0261">
            <w:pPr>
              <w:spacing w:before="40" w:after="40"/>
              <w:jc w:val="left"/>
              <w:rPr>
                <w:color w:val="000000"/>
                <w:szCs w:val="24"/>
                <w:lang w:eastAsia="en-GB"/>
              </w:rPr>
            </w:pPr>
            <w:r w:rsidRPr="00825D4E">
              <w:rPr>
                <w:szCs w:val="24"/>
              </w:rPr>
              <w:t>Storage - Mechanical - Adiabatic Compressed Air</w:t>
            </w:r>
          </w:p>
        </w:tc>
      </w:tr>
      <w:tr w:rsidR="002A3CB3" w:rsidRPr="00825D4E" w14:paraId="451E66BD"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278F81F" w14:textId="31E06839" w:rsidR="002A3CB3" w:rsidRPr="007E0261" w:rsidRDefault="002A3CB3" w:rsidP="002A3CB3">
            <w:pPr>
              <w:spacing w:before="40" w:after="40"/>
              <w:jc w:val="center"/>
              <w:rPr>
                <w:color w:val="000000"/>
                <w:szCs w:val="24"/>
                <w:lang w:eastAsia="en-GB"/>
              </w:rPr>
            </w:pPr>
            <w:r w:rsidRPr="00825D4E">
              <w:rPr>
                <w:szCs w:val="24"/>
              </w:rPr>
              <w:t>26</w:t>
            </w:r>
          </w:p>
        </w:tc>
        <w:tc>
          <w:tcPr>
            <w:tcW w:w="6780" w:type="dxa"/>
            <w:tcBorders>
              <w:top w:val="nil"/>
              <w:left w:val="nil"/>
              <w:bottom w:val="single" w:sz="4" w:space="0" w:color="auto"/>
              <w:right w:val="single" w:sz="4" w:space="0" w:color="auto"/>
            </w:tcBorders>
            <w:shd w:val="clear" w:color="000000" w:fill="FFFFFF"/>
            <w:noWrap/>
          </w:tcPr>
          <w:p w14:paraId="25D3B047" w14:textId="090B1060" w:rsidR="002A3CB3" w:rsidRPr="007E0261" w:rsidRDefault="002A3CB3" w:rsidP="007E0261">
            <w:pPr>
              <w:spacing w:before="40" w:after="40"/>
              <w:jc w:val="left"/>
              <w:rPr>
                <w:color w:val="000000"/>
                <w:szCs w:val="24"/>
                <w:lang w:eastAsia="en-GB"/>
              </w:rPr>
            </w:pPr>
            <w:r w:rsidRPr="00825D4E">
              <w:rPr>
                <w:szCs w:val="24"/>
              </w:rPr>
              <w:t>Storage - Mechanical - Diabatic Compressed Air</w:t>
            </w:r>
          </w:p>
        </w:tc>
      </w:tr>
      <w:tr w:rsidR="002A3CB3" w:rsidRPr="00825D4E" w14:paraId="3A851D1C"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A583D6C" w14:textId="087FF929" w:rsidR="002A3CB3" w:rsidRPr="007E0261" w:rsidRDefault="002A3CB3" w:rsidP="002A3CB3">
            <w:pPr>
              <w:spacing w:before="40" w:after="40"/>
              <w:jc w:val="center"/>
              <w:rPr>
                <w:color w:val="000000"/>
                <w:szCs w:val="24"/>
                <w:lang w:eastAsia="en-GB"/>
              </w:rPr>
            </w:pPr>
            <w:r w:rsidRPr="00825D4E">
              <w:rPr>
                <w:szCs w:val="24"/>
              </w:rPr>
              <w:t>27</w:t>
            </w:r>
          </w:p>
        </w:tc>
        <w:tc>
          <w:tcPr>
            <w:tcW w:w="6780" w:type="dxa"/>
            <w:tcBorders>
              <w:top w:val="nil"/>
              <w:left w:val="nil"/>
              <w:bottom w:val="single" w:sz="4" w:space="0" w:color="auto"/>
              <w:right w:val="single" w:sz="4" w:space="0" w:color="auto"/>
            </w:tcBorders>
            <w:shd w:val="clear" w:color="000000" w:fill="FFFFFF"/>
            <w:noWrap/>
          </w:tcPr>
          <w:p w14:paraId="66392D20" w14:textId="30865BE8" w:rsidR="002A3CB3" w:rsidRPr="007E0261" w:rsidRDefault="002A3CB3" w:rsidP="007E0261">
            <w:pPr>
              <w:spacing w:before="40" w:after="40"/>
              <w:jc w:val="left"/>
              <w:rPr>
                <w:color w:val="000000"/>
                <w:szCs w:val="24"/>
                <w:lang w:eastAsia="en-GB"/>
              </w:rPr>
            </w:pPr>
            <w:r w:rsidRPr="00825D4E">
              <w:rPr>
                <w:szCs w:val="24"/>
              </w:rPr>
              <w:t>Storage - Mechanical - Liquid Air Energy Storage</w:t>
            </w:r>
          </w:p>
        </w:tc>
      </w:tr>
      <w:tr w:rsidR="002A3CB3" w:rsidRPr="00825D4E" w14:paraId="76944EDA"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1FBA9803" w14:textId="2D80AE19" w:rsidR="002A3CB3" w:rsidRPr="007E0261" w:rsidRDefault="002A3CB3" w:rsidP="002A3CB3">
            <w:pPr>
              <w:spacing w:before="40" w:after="40"/>
              <w:jc w:val="center"/>
              <w:rPr>
                <w:color w:val="000000"/>
                <w:szCs w:val="24"/>
                <w:lang w:eastAsia="en-GB"/>
              </w:rPr>
            </w:pPr>
            <w:r w:rsidRPr="00825D4E">
              <w:rPr>
                <w:szCs w:val="24"/>
              </w:rPr>
              <w:t>28</w:t>
            </w:r>
          </w:p>
        </w:tc>
        <w:tc>
          <w:tcPr>
            <w:tcW w:w="6780" w:type="dxa"/>
            <w:tcBorders>
              <w:top w:val="nil"/>
              <w:left w:val="nil"/>
              <w:bottom w:val="single" w:sz="4" w:space="0" w:color="auto"/>
              <w:right w:val="single" w:sz="4" w:space="0" w:color="auto"/>
            </w:tcBorders>
            <w:shd w:val="clear" w:color="000000" w:fill="FFFFFF"/>
            <w:noWrap/>
          </w:tcPr>
          <w:p w14:paraId="54666096" w14:textId="3CA3AE41" w:rsidR="002A3CB3" w:rsidRPr="007E0261" w:rsidRDefault="002A3CB3" w:rsidP="007E0261">
            <w:pPr>
              <w:spacing w:before="40" w:after="40"/>
              <w:jc w:val="left"/>
              <w:rPr>
                <w:color w:val="000000"/>
                <w:szCs w:val="24"/>
                <w:lang w:eastAsia="en-GB"/>
              </w:rPr>
            </w:pPr>
            <w:r w:rsidRPr="00825D4E">
              <w:rPr>
                <w:szCs w:val="24"/>
              </w:rPr>
              <w:t>Storage - Mechanical - Pumped Hydro</w:t>
            </w:r>
          </w:p>
        </w:tc>
      </w:tr>
      <w:tr w:rsidR="002A3CB3" w:rsidRPr="00825D4E" w14:paraId="1D8A910B"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2A204C5" w14:textId="6E60BDCA" w:rsidR="002A3CB3" w:rsidRPr="007E0261" w:rsidRDefault="002A3CB3" w:rsidP="002A3CB3">
            <w:pPr>
              <w:spacing w:before="40" w:after="40"/>
              <w:jc w:val="center"/>
              <w:rPr>
                <w:szCs w:val="24"/>
                <w:lang w:eastAsia="en-GB"/>
              </w:rPr>
            </w:pPr>
            <w:r w:rsidRPr="00825D4E">
              <w:rPr>
                <w:szCs w:val="24"/>
              </w:rPr>
              <w:t>29</w:t>
            </w:r>
          </w:p>
        </w:tc>
        <w:tc>
          <w:tcPr>
            <w:tcW w:w="6780" w:type="dxa"/>
            <w:tcBorders>
              <w:top w:val="nil"/>
              <w:left w:val="nil"/>
              <w:bottom w:val="single" w:sz="4" w:space="0" w:color="auto"/>
              <w:right w:val="single" w:sz="4" w:space="0" w:color="auto"/>
            </w:tcBorders>
            <w:shd w:val="clear" w:color="000000" w:fill="FFFFFF"/>
            <w:noWrap/>
          </w:tcPr>
          <w:p w14:paraId="0C9DD1E9" w14:textId="105DE7D8" w:rsidR="002A3CB3" w:rsidRPr="007E0261" w:rsidRDefault="002A3CB3" w:rsidP="007E0261">
            <w:pPr>
              <w:spacing w:before="40" w:after="40"/>
              <w:jc w:val="left"/>
              <w:rPr>
                <w:color w:val="000000"/>
                <w:szCs w:val="24"/>
                <w:lang w:eastAsia="en-GB"/>
              </w:rPr>
            </w:pPr>
            <w:r w:rsidRPr="00825D4E">
              <w:rPr>
                <w:szCs w:val="24"/>
              </w:rPr>
              <w:t>Storage - Mechanical - Flywheels</w:t>
            </w:r>
          </w:p>
        </w:tc>
      </w:tr>
      <w:tr w:rsidR="002A3CB3" w:rsidRPr="00825D4E" w14:paraId="49ABEB39"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7EB0BB7" w14:textId="7D940DE0" w:rsidR="002A3CB3" w:rsidRPr="007E0261" w:rsidRDefault="002A3CB3" w:rsidP="002A3CB3">
            <w:pPr>
              <w:spacing w:before="40" w:after="40"/>
              <w:jc w:val="center"/>
              <w:rPr>
                <w:color w:val="000000"/>
                <w:szCs w:val="24"/>
                <w:lang w:eastAsia="en-GB"/>
              </w:rPr>
            </w:pPr>
            <w:r w:rsidRPr="00825D4E">
              <w:rPr>
                <w:szCs w:val="24"/>
              </w:rPr>
              <w:t>30</w:t>
            </w:r>
          </w:p>
        </w:tc>
        <w:tc>
          <w:tcPr>
            <w:tcW w:w="6780" w:type="dxa"/>
            <w:tcBorders>
              <w:top w:val="nil"/>
              <w:left w:val="nil"/>
              <w:bottom w:val="single" w:sz="4" w:space="0" w:color="auto"/>
              <w:right w:val="single" w:sz="4" w:space="0" w:color="auto"/>
            </w:tcBorders>
            <w:shd w:val="clear" w:color="000000" w:fill="FFFFFF"/>
            <w:noWrap/>
          </w:tcPr>
          <w:p w14:paraId="3F2D5894" w14:textId="33E5445C" w:rsidR="002A3CB3" w:rsidRPr="007E0261" w:rsidRDefault="002A3CB3" w:rsidP="007E0261">
            <w:pPr>
              <w:spacing w:before="40" w:after="40"/>
              <w:jc w:val="left"/>
              <w:rPr>
                <w:color w:val="000000"/>
                <w:szCs w:val="24"/>
                <w:lang w:eastAsia="en-GB"/>
              </w:rPr>
            </w:pPr>
            <w:r w:rsidRPr="00825D4E">
              <w:rPr>
                <w:szCs w:val="24"/>
              </w:rPr>
              <w:t>Storage - Thermal - Latent Heat Storage</w:t>
            </w:r>
          </w:p>
        </w:tc>
      </w:tr>
      <w:tr w:rsidR="002A3CB3" w:rsidRPr="00825D4E" w14:paraId="15E61A7A"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36BD228" w14:textId="7D7C4C2B" w:rsidR="002A3CB3" w:rsidRPr="007E0261" w:rsidRDefault="002A3CB3" w:rsidP="002A3CB3">
            <w:pPr>
              <w:spacing w:before="40" w:after="40"/>
              <w:jc w:val="center"/>
              <w:rPr>
                <w:color w:val="000000"/>
                <w:szCs w:val="24"/>
                <w:lang w:eastAsia="en-GB"/>
              </w:rPr>
            </w:pPr>
            <w:r w:rsidRPr="00825D4E">
              <w:rPr>
                <w:szCs w:val="24"/>
              </w:rPr>
              <w:t>31</w:t>
            </w:r>
          </w:p>
        </w:tc>
        <w:tc>
          <w:tcPr>
            <w:tcW w:w="6780" w:type="dxa"/>
            <w:tcBorders>
              <w:top w:val="nil"/>
              <w:left w:val="nil"/>
              <w:bottom w:val="single" w:sz="4" w:space="0" w:color="auto"/>
              <w:right w:val="single" w:sz="4" w:space="0" w:color="auto"/>
            </w:tcBorders>
            <w:shd w:val="clear" w:color="000000" w:fill="FFFFFF"/>
            <w:noWrap/>
          </w:tcPr>
          <w:p w14:paraId="3A6A2A50" w14:textId="24830A27" w:rsidR="002A3CB3" w:rsidRPr="007E0261" w:rsidRDefault="002A3CB3" w:rsidP="007E0261">
            <w:pPr>
              <w:spacing w:before="40" w:after="40"/>
              <w:jc w:val="left"/>
              <w:rPr>
                <w:color w:val="000000"/>
                <w:szCs w:val="24"/>
                <w:lang w:eastAsia="en-GB"/>
              </w:rPr>
            </w:pPr>
            <w:r w:rsidRPr="00825D4E">
              <w:rPr>
                <w:szCs w:val="24"/>
              </w:rPr>
              <w:t>Storage - Thermal - Thermochemical Storage</w:t>
            </w:r>
          </w:p>
        </w:tc>
      </w:tr>
      <w:tr w:rsidR="002A3CB3" w:rsidRPr="00825D4E" w14:paraId="26C7C45F"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379284E0" w14:textId="52294FCF" w:rsidR="002A3CB3" w:rsidRPr="007E0261" w:rsidRDefault="002A3CB3" w:rsidP="002A3CB3">
            <w:pPr>
              <w:spacing w:before="40" w:after="40"/>
              <w:jc w:val="center"/>
              <w:rPr>
                <w:color w:val="000000"/>
                <w:szCs w:val="24"/>
                <w:lang w:eastAsia="en-GB"/>
              </w:rPr>
            </w:pPr>
            <w:r w:rsidRPr="00825D4E">
              <w:rPr>
                <w:szCs w:val="24"/>
              </w:rPr>
              <w:t>32</w:t>
            </w:r>
          </w:p>
        </w:tc>
        <w:tc>
          <w:tcPr>
            <w:tcW w:w="6780" w:type="dxa"/>
            <w:tcBorders>
              <w:top w:val="nil"/>
              <w:left w:val="nil"/>
              <w:bottom w:val="single" w:sz="4" w:space="0" w:color="auto"/>
              <w:right w:val="single" w:sz="4" w:space="0" w:color="auto"/>
            </w:tcBorders>
            <w:shd w:val="clear" w:color="000000" w:fill="FFFFFF"/>
            <w:noWrap/>
          </w:tcPr>
          <w:p w14:paraId="0B0054F4" w14:textId="15E7A9A5" w:rsidR="002A3CB3" w:rsidRPr="007E0261" w:rsidRDefault="002A3CB3" w:rsidP="007E0261">
            <w:pPr>
              <w:spacing w:before="40" w:after="40"/>
              <w:jc w:val="left"/>
              <w:rPr>
                <w:color w:val="000000"/>
                <w:szCs w:val="24"/>
                <w:lang w:eastAsia="en-GB"/>
              </w:rPr>
            </w:pPr>
            <w:r w:rsidRPr="00825D4E">
              <w:rPr>
                <w:szCs w:val="24"/>
              </w:rPr>
              <w:t>Storage - Thermal - Sensible Heat Storage</w:t>
            </w:r>
          </w:p>
        </w:tc>
      </w:tr>
      <w:tr w:rsidR="002A3CB3" w:rsidRPr="00825D4E" w14:paraId="603DEA0C"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8C53F09" w14:textId="7363D290" w:rsidR="002A3CB3" w:rsidRPr="007E0261" w:rsidRDefault="002A3CB3" w:rsidP="002A3CB3">
            <w:pPr>
              <w:spacing w:before="40" w:after="40"/>
              <w:jc w:val="center"/>
              <w:rPr>
                <w:szCs w:val="24"/>
                <w:lang w:eastAsia="en-GB"/>
              </w:rPr>
            </w:pPr>
            <w:r w:rsidRPr="00825D4E">
              <w:rPr>
                <w:szCs w:val="24"/>
              </w:rPr>
              <w:t>33</w:t>
            </w:r>
          </w:p>
        </w:tc>
        <w:tc>
          <w:tcPr>
            <w:tcW w:w="6780" w:type="dxa"/>
            <w:tcBorders>
              <w:top w:val="nil"/>
              <w:left w:val="nil"/>
              <w:bottom w:val="single" w:sz="4" w:space="0" w:color="auto"/>
              <w:right w:val="single" w:sz="4" w:space="0" w:color="auto"/>
            </w:tcBorders>
            <w:shd w:val="clear" w:color="000000" w:fill="FFFFFF"/>
            <w:noWrap/>
          </w:tcPr>
          <w:p w14:paraId="221023E6" w14:textId="5791E448" w:rsidR="002A3CB3" w:rsidRPr="007E0261" w:rsidRDefault="002A3CB3" w:rsidP="007E0261">
            <w:pPr>
              <w:spacing w:before="40" w:after="40"/>
              <w:jc w:val="left"/>
              <w:rPr>
                <w:color w:val="000000"/>
                <w:szCs w:val="24"/>
                <w:lang w:eastAsia="en-GB"/>
              </w:rPr>
            </w:pPr>
            <w:r w:rsidRPr="00825D4E">
              <w:rPr>
                <w:szCs w:val="24"/>
              </w:rPr>
              <w:t>Storage - Electrochemical Classic Batteries -Lead Acid</w:t>
            </w:r>
          </w:p>
        </w:tc>
      </w:tr>
      <w:tr w:rsidR="002A3CB3" w:rsidRPr="00825D4E" w14:paraId="1D766B74"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4248B0BE" w14:textId="12EF95AC" w:rsidR="002A3CB3" w:rsidRPr="007E0261" w:rsidRDefault="002A3CB3" w:rsidP="002A3CB3">
            <w:pPr>
              <w:spacing w:before="40" w:after="40"/>
              <w:jc w:val="center"/>
              <w:rPr>
                <w:color w:val="000000"/>
                <w:szCs w:val="24"/>
                <w:lang w:eastAsia="en-GB"/>
              </w:rPr>
            </w:pPr>
            <w:r w:rsidRPr="00825D4E">
              <w:rPr>
                <w:szCs w:val="24"/>
              </w:rPr>
              <w:t>34</w:t>
            </w:r>
          </w:p>
        </w:tc>
        <w:tc>
          <w:tcPr>
            <w:tcW w:w="6780" w:type="dxa"/>
            <w:tcBorders>
              <w:top w:val="nil"/>
              <w:left w:val="nil"/>
              <w:bottom w:val="single" w:sz="4" w:space="0" w:color="auto"/>
              <w:right w:val="single" w:sz="4" w:space="0" w:color="auto"/>
            </w:tcBorders>
            <w:shd w:val="clear" w:color="000000" w:fill="FFFFFF"/>
            <w:noWrap/>
          </w:tcPr>
          <w:p w14:paraId="79B12F74" w14:textId="17D938EA" w:rsidR="002A3CB3" w:rsidRPr="007E0261" w:rsidRDefault="002A3CB3" w:rsidP="007E0261">
            <w:pPr>
              <w:spacing w:before="40" w:after="40"/>
              <w:ind w:left="990" w:hanging="987"/>
              <w:jc w:val="left"/>
              <w:rPr>
                <w:color w:val="000000"/>
                <w:szCs w:val="24"/>
                <w:lang w:eastAsia="en-GB"/>
              </w:rPr>
            </w:pPr>
            <w:r w:rsidRPr="00825D4E">
              <w:rPr>
                <w:szCs w:val="24"/>
              </w:rPr>
              <w:t>Storage -</w:t>
            </w:r>
            <w:r w:rsidR="00EF56DD" w:rsidRPr="007E0261">
              <w:rPr>
                <w:szCs w:val="24"/>
              </w:rPr>
              <w:t xml:space="preserve"> </w:t>
            </w:r>
            <w:r w:rsidRPr="00825D4E">
              <w:rPr>
                <w:szCs w:val="24"/>
              </w:rPr>
              <w:t>Electrochemical Classic Batteries -Lithium Polymer (Li-Polymer)</w:t>
            </w:r>
          </w:p>
        </w:tc>
      </w:tr>
      <w:tr w:rsidR="002A3CB3" w:rsidRPr="00825D4E" w14:paraId="079F5573"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30513C9" w14:textId="169DD3CB" w:rsidR="002A3CB3" w:rsidRPr="007E0261" w:rsidRDefault="002A3CB3" w:rsidP="002A3CB3">
            <w:pPr>
              <w:spacing w:before="40" w:after="40"/>
              <w:jc w:val="center"/>
              <w:rPr>
                <w:color w:val="000000"/>
                <w:szCs w:val="24"/>
                <w:lang w:eastAsia="en-GB"/>
              </w:rPr>
            </w:pPr>
            <w:r w:rsidRPr="00825D4E">
              <w:rPr>
                <w:szCs w:val="24"/>
              </w:rPr>
              <w:t>35</w:t>
            </w:r>
          </w:p>
        </w:tc>
        <w:tc>
          <w:tcPr>
            <w:tcW w:w="6780" w:type="dxa"/>
            <w:tcBorders>
              <w:top w:val="nil"/>
              <w:left w:val="nil"/>
              <w:bottom w:val="single" w:sz="4" w:space="0" w:color="auto"/>
              <w:right w:val="single" w:sz="4" w:space="0" w:color="auto"/>
            </w:tcBorders>
            <w:shd w:val="clear" w:color="000000" w:fill="FFFFFF"/>
            <w:noWrap/>
          </w:tcPr>
          <w:p w14:paraId="54D4ED45" w14:textId="3FD2DBE0" w:rsidR="002A3CB3" w:rsidRPr="007E0261" w:rsidRDefault="002A3CB3" w:rsidP="007E0261">
            <w:pPr>
              <w:spacing w:before="40" w:after="40"/>
              <w:jc w:val="left"/>
              <w:rPr>
                <w:color w:val="000000"/>
                <w:szCs w:val="24"/>
                <w:lang w:eastAsia="en-GB"/>
              </w:rPr>
            </w:pPr>
            <w:r w:rsidRPr="00825D4E">
              <w:rPr>
                <w:szCs w:val="24"/>
              </w:rPr>
              <w:t>Storage - Electrochemical Classic Batteries -Metal Air</w:t>
            </w:r>
          </w:p>
        </w:tc>
      </w:tr>
      <w:tr w:rsidR="002A3CB3" w:rsidRPr="00825D4E" w14:paraId="34272C5C"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069DC70A" w14:textId="174A0502" w:rsidR="002A3CB3" w:rsidRPr="007E0261" w:rsidRDefault="002A3CB3" w:rsidP="002A3CB3">
            <w:pPr>
              <w:spacing w:before="40" w:after="40"/>
              <w:jc w:val="center"/>
              <w:rPr>
                <w:color w:val="000000"/>
                <w:szCs w:val="24"/>
                <w:lang w:eastAsia="en-GB"/>
              </w:rPr>
            </w:pPr>
            <w:r w:rsidRPr="00825D4E">
              <w:rPr>
                <w:szCs w:val="24"/>
              </w:rPr>
              <w:t>36</w:t>
            </w:r>
          </w:p>
        </w:tc>
        <w:tc>
          <w:tcPr>
            <w:tcW w:w="6780" w:type="dxa"/>
            <w:tcBorders>
              <w:top w:val="nil"/>
              <w:left w:val="nil"/>
              <w:bottom w:val="single" w:sz="4" w:space="0" w:color="auto"/>
              <w:right w:val="single" w:sz="4" w:space="0" w:color="auto"/>
            </w:tcBorders>
            <w:shd w:val="clear" w:color="000000" w:fill="FFFFFF"/>
            <w:noWrap/>
          </w:tcPr>
          <w:p w14:paraId="6DE98F31" w14:textId="0DAECF08" w:rsidR="002A3CB3" w:rsidRPr="007E0261" w:rsidRDefault="002A3CB3" w:rsidP="007E0261">
            <w:pPr>
              <w:spacing w:before="40" w:after="40"/>
              <w:ind w:left="990" w:hanging="990"/>
              <w:jc w:val="left"/>
              <w:rPr>
                <w:color w:val="000000"/>
                <w:szCs w:val="24"/>
                <w:lang w:eastAsia="en-GB"/>
              </w:rPr>
            </w:pPr>
            <w:r w:rsidRPr="00825D4E">
              <w:rPr>
                <w:szCs w:val="24"/>
              </w:rPr>
              <w:t>Storage - Electrochemical Classic Batteries -Nickle Cadmium (Ni-Cd)</w:t>
            </w:r>
          </w:p>
        </w:tc>
      </w:tr>
      <w:tr w:rsidR="002A3CB3" w:rsidRPr="00825D4E" w14:paraId="02FE2B79" w14:textId="77777777" w:rsidTr="007E0261">
        <w:trPr>
          <w:trHeight w:val="360"/>
        </w:trPr>
        <w:tc>
          <w:tcPr>
            <w:tcW w:w="2579" w:type="dxa"/>
            <w:tcBorders>
              <w:top w:val="nil"/>
              <w:left w:val="single" w:sz="4" w:space="0" w:color="auto"/>
              <w:bottom w:val="single" w:sz="4" w:space="0" w:color="auto"/>
              <w:right w:val="single" w:sz="4" w:space="0" w:color="auto"/>
            </w:tcBorders>
            <w:shd w:val="clear" w:color="D9E1F2" w:fill="FFFFFF"/>
            <w:noWrap/>
          </w:tcPr>
          <w:p w14:paraId="5DDD8C14" w14:textId="06492D51" w:rsidR="002A3CB3" w:rsidRPr="007E0261" w:rsidRDefault="002A3CB3" w:rsidP="002A3CB3">
            <w:pPr>
              <w:spacing w:before="40" w:after="40"/>
              <w:jc w:val="center"/>
              <w:rPr>
                <w:color w:val="000000"/>
                <w:szCs w:val="24"/>
                <w:lang w:eastAsia="en-GB"/>
              </w:rPr>
            </w:pPr>
            <w:r w:rsidRPr="00825D4E">
              <w:rPr>
                <w:szCs w:val="24"/>
              </w:rPr>
              <w:t>37</w:t>
            </w:r>
          </w:p>
        </w:tc>
        <w:tc>
          <w:tcPr>
            <w:tcW w:w="6780" w:type="dxa"/>
            <w:tcBorders>
              <w:top w:val="nil"/>
              <w:left w:val="nil"/>
              <w:bottom w:val="single" w:sz="4" w:space="0" w:color="auto"/>
              <w:right w:val="single" w:sz="4" w:space="0" w:color="auto"/>
            </w:tcBorders>
            <w:shd w:val="clear" w:color="000000" w:fill="FFFFFF"/>
            <w:noWrap/>
          </w:tcPr>
          <w:p w14:paraId="1753C01F" w14:textId="405C33DF" w:rsidR="002A3CB3" w:rsidRPr="007E0261" w:rsidRDefault="002A3CB3" w:rsidP="007E0261">
            <w:pPr>
              <w:spacing w:before="40" w:after="40"/>
              <w:ind w:left="990" w:hanging="990"/>
              <w:jc w:val="left"/>
              <w:rPr>
                <w:color w:val="000000"/>
                <w:szCs w:val="24"/>
                <w:lang w:eastAsia="en-GB"/>
              </w:rPr>
            </w:pPr>
            <w:r w:rsidRPr="00825D4E">
              <w:rPr>
                <w:szCs w:val="24"/>
              </w:rPr>
              <w:t>Storage - Electrochemical Classic Batteries -Sodium Nickle Chloride (Na-NiCl2)</w:t>
            </w:r>
          </w:p>
        </w:tc>
      </w:tr>
      <w:tr w:rsidR="002A3CB3" w:rsidRPr="00825D4E" w14:paraId="60C4C8FC"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BD67C00" w14:textId="2C3EDBBD" w:rsidR="002A3CB3" w:rsidRPr="007E0261" w:rsidRDefault="002A3CB3" w:rsidP="002A3CB3">
            <w:pPr>
              <w:spacing w:before="40" w:after="40"/>
              <w:jc w:val="center"/>
              <w:rPr>
                <w:color w:val="000000"/>
                <w:szCs w:val="24"/>
                <w:lang w:eastAsia="en-GB"/>
              </w:rPr>
            </w:pPr>
            <w:r w:rsidRPr="00825D4E">
              <w:rPr>
                <w:szCs w:val="24"/>
              </w:rPr>
              <w:t>38</w:t>
            </w:r>
          </w:p>
        </w:tc>
        <w:tc>
          <w:tcPr>
            <w:tcW w:w="6780" w:type="dxa"/>
            <w:tcBorders>
              <w:top w:val="nil"/>
              <w:left w:val="nil"/>
              <w:bottom w:val="single" w:sz="4" w:space="0" w:color="auto"/>
              <w:right w:val="single" w:sz="4" w:space="0" w:color="auto"/>
            </w:tcBorders>
            <w:shd w:val="clear" w:color="000000" w:fill="FFFFFF"/>
            <w:noWrap/>
          </w:tcPr>
          <w:p w14:paraId="1E5FEAF0" w14:textId="0280A074" w:rsidR="002A3CB3" w:rsidRPr="007E0261" w:rsidRDefault="002A3CB3" w:rsidP="007E0261">
            <w:pPr>
              <w:spacing w:before="40" w:after="40"/>
              <w:jc w:val="left"/>
              <w:rPr>
                <w:color w:val="000000"/>
                <w:szCs w:val="24"/>
                <w:lang w:eastAsia="en-GB"/>
              </w:rPr>
            </w:pPr>
            <w:r w:rsidRPr="00825D4E">
              <w:rPr>
                <w:szCs w:val="24"/>
              </w:rPr>
              <w:t>Storage - Electrochemical Classic Batteries -Lithium Ion (Li–ion)</w:t>
            </w:r>
          </w:p>
        </w:tc>
      </w:tr>
      <w:tr w:rsidR="002A3CB3" w:rsidRPr="00825D4E" w14:paraId="07B5D7A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785F568B" w14:textId="1B983DDC" w:rsidR="002A3CB3" w:rsidRPr="007E0261" w:rsidRDefault="002A3CB3" w:rsidP="002A3CB3">
            <w:pPr>
              <w:spacing w:before="40" w:after="40"/>
              <w:jc w:val="center"/>
              <w:rPr>
                <w:szCs w:val="24"/>
                <w:lang w:eastAsia="en-GB"/>
              </w:rPr>
            </w:pPr>
            <w:r w:rsidRPr="00825D4E">
              <w:rPr>
                <w:szCs w:val="24"/>
              </w:rPr>
              <w:t>39</w:t>
            </w:r>
          </w:p>
        </w:tc>
        <w:tc>
          <w:tcPr>
            <w:tcW w:w="6780" w:type="dxa"/>
            <w:tcBorders>
              <w:top w:val="nil"/>
              <w:left w:val="nil"/>
              <w:bottom w:val="single" w:sz="4" w:space="0" w:color="auto"/>
              <w:right w:val="single" w:sz="4" w:space="0" w:color="auto"/>
            </w:tcBorders>
            <w:shd w:val="clear" w:color="000000" w:fill="FFFFFF"/>
            <w:noWrap/>
          </w:tcPr>
          <w:p w14:paraId="7C87FB05" w14:textId="3A89F1D9" w:rsidR="002A3CB3" w:rsidRPr="007E0261" w:rsidRDefault="002A3CB3" w:rsidP="007E0261">
            <w:pPr>
              <w:spacing w:before="40" w:after="40"/>
              <w:jc w:val="left"/>
              <w:rPr>
                <w:color w:val="000000"/>
                <w:szCs w:val="24"/>
                <w:lang w:eastAsia="en-GB"/>
              </w:rPr>
            </w:pPr>
            <w:r w:rsidRPr="00825D4E">
              <w:rPr>
                <w:szCs w:val="24"/>
              </w:rPr>
              <w:t>Storage - Electrochemical Classic Batteries -Sodium Ion (Na–ion)</w:t>
            </w:r>
          </w:p>
        </w:tc>
      </w:tr>
      <w:tr w:rsidR="002A3CB3" w:rsidRPr="00825D4E" w14:paraId="45DA7953"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61E8CE9" w14:textId="590FE2E7" w:rsidR="002A3CB3" w:rsidRPr="007E0261" w:rsidRDefault="002A3CB3" w:rsidP="002A3CB3">
            <w:pPr>
              <w:spacing w:before="40" w:after="40"/>
              <w:jc w:val="center"/>
              <w:rPr>
                <w:color w:val="000000"/>
                <w:szCs w:val="24"/>
                <w:lang w:eastAsia="en-GB"/>
              </w:rPr>
            </w:pPr>
            <w:r w:rsidRPr="00825D4E">
              <w:rPr>
                <w:szCs w:val="24"/>
              </w:rPr>
              <w:t>40</w:t>
            </w:r>
          </w:p>
        </w:tc>
        <w:tc>
          <w:tcPr>
            <w:tcW w:w="6780" w:type="dxa"/>
            <w:tcBorders>
              <w:top w:val="nil"/>
              <w:left w:val="nil"/>
              <w:bottom w:val="single" w:sz="4" w:space="0" w:color="auto"/>
              <w:right w:val="single" w:sz="4" w:space="0" w:color="auto"/>
            </w:tcBorders>
            <w:shd w:val="clear" w:color="000000" w:fill="FFFFFF"/>
            <w:noWrap/>
          </w:tcPr>
          <w:p w14:paraId="3D10BAC9" w14:textId="5180A649" w:rsidR="002A3CB3" w:rsidRPr="007E0261" w:rsidRDefault="002A3CB3" w:rsidP="007E0261">
            <w:pPr>
              <w:spacing w:before="40" w:after="40"/>
              <w:jc w:val="left"/>
              <w:rPr>
                <w:color w:val="000000"/>
                <w:szCs w:val="24"/>
                <w:lang w:eastAsia="en-GB"/>
              </w:rPr>
            </w:pPr>
            <w:r w:rsidRPr="00825D4E">
              <w:rPr>
                <w:szCs w:val="24"/>
              </w:rPr>
              <w:t>Storage - Electrochemical Classic Batteries -Lithium Sulphur (Li-S)</w:t>
            </w:r>
          </w:p>
        </w:tc>
      </w:tr>
      <w:tr w:rsidR="002A3CB3" w:rsidRPr="00825D4E" w14:paraId="2F808273"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96D49DB" w14:textId="4F782DB6" w:rsidR="002A3CB3" w:rsidRPr="007E0261" w:rsidRDefault="002A3CB3" w:rsidP="002A3CB3">
            <w:pPr>
              <w:spacing w:before="40" w:after="40"/>
              <w:jc w:val="center"/>
              <w:rPr>
                <w:color w:val="000000"/>
                <w:szCs w:val="24"/>
                <w:lang w:eastAsia="en-GB"/>
              </w:rPr>
            </w:pPr>
            <w:r w:rsidRPr="00825D4E">
              <w:rPr>
                <w:szCs w:val="24"/>
              </w:rPr>
              <w:t>41</w:t>
            </w:r>
          </w:p>
        </w:tc>
        <w:tc>
          <w:tcPr>
            <w:tcW w:w="6780" w:type="dxa"/>
            <w:tcBorders>
              <w:top w:val="nil"/>
              <w:left w:val="nil"/>
              <w:bottom w:val="single" w:sz="4" w:space="0" w:color="auto"/>
              <w:right w:val="single" w:sz="4" w:space="0" w:color="auto"/>
            </w:tcBorders>
            <w:shd w:val="clear" w:color="000000" w:fill="FFFFFF"/>
            <w:noWrap/>
          </w:tcPr>
          <w:p w14:paraId="20B73532" w14:textId="507E8E3C" w:rsidR="002A3CB3" w:rsidRPr="007E0261" w:rsidRDefault="002A3CB3" w:rsidP="007E0261">
            <w:pPr>
              <w:spacing w:before="40" w:after="40"/>
              <w:jc w:val="left"/>
              <w:rPr>
                <w:color w:val="000000"/>
                <w:szCs w:val="24"/>
                <w:lang w:eastAsia="en-GB"/>
              </w:rPr>
            </w:pPr>
            <w:r w:rsidRPr="00825D4E">
              <w:rPr>
                <w:szCs w:val="24"/>
              </w:rPr>
              <w:t>Storage - Electrochemical Classic Batteries -Sodium Sulphur(Na-S</w:t>
            </w:r>
          </w:p>
        </w:tc>
      </w:tr>
      <w:tr w:rsidR="002A3CB3" w:rsidRPr="00825D4E" w14:paraId="0251B397"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01953F6" w14:textId="22237BF3" w:rsidR="002A3CB3" w:rsidRPr="007E0261" w:rsidRDefault="002A3CB3" w:rsidP="002A3CB3">
            <w:pPr>
              <w:spacing w:before="40" w:after="40"/>
              <w:jc w:val="center"/>
              <w:rPr>
                <w:color w:val="000000"/>
                <w:szCs w:val="24"/>
                <w:lang w:eastAsia="en-GB"/>
              </w:rPr>
            </w:pPr>
            <w:r w:rsidRPr="00825D4E">
              <w:rPr>
                <w:szCs w:val="24"/>
              </w:rPr>
              <w:lastRenderedPageBreak/>
              <w:t>42</w:t>
            </w:r>
          </w:p>
        </w:tc>
        <w:tc>
          <w:tcPr>
            <w:tcW w:w="6780" w:type="dxa"/>
            <w:tcBorders>
              <w:top w:val="nil"/>
              <w:left w:val="nil"/>
              <w:bottom w:val="single" w:sz="4" w:space="0" w:color="auto"/>
              <w:right w:val="single" w:sz="4" w:space="0" w:color="auto"/>
            </w:tcBorders>
            <w:shd w:val="clear" w:color="000000" w:fill="FFFFFF"/>
            <w:noWrap/>
          </w:tcPr>
          <w:p w14:paraId="16B6EA92" w14:textId="036919CA" w:rsidR="002A3CB3" w:rsidRPr="007E0261" w:rsidRDefault="002A3CB3" w:rsidP="007E0261">
            <w:pPr>
              <w:spacing w:before="40" w:after="40"/>
              <w:ind w:left="990" w:hanging="990"/>
              <w:jc w:val="left"/>
              <w:rPr>
                <w:color w:val="000000"/>
                <w:szCs w:val="24"/>
                <w:lang w:eastAsia="en-GB"/>
              </w:rPr>
            </w:pPr>
            <w:r w:rsidRPr="00825D4E">
              <w:rPr>
                <w:szCs w:val="24"/>
              </w:rPr>
              <w:t>Storage - Electrochemical Classic Batteries -Nickle –Metal Hydride</w:t>
            </w:r>
            <w:r w:rsidR="00BB5563">
              <w:rPr>
                <w:szCs w:val="24"/>
              </w:rPr>
              <w:t xml:space="preserve"> </w:t>
            </w:r>
            <w:r w:rsidRPr="00825D4E">
              <w:rPr>
                <w:szCs w:val="24"/>
              </w:rPr>
              <w:t>(Ni-MH)</w:t>
            </w:r>
          </w:p>
        </w:tc>
      </w:tr>
      <w:tr w:rsidR="002A3CB3" w:rsidRPr="00825D4E" w14:paraId="5DD1F1DA"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3636573" w14:textId="0DBCF9F9" w:rsidR="002A3CB3" w:rsidRPr="007E0261" w:rsidRDefault="002A3CB3" w:rsidP="002A3CB3">
            <w:pPr>
              <w:spacing w:before="40" w:after="40"/>
              <w:jc w:val="center"/>
              <w:rPr>
                <w:szCs w:val="24"/>
                <w:lang w:eastAsia="en-GB"/>
              </w:rPr>
            </w:pPr>
            <w:r w:rsidRPr="00825D4E">
              <w:rPr>
                <w:szCs w:val="24"/>
              </w:rPr>
              <w:t>43</w:t>
            </w:r>
          </w:p>
        </w:tc>
        <w:tc>
          <w:tcPr>
            <w:tcW w:w="6780" w:type="dxa"/>
            <w:tcBorders>
              <w:top w:val="nil"/>
              <w:left w:val="nil"/>
              <w:bottom w:val="single" w:sz="4" w:space="0" w:color="auto"/>
              <w:right w:val="single" w:sz="4" w:space="0" w:color="auto"/>
            </w:tcBorders>
            <w:shd w:val="clear" w:color="000000" w:fill="FFFFFF"/>
            <w:noWrap/>
          </w:tcPr>
          <w:p w14:paraId="6737AC18" w14:textId="25CE8E84" w:rsidR="002A3CB3" w:rsidRPr="007E0261" w:rsidRDefault="002A3CB3" w:rsidP="007E0261">
            <w:pPr>
              <w:spacing w:before="40" w:after="40"/>
              <w:jc w:val="left"/>
              <w:rPr>
                <w:color w:val="000000"/>
                <w:szCs w:val="24"/>
                <w:lang w:eastAsia="en-GB"/>
              </w:rPr>
            </w:pPr>
            <w:r w:rsidRPr="00825D4E">
              <w:rPr>
                <w:szCs w:val="24"/>
              </w:rPr>
              <w:t>Storage - Electrochemical Flow Batteries - Vanadium Red-Oxide</w:t>
            </w:r>
          </w:p>
        </w:tc>
      </w:tr>
      <w:tr w:rsidR="002A3CB3" w:rsidRPr="00825D4E" w14:paraId="12A16551"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A382FEE" w14:textId="003E1541" w:rsidR="002A3CB3" w:rsidRPr="007E0261" w:rsidRDefault="002A3CB3" w:rsidP="002A3CB3">
            <w:pPr>
              <w:spacing w:before="40" w:after="40"/>
              <w:jc w:val="center"/>
              <w:rPr>
                <w:color w:val="000000"/>
                <w:szCs w:val="24"/>
                <w:lang w:eastAsia="en-GB"/>
              </w:rPr>
            </w:pPr>
            <w:r w:rsidRPr="00825D4E">
              <w:rPr>
                <w:szCs w:val="24"/>
              </w:rPr>
              <w:t>44</w:t>
            </w:r>
          </w:p>
        </w:tc>
        <w:tc>
          <w:tcPr>
            <w:tcW w:w="6780" w:type="dxa"/>
            <w:tcBorders>
              <w:top w:val="nil"/>
              <w:left w:val="nil"/>
              <w:bottom w:val="single" w:sz="4" w:space="0" w:color="auto"/>
              <w:right w:val="single" w:sz="4" w:space="0" w:color="auto"/>
            </w:tcBorders>
            <w:shd w:val="clear" w:color="000000" w:fill="FFFFFF"/>
            <w:noWrap/>
          </w:tcPr>
          <w:p w14:paraId="3893A157" w14:textId="68C21409" w:rsidR="002A3CB3" w:rsidRPr="007E0261" w:rsidRDefault="002A3CB3" w:rsidP="007E0261">
            <w:pPr>
              <w:spacing w:before="40" w:after="40"/>
              <w:jc w:val="left"/>
              <w:rPr>
                <w:color w:val="000000"/>
                <w:szCs w:val="24"/>
                <w:lang w:eastAsia="en-GB"/>
              </w:rPr>
            </w:pPr>
            <w:r w:rsidRPr="00825D4E">
              <w:rPr>
                <w:szCs w:val="24"/>
              </w:rPr>
              <w:t>Storage - Electrochemical Flow Batteries - Zinc – Iron (Zn –Fe)</w:t>
            </w:r>
          </w:p>
        </w:tc>
      </w:tr>
      <w:tr w:rsidR="002A3CB3" w:rsidRPr="00825D4E" w14:paraId="73038B0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4B89EAE" w14:textId="78878AAA" w:rsidR="002A3CB3" w:rsidRPr="007E0261" w:rsidRDefault="002A3CB3" w:rsidP="002A3CB3">
            <w:pPr>
              <w:spacing w:before="40" w:after="40"/>
              <w:jc w:val="center"/>
              <w:rPr>
                <w:color w:val="000000"/>
                <w:szCs w:val="24"/>
                <w:lang w:eastAsia="en-GB"/>
              </w:rPr>
            </w:pPr>
            <w:r w:rsidRPr="00825D4E">
              <w:rPr>
                <w:szCs w:val="24"/>
              </w:rPr>
              <w:t>45</w:t>
            </w:r>
          </w:p>
        </w:tc>
        <w:tc>
          <w:tcPr>
            <w:tcW w:w="6780" w:type="dxa"/>
            <w:tcBorders>
              <w:top w:val="nil"/>
              <w:left w:val="nil"/>
              <w:bottom w:val="single" w:sz="4" w:space="0" w:color="auto"/>
              <w:right w:val="single" w:sz="4" w:space="0" w:color="auto"/>
            </w:tcBorders>
            <w:shd w:val="clear" w:color="000000" w:fill="FFFFFF"/>
            <w:noWrap/>
          </w:tcPr>
          <w:p w14:paraId="49AC5346" w14:textId="02DF8B7B" w:rsidR="002A3CB3" w:rsidRPr="007E0261" w:rsidRDefault="002A3CB3" w:rsidP="007E0261">
            <w:pPr>
              <w:spacing w:before="40" w:after="40"/>
              <w:ind w:left="990" w:hanging="990"/>
              <w:jc w:val="left"/>
              <w:rPr>
                <w:color w:val="000000"/>
                <w:szCs w:val="24"/>
                <w:lang w:eastAsia="en-GB"/>
              </w:rPr>
            </w:pPr>
            <w:r w:rsidRPr="00825D4E">
              <w:rPr>
                <w:szCs w:val="24"/>
              </w:rPr>
              <w:t>Storage - Electrochemical Flow Batteries - Zinc – Bromine (Zn –Br)</w:t>
            </w:r>
          </w:p>
        </w:tc>
      </w:tr>
      <w:tr w:rsidR="002A3CB3" w:rsidRPr="00825D4E" w14:paraId="4F70DD6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9F898C0" w14:textId="54F69A91" w:rsidR="002A3CB3" w:rsidRPr="007E0261" w:rsidRDefault="002A3CB3" w:rsidP="002A3CB3">
            <w:pPr>
              <w:spacing w:before="40" w:after="40"/>
              <w:jc w:val="center"/>
              <w:rPr>
                <w:color w:val="000000"/>
                <w:szCs w:val="24"/>
                <w:lang w:eastAsia="en-GB"/>
              </w:rPr>
            </w:pPr>
            <w:r w:rsidRPr="00825D4E">
              <w:rPr>
                <w:szCs w:val="24"/>
              </w:rPr>
              <w:t>46</w:t>
            </w:r>
          </w:p>
        </w:tc>
        <w:tc>
          <w:tcPr>
            <w:tcW w:w="6780" w:type="dxa"/>
            <w:tcBorders>
              <w:top w:val="nil"/>
              <w:left w:val="nil"/>
              <w:bottom w:val="single" w:sz="4" w:space="0" w:color="auto"/>
              <w:right w:val="single" w:sz="4" w:space="0" w:color="auto"/>
            </w:tcBorders>
            <w:shd w:val="clear" w:color="000000" w:fill="FFFFFF"/>
            <w:noWrap/>
          </w:tcPr>
          <w:p w14:paraId="0108F377" w14:textId="13947EF4" w:rsidR="002A3CB3" w:rsidRPr="007E0261" w:rsidRDefault="002A3CB3" w:rsidP="007E0261">
            <w:pPr>
              <w:spacing w:before="40" w:after="40"/>
              <w:jc w:val="left"/>
              <w:rPr>
                <w:color w:val="000000"/>
                <w:szCs w:val="24"/>
                <w:lang w:eastAsia="en-GB"/>
              </w:rPr>
            </w:pPr>
            <w:r w:rsidRPr="00825D4E">
              <w:rPr>
                <w:szCs w:val="24"/>
              </w:rPr>
              <w:t>Storage - Other</w:t>
            </w:r>
          </w:p>
        </w:tc>
      </w:tr>
      <w:tr w:rsidR="002A3CB3" w:rsidRPr="00825D4E" w14:paraId="111AD37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7EB2CC3" w14:textId="42D70BB1" w:rsidR="002A3CB3" w:rsidRPr="007E0261" w:rsidRDefault="002A3CB3" w:rsidP="002A3CB3">
            <w:pPr>
              <w:spacing w:before="40" w:after="40"/>
              <w:jc w:val="center"/>
              <w:rPr>
                <w:color w:val="000000"/>
                <w:szCs w:val="24"/>
                <w:lang w:eastAsia="en-GB"/>
              </w:rPr>
            </w:pPr>
            <w:r w:rsidRPr="00825D4E">
              <w:rPr>
                <w:szCs w:val="24"/>
              </w:rPr>
              <w:t>47</w:t>
            </w:r>
          </w:p>
        </w:tc>
        <w:tc>
          <w:tcPr>
            <w:tcW w:w="6780" w:type="dxa"/>
            <w:tcBorders>
              <w:top w:val="nil"/>
              <w:left w:val="nil"/>
              <w:bottom w:val="single" w:sz="4" w:space="0" w:color="auto"/>
              <w:right w:val="single" w:sz="4" w:space="0" w:color="auto"/>
            </w:tcBorders>
            <w:shd w:val="clear" w:color="000000" w:fill="FFFFFF"/>
            <w:noWrap/>
          </w:tcPr>
          <w:p w14:paraId="54210071" w14:textId="4EE84FDB" w:rsidR="002A3CB3" w:rsidRPr="007E0261" w:rsidRDefault="002A3CB3" w:rsidP="007E0261">
            <w:pPr>
              <w:spacing w:before="40" w:after="40"/>
              <w:jc w:val="left"/>
              <w:rPr>
                <w:color w:val="000000"/>
                <w:szCs w:val="24"/>
                <w:lang w:eastAsia="en-GB"/>
              </w:rPr>
            </w:pPr>
            <w:r w:rsidRPr="00825D4E">
              <w:rPr>
                <w:szCs w:val="24"/>
              </w:rPr>
              <w:t>Other</w:t>
            </w:r>
          </w:p>
        </w:tc>
      </w:tr>
    </w:tbl>
    <w:p w14:paraId="5F782C6F" w14:textId="77777777" w:rsidR="00D220BC" w:rsidRPr="007E0261" w:rsidRDefault="00D220BC" w:rsidP="00AA024E">
      <w:pPr>
        <w:pStyle w:val="Default"/>
        <w:rPr>
          <w:color w:val="auto"/>
        </w:rPr>
      </w:pPr>
    </w:p>
    <w:p w14:paraId="6E861A34" w14:textId="77777777" w:rsidR="00610612" w:rsidRPr="007E0261" w:rsidRDefault="00610612" w:rsidP="00610612">
      <w:pPr>
        <w:pStyle w:val="Default"/>
        <w:ind w:left="720"/>
        <w:rPr>
          <w:color w:val="auto"/>
        </w:rPr>
      </w:pPr>
    </w:p>
    <w:p w14:paraId="6E861A36" w14:textId="297BC041" w:rsidR="00201F6A" w:rsidRPr="007E0261" w:rsidRDefault="00201F6A" w:rsidP="00B77034">
      <w:pPr>
        <w:keepNext/>
        <w:numPr>
          <w:ilvl w:val="0"/>
          <w:numId w:val="52"/>
        </w:numPr>
        <w:tabs>
          <w:tab w:val="clear" w:pos="720"/>
          <w:tab w:val="num" w:pos="360"/>
        </w:tabs>
        <w:spacing w:after="120"/>
        <w:ind w:left="357" w:hanging="357"/>
        <w:jc w:val="left"/>
        <w:rPr>
          <w:szCs w:val="24"/>
        </w:rPr>
      </w:pPr>
      <w:r w:rsidRPr="007E0261">
        <w:rPr>
          <w:szCs w:val="24"/>
        </w:rPr>
        <w:t xml:space="preserve">Intermittent and Non-intermittent Generation is defined in </w:t>
      </w:r>
      <w:r w:rsidR="00DF4770" w:rsidRPr="007E0261">
        <w:rPr>
          <w:szCs w:val="24"/>
        </w:rPr>
        <w:t xml:space="preserve">ENA </w:t>
      </w:r>
      <w:r w:rsidRPr="007E0261">
        <w:rPr>
          <w:szCs w:val="24"/>
        </w:rPr>
        <w:t>ER</w:t>
      </w:r>
      <w:r w:rsidR="00DF4770" w:rsidRPr="007E0261">
        <w:rPr>
          <w:szCs w:val="24"/>
        </w:rPr>
        <w:t>EP</w:t>
      </w:r>
      <w:r w:rsidRPr="007E0261">
        <w:rPr>
          <w:szCs w:val="24"/>
        </w:rPr>
        <w:t xml:space="preserve"> </w:t>
      </w:r>
      <w:r w:rsidR="00DF4770" w:rsidRPr="007E0261">
        <w:rPr>
          <w:szCs w:val="24"/>
        </w:rPr>
        <w:t>130</w:t>
      </w:r>
      <w:r w:rsidRPr="007E0261">
        <w:rPr>
          <w:szCs w:val="24"/>
        </w:rPr>
        <w:t xml:space="preserve"> as follows:</w:t>
      </w:r>
    </w:p>
    <w:p w14:paraId="6E861A37" w14:textId="77777777" w:rsidR="00201F6A" w:rsidRPr="007E0261" w:rsidRDefault="00201F6A" w:rsidP="00B77034">
      <w:pPr>
        <w:numPr>
          <w:ilvl w:val="1"/>
          <w:numId w:val="54"/>
        </w:numPr>
        <w:tabs>
          <w:tab w:val="clear" w:pos="1440"/>
          <w:tab w:val="num" w:pos="720"/>
        </w:tabs>
        <w:spacing w:after="120"/>
        <w:ind w:left="720"/>
        <w:jc w:val="left"/>
        <w:rPr>
          <w:szCs w:val="24"/>
        </w:rPr>
      </w:pPr>
      <w:r w:rsidRPr="007E0261">
        <w:rPr>
          <w:szCs w:val="24"/>
        </w:rPr>
        <w:t xml:space="preserve">Intermittent Generation: Generation plant where the energy source for the prime mover </w:t>
      </w:r>
      <w:proofErr w:type="spellStart"/>
      <w:r w:rsidRPr="007E0261">
        <w:rPr>
          <w:szCs w:val="24"/>
        </w:rPr>
        <w:t>can not</w:t>
      </w:r>
      <w:proofErr w:type="spellEnd"/>
      <w:r w:rsidRPr="007E0261">
        <w:rPr>
          <w:szCs w:val="24"/>
        </w:rPr>
        <w:t xml:space="preserve"> be made available on demand</w:t>
      </w:r>
    </w:p>
    <w:p w14:paraId="6E861A38" w14:textId="77777777" w:rsidR="00201F6A" w:rsidRPr="007E0261" w:rsidRDefault="00201F6A" w:rsidP="00B77034">
      <w:pPr>
        <w:numPr>
          <w:ilvl w:val="1"/>
          <w:numId w:val="54"/>
        </w:numPr>
        <w:tabs>
          <w:tab w:val="clear" w:pos="1440"/>
          <w:tab w:val="num" w:pos="720"/>
        </w:tabs>
        <w:spacing w:after="120"/>
        <w:ind w:left="720"/>
        <w:jc w:val="left"/>
        <w:rPr>
          <w:szCs w:val="24"/>
        </w:rPr>
      </w:pPr>
      <w:r w:rsidRPr="007E0261">
        <w:rPr>
          <w:szCs w:val="24"/>
        </w:rPr>
        <w:t>Non-intermittent Generation: Generation plant where the energy source for the prime mover can be made available on demand</w:t>
      </w:r>
    </w:p>
    <w:p w14:paraId="6E861A39" w14:textId="77777777" w:rsidR="00201F6A" w:rsidRPr="007E0261" w:rsidRDefault="00201F6A" w:rsidP="00B77034">
      <w:pPr>
        <w:numPr>
          <w:ilvl w:val="0"/>
          <w:numId w:val="52"/>
        </w:numPr>
        <w:tabs>
          <w:tab w:val="clear" w:pos="720"/>
          <w:tab w:val="num" w:pos="360"/>
        </w:tabs>
        <w:spacing w:after="120"/>
        <w:ind w:left="360"/>
        <w:jc w:val="left"/>
        <w:rPr>
          <w:szCs w:val="24"/>
        </w:rPr>
      </w:pPr>
      <w:r w:rsidRPr="007E0261">
        <w:rPr>
          <w:szCs w:val="24"/>
        </w:rPr>
        <w:t>For wind turbines only - IEC 61400-21 ( P</w:t>
      </w:r>
      <w:r w:rsidRPr="007E0261">
        <w:rPr>
          <w:szCs w:val="24"/>
          <w:vertAlign w:val="subscript"/>
        </w:rPr>
        <w:t>60</w:t>
      </w:r>
      <w:r w:rsidRPr="007E0261">
        <w:rPr>
          <w:szCs w:val="24"/>
        </w:rPr>
        <w:t xml:space="preserve"> and P</w:t>
      </w:r>
      <w:r w:rsidRPr="007E0261">
        <w:rPr>
          <w:szCs w:val="24"/>
          <w:vertAlign w:val="subscript"/>
        </w:rPr>
        <w:t>0.2</w:t>
      </w:r>
      <w:r w:rsidRPr="007E0261">
        <w:rPr>
          <w:szCs w:val="24"/>
        </w:rPr>
        <w:t>)</w:t>
      </w:r>
    </w:p>
    <w:p w14:paraId="6E861A3A" w14:textId="7C138FF5" w:rsidR="00201F6A" w:rsidRPr="007E0261" w:rsidRDefault="00201F6A" w:rsidP="00B77034">
      <w:pPr>
        <w:numPr>
          <w:ilvl w:val="0"/>
          <w:numId w:val="52"/>
        </w:numPr>
        <w:tabs>
          <w:tab w:val="clear" w:pos="720"/>
          <w:tab w:val="num" w:pos="360"/>
        </w:tabs>
        <w:spacing w:after="120"/>
        <w:ind w:left="360"/>
        <w:jc w:val="left"/>
        <w:rPr>
          <w:szCs w:val="24"/>
        </w:rPr>
      </w:pPr>
      <w:r w:rsidRPr="007E0261">
        <w:rPr>
          <w:szCs w:val="24"/>
        </w:rPr>
        <w:t xml:space="preserve">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the site in Schedule 5a or for each </w:t>
      </w:r>
      <w:r w:rsidR="00C10C33" w:rsidRPr="007E0261">
        <w:rPr>
          <w:color w:val="2B579A"/>
          <w:szCs w:val="24"/>
          <w:shd w:val="clear" w:color="auto" w:fill="E6E6E6"/>
        </w:rPr>
        <w:fldChar w:fldCharType="begin"/>
      </w:r>
      <w:r w:rsidR="00C10C33" w:rsidRPr="007E0261">
        <w:rPr>
          <w:szCs w:val="24"/>
        </w:rPr>
        <w:instrText xml:space="preserve"> REF pgm \h </w:instrText>
      </w:r>
      <w:r w:rsidR="00265814" w:rsidRPr="007E0261">
        <w:rPr>
          <w:szCs w:val="24"/>
        </w:rPr>
        <w:instrText xml:space="preserve"> \* MERGEFORMAT </w:instrText>
      </w:r>
      <w:r w:rsidR="00C10C33" w:rsidRPr="007E0261">
        <w:rPr>
          <w:color w:val="2B579A"/>
          <w:szCs w:val="24"/>
          <w:shd w:val="clear" w:color="auto" w:fill="E6E6E6"/>
        </w:rPr>
      </w:r>
      <w:r w:rsidR="00C10C33" w:rsidRPr="007E0261">
        <w:rPr>
          <w:color w:val="2B579A"/>
          <w:szCs w:val="24"/>
          <w:shd w:val="clear" w:color="auto" w:fill="E6E6E6"/>
        </w:rPr>
        <w:fldChar w:fldCharType="separate"/>
      </w:r>
      <w:r w:rsidR="005C572C" w:rsidRPr="005C572C">
        <w:rPr>
          <w:b/>
          <w:szCs w:val="24"/>
        </w:rPr>
        <w:t>Power Generating Module</w:t>
      </w:r>
      <w:r w:rsidR="00C10C33" w:rsidRPr="007E0261">
        <w:rPr>
          <w:color w:val="2B579A"/>
          <w:szCs w:val="24"/>
          <w:shd w:val="clear" w:color="auto" w:fill="E6E6E6"/>
        </w:rPr>
        <w:fldChar w:fldCharType="end"/>
      </w:r>
      <w:r w:rsidR="00E749C3" w:rsidRPr="007E0261">
        <w:rPr>
          <w:szCs w:val="24"/>
        </w:rPr>
        <w:t xml:space="preserve"> </w:t>
      </w:r>
      <w:r w:rsidRPr="007E0261">
        <w:rPr>
          <w:szCs w:val="24"/>
        </w:rPr>
        <w:t>in Schedules 5c.</w:t>
      </w:r>
    </w:p>
    <w:p w14:paraId="6E861A3B" w14:textId="4FD4AE0C" w:rsidR="00201F6A" w:rsidRPr="007E0261" w:rsidRDefault="00610612" w:rsidP="00B77034">
      <w:pPr>
        <w:numPr>
          <w:ilvl w:val="0"/>
          <w:numId w:val="52"/>
        </w:numPr>
        <w:tabs>
          <w:tab w:val="clear" w:pos="720"/>
          <w:tab w:val="num" w:pos="360"/>
        </w:tabs>
        <w:autoSpaceDE w:val="0"/>
        <w:autoSpaceDN w:val="0"/>
        <w:adjustRightInd w:val="0"/>
        <w:spacing w:after="120"/>
        <w:ind w:left="360"/>
        <w:jc w:val="left"/>
        <w:rPr>
          <w:szCs w:val="24"/>
        </w:rPr>
      </w:pPr>
      <w:r w:rsidRPr="007E0261">
        <w:rPr>
          <w:szCs w:val="24"/>
          <w:lang w:eastAsia="en-GB"/>
        </w:rPr>
        <w:t xml:space="preserve">This information need not be provided where the interface protection is provided on a per </w:t>
      </w:r>
      <w:r w:rsidR="00786E2C" w:rsidRPr="007E0261">
        <w:rPr>
          <w:b/>
          <w:color w:val="2B579A"/>
          <w:szCs w:val="24"/>
          <w:shd w:val="clear" w:color="auto" w:fill="E6E6E6"/>
          <w:lang w:eastAsia="en-GB"/>
        </w:rPr>
        <w:fldChar w:fldCharType="begin"/>
      </w:r>
      <w:r w:rsidR="00F03AC1" w:rsidRPr="007E0261">
        <w:rPr>
          <w:szCs w:val="24"/>
          <w:lang w:eastAsia="en-GB"/>
        </w:rPr>
        <w:instrText xml:space="preserve"> REF PowerStation \h </w:instrText>
      </w:r>
      <w:r w:rsidR="00FE3795" w:rsidRPr="007E0261">
        <w:rPr>
          <w:b/>
          <w:bCs/>
          <w:szCs w:val="24"/>
          <w:lang w:eastAsia="en-GB"/>
        </w:rPr>
        <w:instrText xml:space="preserve"> \* MERGEFORMAT </w:instrText>
      </w:r>
      <w:r w:rsidR="00786E2C" w:rsidRPr="007E0261">
        <w:rPr>
          <w:b/>
          <w:color w:val="2B579A"/>
          <w:szCs w:val="24"/>
          <w:shd w:val="clear" w:color="auto" w:fill="E6E6E6"/>
          <w:lang w:eastAsia="en-GB"/>
        </w:rPr>
      </w:r>
      <w:r w:rsidR="00786E2C" w:rsidRPr="007E0261">
        <w:rPr>
          <w:b/>
          <w:color w:val="2B579A"/>
          <w:szCs w:val="24"/>
          <w:shd w:val="clear" w:color="auto" w:fill="E6E6E6"/>
          <w:lang w:eastAsia="en-GB"/>
        </w:rPr>
        <w:fldChar w:fldCharType="separate"/>
      </w:r>
      <w:r w:rsidR="005C572C" w:rsidRPr="005C572C">
        <w:rPr>
          <w:b/>
          <w:szCs w:val="24"/>
        </w:rPr>
        <w:t>Power Station</w:t>
      </w:r>
      <w:r w:rsidR="00786E2C" w:rsidRPr="007E0261">
        <w:rPr>
          <w:b/>
          <w:color w:val="2B579A"/>
          <w:szCs w:val="24"/>
          <w:shd w:val="clear" w:color="auto" w:fill="E6E6E6"/>
          <w:lang w:eastAsia="en-GB"/>
        </w:rPr>
        <w:fldChar w:fldCharType="end"/>
      </w:r>
      <w:r w:rsidRPr="007E0261">
        <w:rPr>
          <w:b/>
          <w:bCs/>
          <w:szCs w:val="24"/>
          <w:lang w:eastAsia="en-GB"/>
        </w:rPr>
        <w:t xml:space="preserve"> </w:t>
      </w:r>
      <w:r w:rsidRPr="007E0261">
        <w:rPr>
          <w:szCs w:val="24"/>
          <w:lang w:eastAsia="en-GB"/>
        </w:rPr>
        <w:t>basis. In such cases the information should be provided in Schedule 5a.</w:t>
      </w:r>
    </w:p>
    <w:p w14:paraId="6E861A3C" w14:textId="77777777" w:rsidR="00201F6A" w:rsidRPr="000D6652" w:rsidRDefault="00201F6A" w:rsidP="002A0C91">
      <w:pPr>
        <w:pStyle w:val="Heading2"/>
        <w:rPr>
          <w:szCs w:val="24"/>
        </w:rPr>
      </w:pPr>
      <w:r w:rsidRPr="00BB5563">
        <w:rPr>
          <w:szCs w:val="24"/>
        </w:rPr>
        <w:br w:type="page"/>
      </w:r>
      <w:bookmarkStart w:id="1278" w:name="Schedule5c"/>
      <w:bookmarkStart w:id="1279" w:name="_Toc179270890"/>
      <w:bookmarkStart w:id="1280" w:name="_Toc138331152"/>
      <w:r w:rsidRPr="000D6652">
        <w:rPr>
          <w:szCs w:val="24"/>
        </w:rPr>
        <w:lastRenderedPageBreak/>
        <w:t>Schedule 5c</w:t>
      </w:r>
      <w:bookmarkEnd w:id="1278"/>
      <w:r w:rsidRPr="000D6652">
        <w:rPr>
          <w:szCs w:val="24"/>
        </w:rPr>
        <w:t xml:space="preserve"> (</w:t>
      </w:r>
      <w:proofErr w:type="spellStart"/>
      <w:r w:rsidRPr="000D6652">
        <w:rPr>
          <w:szCs w:val="24"/>
        </w:rPr>
        <w:t>i</w:t>
      </w:r>
      <w:proofErr w:type="spellEnd"/>
      <w:r w:rsidRPr="000D6652">
        <w:rPr>
          <w:szCs w:val="24"/>
        </w:rPr>
        <w:t>)</w:t>
      </w:r>
      <w:bookmarkEnd w:id="1279"/>
      <w:bookmarkEnd w:id="1280"/>
    </w:p>
    <w:p w14:paraId="6E861A3D" w14:textId="77777777" w:rsidR="00201F6A" w:rsidRPr="007E0261" w:rsidRDefault="00201F6A" w:rsidP="00201F6A">
      <w:pPr>
        <w:rPr>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A3E" w14:textId="5467FD8A" w:rsidR="00201F6A" w:rsidRPr="007E0261" w:rsidRDefault="00C10C33" w:rsidP="00201F6A">
      <w:pPr>
        <w:jc w:val="left"/>
        <w:rPr>
          <w:b/>
          <w:caps/>
          <w:szCs w:val="24"/>
        </w:rPr>
      </w:pPr>
      <w:r w:rsidRPr="000D6652">
        <w:rPr>
          <w:color w:val="2B579A"/>
          <w:szCs w:val="24"/>
          <w:shd w:val="clear" w:color="auto" w:fill="E6E6E6"/>
        </w:rPr>
        <w:fldChar w:fldCharType="begin"/>
      </w:r>
      <w:r w:rsidRPr="000D6652">
        <w:rPr>
          <w:szCs w:val="24"/>
        </w:rPr>
        <w:instrText xml:space="preserve"> REF pgm \h </w:instrText>
      </w:r>
      <w:r w:rsidR="000D6652">
        <w:rPr>
          <w:szCs w:val="24"/>
        </w:rPr>
        <w:instrText xml:space="preserve"> \* MERGEFORMAT </w:instrText>
      </w:r>
      <w:r w:rsidRPr="000D6652">
        <w:rPr>
          <w:color w:val="2B579A"/>
          <w:szCs w:val="24"/>
          <w:shd w:val="clear" w:color="auto" w:fill="E6E6E6"/>
        </w:rPr>
      </w:r>
      <w:r w:rsidRPr="000D6652">
        <w:rPr>
          <w:color w:val="2B579A"/>
          <w:szCs w:val="24"/>
          <w:shd w:val="clear" w:color="auto" w:fill="E6E6E6"/>
        </w:rPr>
        <w:fldChar w:fldCharType="separate"/>
      </w:r>
      <w:r w:rsidR="005C572C" w:rsidRPr="005C572C">
        <w:rPr>
          <w:b/>
          <w:szCs w:val="24"/>
        </w:rPr>
        <w:t>Power Generating Module</w:t>
      </w:r>
      <w:r w:rsidRPr="000D6652">
        <w:rPr>
          <w:color w:val="2B579A"/>
          <w:szCs w:val="24"/>
          <w:shd w:val="clear" w:color="auto" w:fill="E6E6E6"/>
        </w:rPr>
        <w:fldChar w:fldCharType="end"/>
      </w:r>
      <w:smartTag w:uri="urn:schemas-microsoft-com:office:smarttags" w:element="stockticker">
        <w:r w:rsidR="00E749C3" w:rsidRPr="000D6652">
          <w:rPr>
            <w:szCs w:val="24"/>
          </w:rPr>
          <w:t xml:space="preserve"> </w:t>
        </w:r>
        <w:r w:rsidR="00201F6A" w:rsidRPr="007E0261">
          <w:rPr>
            <w:b/>
            <w:caps/>
            <w:szCs w:val="24"/>
          </w:rPr>
          <w:t>DATA</w:t>
        </w:r>
      </w:smartTag>
      <w:r w:rsidR="00201F6A" w:rsidRPr="007E0261">
        <w:rPr>
          <w:b/>
          <w:caps/>
          <w:szCs w:val="24"/>
        </w:rPr>
        <w:t xml:space="preserve"> FOR EM</w:t>
      </w:r>
      <w:smartTag w:uri="urn:schemas-microsoft-com:office:smarttags" w:element="stockticker">
        <w:r w:rsidR="00201F6A" w:rsidRPr="007E0261">
          <w:rPr>
            <w:b/>
            <w:caps/>
            <w:szCs w:val="24"/>
          </w:rPr>
          <w:t>BED</w:t>
        </w:r>
      </w:smartTag>
      <w:r w:rsidR="00201F6A" w:rsidRPr="007E0261">
        <w:rPr>
          <w:b/>
          <w:caps/>
          <w:szCs w:val="24"/>
        </w:rPr>
        <w:t xml:space="preserve">DED </w:t>
      </w:r>
      <w:r w:rsidR="00F56231" w:rsidRPr="000D6652">
        <w:rPr>
          <w:color w:val="2B579A"/>
          <w:szCs w:val="24"/>
          <w:shd w:val="clear" w:color="auto" w:fill="E6E6E6"/>
        </w:rPr>
        <w:fldChar w:fldCharType="begin"/>
      </w:r>
      <w:r w:rsidR="00F56231" w:rsidRPr="000D6652">
        <w:rPr>
          <w:szCs w:val="24"/>
        </w:rPr>
        <w:instrText xml:space="preserve"> REF pgm \h </w:instrText>
      </w:r>
      <w:r w:rsidR="000D6652">
        <w:rPr>
          <w:szCs w:val="24"/>
        </w:rPr>
        <w:instrText xml:space="preserve"> \* MERGEFORMAT </w:instrText>
      </w:r>
      <w:r w:rsidR="00F56231" w:rsidRPr="000D6652">
        <w:rPr>
          <w:color w:val="2B579A"/>
          <w:szCs w:val="24"/>
          <w:shd w:val="clear" w:color="auto" w:fill="E6E6E6"/>
        </w:rPr>
      </w:r>
      <w:r w:rsidR="00F56231" w:rsidRPr="000D6652">
        <w:rPr>
          <w:color w:val="2B579A"/>
          <w:szCs w:val="24"/>
          <w:shd w:val="clear" w:color="auto" w:fill="E6E6E6"/>
        </w:rPr>
        <w:fldChar w:fldCharType="separate"/>
      </w:r>
      <w:r w:rsidR="005C572C" w:rsidRPr="005C572C">
        <w:rPr>
          <w:b/>
          <w:szCs w:val="24"/>
        </w:rPr>
        <w:t>Power Generating Module</w:t>
      </w:r>
      <w:r w:rsidR="00F56231" w:rsidRPr="000D6652">
        <w:rPr>
          <w:color w:val="2B579A"/>
          <w:szCs w:val="24"/>
          <w:shd w:val="clear" w:color="auto" w:fill="E6E6E6"/>
        </w:rPr>
        <w:fldChar w:fldCharType="end"/>
      </w:r>
      <w:proofErr w:type="gramStart"/>
      <w:r w:rsidR="00AF6E7F" w:rsidRPr="007E0261">
        <w:rPr>
          <w:b/>
          <w:szCs w:val="24"/>
        </w:rPr>
        <w:t>s</w:t>
      </w:r>
      <w:proofErr w:type="gramEnd"/>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1134"/>
        <w:gridCol w:w="1560"/>
        <w:gridCol w:w="1530"/>
      </w:tblGrid>
      <w:tr w:rsidR="00201F6A" w:rsidRPr="00FE3795" w14:paraId="6E861A46" w14:textId="77777777" w:rsidTr="007E0261">
        <w:trPr>
          <w:cantSplit/>
          <w:tblHeader/>
        </w:trPr>
        <w:tc>
          <w:tcPr>
            <w:tcW w:w="4990" w:type="dxa"/>
            <w:tcBorders>
              <w:bottom w:val="single" w:sz="4" w:space="0" w:color="auto"/>
            </w:tcBorders>
          </w:tcPr>
          <w:p w14:paraId="6E861A3F"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A40" w14:textId="790ABC8D" w:rsidR="00201F6A" w:rsidRPr="007E0261" w:rsidRDefault="00201F6A" w:rsidP="00201F6A">
            <w:pPr>
              <w:pStyle w:val="BodyText"/>
              <w:spacing w:before="60" w:after="0"/>
              <w:ind w:left="0" w:firstLine="0"/>
              <w:jc w:val="left"/>
              <w:rPr>
                <w:b/>
                <w:szCs w:val="24"/>
              </w:rPr>
            </w:pPr>
            <w:r w:rsidRPr="007E0261">
              <w:rPr>
                <w:b/>
                <w:szCs w:val="24"/>
              </w:rPr>
              <w:t>5c (</w:t>
            </w:r>
            <w:proofErr w:type="spellStart"/>
            <w:r w:rsidRPr="007E0261">
              <w:rPr>
                <w:b/>
                <w:szCs w:val="24"/>
              </w:rPr>
              <w:t>i</w:t>
            </w:r>
            <w:proofErr w:type="spellEnd"/>
            <w:r w:rsidRPr="007E0261">
              <w:rPr>
                <w:b/>
                <w:szCs w:val="24"/>
              </w:rPr>
              <w:t xml:space="preserve">) Synchronous </w:t>
            </w:r>
            <w:r w:rsidR="00C10C33" w:rsidRPr="000D6652">
              <w:rPr>
                <w:color w:val="2B579A"/>
                <w:szCs w:val="24"/>
                <w:shd w:val="clear" w:color="auto" w:fill="E6E6E6"/>
              </w:rPr>
              <w:fldChar w:fldCharType="begin"/>
            </w:r>
            <w:r w:rsidR="00C10C33" w:rsidRPr="000D6652">
              <w:rPr>
                <w:szCs w:val="24"/>
              </w:rPr>
              <w:instrText xml:space="preserve"> REF pgm \h </w:instrText>
            </w:r>
            <w:r w:rsidR="000D6652">
              <w:rPr>
                <w:szCs w:val="24"/>
              </w:rPr>
              <w:instrText xml:space="preserve"> \* MERGEFORMAT </w:instrText>
            </w:r>
            <w:r w:rsidR="00C10C33" w:rsidRPr="000D6652">
              <w:rPr>
                <w:color w:val="2B579A"/>
                <w:szCs w:val="24"/>
                <w:shd w:val="clear" w:color="auto" w:fill="E6E6E6"/>
              </w:rPr>
            </w:r>
            <w:r w:rsidR="00C10C33" w:rsidRPr="000D6652">
              <w:rPr>
                <w:color w:val="2B579A"/>
                <w:szCs w:val="24"/>
                <w:shd w:val="clear" w:color="auto" w:fill="E6E6E6"/>
              </w:rPr>
              <w:fldChar w:fldCharType="separate"/>
            </w:r>
            <w:r w:rsidR="005C572C" w:rsidRPr="005C572C">
              <w:rPr>
                <w:b/>
                <w:szCs w:val="24"/>
              </w:rPr>
              <w:t>Power Generating Module</w:t>
            </w:r>
            <w:r w:rsidR="00C10C33" w:rsidRPr="000D6652">
              <w:rPr>
                <w:color w:val="2B579A"/>
                <w:szCs w:val="24"/>
                <w:shd w:val="clear" w:color="auto" w:fill="E6E6E6"/>
              </w:rPr>
              <w:fldChar w:fldCharType="end"/>
            </w:r>
            <w:proofErr w:type="gramStart"/>
            <w:r w:rsidR="00AF6E7F" w:rsidRPr="000D6652">
              <w:rPr>
                <w:szCs w:val="24"/>
              </w:rPr>
              <w:t>s</w:t>
            </w:r>
            <w:proofErr w:type="gramEnd"/>
            <w:r w:rsidRPr="007E0261">
              <w:rPr>
                <w:b/>
                <w:szCs w:val="24"/>
              </w:rPr>
              <w:t xml:space="preserve"> </w:t>
            </w:r>
          </w:p>
          <w:p w14:paraId="6E861A42" w14:textId="3130EF09" w:rsidR="00201F6A" w:rsidRPr="007E0261" w:rsidRDefault="00201F6A" w:rsidP="002210B2">
            <w:pPr>
              <w:pStyle w:val="BodyText"/>
              <w:spacing w:after="0"/>
              <w:ind w:left="0" w:firstLine="0"/>
              <w:jc w:val="left"/>
              <w:rPr>
                <w:b/>
                <w:szCs w:val="24"/>
              </w:rPr>
            </w:pPr>
            <w:r w:rsidRPr="007E0261">
              <w:rPr>
                <w:b/>
                <w:szCs w:val="24"/>
              </w:rPr>
              <w:t xml:space="preserve">(or Equivalent Synchronous </w:t>
            </w:r>
            <w:r w:rsidR="00C10C33" w:rsidRPr="000D6652">
              <w:rPr>
                <w:color w:val="2B579A"/>
                <w:szCs w:val="24"/>
                <w:shd w:val="clear" w:color="auto" w:fill="E6E6E6"/>
              </w:rPr>
              <w:fldChar w:fldCharType="begin"/>
            </w:r>
            <w:r w:rsidR="00C10C33" w:rsidRPr="000D6652">
              <w:rPr>
                <w:szCs w:val="24"/>
              </w:rPr>
              <w:instrText xml:space="preserve"> REF pgm \h </w:instrText>
            </w:r>
            <w:r w:rsidR="000D6652">
              <w:rPr>
                <w:szCs w:val="24"/>
              </w:rPr>
              <w:instrText xml:space="preserve"> \* MERGEFORMAT </w:instrText>
            </w:r>
            <w:r w:rsidR="00C10C33" w:rsidRPr="000D6652">
              <w:rPr>
                <w:color w:val="2B579A"/>
                <w:szCs w:val="24"/>
                <w:shd w:val="clear" w:color="auto" w:fill="E6E6E6"/>
              </w:rPr>
            </w:r>
            <w:r w:rsidR="00C10C33" w:rsidRPr="000D6652">
              <w:rPr>
                <w:color w:val="2B579A"/>
                <w:szCs w:val="24"/>
                <w:shd w:val="clear" w:color="auto" w:fill="E6E6E6"/>
              </w:rPr>
              <w:fldChar w:fldCharType="separate"/>
            </w:r>
            <w:r w:rsidR="005C572C" w:rsidRPr="005C572C">
              <w:rPr>
                <w:b/>
                <w:szCs w:val="24"/>
              </w:rPr>
              <w:t>Power Generating Module</w:t>
            </w:r>
            <w:r w:rsidR="00C10C33" w:rsidRPr="000D6652">
              <w:rPr>
                <w:color w:val="2B579A"/>
                <w:szCs w:val="24"/>
                <w:shd w:val="clear" w:color="auto" w:fill="E6E6E6"/>
              </w:rPr>
              <w:fldChar w:fldCharType="end"/>
            </w:r>
            <w:r w:rsidR="002210B2" w:rsidRPr="000D6652">
              <w:rPr>
                <w:szCs w:val="24"/>
              </w:rPr>
              <w:t>s</w:t>
            </w:r>
            <w:r w:rsidRPr="007E0261">
              <w:rPr>
                <w:b/>
                <w:szCs w:val="24"/>
              </w:rPr>
              <w:t xml:space="preserve"> –see note 1)</w:t>
            </w:r>
          </w:p>
        </w:tc>
        <w:tc>
          <w:tcPr>
            <w:tcW w:w="1134" w:type="dxa"/>
            <w:tcBorders>
              <w:bottom w:val="single" w:sz="4" w:space="0" w:color="auto"/>
            </w:tcBorders>
          </w:tcPr>
          <w:p w14:paraId="6E861A43" w14:textId="77777777" w:rsidR="00201F6A" w:rsidRPr="007E0261" w:rsidRDefault="00201F6A" w:rsidP="00201F6A">
            <w:pPr>
              <w:pStyle w:val="BodyText"/>
              <w:spacing w:before="60" w:after="60"/>
              <w:ind w:left="0" w:firstLine="0"/>
              <w:jc w:val="center"/>
              <w:rPr>
                <w:szCs w:val="24"/>
              </w:rPr>
            </w:pPr>
            <w:r w:rsidRPr="007E0261">
              <w:rPr>
                <w:b/>
                <w:szCs w:val="24"/>
                <w:u w:val="single"/>
              </w:rPr>
              <w:t>UNITS</w:t>
            </w:r>
          </w:p>
        </w:tc>
        <w:tc>
          <w:tcPr>
            <w:tcW w:w="1560" w:type="dxa"/>
            <w:tcBorders>
              <w:bottom w:val="single" w:sz="4" w:space="0" w:color="auto"/>
            </w:tcBorders>
          </w:tcPr>
          <w:p w14:paraId="6E861A44" w14:textId="77777777" w:rsidR="00201F6A" w:rsidRPr="007E0261" w:rsidRDefault="00201F6A" w:rsidP="00201F6A">
            <w:pPr>
              <w:pStyle w:val="BodyText"/>
              <w:spacing w:before="60" w:after="60"/>
              <w:ind w:left="0" w:firstLine="0"/>
              <w:jc w:val="center"/>
              <w:rPr>
                <w:b/>
                <w:szCs w:val="24"/>
              </w:rPr>
            </w:pPr>
            <w:r w:rsidRPr="007E0261">
              <w:rPr>
                <w:b/>
                <w:szCs w:val="24"/>
                <w:u w:val="single"/>
              </w:rPr>
              <w:t>Data Category for Generators connected at LV</w:t>
            </w:r>
          </w:p>
        </w:tc>
        <w:tc>
          <w:tcPr>
            <w:tcW w:w="1530" w:type="dxa"/>
            <w:tcBorders>
              <w:bottom w:val="single" w:sz="4" w:space="0" w:color="auto"/>
            </w:tcBorders>
          </w:tcPr>
          <w:p w14:paraId="6E861A45" w14:textId="77777777" w:rsidR="00201F6A" w:rsidRPr="007E0261" w:rsidRDefault="00201F6A" w:rsidP="00201F6A">
            <w:pPr>
              <w:pStyle w:val="BodyText"/>
              <w:spacing w:before="60" w:after="60"/>
              <w:ind w:left="0" w:firstLine="0"/>
              <w:jc w:val="center"/>
              <w:rPr>
                <w:b/>
                <w:szCs w:val="24"/>
              </w:rPr>
            </w:pPr>
            <w:r w:rsidRPr="007E0261">
              <w:rPr>
                <w:b/>
                <w:szCs w:val="24"/>
                <w:u w:val="single"/>
              </w:rPr>
              <w:t>Data Category for Generators Connected at HV</w:t>
            </w:r>
          </w:p>
        </w:tc>
      </w:tr>
      <w:tr w:rsidR="00201F6A" w:rsidRPr="00FE3795" w14:paraId="6E861A4B" w14:textId="77777777" w:rsidTr="007E0261">
        <w:trPr>
          <w:cantSplit/>
        </w:trPr>
        <w:tc>
          <w:tcPr>
            <w:tcW w:w="4990" w:type="dxa"/>
            <w:shd w:val="clear" w:color="auto" w:fill="C0C0C0"/>
          </w:tcPr>
          <w:p w14:paraId="6E861A47" w14:textId="4831DCF8" w:rsidR="00201F6A" w:rsidRPr="007E0261" w:rsidRDefault="00F56231" w:rsidP="00201F6A">
            <w:pPr>
              <w:pStyle w:val="BodyText"/>
              <w:spacing w:before="60" w:after="60"/>
              <w:ind w:left="0" w:firstLine="0"/>
              <w:jc w:val="left"/>
              <w:rPr>
                <w:rFonts w:ascii="TimesNewRomanPSMT" w:hAnsi="TimesNewRomanPSMT"/>
                <w:szCs w:val="24"/>
                <w:lang w:val="en-US"/>
              </w:rPr>
            </w:pPr>
            <w:r w:rsidRPr="007E0261">
              <w:rPr>
                <w:color w:val="2B579A"/>
                <w:szCs w:val="24"/>
                <w:shd w:val="clear" w:color="auto" w:fill="E6E6E6"/>
              </w:rPr>
              <w:fldChar w:fldCharType="begin"/>
            </w:r>
            <w:r w:rsidRPr="007E0261">
              <w:rPr>
                <w:szCs w:val="24"/>
              </w:rPr>
              <w:instrText xml:space="preserve"> REF pgm \h </w:instrText>
            </w:r>
            <w:r w:rsidR="00FE3795" w:rsidRPr="007E0261">
              <w:rPr>
                <w:szCs w:val="24"/>
              </w:rPr>
              <w:instrText xml:space="preserve">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00201F6A" w:rsidRPr="007E0261">
              <w:rPr>
                <w:b/>
                <w:szCs w:val="24"/>
              </w:rPr>
              <w:t xml:space="preserve"> MODEL DATA</w:t>
            </w:r>
          </w:p>
        </w:tc>
        <w:tc>
          <w:tcPr>
            <w:tcW w:w="1134" w:type="dxa"/>
            <w:shd w:val="clear" w:color="auto" w:fill="C0C0C0"/>
          </w:tcPr>
          <w:p w14:paraId="6E861A48" w14:textId="77777777" w:rsidR="00201F6A" w:rsidRPr="007E0261" w:rsidRDefault="00201F6A" w:rsidP="00201F6A">
            <w:pPr>
              <w:pStyle w:val="BodyText"/>
              <w:spacing w:before="60" w:after="60"/>
              <w:ind w:left="0" w:firstLine="0"/>
              <w:jc w:val="center"/>
              <w:rPr>
                <w:szCs w:val="24"/>
              </w:rPr>
            </w:pPr>
          </w:p>
        </w:tc>
        <w:tc>
          <w:tcPr>
            <w:tcW w:w="1560" w:type="dxa"/>
            <w:shd w:val="clear" w:color="auto" w:fill="C0C0C0"/>
          </w:tcPr>
          <w:p w14:paraId="6E861A49" w14:textId="77777777" w:rsidR="00201F6A" w:rsidRPr="007E0261" w:rsidRDefault="00201F6A" w:rsidP="00201F6A">
            <w:pPr>
              <w:pStyle w:val="BodyText"/>
              <w:spacing w:before="60" w:after="60"/>
              <w:ind w:left="0" w:firstLine="0"/>
              <w:jc w:val="center"/>
              <w:rPr>
                <w:b/>
                <w:szCs w:val="24"/>
              </w:rPr>
            </w:pPr>
          </w:p>
        </w:tc>
        <w:tc>
          <w:tcPr>
            <w:tcW w:w="1530" w:type="dxa"/>
            <w:shd w:val="clear" w:color="auto" w:fill="C0C0C0"/>
          </w:tcPr>
          <w:p w14:paraId="6E861A4A" w14:textId="77777777" w:rsidR="00201F6A" w:rsidRPr="007E0261" w:rsidRDefault="00201F6A" w:rsidP="00201F6A">
            <w:pPr>
              <w:pStyle w:val="BodyText"/>
              <w:spacing w:before="60" w:after="60"/>
              <w:ind w:left="0" w:firstLine="0"/>
              <w:jc w:val="center"/>
              <w:rPr>
                <w:b/>
                <w:szCs w:val="24"/>
              </w:rPr>
            </w:pPr>
          </w:p>
        </w:tc>
      </w:tr>
      <w:tr w:rsidR="00201F6A" w:rsidRPr="00FE3795" w14:paraId="6E861A50" w14:textId="77777777" w:rsidTr="007E0261">
        <w:trPr>
          <w:cantSplit/>
        </w:trPr>
        <w:tc>
          <w:tcPr>
            <w:tcW w:w="4990" w:type="dxa"/>
          </w:tcPr>
          <w:p w14:paraId="6E861A4C" w14:textId="429FB9E7" w:rsidR="00201F6A" w:rsidRPr="007E0261" w:rsidRDefault="00C10C33" w:rsidP="00201F6A">
            <w:pPr>
              <w:pStyle w:val="BodyText"/>
              <w:spacing w:before="60" w:after="60"/>
              <w:ind w:left="0" w:firstLine="0"/>
              <w:jc w:val="left"/>
              <w:rPr>
                <w:b/>
                <w:szCs w:val="24"/>
              </w:rPr>
            </w:pPr>
            <w:r w:rsidRPr="000D6652">
              <w:rPr>
                <w:color w:val="2B579A"/>
                <w:szCs w:val="24"/>
                <w:shd w:val="clear" w:color="auto" w:fill="E6E6E6"/>
              </w:rPr>
              <w:fldChar w:fldCharType="begin"/>
            </w:r>
            <w:r w:rsidRPr="000D6652">
              <w:rPr>
                <w:szCs w:val="24"/>
              </w:rPr>
              <w:instrText xml:space="preserve"> REF pgm \h </w:instrText>
            </w:r>
            <w:r w:rsidR="000D6652">
              <w:rPr>
                <w:szCs w:val="24"/>
              </w:rPr>
              <w:instrText xml:space="preserve"> \* MERGEFORMAT </w:instrText>
            </w:r>
            <w:r w:rsidRPr="000D6652">
              <w:rPr>
                <w:color w:val="2B579A"/>
                <w:szCs w:val="24"/>
                <w:shd w:val="clear" w:color="auto" w:fill="E6E6E6"/>
              </w:rPr>
            </w:r>
            <w:r w:rsidRPr="000D6652">
              <w:rPr>
                <w:color w:val="2B579A"/>
                <w:szCs w:val="24"/>
                <w:shd w:val="clear" w:color="auto" w:fill="E6E6E6"/>
              </w:rPr>
              <w:fldChar w:fldCharType="separate"/>
            </w:r>
            <w:r w:rsidR="005C572C" w:rsidRPr="005C572C">
              <w:rPr>
                <w:b/>
                <w:szCs w:val="24"/>
              </w:rPr>
              <w:t>Power Generating Module</w:t>
            </w:r>
            <w:r w:rsidRPr="000D6652">
              <w:rPr>
                <w:color w:val="2B579A"/>
                <w:szCs w:val="24"/>
                <w:shd w:val="clear" w:color="auto" w:fill="E6E6E6"/>
              </w:rPr>
              <w:fldChar w:fldCharType="end"/>
            </w:r>
            <w:r w:rsidR="002210B2" w:rsidRPr="000D6652">
              <w:rPr>
                <w:szCs w:val="24"/>
              </w:rPr>
              <w:t xml:space="preserve"> </w:t>
            </w:r>
            <w:r w:rsidR="00201F6A" w:rsidRPr="007E0261">
              <w:rPr>
                <w:szCs w:val="24"/>
              </w:rPr>
              <w:t>identifier</w:t>
            </w:r>
          </w:p>
        </w:tc>
        <w:tc>
          <w:tcPr>
            <w:tcW w:w="1134" w:type="dxa"/>
          </w:tcPr>
          <w:p w14:paraId="6E861A4D"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shd w:val="clear" w:color="auto" w:fill="auto"/>
          </w:tcPr>
          <w:p w14:paraId="6E861A4E"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Pr>
          <w:p w14:paraId="6E861A4F"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A55" w14:textId="77777777" w:rsidTr="007E0261">
        <w:trPr>
          <w:cantSplit/>
        </w:trPr>
        <w:tc>
          <w:tcPr>
            <w:tcW w:w="4990" w:type="dxa"/>
          </w:tcPr>
          <w:p w14:paraId="6E861A51" w14:textId="673ED0B2" w:rsidR="00201F6A" w:rsidRPr="007E0261" w:rsidRDefault="00201F6A" w:rsidP="00201F6A">
            <w:pPr>
              <w:pStyle w:val="BodyText"/>
              <w:spacing w:before="60" w:after="60"/>
              <w:ind w:left="0" w:firstLine="0"/>
              <w:jc w:val="left"/>
              <w:rPr>
                <w:rFonts w:ascii="TimesNewRomanPSMT" w:hAnsi="TimesNewRomanPSMT"/>
                <w:szCs w:val="24"/>
                <w:lang w:val="en-US"/>
              </w:rPr>
            </w:pPr>
            <w:r w:rsidRPr="007E0261">
              <w:rPr>
                <w:szCs w:val="24"/>
              </w:rPr>
              <w:t xml:space="preserve">Type of </w:t>
            </w:r>
            <w:r w:rsidR="00C10C33" w:rsidRPr="000D6652">
              <w:rPr>
                <w:color w:val="2B579A"/>
                <w:szCs w:val="24"/>
                <w:shd w:val="clear" w:color="auto" w:fill="E6E6E6"/>
              </w:rPr>
              <w:fldChar w:fldCharType="begin"/>
            </w:r>
            <w:r w:rsidR="00C10C33" w:rsidRPr="000D6652">
              <w:rPr>
                <w:szCs w:val="24"/>
              </w:rPr>
              <w:instrText xml:space="preserve"> REF pgm \h </w:instrText>
            </w:r>
            <w:r w:rsidR="000D6652">
              <w:rPr>
                <w:szCs w:val="24"/>
              </w:rPr>
              <w:instrText xml:space="preserve"> \* MERGEFORMAT </w:instrText>
            </w:r>
            <w:r w:rsidR="00C10C33" w:rsidRPr="000D6652">
              <w:rPr>
                <w:color w:val="2B579A"/>
                <w:szCs w:val="24"/>
                <w:shd w:val="clear" w:color="auto" w:fill="E6E6E6"/>
              </w:rPr>
            </w:r>
            <w:r w:rsidR="00C10C33" w:rsidRPr="000D6652">
              <w:rPr>
                <w:color w:val="2B579A"/>
                <w:szCs w:val="24"/>
                <w:shd w:val="clear" w:color="auto" w:fill="E6E6E6"/>
              </w:rPr>
              <w:fldChar w:fldCharType="separate"/>
            </w:r>
            <w:r w:rsidR="005C572C" w:rsidRPr="005C572C">
              <w:rPr>
                <w:b/>
                <w:szCs w:val="24"/>
              </w:rPr>
              <w:t>Power Generating Module</w:t>
            </w:r>
            <w:r w:rsidR="00C10C33" w:rsidRPr="000D6652">
              <w:rPr>
                <w:color w:val="2B579A"/>
                <w:szCs w:val="24"/>
                <w:shd w:val="clear" w:color="auto" w:fill="E6E6E6"/>
              </w:rPr>
              <w:fldChar w:fldCharType="end"/>
            </w:r>
            <w:r w:rsidR="002210B2" w:rsidRPr="000D6652">
              <w:rPr>
                <w:szCs w:val="24"/>
              </w:rPr>
              <w:t xml:space="preserve"> </w:t>
            </w:r>
            <w:r w:rsidRPr="007E0261">
              <w:rPr>
                <w:szCs w:val="24"/>
              </w:rPr>
              <w:t xml:space="preserve">(round rotor, salient </w:t>
            </w:r>
            <w:proofErr w:type="gramStart"/>
            <w:r w:rsidRPr="007E0261">
              <w:rPr>
                <w:szCs w:val="24"/>
              </w:rPr>
              <w:t>pole</w:t>
            </w:r>
            <w:proofErr w:type="gramEnd"/>
            <w:r w:rsidRPr="007E0261">
              <w:rPr>
                <w:szCs w:val="24"/>
              </w:rPr>
              <w:t xml:space="preserve"> or asynchronous equivalent – see note 1)</w:t>
            </w:r>
          </w:p>
        </w:tc>
        <w:tc>
          <w:tcPr>
            <w:tcW w:w="1134" w:type="dxa"/>
          </w:tcPr>
          <w:p w14:paraId="6E861A52"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shd w:val="clear" w:color="auto" w:fill="auto"/>
          </w:tcPr>
          <w:p w14:paraId="6E861A53"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Pr>
          <w:p w14:paraId="6E861A54"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A5A" w14:textId="77777777" w:rsidTr="007E0261">
        <w:trPr>
          <w:cantSplit/>
        </w:trPr>
        <w:tc>
          <w:tcPr>
            <w:tcW w:w="4990" w:type="dxa"/>
          </w:tcPr>
          <w:p w14:paraId="6E861A56" w14:textId="77777777" w:rsidR="00201F6A" w:rsidRPr="007E0261" w:rsidRDefault="00201F6A" w:rsidP="00201F6A">
            <w:pPr>
              <w:pStyle w:val="BodyText"/>
              <w:spacing w:before="60" w:after="60"/>
              <w:ind w:left="0" w:firstLine="0"/>
              <w:jc w:val="left"/>
              <w:rPr>
                <w:szCs w:val="24"/>
              </w:rPr>
            </w:pPr>
            <w:r w:rsidRPr="007E0261">
              <w:rPr>
                <w:rFonts w:ascii="TimesNewRomanPSMT" w:hAnsi="TimesNewRomanPSMT"/>
                <w:szCs w:val="24"/>
                <w:lang w:val="en-US"/>
              </w:rPr>
              <w:t xml:space="preserve">Positive sequence (armature) resistance </w:t>
            </w:r>
          </w:p>
        </w:tc>
        <w:tc>
          <w:tcPr>
            <w:tcW w:w="1134" w:type="dxa"/>
          </w:tcPr>
          <w:p w14:paraId="6E861A57"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58"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59"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A5F" w14:textId="77777777" w:rsidTr="007E0261">
        <w:trPr>
          <w:cantSplit/>
        </w:trPr>
        <w:tc>
          <w:tcPr>
            <w:tcW w:w="4990" w:type="dxa"/>
          </w:tcPr>
          <w:p w14:paraId="6E861A5B" w14:textId="77777777" w:rsidR="00201F6A" w:rsidRPr="007E0261" w:rsidRDefault="00201F6A" w:rsidP="00201F6A">
            <w:pPr>
              <w:autoSpaceDE w:val="0"/>
              <w:autoSpaceDN w:val="0"/>
              <w:adjustRightInd w:val="0"/>
              <w:spacing w:before="60" w:after="60" w:line="264" w:lineRule="auto"/>
              <w:ind w:left="0" w:firstLine="0"/>
              <w:jc w:val="left"/>
              <w:rPr>
                <w:szCs w:val="24"/>
                <w:lang w:val="en-US"/>
              </w:rPr>
            </w:pPr>
            <w:r w:rsidRPr="007E0261">
              <w:rPr>
                <w:szCs w:val="24"/>
              </w:rPr>
              <w:t xml:space="preserve">Short circuit ratio </w:t>
            </w:r>
            <w:r w:rsidRPr="007E0261">
              <w:rPr>
                <w:szCs w:val="24"/>
                <w:lang w:val="en-US"/>
              </w:rPr>
              <w:t>(see note 2)</w:t>
            </w:r>
          </w:p>
        </w:tc>
        <w:tc>
          <w:tcPr>
            <w:tcW w:w="1134" w:type="dxa"/>
          </w:tcPr>
          <w:p w14:paraId="6E861A5C"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shd w:val="clear" w:color="auto" w:fill="auto"/>
          </w:tcPr>
          <w:p w14:paraId="6E861A5D"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5E"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64" w14:textId="77777777" w:rsidTr="007E0261">
        <w:trPr>
          <w:cantSplit/>
        </w:trPr>
        <w:tc>
          <w:tcPr>
            <w:tcW w:w="4990" w:type="dxa"/>
          </w:tcPr>
          <w:p w14:paraId="6E861A60" w14:textId="1C9F40FD" w:rsidR="00201F6A" w:rsidRPr="007E0261" w:rsidRDefault="00201F6A" w:rsidP="00201F6A">
            <w:pPr>
              <w:pStyle w:val="BodyText"/>
              <w:spacing w:before="60" w:after="60"/>
              <w:ind w:left="0" w:firstLine="0"/>
              <w:jc w:val="left"/>
              <w:rPr>
                <w:szCs w:val="24"/>
              </w:rPr>
            </w:pPr>
            <w:r w:rsidRPr="007E0261">
              <w:rPr>
                <w:szCs w:val="24"/>
              </w:rPr>
              <w:t>Inertia constant (</w:t>
            </w:r>
            <w:r w:rsidR="00C10C33" w:rsidRPr="000D6652">
              <w:rPr>
                <w:color w:val="2B579A"/>
                <w:szCs w:val="24"/>
                <w:shd w:val="clear" w:color="auto" w:fill="E6E6E6"/>
              </w:rPr>
              <w:fldChar w:fldCharType="begin"/>
            </w:r>
            <w:r w:rsidR="00C10C33" w:rsidRPr="000D6652">
              <w:rPr>
                <w:szCs w:val="24"/>
              </w:rPr>
              <w:instrText xml:space="preserve"> REF pgm \h </w:instrText>
            </w:r>
            <w:r w:rsidR="000D6652">
              <w:rPr>
                <w:szCs w:val="24"/>
              </w:rPr>
              <w:instrText xml:space="preserve"> \* MERGEFORMAT </w:instrText>
            </w:r>
            <w:r w:rsidR="00C10C33" w:rsidRPr="000D6652">
              <w:rPr>
                <w:color w:val="2B579A"/>
                <w:szCs w:val="24"/>
                <w:shd w:val="clear" w:color="auto" w:fill="E6E6E6"/>
              </w:rPr>
            </w:r>
            <w:r w:rsidR="00C10C33" w:rsidRPr="000D6652">
              <w:rPr>
                <w:color w:val="2B579A"/>
                <w:szCs w:val="24"/>
                <w:shd w:val="clear" w:color="auto" w:fill="E6E6E6"/>
              </w:rPr>
              <w:fldChar w:fldCharType="separate"/>
            </w:r>
            <w:r w:rsidR="005C572C" w:rsidRPr="005C572C">
              <w:rPr>
                <w:b/>
                <w:szCs w:val="24"/>
              </w:rPr>
              <w:t>Power Generating Module</w:t>
            </w:r>
            <w:r w:rsidR="00C10C33" w:rsidRPr="000D6652">
              <w:rPr>
                <w:color w:val="2B579A"/>
                <w:szCs w:val="24"/>
                <w:shd w:val="clear" w:color="auto" w:fill="E6E6E6"/>
              </w:rPr>
              <w:fldChar w:fldCharType="end"/>
            </w:r>
            <w:r w:rsidR="002210B2" w:rsidRPr="000D6652">
              <w:rPr>
                <w:szCs w:val="24"/>
              </w:rPr>
              <w:t xml:space="preserve"> </w:t>
            </w:r>
            <w:r w:rsidRPr="007E0261">
              <w:rPr>
                <w:szCs w:val="24"/>
              </w:rPr>
              <w:t>and Prime Mover)</w:t>
            </w:r>
          </w:p>
        </w:tc>
        <w:tc>
          <w:tcPr>
            <w:tcW w:w="1134" w:type="dxa"/>
          </w:tcPr>
          <w:p w14:paraId="6E861A61"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MWsec</w:t>
            </w:r>
            <w:proofErr w:type="spellEnd"/>
            <w:r w:rsidRPr="007E0261">
              <w:rPr>
                <w:szCs w:val="24"/>
              </w:rPr>
              <w:t>/ MVA</w:t>
            </w:r>
          </w:p>
        </w:tc>
        <w:tc>
          <w:tcPr>
            <w:tcW w:w="1560" w:type="dxa"/>
            <w:tcBorders>
              <w:bottom w:val="single" w:sz="4" w:space="0" w:color="auto"/>
            </w:tcBorders>
            <w:shd w:val="clear" w:color="auto" w:fill="auto"/>
          </w:tcPr>
          <w:p w14:paraId="6E861A62"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63"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25753" w14:paraId="6E861A75" w14:textId="77777777" w:rsidTr="007E0261">
        <w:trPr>
          <w:cantSplit/>
        </w:trPr>
        <w:tc>
          <w:tcPr>
            <w:tcW w:w="4990" w:type="dxa"/>
          </w:tcPr>
          <w:p w14:paraId="6E861A65" w14:textId="77777777" w:rsidR="00201F6A" w:rsidRPr="007E0261" w:rsidRDefault="00201F6A" w:rsidP="00201F6A">
            <w:pPr>
              <w:pStyle w:val="BodyText"/>
              <w:tabs>
                <w:tab w:val="right" w:pos="4854"/>
              </w:tabs>
              <w:spacing w:before="60" w:after="60"/>
              <w:ind w:left="0" w:firstLine="0"/>
              <w:jc w:val="left"/>
              <w:rPr>
                <w:szCs w:val="24"/>
              </w:rPr>
            </w:pPr>
            <w:r w:rsidRPr="007E0261">
              <w:rPr>
                <w:szCs w:val="24"/>
              </w:rPr>
              <w:t xml:space="preserve">Direct axis </w:t>
            </w:r>
            <w:proofErr w:type="spellStart"/>
            <w:r w:rsidRPr="007E0261">
              <w:rPr>
                <w:szCs w:val="24"/>
              </w:rPr>
              <w:t>reactances</w:t>
            </w:r>
            <w:proofErr w:type="spellEnd"/>
            <w:r w:rsidRPr="007E0261">
              <w:rPr>
                <w:szCs w:val="24"/>
              </w:rPr>
              <w:t>:</w:t>
            </w:r>
          </w:p>
          <w:p w14:paraId="6E861A66" w14:textId="717A6C0B" w:rsidR="00201F6A" w:rsidRPr="007E0261" w:rsidRDefault="00201F6A" w:rsidP="00201F6A">
            <w:pPr>
              <w:pStyle w:val="BodyText"/>
              <w:tabs>
                <w:tab w:val="right" w:pos="4854"/>
              </w:tabs>
              <w:spacing w:before="60" w:after="60"/>
              <w:ind w:left="0" w:firstLine="0"/>
              <w:jc w:val="left"/>
              <w:rPr>
                <w:szCs w:val="24"/>
              </w:rPr>
            </w:pPr>
            <w:r w:rsidRPr="007E0261">
              <w:rPr>
                <w:szCs w:val="24"/>
              </w:rPr>
              <w:t>Sub-transient (</w:t>
            </w:r>
            <w:proofErr w:type="spellStart"/>
            <w:r w:rsidRPr="007E0261">
              <w:rPr>
                <w:szCs w:val="24"/>
              </w:rPr>
              <w:t>X”</w:t>
            </w:r>
            <w:r w:rsidRPr="007E0261">
              <w:rPr>
                <w:szCs w:val="24"/>
                <w:vertAlign w:val="subscript"/>
              </w:rPr>
              <w:t>d</w:t>
            </w:r>
            <w:proofErr w:type="spellEnd"/>
            <w:r w:rsidRPr="007E0261">
              <w:rPr>
                <w:szCs w:val="24"/>
              </w:rPr>
              <w:t>) – unsaturated / saturated</w:t>
            </w:r>
          </w:p>
          <w:p w14:paraId="6E861A67" w14:textId="008FDE9B" w:rsidR="00201F6A" w:rsidRPr="007E0261" w:rsidRDefault="00201F6A" w:rsidP="00201F6A">
            <w:pPr>
              <w:pStyle w:val="BodyText"/>
              <w:tabs>
                <w:tab w:val="right" w:pos="4854"/>
              </w:tabs>
              <w:spacing w:before="60" w:after="60"/>
              <w:ind w:left="0" w:firstLine="0"/>
              <w:jc w:val="left"/>
              <w:rPr>
                <w:szCs w:val="24"/>
              </w:rPr>
            </w:pPr>
            <w:r w:rsidRPr="007E0261">
              <w:rPr>
                <w:szCs w:val="24"/>
              </w:rPr>
              <w:t>Transient (</w:t>
            </w:r>
            <w:proofErr w:type="spellStart"/>
            <w:r w:rsidRPr="007E0261">
              <w:rPr>
                <w:szCs w:val="24"/>
              </w:rPr>
              <w:t>X’</w:t>
            </w:r>
            <w:r w:rsidRPr="007E0261">
              <w:rPr>
                <w:szCs w:val="24"/>
                <w:vertAlign w:val="subscript"/>
              </w:rPr>
              <w:t>d</w:t>
            </w:r>
            <w:proofErr w:type="spellEnd"/>
            <w:r w:rsidRPr="007E0261">
              <w:rPr>
                <w:szCs w:val="24"/>
              </w:rPr>
              <w:t>) – unsaturated / saturated</w:t>
            </w:r>
          </w:p>
          <w:p w14:paraId="6E861A68" w14:textId="2A5B967C" w:rsidR="00201F6A" w:rsidRPr="007E0261" w:rsidRDefault="00201F6A" w:rsidP="00201F6A">
            <w:pPr>
              <w:pStyle w:val="BodyText"/>
              <w:tabs>
                <w:tab w:val="right" w:pos="4854"/>
              </w:tabs>
              <w:spacing w:before="60" w:after="60"/>
              <w:ind w:left="0" w:firstLine="0"/>
              <w:jc w:val="left"/>
              <w:rPr>
                <w:szCs w:val="24"/>
              </w:rPr>
            </w:pPr>
            <w:r w:rsidRPr="007E0261">
              <w:rPr>
                <w:szCs w:val="24"/>
              </w:rPr>
              <w:t>Synchronous (</w:t>
            </w:r>
            <w:proofErr w:type="spellStart"/>
            <w:r w:rsidRPr="007E0261">
              <w:rPr>
                <w:szCs w:val="24"/>
              </w:rPr>
              <w:t>X</w:t>
            </w:r>
            <w:r w:rsidRPr="007E0261">
              <w:rPr>
                <w:szCs w:val="24"/>
                <w:vertAlign w:val="subscript"/>
              </w:rPr>
              <w:t>d</w:t>
            </w:r>
            <w:proofErr w:type="spellEnd"/>
            <w:r w:rsidRPr="007E0261">
              <w:rPr>
                <w:szCs w:val="24"/>
              </w:rPr>
              <w:t>) – unsaturated / saturated</w:t>
            </w:r>
          </w:p>
        </w:tc>
        <w:tc>
          <w:tcPr>
            <w:tcW w:w="1134" w:type="dxa"/>
          </w:tcPr>
          <w:p w14:paraId="6E861A69" w14:textId="77777777" w:rsidR="00201F6A" w:rsidRPr="007E0261" w:rsidRDefault="00201F6A" w:rsidP="00201F6A">
            <w:pPr>
              <w:pStyle w:val="BodyText"/>
              <w:spacing w:before="60" w:after="60"/>
              <w:ind w:left="0" w:firstLine="0"/>
              <w:jc w:val="center"/>
              <w:rPr>
                <w:szCs w:val="24"/>
              </w:rPr>
            </w:pPr>
          </w:p>
          <w:p w14:paraId="6E861A6A"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p w14:paraId="6E861A6B"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p w14:paraId="6E861A6C"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tc>
        <w:tc>
          <w:tcPr>
            <w:tcW w:w="1560" w:type="dxa"/>
            <w:tcBorders>
              <w:bottom w:val="single" w:sz="4" w:space="0" w:color="auto"/>
            </w:tcBorders>
            <w:shd w:val="clear" w:color="auto" w:fill="auto"/>
          </w:tcPr>
          <w:p w14:paraId="6E861A6D" w14:textId="77777777" w:rsidR="00201F6A" w:rsidRPr="007E0261" w:rsidRDefault="00201F6A" w:rsidP="00201F6A">
            <w:pPr>
              <w:pStyle w:val="BodyText"/>
              <w:spacing w:before="60" w:after="60"/>
              <w:ind w:left="0" w:firstLine="0"/>
              <w:jc w:val="center"/>
              <w:rPr>
                <w:b/>
                <w:szCs w:val="24"/>
                <w:lang w:val="it-IT"/>
              </w:rPr>
            </w:pPr>
          </w:p>
          <w:p w14:paraId="6E861A6E"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p w14:paraId="6E861A6F"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DPD / DPD</w:t>
            </w:r>
          </w:p>
          <w:p w14:paraId="6E861A70" w14:textId="77777777" w:rsidR="00201F6A" w:rsidRPr="007E0261" w:rsidRDefault="00201F6A" w:rsidP="00201F6A">
            <w:pPr>
              <w:pStyle w:val="BodyText"/>
              <w:spacing w:before="60" w:after="60"/>
              <w:ind w:left="0" w:firstLine="0"/>
              <w:jc w:val="center"/>
              <w:rPr>
                <w:szCs w:val="24"/>
                <w:lang w:val="da-DK"/>
              </w:rPr>
            </w:pPr>
            <w:r w:rsidRPr="007E0261">
              <w:rPr>
                <w:b/>
                <w:szCs w:val="24"/>
                <w:lang w:val="da-DK"/>
              </w:rPr>
              <w:t>DPD / DPD</w:t>
            </w:r>
          </w:p>
        </w:tc>
        <w:tc>
          <w:tcPr>
            <w:tcW w:w="1530" w:type="dxa"/>
          </w:tcPr>
          <w:p w14:paraId="6E861A71" w14:textId="77777777" w:rsidR="00201F6A" w:rsidRPr="007E0261" w:rsidRDefault="00201F6A" w:rsidP="00201F6A">
            <w:pPr>
              <w:pStyle w:val="BodyText"/>
              <w:spacing w:before="60" w:after="60"/>
              <w:ind w:left="0" w:firstLine="0"/>
              <w:jc w:val="center"/>
              <w:rPr>
                <w:b/>
                <w:szCs w:val="24"/>
                <w:lang w:val="da-DK"/>
              </w:rPr>
            </w:pPr>
          </w:p>
          <w:p w14:paraId="6E861A72"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p w14:paraId="6E861A73"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p w14:paraId="6E861A74"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tc>
      </w:tr>
      <w:tr w:rsidR="00201F6A" w:rsidRPr="00F25753" w14:paraId="6E861A86" w14:textId="77777777" w:rsidTr="007E0261">
        <w:trPr>
          <w:cantSplit/>
        </w:trPr>
        <w:tc>
          <w:tcPr>
            <w:tcW w:w="4990" w:type="dxa"/>
          </w:tcPr>
          <w:p w14:paraId="6E861A76" w14:textId="77777777" w:rsidR="00201F6A" w:rsidRPr="007E0261" w:rsidRDefault="00201F6A" w:rsidP="00201F6A">
            <w:pPr>
              <w:pStyle w:val="BodyText"/>
              <w:tabs>
                <w:tab w:val="right" w:pos="4854"/>
              </w:tabs>
              <w:spacing w:before="60" w:after="60"/>
              <w:ind w:left="0" w:firstLine="0"/>
              <w:jc w:val="left"/>
              <w:rPr>
                <w:szCs w:val="24"/>
              </w:rPr>
            </w:pPr>
            <w:r w:rsidRPr="007E0261">
              <w:rPr>
                <w:szCs w:val="24"/>
              </w:rPr>
              <w:t xml:space="preserve">Quadrature axis </w:t>
            </w:r>
            <w:proofErr w:type="spellStart"/>
            <w:r w:rsidRPr="007E0261">
              <w:rPr>
                <w:szCs w:val="24"/>
              </w:rPr>
              <w:t>reactances</w:t>
            </w:r>
            <w:proofErr w:type="spellEnd"/>
            <w:r w:rsidRPr="007E0261">
              <w:rPr>
                <w:szCs w:val="24"/>
              </w:rPr>
              <w:t>:</w:t>
            </w:r>
          </w:p>
          <w:p w14:paraId="6E861A77" w14:textId="16A8D30A" w:rsidR="00201F6A" w:rsidRPr="007E0261" w:rsidRDefault="00201F6A" w:rsidP="00201F6A">
            <w:pPr>
              <w:pStyle w:val="BodyText"/>
              <w:tabs>
                <w:tab w:val="right" w:pos="4854"/>
              </w:tabs>
              <w:spacing w:before="60" w:after="60"/>
              <w:ind w:left="0" w:firstLine="0"/>
              <w:jc w:val="left"/>
              <w:rPr>
                <w:szCs w:val="24"/>
              </w:rPr>
            </w:pPr>
            <w:r w:rsidRPr="007E0261">
              <w:rPr>
                <w:szCs w:val="24"/>
              </w:rPr>
              <w:t>Sub-transient (</w:t>
            </w:r>
            <w:proofErr w:type="spellStart"/>
            <w:r w:rsidRPr="007E0261">
              <w:rPr>
                <w:szCs w:val="24"/>
              </w:rPr>
              <w:t>X”</w:t>
            </w:r>
            <w:r w:rsidRPr="007E0261">
              <w:rPr>
                <w:szCs w:val="24"/>
                <w:vertAlign w:val="subscript"/>
              </w:rPr>
              <w:t>q</w:t>
            </w:r>
            <w:proofErr w:type="spellEnd"/>
            <w:r w:rsidRPr="007E0261">
              <w:rPr>
                <w:szCs w:val="24"/>
              </w:rPr>
              <w:t>) – unsaturated / saturated</w:t>
            </w:r>
          </w:p>
          <w:p w14:paraId="6E861A78" w14:textId="65B4EA41" w:rsidR="00201F6A" w:rsidRPr="007E0261" w:rsidRDefault="00201F6A" w:rsidP="00201F6A">
            <w:pPr>
              <w:pStyle w:val="BodyText"/>
              <w:tabs>
                <w:tab w:val="right" w:pos="4854"/>
              </w:tabs>
              <w:spacing w:before="60" w:after="60"/>
              <w:ind w:left="0" w:firstLine="0"/>
              <w:jc w:val="left"/>
              <w:rPr>
                <w:szCs w:val="24"/>
              </w:rPr>
            </w:pPr>
            <w:r w:rsidRPr="007E0261">
              <w:rPr>
                <w:szCs w:val="24"/>
              </w:rPr>
              <w:t>Transient (</w:t>
            </w:r>
            <w:proofErr w:type="spellStart"/>
            <w:r w:rsidRPr="007E0261">
              <w:rPr>
                <w:szCs w:val="24"/>
              </w:rPr>
              <w:t>X’</w:t>
            </w:r>
            <w:r w:rsidRPr="007E0261">
              <w:rPr>
                <w:szCs w:val="24"/>
                <w:vertAlign w:val="subscript"/>
              </w:rPr>
              <w:t>q</w:t>
            </w:r>
            <w:proofErr w:type="spellEnd"/>
            <w:r w:rsidRPr="007E0261">
              <w:rPr>
                <w:szCs w:val="24"/>
              </w:rPr>
              <w:t>) – unsaturated / saturated</w:t>
            </w:r>
          </w:p>
          <w:p w14:paraId="6E861A79" w14:textId="688BA9F9" w:rsidR="00201F6A" w:rsidRPr="007E0261" w:rsidRDefault="00201F6A" w:rsidP="00201F6A">
            <w:pPr>
              <w:pStyle w:val="BodyText"/>
              <w:tabs>
                <w:tab w:val="right" w:pos="4854"/>
              </w:tabs>
              <w:spacing w:before="60" w:after="60"/>
              <w:ind w:left="0" w:firstLine="0"/>
              <w:jc w:val="left"/>
              <w:rPr>
                <w:szCs w:val="24"/>
              </w:rPr>
            </w:pPr>
            <w:r w:rsidRPr="007E0261">
              <w:rPr>
                <w:szCs w:val="24"/>
              </w:rPr>
              <w:t>Synchronous (</w:t>
            </w:r>
            <w:proofErr w:type="spellStart"/>
            <w:r w:rsidRPr="007E0261">
              <w:rPr>
                <w:szCs w:val="24"/>
              </w:rPr>
              <w:t>X</w:t>
            </w:r>
            <w:r w:rsidRPr="007E0261">
              <w:rPr>
                <w:szCs w:val="24"/>
                <w:vertAlign w:val="subscript"/>
              </w:rPr>
              <w:t>q</w:t>
            </w:r>
            <w:proofErr w:type="spellEnd"/>
            <w:r w:rsidRPr="007E0261">
              <w:rPr>
                <w:szCs w:val="24"/>
              </w:rPr>
              <w:t>) – unsaturated / saturated</w:t>
            </w:r>
          </w:p>
        </w:tc>
        <w:tc>
          <w:tcPr>
            <w:tcW w:w="1134" w:type="dxa"/>
          </w:tcPr>
          <w:p w14:paraId="6E861A7A" w14:textId="77777777" w:rsidR="00201F6A" w:rsidRPr="007E0261" w:rsidRDefault="00201F6A" w:rsidP="00201F6A">
            <w:pPr>
              <w:pStyle w:val="BodyText"/>
              <w:spacing w:before="60" w:after="60"/>
              <w:ind w:left="0" w:firstLine="0"/>
              <w:jc w:val="center"/>
              <w:rPr>
                <w:szCs w:val="24"/>
              </w:rPr>
            </w:pPr>
          </w:p>
          <w:p w14:paraId="6E861A7B"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p w14:paraId="6E861A7C"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p w14:paraId="6E861A7D"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tc>
        <w:tc>
          <w:tcPr>
            <w:tcW w:w="1560" w:type="dxa"/>
            <w:tcBorders>
              <w:bottom w:val="single" w:sz="4" w:space="0" w:color="auto"/>
            </w:tcBorders>
            <w:shd w:val="clear" w:color="auto" w:fill="auto"/>
          </w:tcPr>
          <w:p w14:paraId="6E861A7E" w14:textId="77777777" w:rsidR="00201F6A" w:rsidRPr="007E0261" w:rsidRDefault="00201F6A" w:rsidP="00201F6A">
            <w:pPr>
              <w:pStyle w:val="BodyText"/>
              <w:spacing w:before="60" w:after="60"/>
              <w:ind w:left="0" w:firstLine="0"/>
              <w:jc w:val="center"/>
              <w:rPr>
                <w:b/>
                <w:szCs w:val="24"/>
                <w:lang w:val="it-IT"/>
              </w:rPr>
            </w:pPr>
          </w:p>
          <w:p w14:paraId="6E861A7F" w14:textId="77777777" w:rsidR="00201F6A" w:rsidRPr="007E0261" w:rsidRDefault="00201F6A" w:rsidP="00201F6A">
            <w:pPr>
              <w:pStyle w:val="BodyText"/>
              <w:spacing w:before="60" w:after="60"/>
              <w:ind w:left="0" w:firstLine="0"/>
              <w:jc w:val="center"/>
              <w:rPr>
                <w:szCs w:val="24"/>
              </w:rPr>
            </w:pPr>
            <w:r w:rsidRPr="007E0261">
              <w:rPr>
                <w:szCs w:val="24"/>
              </w:rPr>
              <w:t>None</w:t>
            </w:r>
          </w:p>
          <w:p w14:paraId="6E861A80" w14:textId="77777777" w:rsidR="00201F6A" w:rsidRPr="007E0261" w:rsidRDefault="00201F6A" w:rsidP="00201F6A">
            <w:pPr>
              <w:pStyle w:val="BodyText"/>
              <w:spacing w:before="60" w:after="60"/>
              <w:ind w:left="0" w:firstLine="0"/>
              <w:jc w:val="center"/>
              <w:rPr>
                <w:szCs w:val="24"/>
              </w:rPr>
            </w:pPr>
            <w:r w:rsidRPr="007E0261">
              <w:rPr>
                <w:szCs w:val="24"/>
              </w:rPr>
              <w:t>None</w:t>
            </w:r>
          </w:p>
          <w:p w14:paraId="6E861A81" w14:textId="77777777" w:rsidR="00201F6A" w:rsidRPr="007E0261" w:rsidRDefault="00201F6A" w:rsidP="00201F6A">
            <w:pPr>
              <w:pStyle w:val="BodyText"/>
              <w:spacing w:before="60" w:after="60"/>
              <w:ind w:left="0" w:firstLine="0"/>
              <w:jc w:val="center"/>
              <w:rPr>
                <w:b/>
                <w:szCs w:val="24"/>
              </w:rPr>
            </w:pPr>
            <w:r w:rsidRPr="007E0261">
              <w:rPr>
                <w:szCs w:val="24"/>
              </w:rPr>
              <w:t>None</w:t>
            </w:r>
          </w:p>
        </w:tc>
        <w:tc>
          <w:tcPr>
            <w:tcW w:w="1530" w:type="dxa"/>
          </w:tcPr>
          <w:p w14:paraId="6E861A82" w14:textId="77777777" w:rsidR="00201F6A" w:rsidRPr="007E0261" w:rsidRDefault="00201F6A" w:rsidP="00201F6A">
            <w:pPr>
              <w:pStyle w:val="BodyText"/>
              <w:spacing w:before="60" w:after="60"/>
              <w:ind w:left="0" w:firstLine="0"/>
              <w:jc w:val="center"/>
              <w:rPr>
                <w:b/>
                <w:szCs w:val="24"/>
                <w:lang w:val="da-DK"/>
              </w:rPr>
            </w:pPr>
          </w:p>
          <w:p w14:paraId="6E861A83"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DPD / DPD</w:t>
            </w:r>
          </w:p>
          <w:p w14:paraId="6E861A84"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DPD / DPD</w:t>
            </w:r>
          </w:p>
          <w:p w14:paraId="6E861A85" w14:textId="77777777" w:rsidR="00201F6A" w:rsidRPr="007E0261" w:rsidRDefault="00201F6A" w:rsidP="00201F6A">
            <w:pPr>
              <w:pStyle w:val="BodyText"/>
              <w:spacing w:before="60" w:after="60"/>
              <w:ind w:left="0" w:firstLine="0"/>
              <w:jc w:val="center"/>
              <w:rPr>
                <w:szCs w:val="24"/>
                <w:lang w:val="da-DK"/>
              </w:rPr>
            </w:pPr>
            <w:r w:rsidRPr="007E0261">
              <w:rPr>
                <w:b/>
                <w:szCs w:val="24"/>
                <w:lang w:val="da-DK"/>
              </w:rPr>
              <w:t>DPD / DPD</w:t>
            </w:r>
          </w:p>
        </w:tc>
      </w:tr>
      <w:tr w:rsidR="00201F6A" w:rsidRPr="00FE3795" w14:paraId="6E861A9F" w14:textId="77777777" w:rsidTr="007E0261">
        <w:trPr>
          <w:cantSplit/>
        </w:trPr>
        <w:tc>
          <w:tcPr>
            <w:tcW w:w="4990" w:type="dxa"/>
          </w:tcPr>
          <w:p w14:paraId="6E861A87" w14:textId="77777777" w:rsidR="00201F6A" w:rsidRPr="007E0261" w:rsidRDefault="00201F6A" w:rsidP="00201F6A">
            <w:pPr>
              <w:pStyle w:val="BodyText"/>
              <w:tabs>
                <w:tab w:val="right" w:pos="4854"/>
              </w:tabs>
              <w:spacing w:before="60" w:after="60"/>
              <w:ind w:left="0" w:firstLine="0"/>
              <w:jc w:val="left"/>
              <w:rPr>
                <w:szCs w:val="24"/>
              </w:rPr>
            </w:pPr>
            <w:r w:rsidRPr="007E0261">
              <w:rPr>
                <w:szCs w:val="24"/>
              </w:rPr>
              <w:t>Time constants:</w:t>
            </w:r>
          </w:p>
          <w:p w14:paraId="6E861A88" w14:textId="51049C42" w:rsidR="00201F6A" w:rsidRPr="007E0261" w:rsidRDefault="00201F6A" w:rsidP="00201F6A">
            <w:pPr>
              <w:pStyle w:val="BodyText"/>
              <w:tabs>
                <w:tab w:val="right" w:pos="4854"/>
              </w:tabs>
              <w:spacing w:before="60" w:after="60"/>
              <w:ind w:left="0" w:firstLine="0"/>
              <w:jc w:val="left"/>
              <w:rPr>
                <w:szCs w:val="24"/>
              </w:rPr>
            </w:pPr>
            <w:r w:rsidRPr="007E0261">
              <w:rPr>
                <w:szCs w:val="24"/>
              </w:rPr>
              <w:t>State whether time constants are open or short circuit</w:t>
            </w:r>
          </w:p>
          <w:p w14:paraId="6E861A89" w14:textId="38EB71E9" w:rsidR="00201F6A" w:rsidRPr="007E0261" w:rsidRDefault="00201F6A" w:rsidP="00201F6A">
            <w:pPr>
              <w:pStyle w:val="BodyText"/>
              <w:tabs>
                <w:tab w:val="right" w:pos="4854"/>
              </w:tabs>
              <w:spacing w:before="60" w:after="60"/>
              <w:ind w:left="0" w:firstLine="0"/>
              <w:jc w:val="left"/>
              <w:rPr>
                <w:szCs w:val="24"/>
              </w:rPr>
            </w:pPr>
            <w:r w:rsidRPr="007E0261">
              <w:rPr>
                <w:szCs w:val="24"/>
              </w:rPr>
              <w:t>D-axis sub-transient – unsaturated / saturated</w:t>
            </w:r>
          </w:p>
          <w:p w14:paraId="6E861A8A" w14:textId="3B7DBAA2" w:rsidR="00201F6A" w:rsidRPr="007E0261" w:rsidRDefault="00201F6A" w:rsidP="00201F6A">
            <w:pPr>
              <w:pStyle w:val="BodyText"/>
              <w:tabs>
                <w:tab w:val="right" w:pos="4854"/>
              </w:tabs>
              <w:spacing w:before="60" w:after="60"/>
              <w:ind w:left="0" w:firstLine="0"/>
              <w:jc w:val="left"/>
              <w:rPr>
                <w:szCs w:val="24"/>
              </w:rPr>
            </w:pPr>
            <w:r w:rsidRPr="007E0261">
              <w:rPr>
                <w:szCs w:val="24"/>
              </w:rPr>
              <w:t>D-axis transient – unsaturated / saturated</w:t>
            </w:r>
          </w:p>
          <w:p w14:paraId="6E861A8B" w14:textId="616D9B29" w:rsidR="00201F6A" w:rsidRPr="007E0261" w:rsidRDefault="00201F6A" w:rsidP="00201F6A">
            <w:pPr>
              <w:pStyle w:val="BodyText"/>
              <w:tabs>
                <w:tab w:val="right" w:pos="4854"/>
              </w:tabs>
              <w:spacing w:before="60" w:after="60"/>
              <w:ind w:left="0" w:firstLine="0"/>
              <w:jc w:val="left"/>
              <w:rPr>
                <w:szCs w:val="24"/>
              </w:rPr>
            </w:pPr>
            <w:r w:rsidRPr="007E0261">
              <w:rPr>
                <w:szCs w:val="24"/>
              </w:rPr>
              <w:t>Q-axis sub-transient – unsaturated / saturated</w:t>
            </w:r>
          </w:p>
          <w:p w14:paraId="6E861A8C" w14:textId="44E66A95" w:rsidR="00201F6A" w:rsidRPr="007E0261" w:rsidRDefault="00201F6A" w:rsidP="00201F6A">
            <w:pPr>
              <w:pStyle w:val="BodyText"/>
              <w:tabs>
                <w:tab w:val="right" w:pos="4854"/>
              </w:tabs>
              <w:spacing w:before="60" w:after="60"/>
              <w:ind w:left="0" w:firstLine="0"/>
              <w:jc w:val="left"/>
              <w:rPr>
                <w:szCs w:val="24"/>
              </w:rPr>
            </w:pPr>
            <w:r w:rsidRPr="007E0261">
              <w:rPr>
                <w:szCs w:val="24"/>
              </w:rPr>
              <w:t>Q-axis transient – unsaturated / saturated</w:t>
            </w:r>
          </w:p>
        </w:tc>
        <w:tc>
          <w:tcPr>
            <w:tcW w:w="1134" w:type="dxa"/>
          </w:tcPr>
          <w:p w14:paraId="6E861A8D" w14:textId="77777777" w:rsidR="00201F6A" w:rsidRPr="007E0261" w:rsidRDefault="00201F6A" w:rsidP="00201F6A">
            <w:pPr>
              <w:pStyle w:val="BodyText"/>
              <w:spacing w:before="60" w:after="60"/>
              <w:ind w:left="0" w:firstLine="0"/>
              <w:jc w:val="center"/>
              <w:rPr>
                <w:szCs w:val="24"/>
              </w:rPr>
            </w:pPr>
          </w:p>
          <w:p w14:paraId="6E861A8E" w14:textId="063DCC83" w:rsidR="00201F6A" w:rsidRDefault="00201F6A" w:rsidP="007E0261">
            <w:pPr>
              <w:pStyle w:val="BodyText"/>
              <w:spacing w:before="60" w:after="0"/>
              <w:ind w:left="0" w:firstLine="0"/>
              <w:jc w:val="center"/>
              <w:rPr>
                <w:szCs w:val="24"/>
                <w:lang w:val="fr-FR"/>
              </w:rPr>
            </w:pPr>
            <w:proofErr w:type="spellStart"/>
            <w:r w:rsidRPr="007E0261">
              <w:rPr>
                <w:szCs w:val="24"/>
                <w:lang w:val="fr-FR"/>
              </w:rPr>
              <w:t>Text</w:t>
            </w:r>
            <w:proofErr w:type="spellEnd"/>
          </w:p>
          <w:p w14:paraId="35AD78B0" w14:textId="77777777" w:rsidR="000D6652" w:rsidRPr="007E0261" w:rsidRDefault="000D6652" w:rsidP="007E0261">
            <w:pPr>
              <w:pStyle w:val="BodyText"/>
              <w:spacing w:after="0"/>
              <w:ind w:left="0" w:firstLine="0"/>
              <w:jc w:val="center"/>
              <w:rPr>
                <w:szCs w:val="24"/>
                <w:lang w:val="fr-FR"/>
              </w:rPr>
            </w:pPr>
          </w:p>
          <w:p w14:paraId="6E861A8F" w14:textId="77777777" w:rsidR="00201F6A" w:rsidRPr="007E0261" w:rsidRDefault="00201F6A" w:rsidP="000D6652">
            <w:pPr>
              <w:pStyle w:val="BodyText"/>
              <w:spacing w:before="60" w:after="60"/>
              <w:ind w:left="0" w:firstLine="0"/>
              <w:jc w:val="center"/>
              <w:rPr>
                <w:szCs w:val="24"/>
              </w:rPr>
            </w:pPr>
            <w:r w:rsidRPr="007E0261">
              <w:rPr>
                <w:szCs w:val="24"/>
              </w:rPr>
              <w:t>s</w:t>
            </w:r>
          </w:p>
          <w:p w14:paraId="6E861A90" w14:textId="77777777" w:rsidR="00201F6A" w:rsidRPr="007E0261" w:rsidRDefault="00201F6A" w:rsidP="00201F6A">
            <w:pPr>
              <w:pStyle w:val="BodyText"/>
              <w:spacing w:before="60" w:after="60"/>
              <w:ind w:left="0" w:firstLine="0"/>
              <w:jc w:val="center"/>
              <w:rPr>
                <w:szCs w:val="24"/>
              </w:rPr>
            </w:pPr>
            <w:r w:rsidRPr="007E0261">
              <w:rPr>
                <w:szCs w:val="24"/>
              </w:rPr>
              <w:t>s</w:t>
            </w:r>
          </w:p>
          <w:p w14:paraId="6E861A91" w14:textId="77777777" w:rsidR="00201F6A" w:rsidRPr="007E0261" w:rsidRDefault="00201F6A" w:rsidP="00201F6A">
            <w:pPr>
              <w:pStyle w:val="BodyText"/>
              <w:spacing w:before="60" w:after="60"/>
              <w:ind w:left="0" w:firstLine="0"/>
              <w:jc w:val="center"/>
              <w:rPr>
                <w:szCs w:val="24"/>
              </w:rPr>
            </w:pPr>
            <w:r w:rsidRPr="007E0261">
              <w:rPr>
                <w:szCs w:val="24"/>
              </w:rPr>
              <w:t>s</w:t>
            </w:r>
          </w:p>
          <w:p w14:paraId="6E861A92" w14:textId="77777777" w:rsidR="00201F6A" w:rsidRPr="007E0261" w:rsidRDefault="00201F6A" w:rsidP="00201F6A">
            <w:pPr>
              <w:pStyle w:val="BodyText"/>
              <w:spacing w:before="60" w:after="60"/>
              <w:ind w:left="0" w:firstLine="0"/>
              <w:jc w:val="center"/>
              <w:rPr>
                <w:szCs w:val="24"/>
              </w:rPr>
            </w:pPr>
            <w:r w:rsidRPr="007E0261">
              <w:rPr>
                <w:szCs w:val="24"/>
              </w:rPr>
              <w:t>s</w:t>
            </w:r>
          </w:p>
        </w:tc>
        <w:tc>
          <w:tcPr>
            <w:tcW w:w="1560" w:type="dxa"/>
            <w:shd w:val="clear" w:color="auto" w:fill="auto"/>
          </w:tcPr>
          <w:p w14:paraId="6E861A93" w14:textId="77777777" w:rsidR="00201F6A" w:rsidRPr="007E0261" w:rsidRDefault="00201F6A" w:rsidP="00201F6A">
            <w:pPr>
              <w:pStyle w:val="BodyText"/>
              <w:spacing w:before="60" w:after="60"/>
              <w:ind w:left="0" w:firstLine="0"/>
              <w:jc w:val="center"/>
              <w:rPr>
                <w:b/>
                <w:szCs w:val="24"/>
                <w:lang w:val="de-LU"/>
              </w:rPr>
            </w:pPr>
          </w:p>
          <w:p w14:paraId="6E861A94" w14:textId="3033F4F9" w:rsidR="00201F6A" w:rsidRDefault="00201F6A" w:rsidP="00201F6A">
            <w:pPr>
              <w:pStyle w:val="BodyText"/>
              <w:spacing w:before="60" w:after="60"/>
              <w:ind w:left="0" w:firstLine="0"/>
              <w:jc w:val="center"/>
              <w:rPr>
                <w:b/>
                <w:szCs w:val="24"/>
                <w:lang w:val="de-LU"/>
              </w:rPr>
            </w:pPr>
            <w:r w:rsidRPr="007E0261">
              <w:rPr>
                <w:b/>
                <w:szCs w:val="24"/>
                <w:lang w:val="de-LU"/>
              </w:rPr>
              <w:t>DPD</w:t>
            </w:r>
          </w:p>
          <w:p w14:paraId="5449D21E" w14:textId="77777777" w:rsidR="000D6652" w:rsidRPr="007E0261" w:rsidRDefault="000D6652" w:rsidP="00201F6A">
            <w:pPr>
              <w:pStyle w:val="BodyText"/>
              <w:spacing w:before="60" w:after="60"/>
              <w:ind w:left="0" w:firstLine="0"/>
              <w:jc w:val="center"/>
              <w:rPr>
                <w:b/>
                <w:szCs w:val="24"/>
                <w:lang w:val="de-LU"/>
              </w:rPr>
            </w:pPr>
          </w:p>
          <w:p w14:paraId="6E861A95" w14:textId="77777777" w:rsidR="00201F6A" w:rsidRPr="007E0261" w:rsidRDefault="00201F6A" w:rsidP="00201F6A">
            <w:pPr>
              <w:pStyle w:val="BodyText"/>
              <w:spacing w:before="60" w:after="60"/>
              <w:ind w:left="0" w:firstLine="0"/>
              <w:jc w:val="center"/>
              <w:rPr>
                <w:b/>
                <w:szCs w:val="24"/>
                <w:lang w:val="de-LU"/>
              </w:rPr>
            </w:pPr>
            <w:r w:rsidRPr="007E0261">
              <w:rPr>
                <w:b/>
                <w:szCs w:val="24"/>
                <w:lang w:val="de-LU"/>
              </w:rPr>
              <w:t>DPD / DPD</w:t>
            </w:r>
          </w:p>
          <w:p w14:paraId="6E861A96" w14:textId="77777777" w:rsidR="00201F6A" w:rsidRPr="007E0261" w:rsidRDefault="00201F6A" w:rsidP="00201F6A">
            <w:pPr>
              <w:pStyle w:val="BodyText"/>
              <w:spacing w:before="60" w:after="60"/>
              <w:ind w:left="0" w:firstLine="0"/>
              <w:jc w:val="center"/>
              <w:rPr>
                <w:b/>
                <w:szCs w:val="24"/>
                <w:lang w:val="de-LU"/>
              </w:rPr>
            </w:pPr>
            <w:r w:rsidRPr="007E0261">
              <w:rPr>
                <w:b/>
                <w:szCs w:val="24"/>
                <w:lang w:val="de-LU"/>
              </w:rPr>
              <w:t>DPD / DPD</w:t>
            </w:r>
          </w:p>
          <w:p w14:paraId="6E861A97" w14:textId="77777777" w:rsidR="00201F6A" w:rsidRPr="007E0261" w:rsidRDefault="00201F6A" w:rsidP="00201F6A">
            <w:pPr>
              <w:pStyle w:val="BodyText"/>
              <w:spacing w:before="60" w:after="60"/>
              <w:ind w:left="0" w:firstLine="0"/>
              <w:jc w:val="center"/>
              <w:rPr>
                <w:szCs w:val="24"/>
                <w:lang w:val="de-LU"/>
              </w:rPr>
            </w:pPr>
            <w:r w:rsidRPr="007E0261">
              <w:rPr>
                <w:szCs w:val="24"/>
                <w:lang w:val="de-LU"/>
              </w:rPr>
              <w:t>None</w:t>
            </w:r>
          </w:p>
          <w:p w14:paraId="6E861A98" w14:textId="77777777" w:rsidR="00201F6A" w:rsidRPr="007E0261" w:rsidRDefault="00201F6A" w:rsidP="00201F6A">
            <w:pPr>
              <w:pStyle w:val="BodyText"/>
              <w:spacing w:before="60" w:after="60"/>
              <w:ind w:left="0" w:firstLine="0"/>
              <w:jc w:val="center"/>
              <w:rPr>
                <w:b/>
                <w:szCs w:val="24"/>
              </w:rPr>
            </w:pPr>
            <w:r w:rsidRPr="007E0261">
              <w:rPr>
                <w:szCs w:val="24"/>
              </w:rPr>
              <w:t>None</w:t>
            </w:r>
          </w:p>
        </w:tc>
        <w:tc>
          <w:tcPr>
            <w:tcW w:w="1530" w:type="dxa"/>
          </w:tcPr>
          <w:p w14:paraId="6E861A99" w14:textId="77777777" w:rsidR="00201F6A" w:rsidRPr="007E0261" w:rsidRDefault="00201F6A" w:rsidP="00201F6A">
            <w:pPr>
              <w:pStyle w:val="BodyText"/>
              <w:spacing w:before="60" w:after="60"/>
              <w:ind w:left="0" w:firstLine="0"/>
              <w:jc w:val="center"/>
              <w:rPr>
                <w:b/>
                <w:szCs w:val="24"/>
                <w:lang w:val="da-DK"/>
              </w:rPr>
            </w:pPr>
          </w:p>
          <w:p w14:paraId="6E861A9A" w14:textId="4A2B2CCD" w:rsidR="00201F6A" w:rsidRDefault="00201F6A" w:rsidP="00201F6A">
            <w:pPr>
              <w:pStyle w:val="BodyText"/>
              <w:spacing w:before="60" w:after="60"/>
              <w:ind w:left="0" w:firstLine="0"/>
              <w:jc w:val="center"/>
              <w:rPr>
                <w:b/>
                <w:szCs w:val="24"/>
                <w:lang w:val="da-DK"/>
              </w:rPr>
            </w:pPr>
            <w:r w:rsidRPr="007E0261">
              <w:rPr>
                <w:b/>
                <w:szCs w:val="24"/>
                <w:lang w:val="da-DK"/>
              </w:rPr>
              <w:t>SPD</w:t>
            </w:r>
          </w:p>
          <w:p w14:paraId="75629367" w14:textId="77777777" w:rsidR="000D6652" w:rsidRPr="007E0261" w:rsidRDefault="000D6652" w:rsidP="00201F6A">
            <w:pPr>
              <w:pStyle w:val="BodyText"/>
              <w:spacing w:before="60" w:after="60"/>
              <w:ind w:left="0" w:firstLine="0"/>
              <w:jc w:val="center"/>
              <w:rPr>
                <w:b/>
                <w:szCs w:val="24"/>
                <w:lang w:val="da-DK"/>
              </w:rPr>
            </w:pPr>
          </w:p>
          <w:p w14:paraId="6E861A9B"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p w14:paraId="6E861A9C"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p w14:paraId="6E861A9D"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DPD / DPD</w:t>
            </w:r>
          </w:p>
          <w:p w14:paraId="6E861A9E" w14:textId="77777777" w:rsidR="00201F6A" w:rsidRPr="007E0261" w:rsidRDefault="00201F6A" w:rsidP="00201F6A">
            <w:pPr>
              <w:pStyle w:val="BodyText"/>
              <w:spacing w:before="60" w:after="60"/>
              <w:ind w:left="0" w:firstLine="0"/>
              <w:jc w:val="center"/>
              <w:rPr>
                <w:b/>
                <w:szCs w:val="24"/>
              </w:rPr>
            </w:pPr>
            <w:r w:rsidRPr="007E0261">
              <w:rPr>
                <w:b/>
                <w:szCs w:val="24"/>
              </w:rPr>
              <w:t>DPD / DPD</w:t>
            </w:r>
          </w:p>
        </w:tc>
      </w:tr>
      <w:tr w:rsidR="00201F6A" w:rsidRPr="00FE3795" w14:paraId="6E861AA4" w14:textId="77777777" w:rsidTr="007E0261">
        <w:trPr>
          <w:cantSplit/>
        </w:trPr>
        <w:tc>
          <w:tcPr>
            <w:tcW w:w="4990" w:type="dxa"/>
          </w:tcPr>
          <w:p w14:paraId="6E861AA0" w14:textId="77777777" w:rsidR="00201F6A" w:rsidRPr="007E0261" w:rsidRDefault="00201F6A" w:rsidP="00201F6A">
            <w:pPr>
              <w:pStyle w:val="BodyText"/>
              <w:tabs>
                <w:tab w:val="right" w:pos="4854"/>
              </w:tabs>
              <w:spacing w:before="60" w:after="60"/>
              <w:ind w:left="0" w:firstLine="0"/>
              <w:jc w:val="left"/>
              <w:rPr>
                <w:szCs w:val="24"/>
              </w:rPr>
            </w:pPr>
            <w:r w:rsidRPr="007E0261">
              <w:rPr>
                <w:szCs w:val="24"/>
              </w:rPr>
              <w:t>Stator leakage reactance (unsaturated)</w:t>
            </w:r>
          </w:p>
        </w:tc>
        <w:tc>
          <w:tcPr>
            <w:tcW w:w="1134" w:type="dxa"/>
          </w:tcPr>
          <w:p w14:paraId="6E861AA1"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A2" w14:textId="77777777" w:rsidR="00201F6A" w:rsidRPr="007E0261" w:rsidRDefault="00201F6A" w:rsidP="00201F6A">
            <w:pPr>
              <w:pStyle w:val="BodyText"/>
              <w:spacing w:before="60" w:after="60"/>
              <w:ind w:left="0" w:firstLine="0"/>
              <w:jc w:val="center"/>
              <w:rPr>
                <w:b/>
                <w:szCs w:val="24"/>
              </w:rPr>
            </w:pPr>
            <w:r w:rsidRPr="007E0261">
              <w:rPr>
                <w:szCs w:val="24"/>
              </w:rPr>
              <w:t>None</w:t>
            </w:r>
          </w:p>
        </w:tc>
        <w:tc>
          <w:tcPr>
            <w:tcW w:w="1530" w:type="dxa"/>
          </w:tcPr>
          <w:p w14:paraId="6E861AA3"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A9" w14:textId="77777777" w:rsidTr="007E0261">
        <w:trPr>
          <w:cantSplit/>
        </w:trPr>
        <w:tc>
          <w:tcPr>
            <w:tcW w:w="4990" w:type="dxa"/>
          </w:tcPr>
          <w:p w14:paraId="6E861AA5" w14:textId="77777777" w:rsidR="00201F6A" w:rsidRPr="007E0261" w:rsidRDefault="00201F6A" w:rsidP="00201F6A">
            <w:pPr>
              <w:pStyle w:val="BodyText"/>
              <w:spacing w:before="60" w:after="60"/>
              <w:ind w:left="0" w:firstLine="0"/>
              <w:jc w:val="left"/>
              <w:rPr>
                <w:szCs w:val="24"/>
              </w:rPr>
            </w:pPr>
            <w:r w:rsidRPr="007E0261">
              <w:rPr>
                <w:szCs w:val="24"/>
              </w:rPr>
              <w:t>Zero sequence resistance (earthed star only, including any neutral earthing resistance)</w:t>
            </w:r>
          </w:p>
        </w:tc>
        <w:tc>
          <w:tcPr>
            <w:tcW w:w="1134" w:type="dxa"/>
          </w:tcPr>
          <w:p w14:paraId="6E861AA6"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Borders>
              <w:bottom w:val="single" w:sz="4" w:space="0" w:color="auto"/>
            </w:tcBorders>
            <w:shd w:val="clear" w:color="auto" w:fill="auto"/>
          </w:tcPr>
          <w:p w14:paraId="6E861AA7"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A8"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AE" w14:textId="77777777" w:rsidTr="007E0261">
        <w:trPr>
          <w:cantSplit/>
        </w:trPr>
        <w:tc>
          <w:tcPr>
            <w:tcW w:w="4990" w:type="dxa"/>
          </w:tcPr>
          <w:p w14:paraId="6E861AAA" w14:textId="77777777" w:rsidR="00201F6A" w:rsidRPr="007E0261" w:rsidRDefault="00201F6A" w:rsidP="00201F6A">
            <w:pPr>
              <w:pStyle w:val="BodyText"/>
              <w:spacing w:before="60" w:after="60"/>
              <w:ind w:left="0" w:firstLine="0"/>
              <w:jc w:val="left"/>
              <w:rPr>
                <w:szCs w:val="24"/>
              </w:rPr>
            </w:pPr>
            <w:r w:rsidRPr="007E0261">
              <w:rPr>
                <w:szCs w:val="24"/>
              </w:rPr>
              <w:lastRenderedPageBreak/>
              <w:t>Zero sequence reactance (earthed star only, including any neutral earthing reactance)</w:t>
            </w:r>
          </w:p>
        </w:tc>
        <w:tc>
          <w:tcPr>
            <w:tcW w:w="1134" w:type="dxa"/>
          </w:tcPr>
          <w:p w14:paraId="6E861AAB"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Borders>
              <w:bottom w:val="single" w:sz="4" w:space="0" w:color="auto"/>
            </w:tcBorders>
            <w:shd w:val="clear" w:color="auto" w:fill="auto"/>
          </w:tcPr>
          <w:p w14:paraId="6E861AAC"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AD"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B3" w14:textId="77777777" w:rsidTr="007E0261">
        <w:trPr>
          <w:cantSplit/>
        </w:trPr>
        <w:tc>
          <w:tcPr>
            <w:tcW w:w="4990" w:type="dxa"/>
          </w:tcPr>
          <w:p w14:paraId="6E861AAF" w14:textId="77777777" w:rsidR="00201F6A" w:rsidRPr="007E0261" w:rsidRDefault="00201F6A" w:rsidP="00201F6A">
            <w:pPr>
              <w:pStyle w:val="BodyText"/>
              <w:spacing w:before="60" w:after="60"/>
              <w:ind w:left="0" w:firstLine="0"/>
              <w:jc w:val="left"/>
              <w:rPr>
                <w:szCs w:val="24"/>
              </w:rPr>
            </w:pPr>
            <w:r w:rsidRPr="007E0261">
              <w:rPr>
                <w:szCs w:val="24"/>
              </w:rPr>
              <w:t>Negative sequence resistance</w:t>
            </w:r>
          </w:p>
        </w:tc>
        <w:tc>
          <w:tcPr>
            <w:tcW w:w="1134" w:type="dxa"/>
          </w:tcPr>
          <w:p w14:paraId="6E861AB0"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Borders>
              <w:bottom w:val="single" w:sz="4" w:space="0" w:color="auto"/>
            </w:tcBorders>
            <w:shd w:val="clear" w:color="auto" w:fill="auto"/>
          </w:tcPr>
          <w:p w14:paraId="6E861AB1"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B2"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B8" w14:textId="77777777" w:rsidTr="007E0261">
        <w:trPr>
          <w:cantSplit/>
        </w:trPr>
        <w:tc>
          <w:tcPr>
            <w:tcW w:w="4990" w:type="dxa"/>
            <w:tcBorders>
              <w:top w:val="single" w:sz="4" w:space="0" w:color="auto"/>
              <w:left w:val="single" w:sz="4" w:space="0" w:color="auto"/>
              <w:bottom w:val="single" w:sz="4" w:space="0" w:color="auto"/>
              <w:right w:val="single" w:sz="4" w:space="0" w:color="auto"/>
            </w:tcBorders>
          </w:tcPr>
          <w:p w14:paraId="6E861AB4" w14:textId="77777777" w:rsidR="00201F6A" w:rsidRPr="007E0261" w:rsidRDefault="00201F6A" w:rsidP="00201F6A">
            <w:pPr>
              <w:pStyle w:val="BodyText"/>
              <w:spacing w:before="60" w:after="60"/>
              <w:ind w:left="0" w:firstLine="0"/>
              <w:jc w:val="left"/>
              <w:rPr>
                <w:szCs w:val="24"/>
              </w:rPr>
            </w:pPr>
            <w:r w:rsidRPr="007E0261">
              <w:rPr>
                <w:szCs w:val="24"/>
              </w:rPr>
              <w:t>Negative sequence reactance</w:t>
            </w:r>
          </w:p>
        </w:tc>
        <w:tc>
          <w:tcPr>
            <w:tcW w:w="1134" w:type="dxa"/>
            <w:tcBorders>
              <w:top w:val="single" w:sz="4" w:space="0" w:color="auto"/>
              <w:left w:val="single" w:sz="4" w:space="0" w:color="auto"/>
              <w:bottom w:val="single" w:sz="4" w:space="0" w:color="auto"/>
              <w:right w:val="single" w:sz="4" w:space="0" w:color="auto"/>
            </w:tcBorders>
          </w:tcPr>
          <w:p w14:paraId="6E861AB5"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E861AB6"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Borders>
              <w:top w:val="single" w:sz="4" w:space="0" w:color="auto"/>
              <w:left w:val="single" w:sz="4" w:space="0" w:color="auto"/>
              <w:bottom w:val="single" w:sz="4" w:space="0" w:color="auto"/>
              <w:right w:val="single" w:sz="4" w:space="0" w:color="auto"/>
            </w:tcBorders>
          </w:tcPr>
          <w:p w14:paraId="6E861AB7"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BD" w14:textId="77777777" w:rsidTr="007E0261">
        <w:trPr>
          <w:cantSplit/>
        </w:trPr>
        <w:tc>
          <w:tcPr>
            <w:tcW w:w="4990" w:type="dxa"/>
            <w:shd w:val="clear" w:color="auto" w:fill="auto"/>
          </w:tcPr>
          <w:p w14:paraId="6E861AB9" w14:textId="77777777" w:rsidR="00201F6A" w:rsidRPr="007E0261" w:rsidRDefault="00201F6A" w:rsidP="00201F6A">
            <w:pPr>
              <w:pStyle w:val="BodyText"/>
              <w:spacing w:before="60" w:after="60"/>
              <w:ind w:left="0" w:firstLine="0"/>
              <w:jc w:val="left"/>
              <w:rPr>
                <w:szCs w:val="24"/>
              </w:rPr>
            </w:pPr>
            <w:r w:rsidRPr="007E0261">
              <w:rPr>
                <w:szCs w:val="24"/>
              </w:rPr>
              <w:t>Rated field current</w:t>
            </w:r>
          </w:p>
        </w:tc>
        <w:tc>
          <w:tcPr>
            <w:tcW w:w="1134" w:type="dxa"/>
            <w:shd w:val="clear" w:color="auto" w:fill="auto"/>
          </w:tcPr>
          <w:p w14:paraId="6E861ABA" w14:textId="77777777" w:rsidR="00201F6A" w:rsidRPr="007E0261" w:rsidRDefault="00201F6A" w:rsidP="00201F6A">
            <w:pPr>
              <w:pStyle w:val="BodyText"/>
              <w:spacing w:before="60" w:after="60"/>
              <w:ind w:left="0" w:firstLine="0"/>
              <w:jc w:val="center"/>
              <w:rPr>
                <w:szCs w:val="24"/>
              </w:rPr>
            </w:pPr>
            <w:r w:rsidRPr="007E0261">
              <w:rPr>
                <w:szCs w:val="24"/>
              </w:rPr>
              <w:t>A</w:t>
            </w:r>
          </w:p>
        </w:tc>
        <w:tc>
          <w:tcPr>
            <w:tcW w:w="1560" w:type="dxa"/>
            <w:shd w:val="clear" w:color="auto" w:fill="auto"/>
          </w:tcPr>
          <w:p w14:paraId="6E861ABB"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shd w:val="clear" w:color="auto" w:fill="auto"/>
          </w:tcPr>
          <w:p w14:paraId="6E861ABC" w14:textId="77777777" w:rsidR="00201F6A" w:rsidRPr="007E0261" w:rsidRDefault="00201F6A" w:rsidP="00201F6A">
            <w:pPr>
              <w:pStyle w:val="BodyText"/>
              <w:spacing w:before="60" w:after="60"/>
              <w:ind w:left="0" w:firstLine="0"/>
              <w:jc w:val="center"/>
              <w:rPr>
                <w:szCs w:val="24"/>
              </w:rPr>
            </w:pPr>
            <w:r w:rsidRPr="007E0261">
              <w:rPr>
                <w:b/>
                <w:szCs w:val="24"/>
              </w:rPr>
              <w:t>DPD</w:t>
            </w:r>
          </w:p>
        </w:tc>
      </w:tr>
      <w:tr w:rsidR="00201F6A" w:rsidRPr="00FE3795" w14:paraId="6E861AC2" w14:textId="77777777" w:rsidTr="007E0261">
        <w:trPr>
          <w:cantSplit/>
        </w:trPr>
        <w:tc>
          <w:tcPr>
            <w:tcW w:w="4990" w:type="dxa"/>
            <w:shd w:val="clear" w:color="auto" w:fill="auto"/>
          </w:tcPr>
          <w:p w14:paraId="6E861ABE" w14:textId="77777777" w:rsidR="00201F6A" w:rsidRPr="007E0261" w:rsidRDefault="00201F6A" w:rsidP="00201F6A">
            <w:pPr>
              <w:pStyle w:val="BodyText"/>
              <w:spacing w:before="60" w:after="60"/>
              <w:ind w:left="0" w:firstLine="0"/>
              <w:jc w:val="left"/>
              <w:rPr>
                <w:szCs w:val="24"/>
              </w:rPr>
            </w:pPr>
            <w:r w:rsidRPr="007E0261">
              <w:rPr>
                <w:szCs w:val="24"/>
              </w:rPr>
              <w:t>Field current open circuit saturation curve (from 50% to 120% of rated terminal voltage)</w:t>
            </w:r>
          </w:p>
        </w:tc>
        <w:tc>
          <w:tcPr>
            <w:tcW w:w="1134" w:type="dxa"/>
            <w:shd w:val="clear" w:color="auto" w:fill="auto"/>
          </w:tcPr>
          <w:p w14:paraId="6E861ABF" w14:textId="77777777" w:rsidR="00201F6A" w:rsidRPr="007E0261" w:rsidRDefault="00201F6A" w:rsidP="00201F6A">
            <w:pPr>
              <w:pStyle w:val="BodyText"/>
              <w:spacing w:before="60" w:after="60"/>
              <w:ind w:left="0" w:firstLine="0"/>
              <w:jc w:val="center"/>
              <w:rPr>
                <w:szCs w:val="24"/>
              </w:rPr>
            </w:pPr>
            <w:r w:rsidRPr="007E0261">
              <w:rPr>
                <w:szCs w:val="24"/>
              </w:rPr>
              <w:t>Graph</w:t>
            </w:r>
          </w:p>
        </w:tc>
        <w:tc>
          <w:tcPr>
            <w:tcW w:w="1560" w:type="dxa"/>
            <w:shd w:val="clear" w:color="auto" w:fill="auto"/>
          </w:tcPr>
          <w:p w14:paraId="6E861AC0"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shd w:val="clear" w:color="auto" w:fill="auto"/>
          </w:tcPr>
          <w:p w14:paraId="6E861AC1" w14:textId="77777777" w:rsidR="00201F6A" w:rsidRPr="007E0261" w:rsidRDefault="00201F6A" w:rsidP="00201F6A">
            <w:pPr>
              <w:pStyle w:val="BodyText"/>
              <w:spacing w:before="60" w:after="60"/>
              <w:ind w:left="0" w:firstLine="0"/>
              <w:jc w:val="center"/>
              <w:rPr>
                <w:szCs w:val="24"/>
              </w:rPr>
            </w:pPr>
            <w:r w:rsidRPr="007E0261">
              <w:rPr>
                <w:b/>
                <w:szCs w:val="24"/>
              </w:rPr>
              <w:t>DPD</w:t>
            </w:r>
          </w:p>
        </w:tc>
      </w:tr>
      <w:tr w:rsidR="00201F6A" w:rsidRPr="00FE3795" w14:paraId="6E861AC7" w14:textId="77777777" w:rsidTr="007E0261">
        <w:trPr>
          <w:cantSplit/>
        </w:trPr>
        <w:tc>
          <w:tcPr>
            <w:tcW w:w="4990" w:type="dxa"/>
          </w:tcPr>
          <w:p w14:paraId="6E861AC3" w14:textId="77777777" w:rsidR="00201F6A" w:rsidRPr="007E0261" w:rsidRDefault="00201F6A" w:rsidP="00201F6A">
            <w:pPr>
              <w:pStyle w:val="BodyText"/>
              <w:spacing w:before="60" w:after="60"/>
              <w:ind w:left="0" w:firstLine="0"/>
              <w:jc w:val="left"/>
              <w:rPr>
                <w:szCs w:val="24"/>
              </w:rPr>
            </w:pPr>
            <w:r w:rsidRPr="007E0261">
              <w:rPr>
                <w:szCs w:val="24"/>
              </w:rPr>
              <w:t>Potier reactance (if saturation factor available – see note 3)</w:t>
            </w:r>
          </w:p>
        </w:tc>
        <w:tc>
          <w:tcPr>
            <w:tcW w:w="1134" w:type="dxa"/>
          </w:tcPr>
          <w:p w14:paraId="6E861AC4"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C5"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C6"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CC" w14:textId="77777777" w:rsidTr="007E0261">
        <w:trPr>
          <w:cantSplit/>
        </w:trPr>
        <w:tc>
          <w:tcPr>
            <w:tcW w:w="4990" w:type="dxa"/>
          </w:tcPr>
          <w:p w14:paraId="6E861AC8" w14:textId="77777777" w:rsidR="00201F6A" w:rsidRPr="007E0261" w:rsidRDefault="00201F6A" w:rsidP="00201F6A">
            <w:pPr>
              <w:pStyle w:val="BodyText"/>
              <w:spacing w:before="60" w:after="60"/>
              <w:ind w:left="0" w:firstLine="0"/>
              <w:jc w:val="left"/>
              <w:rPr>
                <w:szCs w:val="24"/>
              </w:rPr>
            </w:pPr>
            <w:r w:rsidRPr="007E0261">
              <w:rPr>
                <w:szCs w:val="24"/>
              </w:rPr>
              <w:t>Saturation factor (</w:t>
            </w:r>
            <w:proofErr w:type="spellStart"/>
            <w:r w:rsidRPr="007E0261">
              <w:rPr>
                <w:szCs w:val="24"/>
              </w:rPr>
              <w:t>pu</w:t>
            </w:r>
            <w:proofErr w:type="spellEnd"/>
            <w:r w:rsidRPr="007E0261">
              <w:rPr>
                <w:szCs w:val="24"/>
              </w:rPr>
              <w:t xml:space="preserve"> field current to produce 1.2pu terminal voltage on open circuit)</w:t>
            </w:r>
          </w:p>
        </w:tc>
        <w:tc>
          <w:tcPr>
            <w:tcW w:w="1134" w:type="dxa"/>
          </w:tcPr>
          <w:p w14:paraId="6E861AC9"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CA"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C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585B3F" w:rsidRPr="00FE3795" w14:paraId="03FBED67" w14:textId="77777777" w:rsidTr="007E0261">
        <w:trPr>
          <w:cantSplit/>
        </w:trPr>
        <w:tc>
          <w:tcPr>
            <w:tcW w:w="4990" w:type="dxa"/>
          </w:tcPr>
          <w:p w14:paraId="68EBBC71" w14:textId="4918138B" w:rsidR="00585B3F" w:rsidRPr="007E0261" w:rsidRDefault="00585B3F" w:rsidP="00585B3F">
            <w:pPr>
              <w:pStyle w:val="BodyText"/>
              <w:spacing w:before="60" w:after="60"/>
              <w:ind w:left="0" w:firstLine="0"/>
              <w:jc w:val="left"/>
              <w:rPr>
                <w:szCs w:val="24"/>
              </w:rPr>
            </w:pPr>
            <w:r w:rsidRPr="007E0261">
              <w:rPr>
                <w:szCs w:val="24"/>
              </w:rPr>
              <w:t>Frequency response droop setting</w:t>
            </w:r>
          </w:p>
        </w:tc>
        <w:tc>
          <w:tcPr>
            <w:tcW w:w="1134" w:type="dxa"/>
          </w:tcPr>
          <w:p w14:paraId="36A91E42" w14:textId="3BB29B7B" w:rsidR="00585B3F" w:rsidRPr="007E0261" w:rsidRDefault="00585B3F" w:rsidP="00585B3F">
            <w:pPr>
              <w:pStyle w:val="BodyText"/>
              <w:spacing w:before="60" w:after="60"/>
              <w:ind w:left="0" w:firstLine="0"/>
              <w:jc w:val="center"/>
              <w:rPr>
                <w:szCs w:val="24"/>
              </w:rPr>
            </w:pPr>
            <w:r w:rsidRPr="007E0261">
              <w:rPr>
                <w:szCs w:val="24"/>
              </w:rPr>
              <w:t>Per cent</w:t>
            </w:r>
          </w:p>
        </w:tc>
        <w:tc>
          <w:tcPr>
            <w:tcW w:w="1560" w:type="dxa"/>
            <w:shd w:val="clear" w:color="auto" w:fill="auto"/>
          </w:tcPr>
          <w:p w14:paraId="10FA9056" w14:textId="4E038B4F" w:rsidR="00585B3F" w:rsidRPr="007E0261" w:rsidRDefault="00585B3F" w:rsidP="00585B3F">
            <w:pPr>
              <w:pStyle w:val="BodyText"/>
              <w:spacing w:before="60" w:after="60"/>
              <w:ind w:left="0" w:firstLine="0"/>
              <w:jc w:val="center"/>
              <w:rPr>
                <w:b/>
                <w:szCs w:val="24"/>
              </w:rPr>
            </w:pPr>
            <w:r w:rsidRPr="007E0261">
              <w:rPr>
                <w:b/>
                <w:szCs w:val="24"/>
              </w:rPr>
              <w:t>DPD</w:t>
            </w:r>
          </w:p>
        </w:tc>
        <w:tc>
          <w:tcPr>
            <w:tcW w:w="1530" w:type="dxa"/>
          </w:tcPr>
          <w:p w14:paraId="777FFC38" w14:textId="7904366E" w:rsidR="00585B3F" w:rsidRPr="007E0261" w:rsidRDefault="00585B3F" w:rsidP="00585B3F">
            <w:pPr>
              <w:pStyle w:val="BodyText"/>
              <w:spacing w:before="60" w:after="60"/>
              <w:ind w:left="0" w:firstLine="0"/>
              <w:jc w:val="center"/>
              <w:rPr>
                <w:b/>
                <w:szCs w:val="24"/>
              </w:rPr>
            </w:pPr>
            <w:r w:rsidRPr="007E0261">
              <w:rPr>
                <w:b/>
                <w:szCs w:val="24"/>
              </w:rPr>
              <w:t>DPD</w:t>
            </w:r>
          </w:p>
        </w:tc>
      </w:tr>
      <w:tr w:rsidR="00585B3F" w:rsidRPr="00FE3795" w14:paraId="606DBD87" w14:textId="77777777" w:rsidTr="007E0261">
        <w:trPr>
          <w:cantSplit/>
        </w:trPr>
        <w:tc>
          <w:tcPr>
            <w:tcW w:w="4990" w:type="dxa"/>
          </w:tcPr>
          <w:p w14:paraId="393FDF8F" w14:textId="31A906E8" w:rsidR="00585B3F" w:rsidRPr="007E0261" w:rsidRDefault="00585B3F" w:rsidP="00585B3F">
            <w:pPr>
              <w:pStyle w:val="BodyText"/>
              <w:spacing w:before="60" w:after="60"/>
              <w:ind w:left="0" w:firstLine="0"/>
              <w:jc w:val="left"/>
              <w:rPr>
                <w:szCs w:val="24"/>
              </w:rPr>
            </w:pPr>
            <w:r w:rsidRPr="007E0261">
              <w:rPr>
                <w:szCs w:val="24"/>
              </w:rPr>
              <w:t xml:space="preserve">Frequency response mode, </w:t>
            </w:r>
            <w:proofErr w:type="spellStart"/>
            <w:r w:rsidRPr="007E0261">
              <w:rPr>
                <w:szCs w:val="24"/>
              </w:rPr>
              <w:t>ie</w:t>
            </w:r>
            <w:proofErr w:type="spellEnd"/>
            <w:r w:rsidRPr="007E0261">
              <w:rPr>
                <w:szCs w:val="24"/>
              </w:rPr>
              <w:t xml:space="preserve"> LFSM-O or FSM</w:t>
            </w:r>
          </w:p>
        </w:tc>
        <w:tc>
          <w:tcPr>
            <w:tcW w:w="1134" w:type="dxa"/>
          </w:tcPr>
          <w:p w14:paraId="62705520" w14:textId="3C7AD051" w:rsidR="00585B3F" w:rsidRPr="007E0261" w:rsidRDefault="00585B3F" w:rsidP="00585B3F">
            <w:pPr>
              <w:pStyle w:val="BodyText"/>
              <w:spacing w:before="60" w:after="60"/>
              <w:ind w:left="0" w:firstLine="0"/>
              <w:jc w:val="center"/>
              <w:rPr>
                <w:szCs w:val="24"/>
              </w:rPr>
            </w:pPr>
            <w:r w:rsidRPr="007E0261">
              <w:rPr>
                <w:szCs w:val="24"/>
              </w:rPr>
              <w:t>text</w:t>
            </w:r>
          </w:p>
        </w:tc>
        <w:tc>
          <w:tcPr>
            <w:tcW w:w="1560" w:type="dxa"/>
            <w:shd w:val="clear" w:color="auto" w:fill="auto"/>
          </w:tcPr>
          <w:p w14:paraId="0A7EA736" w14:textId="4E968BB1" w:rsidR="00585B3F" w:rsidRPr="007E0261" w:rsidRDefault="00585B3F" w:rsidP="00585B3F">
            <w:pPr>
              <w:pStyle w:val="BodyText"/>
              <w:spacing w:before="60" w:after="60"/>
              <w:ind w:left="0" w:firstLine="0"/>
              <w:jc w:val="center"/>
              <w:rPr>
                <w:b/>
                <w:szCs w:val="24"/>
              </w:rPr>
            </w:pPr>
            <w:r w:rsidRPr="007E0261">
              <w:rPr>
                <w:b/>
                <w:szCs w:val="24"/>
              </w:rPr>
              <w:t>DPD</w:t>
            </w:r>
          </w:p>
        </w:tc>
        <w:tc>
          <w:tcPr>
            <w:tcW w:w="1530" w:type="dxa"/>
          </w:tcPr>
          <w:p w14:paraId="37E17C63" w14:textId="0079DE18" w:rsidR="00585B3F" w:rsidRPr="007E0261" w:rsidRDefault="00585B3F" w:rsidP="00585B3F">
            <w:pPr>
              <w:pStyle w:val="BodyText"/>
              <w:spacing w:before="60" w:after="60"/>
              <w:ind w:left="0" w:firstLine="0"/>
              <w:jc w:val="center"/>
              <w:rPr>
                <w:b/>
                <w:szCs w:val="24"/>
              </w:rPr>
            </w:pPr>
            <w:r w:rsidRPr="007E0261">
              <w:rPr>
                <w:b/>
                <w:szCs w:val="24"/>
              </w:rPr>
              <w:t>DPD</w:t>
            </w:r>
          </w:p>
        </w:tc>
      </w:tr>
      <w:tr w:rsidR="00585B3F" w:rsidRPr="00FE3795" w14:paraId="6E861AD1" w14:textId="77777777" w:rsidTr="007E0261">
        <w:trPr>
          <w:cantSplit/>
        </w:trPr>
        <w:tc>
          <w:tcPr>
            <w:tcW w:w="4990" w:type="dxa"/>
            <w:shd w:val="clear" w:color="auto" w:fill="B3B3B3"/>
          </w:tcPr>
          <w:p w14:paraId="6E861ACD" w14:textId="742F3126" w:rsidR="00585B3F" w:rsidRPr="007E0261" w:rsidRDefault="00585B3F" w:rsidP="00585B3F">
            <w:pPr>
              <w:pStyle w:val="BodyText"/>
              <w:spacing w:before="60" w:after="60"/>
              <w:ind w:left="0" w:firstLine="0"/>
              <w:jc w:val="left"/>
              <w:rPr>
                <w:b/>
                <w:szCs w:val="24"/>
              </w:rPr>
            </w:pPr>
            <w:r w:rsidRPr="007E0261">
              <w:rPr>
                <w:color w:val="2B579A"/>
                <w:szCs w:val="24"/>
                <w:shd w:val="clear" w:color="auto" w:fill="E6E6E6"/>
              </w:rPr>
              <w:fldChar w:fldCharType="begin"/>
            </w:r>
            <w:r w:rsidRPr="007E0261">
              <w:rPr>
                <w:szCs w:val="24"/>
              </w:rPr>
              <w:instrText xml:space="preserve"> REF pgm \h </w:instrText>
            </w:r>
            <w:r w:rsidR="00FE3795" w:rsidRPr="007E0261">
              <w:rPr>
                <w:szCs w:val="24"/>
              </w:rPr>
              <w:instrText xml:space="preserve">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Pr="007E0261">
              <w:rPr>
                <w:b/>
                <w:szCs w:val="24"/>
              </w:rPr>
              <w:t xml:space="preserve"> MODELS</w:t>
            </w:r>
          </w:p>
        </w:tc>
        <w:tc>
          <w:tcPr>
            <w:tcW w:w="1134" w:type="dxa"/>
            <w:shd w:val="clear" w:color="auto" w:fill="B3B3B3"/>
          </w:tcPr>
          <w:p w14:paraId="6E861ACE" w14:textId="77777777" w:rsidR="00585B3F" w:rsidRPr="007E0261" w:rsidRDefault="00585B3F" w:rsidP="00585B3F">
            <w:pPr>
              <w:pStyle w:val="BodyText"/>
              <w:spacing w:before="60" w:after="60"/>
              <w:ind w:left="0" w:firstLine="0"/>
              <w:jc w:val="center"/>
              <w:rPr>
                <w:szCs w:val="24"/>
              </w:rPr>
            </w:pPr>
          </w:p>
        </w:tc>
        <w:tc>
          <w:tcPr>
            <w:tcW w:w="1560" w:type="dxa"/>
            <w:shd w:val="clear" w:color="auto" w:fill="B3B3B3"/>
          </w:tcPr>
          <w:p w14:paraId="6E861ACF" w14:textId="77777777" w:rsidR="00585B3F" w:rsidRPr="007E0261" w:rsidRDefault="00585B3F" w:rsidP="00585B3F">
            <w:pPr>
              <w:pStyle w:val="BodyText"/>
              <w:spacing w:before="60" w:after="60"/>
              <w:ind w:left="0" w:firstLine="0"/>
              <w:jc w:val="center"/>
              <w:rPr>
                <w:szCs w:val="24"/>
              </w:rPr>
            </w:pPr>
          </w:p>
        </w:tc>
        <w:tc>
          <w:tcPr>
            <w:tcW w:w="1530" w:type="dxa"/>
            <w:shd w:val="clear" w:color="auto" w:fill="B3B3B3"/>
          </w:tcPr>
          <w:p w14:paraId="6E861AD0" w14:textId="77777777" w:rsidR="00585B3F" w:rsidRPr="007E0261" w:rsidRDefault="00585B3F" w:rsidP="00585B3F">
            <w:pPr>
              <w:pStyle w:val="BodyText"/>
              <w:spacing w:before="60" w:after="60"/>
              <w:ind w:left="0" w:firstLine="0"/>
              <w:jc w:val="center"/>
              <w:rPr>
                <w:b/>
                <w:szCs w:val="24"/>
              </w:rPr>
            </w:pPr>
          </w:p>
        </w:tc>
      </w:tr>
      <w:tr w:rsidR="00585B3F" w:rsidRPr="00FE3795" w14:paraId="6E861AD6" w14:textId="77777777" w:rsidTr="007E0261">
        <w:trPr>
          <w:cantSplit/>
        </w:trPr>
        <w:tc>
          <w:tcPr>
            <w:tcW w:w="4990" w:type="dxa"/>
          </w:tcPr>
          <w:p w14:paraId="6E861AD2" w14:textId="77777777" w:rsidR="00585B3F" w:rsidRPr="007E0261" w:rsidRDefault="00585B3F" w:rsidP="00585B3F">
            <w:pPr>
              <w:pStyle w:val="BodyText"/>
              <w:spacing w:before="60" w:after="60"/>
              <w:ind w:left="0" w:firstLine="0"/>
              <w:jc w:val="left"/>
              <w:rPr>
                <w:szCs w:val="24"/>
              </w:rPr>
            </w:pPr>
            <w:r w:rsidRPr="007E0261">
              <w:rPr>
                <w:szCs w:val="24"/>
              </w:rPr>
              <w:t>Governor and prime mover model (see note 4)</w:t>
            </w:r>
          </w:p>
        </w:tc>
        <w:tc>
          <w:tcPr>
            <w:tcW w:w="1134" w:type="dxa"/>
          </w:tcPr>
          <w:p w14:paraId="6E861AD3" w14:textId="77777777" w:rsidR="00585B3F" w:rsidRPr="007E0261" w:rsidRDefault="00585B3F" w:rsidP="00585B3F">
            <w:pPr>
              <w:pStyle w:val="BodyText"/>
              <w:spacing w:before="60" w:after="60"/>
              <w:ind w:left="0" w:firstLine="0"/>
              <w:jc w:val="center"/>
              <w:rPr>
                <w:szCs w:val="24"/>
              </w:rPr>
            </w:pPr>
            <w:r w:rsidRPr="007E0261">
              <w:rPr>
                <w:szCs w:val="24"/>
              </w:rPr>
              <w:t>Model</w:t>
            </w:r>
          </w:p>
        </w:tc>
        <w:tc>
          <w:tcPr>
            <w:tcW w:w="1560" w:type="dxa"/>
            <w:shd w:val="clear" w:color="auto" w:fill="auto"/>
          </w:tcPr>
          <w:p w14:paraId="6E861AD4" w14:textId="77777777" w:rsidR="00585B3F" w:rsidRPr="007E0261" w:rsidRDefault="00585B3F" w:rsidP="00585B3F">
            <w:pPr>
              <w:pStyle w:val="BodyText"/>
              <w:spacing w:before="60" w:after="60"/>
              <w:ind w:left="0" w:firstLine="0"/>
              <w:jc w:val="center"/>
              <w:rPr>
                <w:b/>
                <w:szCs w:val="24"/>
              </w:rPr>
            </w:pPr>
            <w:r w:rsidRPr="007E0261">
              <w:rPr>
                <w:b/>
                <w:szCs w:val="24"/>
              </w:rPr>
              <w:t>DPD</w:t>
            </w:r>
          </w:p>
        </w:tc>
        <w:tc>
          <w:tcPr>
            <w:tcW w:w="1530" w:type="dxa"/>
          </w:tcPr>
          <w:p w14:paraId="6E861AD5" w14:textId="77777777" w:rsidR="00585B3F" w:rsidRPr="007E0261" w:rsidRDefault="00585B3F" w:rsidP="00585B3F">
            <w:pPr>
              <w:pStyle w:val="BodyText"/>
              <w:spacing w:before="60" w:after="60"/>
              <w:ind w:left="0" w:firstLine="0"/>
              <w:jc w:val="center"/>
              <w:rPr>
                <w:b/>
                <w:szCs w:val="24"/>
              </w:rPr>
            </w:pPr>
            <w:r w:rsidRPr="007E0261">
              <w:rPr>
                <w:b/>
                <w:szCs w:val="24"/>
              </w:rPr>
              <w:t>DPD</w:t>
            </w:r>
          </w:p>
        </w:tc>
      </w:tr>
      <w:tr w:rsidR="00585B3F" w:rsidRPr="00FE3795" w14:paraId="6E861ADB" w14:textId="77777777" w:rsidTr="007E0261">
        <w:trPr>
          <w:cantSplit/>
        </w:trPr>
        <w:tc>
          <w:tcPr>
            <w:tcW w:w="4990" w:type="dxa"/>
          </w:tcPr>
          <w:p w14:paraId="6E861AD7" w14:textId="77777777" w:rsidR="00585B3F" w:rsidRPr="007E0261" w:rsidRDefault="00585B3F" w:rsidP="00585B3F">
            <w:pPr>
              <w:pStyle w:val="BodyText"/>
              <w:spacing w:before="60" w:after="60"/>
              <w:ind w:left="0" w:firstLine="0"/>
              <w:jc w:val="left"/>
              <w:rPr>
                <w:szCs w:val="24"/>
              </w:rPr>
            </w:pPr>
            <w:r w:rsidRPr="007E0261">
              <w:rPr>
                <w:szCs w:val="24"/>
              </w:rPr>
              <w:t>AVR / excitation model (see note 4)</w:t>
            </w:r>
          </w:p>
        </w:tc>
        <w:tc>
          <w:tcPr>
            <w:tcW w:w="1134" w:type="dxa"/>
          </w:tcPr>
          <w:p w14:paraId="6E861AD8" w14:textId="77777777" w:rsidR="00585B3F" w:rsidRPr="007E0261" w:rsidRDefault="00585B3F" w:rsidP="00585B3F">
            <w:pPr>
              <w:pStyle w:val="BodyText"/>
              <w:spacing w:before="60" w:after="60"/>
              <w:ind w:left="0" w:firstLine="0"/>
              <w:jc w:val="center"/>
              <w:rPr>
                <w:szCs w:val="24"/>
              </w:rPr>
            </w:pPr>
            <w:r w:rsidRPr="007E0261">
              <w:rPr>
                <w:szCs w:val="24"/>
              </w:rPr>
              <w:t>Model</w:t>
            </w:r>
          </w:p>
        </w:tc>
        <w:tc>
          <w:tcPr>
            <w:tcW w:w="1560" w:type="dxa"/>
            <w:shd w:val="clear" w:color="auto" w:fill="auto"/>
          </w:tcPr>
          <w:p w14:paraId="6E861AD9" w14:textId="77777777" w:rsidR="00585B3F" w:rsidRPr="007E0261" w:rsidRDefault="00585B3F" w:rsidP="00585B3F">
            <w:pPr>
              <w:pStyle w:val="BodyText"/>
              <w:spacing w:before="60" w:after="60"/>
              <w:ind w:left="0" w:firstLine="0"/>
              <w:jc w:val="center"/>
              <w:rPr>
                <w:b/>
                <w:szCs w:val="24"/>
              </w:rPr>
            </w:pPr>
            <w:r w:rsidRPr="007E0261">
              <w:rPr>
                <w:b/>
                <w:szCs w:val="24"/>
              </w:rPr>
              <w:t>DPD</w:t>
            </w:r>
          </w:p>
        </w:tc>
        <w:tc>
          <w:tcPr>
            <w:tcW w:w="1530" w:type="dxa"/>
          </w:tcPr>
          <w:p w14:paraId="6E861ADA" w14:textId="77777777" w:rsidR="00585B3F" w:rsidRPr="007E0261" w:rsidRDefault="00585B3F" w:rsidP="00585B3F">
            <w:pPr>
              <w:pStyle w:val="BodyText"/>
              <w:spacing w:before="60" w:after="60"/>
              <w:ind w:left="0" w:firstLine="0"/>
              <w:jc w:val="center"/>
              <w:rPr>
                <w:szCs w:val="24"/>
              </w:rPr>
            </w:pPr>
            <w:r w:rsidRPr="007E0261">
              <w:rPr>
                <w:b/>
                <w:szCs w:val="24"/>
              </w:rPr>
              <w:t>DPD</w:t>
            </w:r>
          </w:p>
        </w:tc>
      </w:tr>
    </w:tbl>
    <w:p w14:paraId="6E861ADC" w14:textId="77777777" w:rsidR="00201F6A" w:rsidRPr="007E0261" w:rsidRDefault="00201F6A" w:rsidP="00201F6A">
      <w:pPr>
        <w:rPr>
          <w:szCs w:val="24"/>
        </w:rPr>
      </w:pPr>
    </w:p>
    <w:p w14:paraId="6E861ADD" w14:textId="77777777" w:rsidR="00201F6A" w:rsidRPr="007E0261" w:rsidRDefault="00201F6A" w:rsidP="00201F6A">
      <w:pPr>
        <w:autoSpaceDE w:val="0"/>
        <w:autoSpaceDN w:val="0"/>
        <w:adjustRightInd w:val="0"/>
        <w:spacing w:after="120"/>
        <w:ind w:left="0" w:firstLine="0"/>
        <w:jc w:val="left"/>
        <w:rPr>
          <w:rFonts w:ascii="TimesNewRomanPSMT" w:hAnsi="TimesNewRomanPSMT"/>
          <w:b/>
          <w:szCs w:val="24"/>
          <w:lang w:val="en-US"/>
        </w:rPr>
      </w:pPr>
      <w:r w:rsidRPr="007E0261">
        <w:rPr>
          <w:rFonts w:ascii="TimesNewRomanPSMT" w:hAnsi="TimesNewRomanPSMT"/>
          <w:b/>
          <w:szCs w:val="24"/>
          <w:lang w:val="en-US"/>
        </w:rPr>
        <w:t xml:space="preserve">Notes: </w:t>
      </w:r>
    </w:p>
    <w:p w14:paraId="6E861ADE" w14:textId="77777777" w:rsidR="00201F6A" w:rsidRPr="007E0261" w:rsidRDefault="00201F6A" w:rsidP="00B77034">
      <w:pPr>
        <w:numPr>
          <w:ilvl w:val="0"/>
          <w:numId w:val="51"/>
        </w:numPr>
        <w:tabs>
          <w:tab w:val="clear" w:pos="1080"/>
          <w:tab w:val="num" w:pos="363"/>
        </w:tabs>
        <w:autoSpaceDE w:val="0"/>
        <w:autoSpaceDN w:val="0"/>
        <w:adjustRightInd w:val="0"/>
        <w:spacing w:after="120"/>
        <w:ind w:left="357" w:right="-58" w:hanging="357"/>
        <w:jc w:val="left"/>
        <w:rPr>
          <w:rFonts w:ascii="TimesNewRomanPSMT" w:hAnsi="TimesNewRomanPSMT"/>
          <w:szCs w:val="24"/>
          <w:lang w:val="en-US"/>
        </w:rPr>
      </w:pPr>
      <w:r w:rsidRPr="007E0261">
        <w:rPr>
          <w:rFonts w:ascii="TimesNewRomanPSMT" w:hAnsi="TimesNewRomanPSMT"/>
          <w:szCs w:val="24"/>
          <w:lang w:val="en-US"/>
        </w:rPr>
        <w:t>Asynchronous generators may be represented here by an equivalent synchronous generator data set</w:t>
      </w:r>
    </w:p>
    <w:p w14:paraId="6E861ADF" w14:textId="331EE11F" w:rsidR="00201F6A" w:rsidRPr="007E0261" w:rsidRDefault="00201F6A" w:rsidP="00B77034">
      <w:pPr>
        <w:numPr>
          <w:ilvl w:val="0"/>
          <w:numId w:val="51"/>
        </w:numPr>
        <w:tabs>
          <w:tab w:val="clear" w:pos="1080"/>
          <w:tab w:val="num" w:pos="363"/>
        </w:tabs>
        <w:autoSpaceDE w:val="0"/>
        <w:autoSpaceDN w:val="0"/>
        <w:adjustRightInd w:val="0"/>
        <w:spacing w:after="120"/>
        <w:ind w:left="357" w:right="-58" w:hanging="357"/>
        <w:jc w:val="left"/>
        <w:rPr>
          <w:rFonts w:ascii="TimesNewRomanPSMT" w:hAnsi="TimesNewRomanPSMT"/>
          <w:szCs w:val="24"/>
          <w:lang w:val="en-US"/>
        </w:rPr>
      </w:pPr>
      <w:r w:rsidRPr="007E0261">
        <w:rPr>
          <w:rFonts w:ascii="TimesNewRomanPSMT" w:hAnsi="TimesNewRomanPSMT"/>
          <w:szCs w:val="24"/>
          <w:lang w:val="en-US"/>
        </w:rPr>
        <w:t>The short circuit ratio (</w:t>
      </w:r>
      <w:smartTag w:uri="urn:schemas-microsoft-com:office:smarttags" w:element="stockticker">
        <w:r w:rsidRPr="007E0261">
          <w:rPr>
            <w:rFonts w:ascii="TimesNewRomanPSMT" w:hAnsi="TimesNewRomanPSMT"/>
            <w:szCs w:val="24"/>
            <w:lang w:val="en-US"/>
          </w:rPr>
          <w:t>SCR</w:t>
        </w:r>
      </w:smartTag>
      <w:r w:rsidRPr="007E0261">
        <w:rPr>
          <w:rFonts w:ascii="TimesNewRomanPSMT" w:hAnsi="TimesNewRomanPSMT"/>
          <w:szCs w:val="24"/>
          <w:lang w:val="en-US"/>
        </w:rPr>
        <w:t xml:space="preserve">) of a </w:t>
      </w:r>
      <w:r w:rsidR="00C10C33" w:rsidRPr="007E0261">
        <w:rPr>
          <w:color w:val="2B579A"/>
          <w:szCs w:val="24"/>
          <w:shd w:val="clear" w:color="auto" w:fill="E6E6E6"/>
        </w:rPr>
        <w:fldChar w:fldCharType="begin"/>
      </w:r>
      <w:r w:rsidR="00C10C33" w:rsidRPr="007E0261">
        <w:rPr>
          <w:szCs w:val="24"/>
        </w:rPr>
        <w:instrText xml:space="preserve"> REF pgm \h </w:instrText>
      </w:r>
      <w:r w:rsidR="00265814" w:rsidRPr="007E0261">
        <w:rPr>
          <w:szCs w:val="24"/>
        </w:rPr>
        <w:instrText xml:space="preserve"> \* MERGEFORMAT </w:instrText>
      </w:r>
      <w:r w:rsidR="00C10C33" w:rsidRPr="007E0261">
        <w:rPr>
          <w:color w:val="2B579A"/>
          <w:szCs w:val="24"/>
          <w:shd w:val="clear" w:color="auto" w:fill="E6E6E6"/>
        </w:rPr>
      </w:r>
      <w:r w:rsidR="00C10C33" w:rsidRPr="007E0261">
        <w:rPr>
          <w:color w:val="2B579A"/>
          <w:szCs w:val="24"/>
          <w:shd w:val="clear" w:color="auto" w:fill="E6E6E6"/>
        </w:rPr>
        <w:fldChar w:fldCharType="separate"/>
      </w:r>
      <w:r w:rsidR="005C572C" w:rsidRPr="005C572C">
        <w:rPr>
          <w:b/>
          <w:szCs w:val="24"/>
        </w:rPr>
        <w:t>Power Generating Module</w:t>
      </w:r>
      <w:r w:rsidR="00C10C33" w:rsidRPr="007E0261">
        <w:rPr>
          <w:color w:val="2B579A"/>
          <w:szCs w:val="24"/>
          <w:shd w:val="clear" w:color="auto" w:fill="E6E6E6"/>
        </w:rPr>
        <w:fldChar w:fldCharType="end"/>
      </w:r>
      <w:r w:rsidR="003112F3" w:rsidRPr="007E0261">
        <w:rPr>
          <w:szCs w:val="24"/>
        </w:rPr>
        <w:t xml:space="preserve"> </w:t>
      </w:r>
      <w:r w:rsidRPr="007E0261">
        <w:rPr>
          <w:rFonts w:ascii="TimesNewRomanPSMT" w:hAnsi="TimesNewRomanPSMT"/>
          <w:szCs w:val="24"/>
          <w:lang w:val="en-US"/>
        </w:rPr>
        <w:t xml:space="preserve">is one measure of the performance of a machine under short circuit conditions and is important in determining the unit’s stability performance. The reciprocal of the per unit on rating saturated synchronous reactance, </w:t>
      </w:r>
      <w:proofErr w:type="spellStart"/>
      <w:r w:rsidRPr="007E0261">
        <w:rPr>
          <w:rFonts w:ascii="TimesNewRomanPSMT" w:hAnsi="TimesNewRomanPSMT"/>
          <w:szCs w:val="24"/>
          <w:lang w:val="en-US"/>
        </w:rPr>
        <w:t>Xd</w:t>
      </w:r>
      <w:proofErr w:type="spellEnd"/>
      <w:r w:rsidRPr="007E0261">
        <w:rPr>
          <w:rFonts w:ascii="TimesNewRomanPSMT" w:hAnsi="TimesNewRomanPSMT"/>
          <w:szCs w:val="24"/>
          <w:lang w:val="en-US"/>
        </w:rPr>
        <w:t>(sat), is equal to the SCR.</w:t>
      </w:r>
    </w:p>
    <w:p w14:paraId="6E861AE0" w14:textId="77777777" w:rsidR="00201F6A" w:rsidRPr="007E0261" w:rsidRDefault="00201F6A" w:rsidP="00B77034">
      <w:pPr>
        <w:numPr>
          <w:ilvl w:val="0"/>
          <w:numId w:val="51"/>
        </w:numPr>
        <w:tabs>
          <w:tab w:val="clear" w:pos="1080"/>
          <w:tab w:val="num" w:pos="363"/>
        </w:tabs>
        <w:autoSpaceDE w:val="0"/>
        <w:autoSpaceDN w:val="0"/>
        <w:adjustRightInd w:val="0"/>
        <w:spacing w:after="120"/>
        <w:ind w:left="357" w:right="-58" w:hanging="357"/>
        <w:jc w:val="left"/>
        <w:rPr>
          <w:rFonts w:ascii="TimesNewRomanPSMT" w:hAnsi="TimesNewRomanPSMT"/>
          <w:szCs w:val="24"/>
          <w:lang w:val="en-US"/>
        </w:rPr>
      </w:pPr>
      <w:r w:rsidRPr="007E0261">
        <w:rPr>
          <w:rFonts w:ascii="TimesNewRomanPSMT" w:hAnsi="TimesNewRomanPSMT"/>
          <w:szCs w:val="24"/>
          <w:lang w:val="en-US"/>
        </w:rPr>
        <w:t xml:space="preserve">The Potier reactance is only required if the saturation factor is available. The saturation factor is defined as the </w:t>
      </w:r>
      <w:proofErr w:type="spellStart"/>
      <w:r w:rsidRPr="007E0261">
        <w:rPr>
          <w:rFonts w:ascii="TimesNewRomanPSMT" w:hAnsi="TimesNewRomanPSMT"/>
          <w:szCs w:val="24"/>
          <w:lang w:val="en-US"/>
        </w:rPr>
        <w:t>pu</w:t>
      </w:r>
      <w:proofErr w:type="spellEnd"/>
      <w:r w:rsidRPr="007E0261">
        <w:rPr>
          <w:rFonts w:ascii="TimesNewRomanPSMT" w:hAnsi="TimesNewRomanPSMT"/>
          <w:szCs w:val="24"/>
          <w:lang w:val="en-US"/>
        </w:rPr>
        <w:t xml:space="preserve"> value of field current required to generate 1.2pu stator terminal voltage on open circuit.</w:t>
      </w:r>
    </w:p>
    <w:p w14:paraId="6E861AE1" w14:textId="318A03AD" w:rsidR="00201F6A" w:rsidRPr="007E0261" w:rsidRDefault="008572B5" w:rsidP="00B77034">
      <w:pPr>
        <w:numPr>
          <w:ilvl w:val="0"/>
          <w:numId w:val="51"/>
        </w:numPr>
        <w:tabs>
          <w:tab w:val="clear" w:pos="1080"/>
          <w:tab w:val="num" w:pos="363"/>
        </w:tabs>
        <w:autoSpaceDE w:val="0"/>
        <w:autoSpaceDN w:val="0"/>
        <w:adjustRightInd w:val="0"/>
        <w:spacing w:after="120"/>
        <w:ind w:left="357" w:right="-58" w:hanging="357"/>
        <w:jc w:val="left"/>
        <w:rPr>
          <w:rFonts w:ascii="TimesNewRomanPSMT" w:hAnsi="TimesNewRomanPSMT"/>
          <w:szCs w:val="24"/>
          <w:lang w:val="en-US"/>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r w:rsidR="00201F6A" w:rsidRPr="007E0261">
        <w:rPr>
          <w:rFonts w:ascii="TimesNewRomanPSMT" w:hAnsi="TimesNewRomanPSMT"/>
          <w:szCs w:val="24"/>
          <w:lang w:val="en-US"/>
        </w:rPr>
        <w:t xml:space="preserve"> will normally be sufficient, except where the </w:t>
      </w:r>
      <w:r w:rsidRPr="007E0261">
        <w:rPr>
          <w:color w:val="2B579A"/>
          <w:szCs w:val="24"/>
          <w:shd w:val="clear" w:color="auto" w:fill="E6E6E6"/>
        </w:rPr>
        <w:fldChar w:fldCharType="begin"/>
      </w:r>
      <w:r w:rsidRPr="007E0261">
        <w:rPr>
          <w:szCs w:val="24"/>
        </w:rPr>
        <w:instrText xml:space="preserve"> REF DNO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DNO</w:t>
      </w:r>
      <w:r w:rsidRPr="007E0261">
        <w:rPr>
          <w:color w:val="2B579A"/>
          <w:szCs w:val="24"/>
          <w:shd w:val="clear" w:color="auto" w:fill="E6E6E6"/>
        </w:rPr>
        <w:fldChar w:fldCharType="end"/>
      </w:r>
      <w:r w:rsidR="00201F6A" w:rsidRPr="007E0261">
        <w:rPr>
          <w:rFonts w:ascii="TimesNewRomanPSMT" w:hAnsi="TimesNewRomanPSMT"/>
          <w:szCs w:val="24"/>
          <w:lang w:val="en-US"/>
        </w:rPr>
        <w:t xml:space="preserve"> considers that the stability and security of the network is at risk. Sufficient </w:t>
      </w:r>
      <w:r w:rsidR="00201F6A" w:rsidRPr="007E0261">
        <w:rPr>
          <w:b/>
          <w:szCs w:val="24"/>
        </w:rPr>
        <w:t>DPD</w:t>
      </w:r>
      <w:r w:rsidR="00201F6A" w:rsidRPr="007E0261">
        <w:rPr>
          <w:rFonts w:ascii="TimesNewRomanPSMT" w:hAnsi="TimesNewRomanPSMT"/>
          <w:szCs w:val="24"/>
          <w:lang w:val="en-US"/>
        </w:rPr>
        <w:t xml:space="preserve"> should then be provided </w:t>
      </w:r>
      <w:proofErr w:type="gramStart"/>
      <w:r w:rsidR="00201F6A" w:rsidRPr="007E0261">
        <w:rPr>
          <w:rFonts w:ascii="TimesNewRomanPSMT" w:hAnsi="TimesNewRomanPSMT"/>
          <w:szCs w:val="24"/>
          <w:lang w:val="en-US"/>
        </w:rPr>
        <w:t>in order to</w:t>
      </w:r>
      <w:proofErr w:type="gramEnd"/>
      <w:r w:rsidR="00201F6A" w:rsidRPr="007E0261">
        <w:rPr>
          <w:rFonts w:ascii="TimesNewRomanPSMT" w:hAnsi="TimesNewRomanPSMT"/>
          <w:szCs w:val="24"/>
          <w:lang w:val="en-US"/>
        </w:rPr>
        <w:t xml:space="preserve"> build up a suitable </w:t>
      </w:r>
      <w:r w:rsidR="00C10C33" w:rsidRPr="007E0261">
        <w:rPr>
          <w:color w:val="2B579A"/>
          <w:szCs w:val="24"/>
          <w:shd w:val="clear" w:color="auto" w:fill="E6E6E6"/>
        </w:rPr>
        <w:fldChar w:fldCharType="begin"/>
      </w:r>
      <w:r w:rsidR="00C10C33" w:rsidRPr="007E0261">
        <w:rPr>
          <w:szCs w:val="24"/>
        </w:rPr>
        <w:instrText xml:space="preserve"> REF pgm \h </w:instrText>
      </w:r>
      <w:r w:rsidR="00265814" w:rsidRPr="007E0261">
        <w:rPr>
          <w:szCs w:val="24"/>
        </w:rPr>
        <w:instrText xml:space="preserve"> \* MERGEFORMAT </w:instrText>
      </w:r>
      <w:r w:rsidR="00C10C33" w:rsidRPr="007E0261">
        <w:rPr>
          <w:color w:val="2B579A"/>
          <w:szCs w:val="24"/>
          <w:shd w:val="clear" w:color="auto" w:fill="E6E6E6"/>
        </w:rPr>
      </w:r>
      <w:r w:rsidR="00C10C33" w:rsidRPr="007E0261">
        <w:rPr>
          <w:color w:val="2B579A"/>
          <w:szCs w:val="24"/>
          <w:shd w:val="clear" w:color="auto" w:fill="E6E6E6"/>
        </w:rPr>
        <w:fldChar w:fldCharType="separate"/>
      </w:r>
      <w:r w:rsidR="005C572C" w:rsidRPr="005C572C">
        <w:rPr>
          <w:b/>
          <w:szCs w:val="24"/>
        </w:rPr>
        <w:t>Power Generating Module</w:t>
      </w:r>
      <w:r w:rsidR="00C10C33" w:rsidRPr="007E0261">
        <w:rPr>
          <w:color w:val="2B579A"/>
          <w:szCs w:val="24"/>
          <w:shd w:val="clear" w:color="auto" w:fill="E6E6E6"/>
        </w:rPr>
        <w:fldChar w:fldCharType="end"/>
      </w:r>
      <w:r w:rsidR="002210B2" w:rsidRPr="007E0261">
        <w:rPr>
          <w:szCs w:val="24"/>
        </w:rPr>
        <w:t xml:space="preserve"> </w:t>
      </w:r>
      <w:r w:rsidR="00201F6A" w:rsidRPr="007E0261">
        <w:rPr>
          <w:rFonts w:ascii="TimesNewRomanPSMT" w:hAnsi="TimesNewRomanPSMT"/>
          <w:szCs w:val="24"/>
          <w:lang w:val="en-US"/>
        </w:rPr>
        <w:t xml:space="preserve">dynamic model for analysis. </w:t>
      </w:r>
      <w:proofErr w:type="gramStart"/>
      <w:r w:rsidR="00201F6A" w:rsidRPr="007E0261">
        <w:rPr>
          <w:rFonts w:ascii="TimesNewRomanPSMT" w:hAnsi="TimesNewRomanPSMT"/>
          <w:szCs w:val="24"/>
          <w:lang w:val="en-US"/>
        </w:rPr>
        <w:t>Alternatively</w:t>
      </w:r>
      <w:proofErr w:type="gramEnd"/>
      <w:r w:rsidR="00201F6A" w:rsidRPr="007E0261">
        <w:rPr>
          <w:rFonts w:ascii="TimesNewRomanPSMT" w:hAnsi="TimesNewRomanPSMT"/>
          <w:szCs w:val="24"/>
          <w:lang w:val="en-US"/>
        </w:rPr>
        <w:t xml:space="preserve"> a ‘Black Box’ dynamic model of the </w:t>
      </w:r>
      <w:r w:rsidR="00C10C33" w:rsidRPr="007E0261">
        <w:rPr>
          <w:color w:val="2B579A"/>
          <w:szCs w:val="24"/>
          <w:shd w:val="clear" w:color="auto" w:fill="E6E6E6"/>
        </w:rPr>
        <w:fldChar w:fldCharType="begin"/>
      </w:r>
      <w:r w:rsidR="00C10C33" w:rsidRPr="007E0261">
        <w:rPr>
          <w:szCs w:val="24"/>
        </w:rPr>
        <w:instrText xml:space="preserve"> REF pgm \h </w:instrText>
      </w:r>
      <w:r w:rsidR="00265814" w:rsidRPr="007E0261">
        <w:rPr>
          <w:szCs w:val="24"/>
        </w:rPr>
        <w:instrText xml:space="preserve"> \* MERGEFORMAT </w:instrText>
      </w:r>
      <w:r w:rsidR="00C10C33" w:rsidRPr="007E0261">
        <w:rPr>
          <w:color w:val="2B579A"/>
          <w:szCs w:val="24"/>
          <w:shd w:val="clear" w:color="auto" w:fill="E6E6E6"/>
        </w:rPr>
      </w:r>
      <w:r w:rsidR="00C10C33" w:rsidRPr="007E0261">
        <w:rPr>
          <w:color w:val="2B579A"/>
          <w:szCs w:val="24"/>
          <w:shd w:val="clear" w:color="auto" w:fill="E6E6E6"/>
        </w:rPr>
        <w:fldChar w:fldCharType="separate"/>
      </w:r>
      <w:r w:rsidR="005C572C" w:rsidRPr="005C572C">
        <w:rPr>
          <w:b/>
          <w:szCs w:val="24"/>
        </w:rPr>
        <w:t>Power Generating Module</w:t>
      </w:r>
      <w:r w:rsidR="00C10C33" w:rsidRPr="007E0261">
        <w:rPr>
          <w:color w:val="2B579A"/>
          <w:szCs w:val="24"/>
          <w:shd w:val="clear" w:color="auto" w:fill="E6E6E6"/>
        </w:rPr>
        <w:fldChar w:fldCharType="end"/>
      </w:r>
      <w:r w:rsidR="002210B2" w:rsidRPr="007E0261">
        <w:rPr>
          <w:szCs w:val="24"/>
        </w:rPr>
        <w:t xml:space="preserve"> </w:t>
      </w:r>
      <w:r w:rsidR="00201F6A" w:rsidRPr="007E0261">
        <w:rPr>
          <w:rFonts w:ascii="TimesNewRomanPSMT" w:hAnsi="TimesNewRomanPSMT"/>
          <w:szCs w:val="24"/>
          <w:lang w:val="en-US"/>
        </w:rPr>
        <w:t xml:space="preserve">may be provided. All models should be suitable for the software analysis package used by the </w:t>
      </w:r>
      <w:r w:rsidRPr="007E0261">
        <w:rPr>
          <w:color w:val="2B579A"/>
          <w:szCs w:val="24"/>
          <w:shd w:val="clear" w:color="auto" w:fill="E6E6E6"/>
        </w:rPr>
        <w:fldChar w:fldCharType="begin"/>
      </w:r>
      <w:r w:rsidRPr="007E0261">
        <w:rPr>
          <w:szCs w:val="24"/>
        </w:rPr>
        <w:instrText xml:space="preserve"> REF DNO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DNO</w:t>
      </w:r>
      <w:r w:rsidRPr="007E0261">
        <w:rPr>
          <w:color w:val="2B579A"/>
          <w:szCs w:val="24"/>
          <w:shd w:val="clear" w:color="auto" w:fill="E6E6E6"/>
        </w:rPr>
        <w:fldChar w:fldCharType="end"/>
      </w:r>
      <w:r w:rsidR="00201F6A" w:rsidRPr="007E0261">
        <w:rPr>
          <w:rFonts w:ascii="TimesNewRomanPSMT" w:hAnsi="TimesNewRomanPSMT"/>
          <w:szCs w:val="24"/>
          <w:lang w:val="en-US"/>
        </w:rPr>
        <w:t>.</w:t>
      </w:r>
    </w:p>
    <w:p w14:paraId="6E861AE2" w14:textId="77777777" w:rsidR="00201F6A" w:rsidRPr="007E0261" w:rsidRDefault="00201F6A" w:rsidP="00201F6A">
      <w:pPr>
        <w:pStyle w:val="Heading2"/>
        <w:ind w:left="0" w:firstLine="0"/>
        <w:jc w:val="left"/>
        <w:rPr>
          <w:szCs w:val="24"/>
        </w:rPr>
      </w:pPr>
      <w:r w:rsidRPr="007E0261">
        <w:rPr>
          <w:szCs w:val="24"/>
        </w:rPr>
        <w:br w:type="page"/>
      </w:r>
      <w:bookmarkStart w:id="1281" w:name="_Toc179270892"/>
      <w:bookmarkStart w:id="1282" w:name="_Toc138331153"/>
      <w:r w:rsidRPr="007E0261">
        <w:rPr>
          <w:szCs w:val="24"/>
        </w:rPr>
        <w:lastRenderedPageBreak/>
        <w:t>Schedule 5c (ii)</w:t>
      </w:r>
      <w:bookmarkEnd w:id="1281"/>
      <w:bookmarkEnd w:id="1282"/>
    </w:p>
    <w:p w14:paraId="6E861AE3" w14:textId="77777777" w:rsidR="00201F6A" w:rsidRPr="007E0261" w:rsidRDefault="00201F6A" w:rsidP="00201F6A">
      <w:pPr>
        <w:jc w:val="left"/>
        <w:rPr>
          <w:b/>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AE4" w14:textId="539E21C4" w:rsidR="00201F6A" w:rsidRPr="007E0261" w:rsidRDefault="00C10C33" w:rsidP="00201F6A">
      <w:pPr>
        <w:jc w:val="left"/>
        <w:rPr>
          <w:b/>
          <w:caps/>
          <w:szCs w:val="24"/>
        </w:rPr>
      </w:pPr>
      <w:r w:rsidRPr="00F42B66">
        <w:rPr>
          <w:color w:val="2B579A"/>
          <w:szCs w:val="24"/>
          <w:shd w:val="clear" w:color="auto" w:fill="E6E6E6"/>
        </w:rPr>
        <w:fldChar w:fldCharType="begin"/>
      </w:r>
      <w:r w:rsidRPr="00F42B66">
        <w:rPr>
          <w:szCs w:val="24"/>
        </w:rPr>
        <w:instrText xml:space="preserve"> REF pgm \h </w:instrText>
      </w:r>
      <w:r w:rsidR="00F42B66" w:rsidRPr="007E0261">
        <w:rPr>
          <w:szCs w:val="24"/>
        </w:rPr>
        <w:instrText xml:space="preserve">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Power Generating Module</w:t>
      </w:r>
      <w:r w:rsidRPr="00F42B66">
        <w:rPr>
          <w:color w:val="2B579A"/>
          <w:szCs w:val="24"/>
          <w:shd w:val="clear" w:color="auto" w:fill="E6E6E6"/>
        </w:rPr>
        <w:fldChar w:fldCharType="end"/>
      </w:r>
      <w:smartTag w:uri="urn:schemas-microsoft-com:office:smarttags" w:element="stockticker">
        <w:r w:rsidR="001B45FB" w:rsidRPr="00F42B66">
          <w:rPr>
            <w:szCs w:val="24"/>
          </w:rPr>
          <w:t xml:space="preserve"> </w:t>
        </w:r>
        <w:r w:rsidR="00201F6A" w:rsidRPr="007E0261">
          <w:rPr>
            <w:b/>
            <w:caps/>
            <w:szCs w:val="24"/>
          </w:rPr>
          <w:t>DATA</w:t>
        </w:r>
      </w:smartTag>
      <w:r w:rsidR="00201F6A" w:rsidRPr="007E0261">
        <w:rPr>
          <w:b/>
          <w:caps/>
          <w:szCs w:val="24"/>
        </w:rPr>
        <w:t xml:space="preserve"> FOR EM</w:t>
      </w:r>
      <w:smartTag w:uri="urn:schemas-microsoft-com:office:smarttags" w:element="stockticker">
        <w:r w:rsidR="00201F6A" w:rsidRPr="007E0261">
          <w:rPr>
            <w:b/>
            <w:caps/>
            <w:szCs w:val="24"/>
          </w:rPr>
          <w:t>BED</w:t>
        </w:r>
      </w:smartTag>
      <w:r w:rsidR="00201F6A" w:rsidRPr="007E0261">
        <w:rPr>
          <w:b/>
          <w:caps/>
          <w:szCs w:val="24"/>
        </w:rPr>
        <w:t xml:space="preserve">DED </w:t>
      </w:r>
      <w:r w:rsidR="00F56231" w:rsidRPr="00F42B66">
        <w:rPr>
          <w:color w:val="2B579A"/>
          <w:szCs w:val="24"/>
          <w:shd w:val="clear" w:color="auto" w:fill="E6E6E6"/>
        </w:rPr>
        <w:fldChar w:fldCharType="begin"/>
      </w:r>
      <w:r w:rsidR="00F56231" w:rsidRPr="00F42B66">
        <w:rPr>
          <w:szCs w:val="24"/>
        </w:rPr>
        <w:instrText xml:space="preserve"> REF pgm \h </w:instrText>
      </w:r>
      <w:r w:rsidR="00F42B66" w:rsidRPr="007E0261">
        <w:rPr>
          <w:szCs w:val="24"/>
        </w:rPr>
        <w:instrText xml:space="preserve"> \* MERGEFORMAT </w:instrText>
      </w:r>
      <w:r w:rsidR="00F56231" w:rsidRPr="00F42B66">
        <w:rPr>
          <w:color w:val="2B579A"/>
          <w:szCs w:val="24"/>
          <w:shd w:val="clear" w:color="auto" w:fill="E6E6E6"/>
        </w:rPr>
      </w:r>
      <w:r w:rsidR="00F56231" w:rsidRPr="00F42B66">
        <w:rPr>
          <w:color w:val="2B579A"/>
          <w:szCs w:val="24"/>
          <w:shd w:val="clear" w:color="auto" w:fill="E6E6E6"/>
        </w:rPr>
        <w:fldChar w:fldCharType="separate"/>
      </w:r>
      <w:r w:rsidR="005C572C" w:rsidRPr="005C572C">
        <w:rPr>
          <w:b/>
          <w:szCs w:val="24"/>
        </w:rPr>
        <w:t>Power Generating Module</w:t>
      </w:r>
      <w:r w:rsidR="00F56231" w:rsidRPr="00F42B66">
        <w:rPr>
          <w:color w:val="2B579A"/>
          <w:szCs w:val="24"/>
          <w:shd w:val="clear" w:color="auto" w:fill="E6E6E6"/>
        </w:rPr>
        <w:fldChar w:fldCharType="end"/>
      </w:r>
      <w:proofErr w:type="gramStart"/>
      <w:r w:rsidR="00201F6A" w:rsidRPr="007E0261">
        <w:rPr>
          <w:b/>
          <w:szCs w:val="24"/>
        </w:rPr>
        <w:t>s</w:t>
      </w:r>
      <w:proofErr w:type="gramEnd"/>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1134"/>
        <w:gridCol w:w="1560"/>
        <w:gridCol w:w="1530"/>
      </w:tblGrid>
      <w:tr w:rsidR="00201F6A" w:rsidRPr="00F42B66" w14:paraId="6E861AEA" w14:textId="77777777" w:rsidTr="007E0261">
        <w:trPr>
          <w:cantSplit/>
          <w:tblHeader/>
        </w:trPr>
        <w:tc>
          <w:tcPr>
            <w:tcW w:w="4990" w:type="dxa"/>
            <w:tcBorders>
              <w:bottom w:val="single" w:sz="4" w:space="0" w:color="auto"/>
            </w:tcBorders>
          </w:tcPr>
          <w:p w14:paraId="6E861AE5" w14:textId="77777777" w:rsidR="00201F6A" w:rsidRPr="007E0261" w:rsidRDefault="00201F6A" w:rsidP="00201F6A">
            <w:pPr>
              <w:pStyle w:val="BodyText"/>
              <w:spacing w:before="60" w:after="60"/>
              <w:ind w:left="0" w:firstLine="0"/>
              <w:jc w:val="left"/>
              <w:rPr>
                <w:b/>
                <w:szCs w:val="24"/>
                <w:u w:val="single"/>
              </w:rPr>
            </w:pPr>
            <w:r w:rsidRPr="007E0261">
              <w:rPr>
                <w:b/>
                <w:szCs w:val="24"/>
                <w:u w:val="single"/>
              </w:rPr>
              <w:t>DATA DESCRIPTION</w:t>
            </w:r>
          </w:p>
          <w:p w14:paraId="6E861AE6" w14:textId="54B8E03B" w:rsidR="00201F6A" w:rsidRPr="007E0261" w:rsidRDefault="00201F6A" w:rsidP="00201F6A">
            <w:pPr>
              <w:pStyle w:val="BodyText"/>
              <w:spacing w:before="60" w:after="60"/>
              <w:ind w:left="0" w:firstLine="0"/>
              <w:jc w:val="left"/>
              <w:rPr>
                <w:b/>
                <w:szCs w:val="24"/>
              </w:rPr>
            </w:pPr>
            <w:r w:rsidRPr="007E0261">
              <w:rPr>
                <w:b/>
                <w:szCs w:val="24"/>
              </w:rPr>
              <w:t xml:space="preserve">5c (ii) Fixed Speed Induction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s</w:t>
            </w:r>
            <w:r w:rsidRPr="007E0261">
              <w:rPr>
                <w:b/>
                <w:szCs w:val="24"/>
              </w:rPr>
              <w:t xml:space="preserve"> </w:t>
            </w:r>
          </w:p>
        </w:tc>
        <w:tc>
          <w:tcPr>
            <w:tcW w:w="1134" w:type="dxa"/>
            <w:tcBorders>
              <w:bottom w:val="single" w:sz="4" w:space="0" w:color="auto"/>
            </w:tcBorders>
          </w:tcPr>
          <w:p w14:paraId="6E861AE7" w14:textId="77777777" w:rsidR="00201F6A" w:rsidRPr="007E0261" w:rsidRDefault="00201F6A" w:rsidP="00201F6A">
            <w:pPr>
              <w:pStyle w:val="BodyText"/>
              <w:spacing w:before="60" w:after="60"/>
              <w:ind w:left="0" w:firstLine="0"/>
              <w:jc w:val="center"/>
              <w:rPr>
                <w:b/>
                <w:szCs w:val="24"/>
              </w:rPr>
            </w:pPr>
            <w:r w:rsidRPr="007E0261">
              <w:rPr>
                <w:b/>
                <w:szCs w:val="24"/>
                <w:u w:val="single"/>
              </w:rPr>
              <w:t>UNITS</w:t>
            </w:r>
          </w:p>
        </w:tc>
        <w:tc>
          <w:tcPr>
            <w:tcW w:w="1560" w:type="dxa"/>
            <w:tcBorders>
              <w:bottom w:val="single" w:sz="4" w:space="0" w:color="auto"/>
            </w:tcBorders>
          </w:tcPr>
          <w:p w14:paraId="6E861AE8"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LV</w:t>
            </w:r>
          </w:p>
        </w:tc>
        <w:tc>
          <w:tcPr>
            <w:tcW w:w="1530" w:type="dxa"/>
            <w:tcBorders>
              <w:bottom w:val="single" w:sz="4" w:space="0" w:color="auto"/>
            </w:tcBorders>
          </w:tcPr>
          <w:p w14:paraId="6E861AE9"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HV</w:t>
            </w:r>
          </w:p>
        </w:tc>
      </w:tr>
      <w:tr w:rsidR="00201F6A" w:rsidRPr="00F42B66" w14:paraId="6E861AEF" w14:textId="77777777" w:rsidTr="007E0261">
        <w:trPr>
          <w:cantSplit/>
        </w:trPr>
        <w:tc>
          <w:tcPr>
            <w:tcW w:w="4990" w:type="dxa"/>
            <w:shd w:val="clear" w:color="auto" w:fill="C0C0C0"/>
          </w:tcPr>
          <w:p w14:paraId="6E861AEB" w14:textId="5AFB53C6" w:rsidR="00201F6A" w:rsidRPr="007E0261" w:rsidRDefault="00F56231" w:rsidP="00201F6A">
            <w:pPr>
              <w:pStyle w:val="BodyText"/>
              <w:spacing w:before="60" w:after="60"/>
              <w:ind w:left="0" w:firstLine="0"/>
              <w:jc w:val="left"/>
              <w:rPr>
                <w:szCs w:val="24"/>
              </w:rPr>
            </w:pPr>
            <w:r w:rsidRPr="007E0261">
              <w:rPr>
                <w:color w:val="2B579A"/>
                <w:szCs w:val="24"/>
                <w:shd w:val="clear" w:color="auto" w:fill="E6E6E6"/>
              </w:rPr>
              <w:fldChar w:fldCharType="begin"/>
            </w:r>
            <w:r w:rsidRPr="007E0261">
              <w:rPr>
                <w:szCs w:val="24"/>
              </w:rPr>
              <w:instrText xml:space="preserve"> REF pgm \h </w:instrText>
            </w:r>
            <w:r w:rsidR="00FE3795" w:rsidRPr="007E0261">
              <w:rPr>
                <w:szCs w:val="24"/>
              </w:rPr>
              <w:instrText xml:space="preserve">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00201F6A" w:rsidRPr="007E0261">
              <w:rPr>
                <w:b/>
                <w:szCs w:val="24"/>
              </w:rPr>
              <w:t xml:space="preserve"> MODEL DATA (see notes 1 and 2)</w:t>
            </w:r>
          </w:p>
        </w:tc>
        <w:tc>
          <w:tcPr>
            <w:tcW w:w="1134" w:type="dxa"/>
            <w:shd w:val="clear" w:color="auto" w:fill="C0C0C0"/>
          </w:tcPr>
          <w:p w14:paraId="6E861AEC" w14:textId="77777777" w:rsidR="00201F6A" w:rsidRPr="007E0261" w:rsidRDefault="00201F6A" w:rsidP="00201F6A">
            <w:pPr>
              <w:pStyle w:val="BodyText"/>
              <w:spacing w:before="60" w:after="60"/>
              <w:ind w:left="0" w:firstLine="0"/>
              <w:jc w:val="center"/>
              <w:rPr>
                <w:szCs w:val="24"/>
              </w:rPr>
            </w:pPr>
          </w:p>
        </w:tc>
        <w:tc>
          <w:tcPr>
            <w:tcW w:w="1560" w:type="dxa"/>
            <w:shd w:val="clear" w:color="auto" w:fill="C0C0C0"/>
          </w:tcPr>
          <w:p w14:paraId="6E861AED" w14:textId="77777777" w:rsidR="00201F6A" w:rsidRPr="007E0261" w:rsidDel="00B77FA1" w:rsidRDefault="00201F6A" w:rsidP="00201F6A">
            <w:pPr>
              <w:pStyle w:val="BodyText"/>
              <w:spacing w:before="60" w:after="60"/>
              <w:ind w:left="0" w:firstLine="0"/>
              <w:jc w:val="left"/>
              <w:rPr>
                <w:b/>
                <w:szCs w:val="24"/>
              </w:rPr>
            </w:pPr>
          </w:p>
        </w:tc>
        <w:tc>
          <w:tcPr>
            <w:tcW w:w="1530" w:type="dxa"/>
            <w:shd w:val="clear" w:color="auto" w:fill="C0C0C0"/>
          </w:tcPr>
          <w:p w14:paraId="6E861AEE" w14:textId="77777777" w:rsidR="00201F6A" w:rsidRPr="007E0261" w:rsidDel="00B77FA1" w:rsidRDefault="00201F6A" w:rsidP="00201F6A">
            <w:pPr>
              <w:pStyle w:val="BodyText"/>
              <w:spacing w:before="60" w:after="60"/>
              <w:ind w:left="0" w:firstLine="0"/>
              <w:jc w:val="left"/>
              <w:rPr>
                <w:b/>
                <w:szCs w:val="24"/>
              </w:rPr>
            </w:pPr>
          </w:p>
        </w:tc>
      </w:tr>
      <w:tr w:rsidR="00201F6A" w:rsidRPr="00F42B66" w14:paraId="6E861AF4" w14:textId="77777777" w:rsidTr="007E0261">
        <w:trPr>
          <w:cantSplit/>
        </w:trPr>
        <w:tc>
          <w:tcPr>
            <w:tcW w:w="4990" w:type="dxa"/>
          </w:tcPr>
          <w:p w14:paraId="6E861AF0" w14:textId="77777777" w:rsidR="00201F6A" w:rsidRPr="007E0261" w:rsidRDefault="00201F6A" w:rsidP="00201F6A">
            <w:pPr>
              <w:pStyle w:val="BodyText"/>
              <w:spacing w:before="60" w:after="60"/>
              <w:ind w:left="0" w:firstLine="0"/>
              <w:jc w:val="left"/>
              <w:rPr>
                <w:szCs w:val="24"/>
              </w:rPr>
            </w:pPr>
            <w:r w:rsidRPr="007E0261">
              <w:rPr>
                <w:szCs w:val="24"/>
              </w:rPr>
              <w:t>Magnetising reactance</w:t>
            </w:r>
          </w:p>
        </w:tc>
        <w:tc>
          <w:tcPr>
            <w:tcW w:w="1134" w:type="dxa"/>
          </w:tcPr>
          <w:p w14:paraId="6E861AF1"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F2"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F3"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AF9" w14:textId="77777777" w:rsidTr="007E0261">
        <w:trPr>
          <w:cantSplit/>
        </w:trPr>
        <w:tc>
          <w:tcPr>
            <w:tcW w:w="4990" w:type="dxa"/>
          </w:tcPr>
          <w:p w14:paraId="6E861AF5" w14:textId="77777777" w:rsidR="00201F6A" w:rsidRPr="007E0261" w:rsidRDefault="00201F6A" w:rsidP="00201F6A">
            <w:pPr>
              <w:pStyle w:val="BodyText"/>
              <w:spacing w:before="60" w:after="60"/>
              <w:ind w:left="0" w:firstLine="0"/>
              <w:jc w:val="left"/>
              <w:rPr>
                <w:szCs w:val="24"/>
              </w:rPr>
            </w:pPr>
            <w:r w:rsidRPr="007E0261">
              <w:rPr>
                <w:szCs w:val="24"/>
              </w:rPr>
              <w:t>Stator resistance</w:t>
            </w:r>
          </w:p>
        </w:tc>
        <w:tc>
          <w:tcPr>
            <w:tcW w:w="1134" w:type="dxa"/>
          </w:tcPr>
          <w:p w14:paraId="6E861AF6"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F7"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F8"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AFE" w14:textId="77777777" w:rsidTr="007E0261">
        <w:trPr>
          <w:cantSplit/>
        </w:trPr>
        <w:tc>
          <w:tcPr>
            <w:tcW w:w="4990" w:type="dxa"/>
          </w:tcPr>
          <w:p w14:paraId="6E861AFA" w14:textId="77777777" w:rsidR="00201F6A" w:rsidRPr="007E0261" w:rsidRDefault="00201F6A" w:rsidP="00201F6A">
            <w:pPr>
              <w:pStyle w:val="BodyText"/>
              <w:spacing w:before="60" w:after="60"/>
              <w:ind w:left="0" w:firstLine="0"/>
              <w:jc w:val="left"/>
              <w:rPr>
                <w:szCs w:val="24"/>
              </w:rPr>
            </w:pPr>
            <w:r w:rsidRPr="007E0261">
              <w:rPr>
                <w:szCs w:val="24"/>
              </w:rPr>
              <w:t>Stator reactance</w:t>
            </w:r>
          </w:p>
        </w:tc>
        <w:tc>
          <w:tcPr>
            <w:tcW w:w="1134" w:type="dxa"/>
          </w:tcPr>
          <w:p w14:paraId="6E861AFB"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FC"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AFD"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03" w14:textId="77777777" w:rsidTr="007E0261">
        <w:trPr>
          <w:cantSplit/>
        </w:trPr>
        <w:tc>
          <w:tcPr>
            <w:tcW w:w="4990" w:type="dxa"/>
          </w:tcPr>
          <w:p w14:paraId="6E861AFF" w14:textId="77777777" w:rsidR="00201F6A" w:rsidRPr="007E0261" w:rsidRDefault="00201F6A" w:rsidP="00201F6A">
            <w:pPr>
              <w:pStyle w:val="BodyText"/>
              <w:spacing w:before="60" w:after="60"/>
              <w:ind w:left="0" w:firstLine="0"/>
              <w:jc w:val="left"/>
              <w:rPr>
                <w:szCs w:val="24"/>
              </w:rPr>
            </w:pPr>
            <w:r w:rsidRPr="007E0261">
              <w:rPr>
                <w:szCs w:val="24"/>
                <w:lang w:val="en-US"/>
              </w:rPr>
              <w:t>Inner cage or running rotor resistance</w:t>
            </w:r>
          </w:p>
        </w:tc>
        <w:tc>
          <w:tcPr>
            <w:tcW w:w="1134" w:type="dxa"/>
          </w:tcPr>
          <w:p w14:paraId="6E861B00"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B01"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02"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08" w14:textId="77777777" w:rsidTr="007E0261">
        <w:trPr>
          <w:cantSplit/>
        </w:trPr>
        <w:tc>
          <w:tcPr>
            <w:tcW w:w="4990" w:type="dxa"/>
          </w:tcPr>
          <w:p w14:paraId="6E861B04" w14:textId="77777777" w:rsidR="00201F6A" w:rsidRPr="007E0261" w:rsidRDefault="00201F6A" w:rsidP="00201F6A">
            <w:pPr>
              <w:pStyle w:val="BodyText"/>
              <w:spacing w:before="60" w:after="60"/>
              <w:ind w:left="0" w:firstLine="0"/>
              <w:jc w:val="left"/>
              <w:rPr>
                <w:szCs w:val="24"/>
              </w:rPr>
            </w:pPr>
            <w:r w:rsidRPr="007E0261">
              <w:rPr>
                <w:szCs w:val="24"/>
              </w:rPr>
              <w:t>Inner cage or running rotor reactance</w:t>
            </w:r>
          </w:p>
        </w:tc>
        <w:tc>
          <w:tcPr>
            <w:tcW w:w="1134" w:type="dxa"/>
          </w:tcPr>
          <w:p w14:paraId="6E861B05"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B06"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B07"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0D" w14:textId="77777777" w:rsidTr="007E0261">
        <w:trPr>
          <w:cantSplit/>
        </w:trPr>
        <w:tc>
          <w:tcPr>
            <w:tcW w:w="4990" w:type="dxa"/>
          </w:tcPr>
          <w:p w14:paraId="6E861B09" w14:textId="77777777" w:rsidR="00201F6A" w:rsidRPr="007E0261" w:rsidRDefault="00201F6A" w:rsidP="00201F6A">
            <w:pPr>
              <w:pStyle w:val="BodyText"/>
              <w:spacing w:before="60" w:after="60"/>
              <w:ind w:left="0" w:firstLine="0"/>
              <w:jc w:val="left"/>
              <w:rPr>
                <w:szCs w:val="24"/>
              </w:rPr>
            </w:pPr>
            <w:r w:rsidRPr="007E0261">
              <w:rPr>
                <w:szCs w:val="24"/>
                <w:lang w:val="en-US"/>
              </w:rPr>
              <w:t>Outer cage or standstill rotor resistance</w:t>
            </w:r>
          </w:p>
        </w:tc>
        <w:tc>
          <w:tcPr>
            <w:tcW w:w="1134" w:type="dxa"/>
          </w:tcPr>
          <w:p w14:paraId="6E861B0A"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B0B"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0C"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12" w14:textId="77777777" w:rsidTr="007E0261">
        <w:trPr>
          <w:cantSplit/>
        </w:trPr>
        <w:tc>
          <w:tcPr>
            <w:tcW w:w="4990" w:type="dxa"/>
          </w:tcPr>
          <w:p w14:paraId="6E861B0E" w14:textId="77777777" w:rsidR="00201F6A" w:rsidRPr="007E0261" w:rsidRDefault="00201F6A" w:rsidP="00201F6A">
            <w:pPr>
              <w:pStyle w:val="BodyText"/>
              <w:spacing w:before="60" w:after="60"/>
              <w:ind w:left="0" w:firstLine="0"/>
              <w:jc w:val="left"/>
              <w:rPr>
                <w:szCs w:val="24"/>
              </w:rPr>
            </w:pPr>
            <w:r w:rsidRPr="007E0261">
              <w:rPr>
                <w:szCs w:val="24"/>
              </w:rPr>
              <w:t>Outer cage or standstill rotor reactance</w:t>
            </w:r>
          </w:p>
        </w:tc>
        <w:tc>
          <w:tcPr>
            <w:tcW w:w="1134" w:type="dxa"/>
          </w:tcPr>
          <w:p w14:paraId="6E861B0F"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B10"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B11"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17" w14:textId="77777777" w:rsidTr="007E0261">
        <w:trPr>
          <w:cantSplit/>
        </w:trPr>
        <w:tc>
          <w:tcPr>
            <w:tcW w:w="4990" w:type="dxa"/>
          </w:tcPr>
          <w:p w14:paraId="6E861B13" w14:textId="77777777" w:rsidR="00201F6A" w:rsidRPr="007E0261" w:rsidRDefault="00201F6A" w:rsidP="00201F6A">
            <w:pPr>
              <w:pStyle w:val="BodyText"/>
              <w:spacing w:before="60" w:after="60"/>
              <w:ind w:left="0" w:firstLine="0"/>
              <w:jc w:val="left"/>
              <w:rPr>
                <w:szCs w:val="24"/>
              </w:rPr>
            </w:pPr>
            <w:r w:rsidRPr="007E0261">
              <w:rPr>
                <w:szCs w:val="24"/>
              </w:rPr>
              <w:t>State whether data is inner-outer cage or running-standstill</w:t>
            </w:r>
          </w:p>
        </w:tc>
        <w:tc>
          <w:tcPr>
            <w:tcW w:w="1134" w:type="dxa"/>
          </w:tcPr>
          <w:p w14:paraId="6E861B14"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shd w:val="clear" w:color="auto" w:fill="auto"/>
          </w:tcPr>
          <w:p w14:paraId="6E861B15"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B16"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1C" w14:textId="77777777" w:rsidTr="007E0261">
        <w:trPr>
          <w:cantSplit/>
        </w:trPr>
        <w:tc>
          <w:tcPr>
            <w:tcW w:w="4990" w:type="dxa"/>
          </w:tcPr>
          <w:p w14:paraId="6E861B18" w14:textId="77777777" w:rsidR="00201F6A" w:rsidRPr="007E0261" w:rsidDel="00F55C94" w:rsidRDefault="00201F6A" w:rsidP="00201F6A">
            <w:pPr>
              <w:pStyle w:val="BodyText"/>
              <w:spacing w:before="60" w:after="60"/>
              <w:ind w:left="0" w:firstLine="0"/>
              <w:jc w:val="left"/>
              <w:rPr>
                <w:szCs w:val="24"/>
              </w:rPr>
            </w:pPr>
            <w:r w:rsidRPr="007E0261">
              <w:rPr>
                <w:szCs w:val="24"/>
              </w:rPr>
              <w:t>Number of pole pairs</w:t>
            </w:r>
          </w:p>
        </w:tc>
        <w:tc>
          <w:tcPr>
            <w:tcW w:w="1134" w:type="dxa"/>
          </w:tcPr>
          <w:p w14:paraId="6E861B19"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shd w:val="clear" w:color="auto" w:fill="auto"/>
          </w:tcPr>
          <w:p w14:paraId="6E861B1A"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1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21" w14:textId="77777777" w:rsidTr="007E0261">
        <w:trPr>
          <w:cantSplit/>
        </w:trPr>
        <w:tc>
          <w:tcPr>
            <w:tcW w:w="4990" w:type="dxa"/>
          </w:tcPr>
          <w:p w14:paraId="6E861B1D" w14:textId="77777777" w:rsidR="00201F6A" w:rsidRPr="007E0261" w:rsidDel="00F55C94" w:rsidRDefault="00201F6A" w:rsidP="00201F6A">
            <w:pPr>
              <w:pStyle w:val="BodyText"/>
              <w:spacing w:before="60" w:after="60"/>
              <w:ind w:left="0" w:firstLine="0"/>
              <w:jc w:val="left"/>
              <w:rPr>
                <w:szCs w:val="24"/>
              </w:rPr>
            </w:pPr>
            <w:r w:rsidRPr="007E0261">
              <w:rPr>
                <w:szCs w:val="24"/>
              </w:rPr>
              <w:t>Gearbox ratio</w:t>
            </w:r>
          </w:p>
        </w:tc>
        <w:tc>
          <w:tcPr>
            <w:tcW w:w="1134" w:type="dxa"/>
          </w:tcPr>
          <w:p w14:paraId="6E861B1E"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shd w:val="clear" w:color="auto" w:fill="auto"/>
          </w:tcPr>
          <w:p w14:paraId="6E861B1F"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20"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26" w14:textId="77777777" w:rsidTr="007E0261">
        <w:trPr>
          <w:cantSplit/>
        </w:trPr>
        <w:tc>
          <w:tcPr>
            <w:tcW w:w="4990" w:type="dxa"/>
          </w:tcPr>
          <w:p w14:paraId="6E861B22" w14:textId="77777777" w:rsidR="00201F6A" w:rsidRPr="007E0261" w:rsidRDefault="00201F6A" w:rsidP="00201F6A">
            <w:pPr>
              <w:pStyle w:val="BodyText"/>
              <w:spacing w:before="60" w:after="60"/>
              <w:ind w:left="0" w:firstLine="0"/>
              <w:jc w:val="left"/>
              <w:rPr>
                <w:szCs w:val="24"/>
              </w:rPr>
            </w:pPr>
            <w:r w:rsidRPr="007E0261">
              <w:rPr>
                <w:szCs w:val="24"/>
              </w:rPr>
              <w:t>Slip at rated output</w:t>
            </w:r>
          </w:p>
        </w:tc>
        <w:tc>
          <w:tcPr>
            <w:tcW w:w="1134" w:type="dxa"/>
          </w:tcPr>
          <w:p w14:paraId="6E861B23"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560" w:type="dxa"/>
            <w:shd w:val="clear" w:color="auto" w:fill="auto"/>
          </w:tcPr>
          <w:p w14:paraId="6E861B24"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B25"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2B" w14:textId="77777777" w:rsidTr="007E0261">
        <w:trPr>
          <w:cantSplit/>
        </w:trPr>
        <w:tc>
          <w:tcPr>
            <w:tcW w:w="4990" w:type="dxa"/>
          </w:tcPr>
          <w:p w14:paraId="6E861B27" w14:textId="77777777" w:rsidR="00201F6A" w:rsidRPr="007E0261" w:rsidRDefault="00201F6A" w:rsidP="00201F6A">
            <w:pPr>
              <w:pStyle w:val="BodyText"/>
              <w:spacing w:before="60" w:after="60"/>
              <w:ind w:left="0" w:firstLine="0"/>
              <w:jc w:val="left"/>
              <w:rPr>
                <w:szCs w:val="24"/>
              </w:rPr>
            </w:pPr>
            <w:r w:rsidRPr="007E0261">
              <w:rPr>
                <w:szCs w:val="24"/>
              </w:rPr>
              <w:t>Total effective inertia constant (generator and prime mover)</w:t>
            </w:r>
          </w:p>
        </w:tc>
        <w:tc>
          <w:tcPr>
            <w:tcW w:w="1134" w:type="dxa"/>
          </w:tcPr>
          <w:p w14:paraId="6E861B28"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MWsec</w:t>
            </w:r>
            <w:proofErr w:type="spellEnd"/>
            <w:r w:rsidRPr="007E0261">
              <w:rPr>
                <w:szCs w:val="24"/>
              </w:rPr>
              <w:t>/ MVA</w:t>
            </w:r>
          </w:p>
        </w:tc>
        <w:tc>
          <w:tcPr>
            <w:tcW w:w="1560" w:type="dxa"/>
            <w:shd w:val="clear" w:color="auto" w:fill="auto"/>
          </w:tcPr>
          <w:p w14:paraId="6E861B29"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2A"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30" w14:textId="77777777" w:rsidTr="007E0261">
        <w:trPr>
          <w:cantSplit/>
        </w:trPr>
        <w:tc>
          <w:tcPr>
            <w:tcW w:w="4990" w:type="dxa"/>
          </w:tcPr>
          <w:p w14:paraId="6E861B2C" w14:textId="77777777" w:rsidR="00201F6A" w:rsidRPr="007E0261" w:rsidRDefault="00201F6A" w:rsidP="00201F6A">
            <w:pPr>
              <w:pStyle w:val="BodyText"/>
              <w:spacing w:before="60" w:after="60"/>
              <w:ind w:left="0" w:firstLine="0"/>
              <w:jc w:val="left"/>
              <w:rPr>
                <w:szCs w:val="24"/>
              </w:rPr>
            </w:pPr>
            <w:r w:rsidRPr="007E0261">
              <w:rPr>
                <w:szCs w:val="24"/>
              </w:rPr>
              <w:t>Inertia constant of the generator rotor</w:t>
            </w:r>
          </w:p>
        </w:tc>
        <w:tc>
          <w:tcPr>
            <w:tcW w:w="1134" w:type="dxa"/>
          </w:tcPr>
          <w:p w14:paraId="6E861B2D"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MWsec</w:t>
            </w:r>
            <w:proofErr w:type="spellEnd"/>
            <w:r w:rsidRPr="007E0261">
              <w:rPr>
                <w:szCs w:val="24"/>
              </w:rPr>
              <w:t>/ MVA</w:t>
            </w:r>
          </w:p>
        </w:tc>
        <w:tc>
          <w:tcPr>
            <w:tcW w:w="1560" w:type="dxa"/>
            <w:shd w:val="clear" w:color="auto" w:fill="auto"/>
          </w:tcPr>
          <w:p w14:paraId="6E861B2E"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B2F"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35" w14:textId="77777777" w:rsidTr="007E0261">
        <w:trPr>
          <w:cantSplit/>
        </w:trPr>
        <w:tc>
          <w:tcPr>
            <w:tcW w:w="4990" w:type="dxa"/>
          </w:tcPr>
          <w:p w14:paraId="6E861B31" w14:textId="77777777" w:rsidR="00201F6A" w:rsidRPr="007E0261" w:rsidRDefault="00201F6A" w:rsidP="00201F6A">
            <w:pPr>
              <w:pStyle w:val="BodyText"/>
              <w:spacing w:before="60" w:after="60"/>
              <w:ind w:left="0" w:firstLine="0"/>
              <w:jc w:val="left"/>
              <w:rPr>
                <w:szCs w:val="24"/>
              </w:rPr>
            </w:pPr>
            <w:r w:rsidRPr="007E0261">
              <w:rPr>
                <w:szCs w:val="24"/>
              </w:rPr>
              <w:t>Inertia constant of the prime mover rotor</w:t>
            </w:r>
          </w:p>
        </w:tc>
        <w:tc>
          <w:tcPr>
            <w:tcW w:w="1134" w:type="dxa"/>
          </w:tcPr>
          <w:p w14:paraId="6E861B32"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MWsec</w:t>
            </w:r>
            <w:proofErr w:type="spellEnd"/>
            <w:r w:rsidRPr="007E0261">
              <w:rPr>
                <w:szCs w:val="24"/>
              </w:rPr>
              <w:t>/ MVA</w:t>
            </w:r>
          </w:p>
        </w:tc>
        <w:tc>
          <w:tcPr>
            <w:tcW w:w="1560" w:type="dxa"/>
            <w:shd w:val="clear" w:color="auto" w:fill="auto"/>
          </w:tcPr>
          <w:p w14:paraId="6E861B33"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34"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3A" w14:textId="77777777" w:rsidTr="007E0261">
        <w:trPr>
          <w:cantSplit/>
        </w:trPr>
        <w:tc>
          <w:tcPr>
            <w:tcW w:w="4990" w:type="dxa"/>
          </w:tcPr>
          <w:p w14:paraId="6E861B36" w14:textId="77777777" w:rsidR="00201F6A" w:rsidRPr="007E0261" w:rsidRDefault="00201F6A" w:rsidP="00201F6A">
            <w:pPr>
              <w:pStyle w:val="BodyText"/>
              <w:spacing w:before="60" w:after="60"/>
              <w:ind w:left="0" w:firstLine="0"/>
              <w:jc w:val="left"/>
              <w:rPr>
                <w:szCs w:val="24"/>
              </w:rPr>
            </w:pPr>
            <w:r w:rsidRPr="007E0261">
              <w:rPr>
                <w:szCs w:val="24"/>
              </w:rPr>
              <w:t>Equivalent shaft stiffness between the two masses</w:t>
            </w:r>
          </w:p>
        </w:tc>
        <w:tc>
          <w:tcPr>
            <w:tcW w:w="1134" w:type="dxa"/>
          </w:tcPr>
          <w:p w14:paraId="6E861B37" w14:textId="77777777" w:rsidR="00201F6A" w:rsidRPr="007E0261" w:rsidRDefault="00201F6A" w:rsidP="00201F6A">
            <w:pPr>
              <w:pStyle w:val="BodyText"/>
              <w:spacing w:before="60" w:after="60"/>
              <w:ind w:left="0" w:firstLine="0"/>
              <w:jc w:val="center"/>
              <w:rPr>
                <w:szCs w:val="24"/>
              </w:rPr>
            </w:pPr>
            <w:r w:rsidRPr="007E0261">
              <w:rPr>
                <w:szCs w:val="24"/>
              </w:rPr>
              <w:t>Nm/</w:t>
            </w:r>
            <w:r w:rsidRPr="007E0261">
              <w:rPr>
                <w:szCs w:val="24"/>
              </w:rPr>
              <w:br/>
              <w:t>Electrical radian</w:t>
            </w:r>
          </w:p>
        </w:tc>
        <w:tc>
          <w:tcPr>
            <w:tcW w:w="1560" w:type="dxa"/>
            <w:shd w:val="clear" w:color="auto" w:fill="auto"/>
          </w:tcPr>
          <w:p w14:paraId="6E861B38"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39"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3F" w14:textId="77777777" w:rsidTr="007E0261">
        <w:trPr>
          <w:cantSplit/>
        </w:trPr>
        <w:tc>
          <w:tcPr>
            <w:tcW w:w="4990" w:type="dxa"/>
          </w:tcPr>
          <w:p w14:paraId="6E861B3B" w14:textId="77777777" w:rsidR="00201F6A" w:rsidRPr="007E0261" w:rsidRDefault="00201F6A" w:rsidP="00201F6A">
            <w:pPr>
              <w:pStyle w:val="BodyText"/>
              <w:spacing w:before="60" w:after="60"/>
              <w:ind w:left="0" w:firstLine="0"/>
              <w:jc w:val="left"/>
              <w:rPr>
                <w:szCs w:val="24"/>
              </w:rPr>
            </w:pPr>
            <w:r w:rsidRPr="007E0261">
              <w:rPr>
                <w:szCs w:val="24"/>
              </w:rPr>
              <w:t>Describe method of adding star capacitance over operating range (see notes 3 and 4)</w:t>
            </w:r>
          </w:p>
        </w:tc>
        <w:tc>
          <w:tcPr>
            <w:tcW w:w="1134" w:type="dxa"/>
          </w:tcPr>
          <w:p w14:paraId="6E861B3C"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shd w:val="clear" w:color="auto" w:fill="auto"/>
          </w:tcPr>
          <w:p w14:paraId="6E861B3D"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3E"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4F" w14:textId="77777777" w:rsidTr="007E0261">
        <w:trPr>
          <w:cantSplit/>
        </w:trPr>
        <w:tc>
          <w:tcPr>
            <w:tcW w:w="4990" w:type="dxa"/>
          </w:tcPr>
          <w:p w14:paraId="6E861B40" w14:textId="77777777" w:rsidR="00201F6A" w:rsidRPr="007E0261" w:rsidRDefault="00201F6A" w:rsidP="00201F6A">
            <w:pPr>
              <w:pStyle w:val="BodyText"/>
              <w:spacing w:before="60" w:after="60"/>
              <w:ind w:left="0" w:firstLine="0"/>
              <w:jc w:val="left"/>
              <w:rPr>
                <w:szCs w:val="24"/>
              </w:rPr>
            </w:pPr>
            <w:r w:rsidRPr="007E0261">
              <w:rPr>
                <w:szCs w:val="24"/>
              </w:rPr>
              <w:lastRenderedPageBreak/>
              <w:t>Shunt capacitance connected in parallel at % of rated output</w:t>
            </w:r>
          </w:p>
          <w:p w14:paraId="6E861B41" w14:textId="77777777" w:rsidR="00201F6A" w:rsidRPr="007E0261" w:rsidRDefault="00201F6A" w:rsidP="00201F6A">
            <w:pPr>
              <w:pStyle w:val="BodyText"/>
              <w:spacing w:before="60" w:after="60"/>
              <w:ind w:left="867" w:firstLine="0"/>
              <w:jc w:val="left"/>
              <w:rPr>
                <w:szCs w:val="24"/>
              </w:rPr>
            </w:pPr>
            <w:r w:rsidRPr="007E0261">
              <w:rPr>
                <w:szCs w:val="24"/>
              </w:rPr>
              <w:t>Starting</w:t>
            </w:r>
          </w:p>
          <w:p w14:paraId="6E861B42" w14:textId="77777777" w:rsidR="00201F6A" w:rsidRPr="007E0261" w:rsidRDefault="00201F6A" w:rsidP="00201F6A">
            <w:pPr>
              <w:pStyle w:val="BodyText"/>
              <w:spacing w:before="60" w:after="60"/>
              <w:ind w:left="867" w:firstLine="0"/>
              <w:jc w:val="left"/>
              <w:rPr>
                <w:szCs w:val="24"/>
              </w:rPr>
            </w:pPr>
            <w:r w:rsidRPr="007E0261">
              <w:rPr>
                <w:szCs w:val="24"/>
              </w:rPr>
              <w:t>20%</w:t>
            </w:r>
          </w:p>
          <w:p w14:paraId="6E861B43" w14:textId="77777777" w:rsidR="00201F6A" w:rsidRPr="007E0261" w:rsidRDefault="00201F6A" w:rsidP="00201F6A">
            <w:pPr>
              <w:pStyle w:val="BodyText"/>
              <w:spacing w:before="60" w:after="60"/>
              <w:ind w:left="867" w:firstLine="0"/>
              <w:jc w:val="left"/>
              <w:rPr>
                <w:szCs w:val="24"/>
              </w:rPr>
            </w:pPr>
            <w:r w:rsidRPr="007E0261">
              <w:rPr>
                <w:szCs w:val="24"/>
              </w:rPr>
              <w:t>40%</w:t>
            </w:r>
          </w:p>
          <w:p w14:paraId="6E861B44" w14:textId="77777777" w:rsidR="00201F6A" w:rsidRPr="007E0261" w:rsidRDefault="00201F6A" w:rsidP="00201F6A">
            <w:pPr>
              <w:pStyle w:val="BodyText"/>
              <w:spacing w:before="60" w:after="60"/>
              <w:ind w:left="867" w:firstLine="0"/>
              <w:jc w:val="left"/>
              <w:rPr>
                <w:szCs w:val="24"/>
              </w:rPr>
            </w:pPr>
            <w:r w:rsidRPr="007E0261">
              <w:rPr>
                <w:szCs w:val="24"/>
              </w:rPr>
              <w:t>60%</w:t>
            </w:r>
          </w:p>
          <w:p w14:paraId="6E861B45" w14:textId="77777777" w:rsidR="00201F6A" w:rsidRPr="007E0261" w:rsidRDefault="00201F6A" w:rsidP="00201F6A">
            <w:pPr>
              <w:pStyle w:val="BodyText"/>
              <w:spacing w:before="60" w:after="60"/>
              <w:ind w:left="867" w:firstLine="0"/>
              <w:jc w:val="left"/>
              <w:rPr>
                <w:szCs w:val="24"/>
              </w:rPr>
            </w:pPr>
            <w:r w:rsidRPr="007E0261">
              <w:rPr>
                <w:szCs w:val="24"/>
              </w:rPr>
              <w:t>80%</w:t>
            </w:r>
          </w:p>
          <w:p w14:paraId="6E861B46" w14:textId="77777777" w:rsidR="00201F6A" w:rsidRPr="007E0261" w:rsidRDefault="00201F6A" w:rsidP="00201F6A">
            <w:pPr>
              <w:pStyle w:val="BodyText"/>
              <w:spacing w:before="60" w:after="60"/>
              <w:ind w:left="818" w:firstLine="0"/>
              <w:jc w:val="left"/>
              <w:rPr>
                <w:szCs w:val="24"/>
              </w:rPr>
            </w:pPr>
            <w:r w:rsidRPr="007E0261">
              <w:rPr>
                <w:szCs w:val="24"/>
              </w:rPr>
              <w:t>100%</w:t>
            </w:r>
          </w:p>
        </w:tc>
        <w:tc>
          <w:tcPr>
            <w:tcW w:w="1134" w:type="dxa"/>
          </w:tcPr>
          <w:p w14:paraId="6E861B47" w14:textId="77777777" w:rsidR="00201F6A" w:rsidRPr="007E0261" w:rsidRDefault="00201F6A" w:rsidP="00201F6A">
            <w:pPr>
              <w:pStyle w:val="BodyText"/>
              <w:spacing w:before="60" w:after="60"/>
              <w:ind w:left="0" w:firstLine="0"/>
              <w:jc w:val="center"/>
              <w:rPr>
                <w:szCs w:val="24"/>
              </w:rPr>
            </w:pPr>
          </w:p>
          <w:p w14:paraId="6E861B48" w14:textId="77777777" w:rsidR="00201F6A" w:rsidRPr="007E0261" w:rsidRDefault="00201F6A" w:rsidP="00201F6A">
            <w:pPr>
              <w:pStyle w:val="BodyText"/>
              <w:spacing w:before="60" w:after="60"/>
              <w:ind w:left="0" w:firstLine="0"/>
              <w:rPr>
                <w:szCs w:val="24"/>
              </w:rPr>
            </w:pPr>
          </w:p>
          <w:p w14:paraId="6E861B49"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kVAr</w:t>
            </w:r>
            <w:proofErr w:type="spellEnd"/>
          </w:p>
          <w:p w14:paraId="6E861B4A" w14:textId="77777777" w:rsidR="00201F6A" w:rsidRPr="007E0261" w:rsidRDefault="00201F6A" w:rsidP="00201F6A">
            <w:pPr>
              <w:pStyle w:val="BodyText"/>
              <w:spacing w:before="60" w:after="60"/>
              <w:ind w:left="0" w:firstLine="0"/>
              <w:jc w:val="center"/>
              <w:rPr>
                <w:szCs w:val="24"/>
              </w:rPr>
            </w:pPr>
            <w:r w:rsidRPr="007E0261">
              <w:rPr>
                <w:szCs w:val="24"/>
              </w:rPr>
              <w:t>or</w:t>
            </w:r>
          </w:p>
          <w:p w14:paraId="6E861B4B" w14:textId="77777777" w:rsidR="00201F6A" w:rsidRPr="007E0261" w:rsidRDefault="00201F6A" w:rsidP="00201F6A">
            <w:pPr>
              <w:pStyle w:val="BodyText"/>
              <w:spacing w:before="60" w:after="60"/>
              <w:ind w:left="0" w:firstLine="0"/>
              <w:jc w:val="center"/>
              <w:rPr>
                <w:szCs w:val="24"/>
              </w:rPr>
            </w:pPr>
            <w:r w:rsidRPr="007E0261">
              <w:rPr>
                <w:szCs w:val="24"/>
              </w:rPr>
              <w:t>Graph</w:t>
            </w:r>
          </w:p>
          <w:p w14:paraId="6E861B4C" w14:textId="77777777" w:rsidR="00201F6A" w:rsidRPr="007E0261" w:rsidRDefault="00201F6A" w:rsidP="00201F6A">
            <w:pPr>
              <w:pStyle w:val="BodyText"/>
              <w:spacing w:before="60" w:after="60"/>
              <w:ind w:left="0" w:firstLine="0"/>
              <w:jc w:val="center"/>
              <w:rPr>
                <w:szCs w:val="24"/>
              </w:rPr>
            </w:pPr>
          </w:p>
        </w:tc>
        <w:tc>
          <w:tcPr>
            <w:tcW w:w="1560" w:type="dxa"/>
            <w:shd w:val="clear" w:color="auto" w:fill="auto"/>
          </w:tcPr>
          <w:p w14:paraId="6E861B4D"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Pr>
          <w:p w14:paraId="6E861B4E"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60" w14:textId="77777777" w:rsidTr="007E0261">
        <w:trPr>
          <w:cantSplit/>
        </w:trPr>
        <w:tc>
          <w:tcPr>
            <w:tcW w:w="4990" w:type="dxa"/>
          </w:tcPr>
          <w:p w14:paraId="6E861B50" w14:textId="10226843" w:rsidR="00201F6A" w:rsidRPr="007E0261" w:rsidRDefault="00980348" w:rsidP="00201F6A">
            <w:pPr>
              <w:pStyle w:val="BodyText"/>
              <w:spacing w:before="60" w:after="60"/>
              <w:ind w:left="0" w:firstLine="0"/>
              <w:jc w:val="left"/>
              <w:rPr>
                <w:szCs w:val="24"/>
              </w:rPr>
            </w:pPr>
            <w:hyperlink w:anchor="ActivePower" w:history="1">
              <w:r w:rsidR="008572B5" w:rsidRPr="007E0261">
                <w:rPr>
                  <w:color w:val="2B579A"/>
                  <w:szCs w:val="24"/>
                  <w:shd w:val="clear" w:color="auto" w:fill="E6E6E6"/>
                </w:rPr>
                <w:fldChar w:fldCharType="begin"/>
              </w:r>
              <w:r w:rsidR="008572B5" w:rsidRPr="007E0261">
                <w:rPr>
                  <w:szCs w:val="24"/>
                </w:rPr>
                <w:instrText xml:space="preserve"> REF 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Active Power</w:t>
              </w:r>
              <w:r w:rsidR="008572B5" w:rsidRPr="007E0261">
                <w:rPr>
                  <w:color w:val="2B579A"/>
                  <w:szCs w:val="24"/>
                  <w:shd w:val="clear" w:color="auto" w:fill="E6E6E6"/>
                </w:rPr>
                <w:fldChar w:fldCharType="end"/>
              </w:r>
            </w:hyperlink>
            <w:r w:rsidR="00201F6A" w:rsidRPr="007E0261">
              <w:rPr>
                <w:szCs w:val="24"/>
              </w:rPr>
              <w:t xml:space="preserve"> and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00201F6A" w:rsidRPr="007E0261">
              <w:rPr>
                <w:szCs w:val="24"/>
              </w:rPr>
              <w:t xml:space="preserve"> import during start-up</w:t>
            </w:r>
            <w:r w:rsidR="00201F6A" w:rsidRPr="007E0261">
              <w:rPr>
                <w:szCs w:val="24"/>
              </w:rPr>
              <w:br/>
            </w:r>
          </w:p>
          <w:p w14:paraId="6E861B51" w14:textId="77777777" w:rsidR="00201F6A" w:rsidRPr="007E0261" w:rsidRDefault="00201F6A" w:rsidP="00201F6A">
            <w:pPr>
              <w:pStyle w:val="BodyText"/>
              <w:spacing w:before="60" w:after="60"/>
              <w:ind w:left="0" w:firstLine="0"/>
              <w:jc w:val="left"/>
              <w:rPr>
                <w:szCs w:val="24"/>
              </w:rPr>
            </w:pPr>
          </w:p>
          <w:p w14:paraId="6E861B52" w14:textId="010F9F29" w:rsidR="00201F6A" w:rsidRPr="007E0261" w:rsidRDefault="00980348" w:rsidP="00201F6A">
            <w:pPr>
              <w:pStyle w:val="BodyText"/>
              <w:spacing w:before="60" w:after="60"/>
              <w:ind w:left="0" w:firstLine="0"/>
              <w:jc w:val="left"/>
              <w:rPr>
                <w:szCs w:val="24"/>
              </w:rPr>
            </w:pPr>
            <w:hyperlink w:anchor="ActivePower" w:history="1">
              <w:r w:rsidR="008572B5" w:rsidRPr="007E0261">
                <w:rPr>
                  <w:color w:val="2B579A"/>
                  <w:szCs w:val="24"/>
                  <w:shd w:val="clear" w:color="auto" w:fill="E6E6E6"/>
                </w:rPr>
                <w:fldChar w:fldCharType="begin"/>
              </w:r>
              <w:r w:rsidR="008572B5" w:rsidRPr="007E0261">
                <w:rPr>
                  <w:szCs w:val="24"/>
                </w:rPr>
                <w:instrText xml:space="preserve"> REF 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Active Power</w:t>
              </w:r>
              <w:r w:rsidR="008572B5" w:rsidRPr="007E0261">
                <w:rPr>
                  <w:color w:val="2B579A"/>
                  <w:szCs w:val="24"/>
                  <w:shd w:val="clear" w:color="auto" w:fill="E6E6E6"/>
                </w:rPr>
                <w:fldChar w:fldCharType="end"/>
              </w:r>
            </w:hyperlink>
            <w:r w:rsidR="00201F6A" w:rsidRPr="007E0261">
              <w:rPr>
                <w:szCs w:val="24"/>
              </w:rPr>
              <w:t xml:space="preserve"> and </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00201F6A" w:rsidRPr="007E0261">
              <w:rPr>
                <w:szCs w:val="24"/>
              </w:rPr>
              <w:t xml:space="preserve"> import during switching operations </w:t>
            </w:r>
            <w:proofErr w:type="spellStart"/>
            <w:r w:rsidR="00201F6A" w:rsidRPr="007E0261">
              <w:rPr>
                <w:szCs w:val="24"/>
              </w:rPr>
              <w:t>eg</w:t>
            </w:r>
            <w:proofErr w:type="spellEnd"/>
            <w:r w:rsidR="00201F6A" w:rsidRPr="007E0261">
              <w:rPr>
                <w:szCs w:val="24"/>
              </w:rPr>
              <w:t xml:space="preserve"> ‘6 to 4 </w:t>
            </w:r>
            <w:proofErr w:type="gramStart"/>
            <w:r w:rsidR="00201F6A" w:rsidRPr="007E0261">
              <w:rPr>
                <w:szCs w:val="24"/>
              </w:rPr>
              <w:t>pole</w:t>
            </w:r>
            <w:proofErr w:type="gramEnd"/>
            <w:r w:rsidR="00201F6A" w:rsidRPr="007E0261">
              <w:rPr>
                <w:szCs w:val="24"/>
              </w:rPr>
              <w:t>’ change-over</w:t>
            </w:r>
          </w:p>
          <w:p w14:paraId="6E861B53" w14:textId="77777777" w:rsidR="00201F6A" w:rsidRPr="007E0261" w:rsidRDefault="00201F6A" w:rsidP="00201F6A">
            <w:pPr>
              <w:pStyle w:val="BodyText"/>
              <w:spacing w:before="60" w:after="60"/>
              <w:ind w:left="0" w:firstLine="0"/>
              <w:jc w:val="left"/>
              <w:rPr>
                <w:szCs w:val="24"/>
              </w:rPr>
            </w:pPr>
          </w:p>
        </w:tc>
        <w:tc>
          <w:tcPr>
            <w:tcW w:w="1134" w:type="dxa"/>
          </w:tcPr>
          <w:p w14:paraId="6E861B54" w14:textId="77777777" w:rsidR="00201F6A" w:rsidRPr="007E0261" w:rsidRDefault="00201F6A" w:rsidP="00201F6A">
            <w:pPr>
              <w:pStyle w:val="BodyText"/>
              <w:spacing w:before="60" w:after="60"/>
              <w:ind w:left="0" w:firstLine="0"/>
              <w:jc w:val="center"/>
              <w:rPr>
                <w:szCs w:val="24"/>
              </w:rPr>
            </w:pPr>
          </w:p>
          <w:p w14:paraId="6E861B55" w14:textId="77777777" w:rsidR="00201F6A" w:rsidRPr="007E0261" w:rsidRDefault="00201F6A" w:rsidP="00201F6A">
            <w:pPr>
              <w:pStyle w:val="BodyText"/>
              <w:spacing w:before="60" w:after="60"/>
              <w:ind w:left="0" w:firstLine="0"/>
              <w:jc w:val="center"/>
              <w:rPr>
                <w:szCs w:val="24"/>
              </w:rPr>
            </w:pPr>
            <w:r w:rsidRPr="007E0261">
              <w:rPr>
                <w:szCs w:val="24"/>
              </w:rPr>
              <w:t>MW-MVAr / Time Graphs</w:t>
            </w:r>
            <w:r w:rsidRPr="007E0261">
              <w:rPr>
                <w:szCs w:val="24"/>
              </w:rPr>
              <w:br/>
            </w:r>
            <w:r w:rsidRPr="007E0261">
              <w:rPr>
                <w:szCs w:val="24"/>
              </w:rPr>
              <w:br/>
            </w:r>
          </w:p>
        </w:tc>
        <w:tc>
          <w:tcPr>
            <w:tcW w:w="1560" w:type="dxa"/>
            <w:shd w:val="clear" w:color="auto" w:fill="auto"/>
          </w:tcPr>
          <w:p w14:paraId="6E861B56" w14:textId="77777777" w:rsidR="00201F6A" w:rsidRPr="007E0261" w:rsidRDefault="00201F6A" w:rsidP="00201F6A">
            <w:pPr>
              <w:pStyle w:val="BodyText"/>
              <w:spacing w:before="60" w:after="60"/>
              <w:ind w:left="0" w:firstLine="0"/>
              <w:jc w:val="center"/>
              <w:rPr>
                <w:b/>
                <w:szCs w:val="24"/>
              </w:rPr>
            </w:pPr>
            <w:r w:rsidRPr="007E0261">
              <w:rPr>
                <w:b/>
                <w:szCs w:val="24"/>
              </w:rPr>
              <w:t>SPD</w:t>
            </w:r>
          </w:p>
          <w:p w14:paraId="6E861B57" w14:textId="77777777" w:rsidR="00201F6A" w:rsidRPr="007E0261" w:rsidRDefault="00201F6A" w:rsidP="00201F6A">
            <w:pPr>
              <w:pStyle w:val="BodyText"/>
              <w:spacing w:before="60" w:after="60"/>
              <w:ind w:left="0" w:firstLine="0"/>
              <w:jc w:val="center"/>
              <w:rPr>
                <w:b/>
                <w:szCs w:val="24"/>
              </w:rPr>
            </w:pPr>
          </w:p>
          <w:p w14:paraId="6E861B58" w14:textId="77777777" w:rsidR="00201F6A" w:rsidRPr="007E0261" w:rsidRDefault="00201F6A" w:rsidP="00201F6A">
            <w:pPr>
              <w:pStyle w:val="BodyText"/>
              <w:spacing w:before="60" w:after="60"/>
              <w:ind w:left="0" w:firstLine="0"/>
              <w:jc w:val="center"/>
              <w:rPr>
                <w:b/>
                <w:szCs w:val="24"/>
              </w:rPr>
            </w:pPr>
          </w:p>
          <w:p w14:paraId="6E861B59" w14:textId="77777777" w:rsidR="00201F6A" w:rsidRPr="007E0261" w:rsidRDefault="00201F6A" w:rsidP="00201F6A">
            <w:pPr>
              <w:pStyle w:val="BodyText"/>
              <w:spacing w:before="60" w:after="60"/>
              <w:ind w:left="0" w:firstLine="0"/>
              <w:jc w:val="center"/>
              <w:rPr>
                <w:b/>
                <w:szCs w:val="24"/>
              </w:rPr>
            </w:pPr>
          </w:p>
          <w:p w14:paraId="6E861B5A"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5B" w14:textId="77777777" w:rsidR="00201F6A" w:rsidRPr="007E0261" w:rsidRDefault="00201F6A" w:rsidP="00201F6A">
            <w:pPr>
              <w:pStyle w:val="BodyText"/>
              <w:spacing w:before="60" w:after="60"/>
              <w:ind w:left="0" w:firstLine="0"/>
              <w:jc w:val="center"/>
              <w:rPr>
                <w:b/>
                <w:szCs w:val="24"/>
              </w:rPr>
            </w:pPr>
            <w:r w:rsidRPr="007E0261">
              <w:rPr>
                <w:b/>
                <w:szCs w:val="24"/>
              </w:rPr>
              <w:t>SPD</w:t>
            </w:r>
          </w:p>
          <w:p w14:paraId="6E861B5C" w14:textId="77777777" w:rsidR="00201F6A" w:rsidRPr="007E0261" w:rsidRDefault="00201F6A" w:rsidP="00201F6A">
            <w:pPr>
              <w:pStyle w:val="BodyText"/>
              <w:spacing w:before="60" w:after="60"/>
              <w:ind w:left="0" w:firstLine="0"/>
              <w:jc w:val="center"/>
              <w:rPr>
                <w:b/>
                <w:szCs w:val="24"/>
              </w:rPr>
            </w:pPr>
          </w:p>
          <w:p w14:paraId="6E861B5D" w14:textId="77777777" w:rsidR="00201F6A" w:rsidRPr="007E0261" w:rsidRDefault="00201F6A" w:rsidP="00201F6A">
            <w:pPr>
              <w:pStyle w:val="BodyText"/>
              <w:spacing w:before="60" w:after="60"/>
              <w:ind w:left="0" w:firstLine="0"/>
              <w:jc w:val="center"/>
              <w:rPr>
                <w:b/>
                <w:szCs w:val="24"/>
              </w:rPr>
            </w:pPr>
          </w:p>
          <w:p w14:paraId="6E861B5E" w14:textId="77777777" w:rsidR="00201F6A" w:rsidRPr="007E0261" w:rsidRDefault="00201F6A" w:rsidP="00201F6A">
            <w:pPr>
              <w:pStyle w:val="BodyText"/>
              <w:spacing w:before="60" w:after="60"/>
              <w:ind w:left="0" w:firstLine="0"/>
              <w:jc w:val="center"/>
              <w:rPr>
                <w:b/>
                <w:szCs w:val="24"/>
              </w:rPr>
            </w:pPr>
          </w:p>
          <w:p w14:paraId="6E861B5F"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65" w14:textId="77777777" w:rsidTr="007E0261">
        <w:trPr>
          <w:cantSplit/>
        </w:trPr>
        <w:tc>
          <w:tcPr>
            <w:tcW w:w="4990" w:type="dxa"/>
          </w:tcPr>
          <w:p w14:paraId="6E861B61" w14:textId="77777777" w:rsidR="00201F6A" w:rsidRPr="007E0261" w:rsidRDefault="00201F6A" w:rsidP="00201F6A">
            <w:pPr>
              <w:pStyle w:val="BodyText"/>
              <w:spacing w:before="60" w:after="60"/>
              <w:ind w:left="0" w:firstLine="0"/>
              <w:jc w:val="left"/>
              <w:rPr>
                <w:szCs w:val="24"/>
              </w:rPr>
            </w:pPr>
            <w:r w:rsidRPr="007E0261">
              <w:rPr>
                <w:szCs w:val="24"/>
              </w:rPr>
              <w:t>Under voltage protection setting &amp; time delay</w:t>
            </w:r>
          </w:p>
        </w:tc>
        <w:tc>
          <w:tcPr>
            <w:tcW w:w="1134" w:type="dxa"/>
          </w:tcPr>
          <w:p w14:paraId="6E861B62"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puV</w:t>
            </w:r>
            <w:proofErr w:type="spellEnd"/>
            <w:r w:rsidRPr="007E0261">
              <w:rPr>
                <w:szCs w:val="24"/>
              </w:rPr>
              <w:t>, s</w:t>
            </w:r>
          </w:p>
        </w:tc>
        <w:tc>
          <w:tcPr>
            <w:tcW w:w="1560" w:type="dxa"/>
            <w:shd w:val="clear" w:color="auto" w:fill="auto"/>
          </w:tcPr>
          <w:p w14:paraId="6E861B63"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Pr>
          <w:p w14:paraId="6E861B64"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6A" w14:textId="77777777" w:rsidTr="007E0261">
        <w:trPr>
          <w:cantSplit/>
        </w:trPr>
        <w:tc>
          <w:tcPr>
            <w:tcW w:w="4990" w:type="dxa"/>
          </w:tcPr>
          <w:p w14:paraId="6E861B66" w14:textId="77777777" w:rsidR="00201F6A" w:rsidRPr="007E0261" w:rsidRDefault="00201F6A" w:rsidP="00201F6A">
            <w:pPr>
              <w:pStyle w:val="BodyText"/>
              <w:spacing w:before="60" w:after="60"/>
              <w:ind w:left="0" w:firstLine="0"/>
              <w:jc w:val="left"/>
              <w:rPr>
                <w:szCs w:val="24"/>
              </w:rPr>
            </w:pPr>
            <w:r w:rsidRPr="007E0261">
              <w:rPr>
                <w:szCs w:val="24"/>
              </w:rPr>
              <w:t>Governor and prime mover model (see note 5)</w:t>
            </w:r>
          </w:p>
        </w:tc>
        <w:tc>
          <w:tcPr>
            <w:tcW w:w="1134" w:type="dxa"/>
          </w:tcPr>
          <w:p w14:paraId="6E861B67" w14:textId="77777777" w:rsidR="00201F6A" w:rsidRPr="007E0261" w:rsidDel="008E7E88" w:rsidRDefault="00201F6A" w:rsidP="00201F6A">
            <w:pPr>
              <w:pStyle w:val="BodyText"/>
              <w:spacing w:before="60" w:after="60"/>
              <w:ind w:left="0" w:firstLine="0"/>
              <w:jc w:val="center"/>
              <w:rPr>
                <w:szCs w:val="24"/>
              </w:rPr>
            </w:pPr>
            <w:r w:rsidRPr="007E0261">
              <w:rPr>
                <w:szCs w:val="24"/>
              </w:rPr>
              <w:t>Model</w:t>
            </w:r>
          </w:p>
        </w:tc>
        <w:tc>
          <w:tcPr>
            <w:tcW w:w="1560" w:type="dxa"/>
            <w:shd w:val="clear" w:color="auto" w:fill="auto"/>
          </w:tcPr>
          <w:p w14:paraId="6E861B68"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69"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bl>
    <w:p w14:paraId="6E861B6B" w14:textId="77777777" w:rsidR="00201F6A" w:rsidRPr="007E0261" w:rsidRDefault="00201F6A" w:rsidP="00201F6A">
      <w:pPr>
        <w:autoSpaceDE w:val="0"/>
        <w:autoSpaceDN w:val="0"/>
        <w:adjustRightInd w:val="0"/>
        <w:ind w:left="0" w:firstLine="0"/>
        <w:jc w:val="left"/>
        <w:rPr>
          <w:rFonts w:ascii="TimesNewRomanPSMT" w:hAnsi="TimesNewRomanPSMT"/>
          <w:szCs w:val="24"/>
          <w:lang w:val="en-US"/>
        </w:rPr>
      </w:pPr>
    </w:p>
    <w:p w14:paraId="6E861B6C" w14:textId="77777777" w:rsidR="00201F6A" w:rsidRPr="007E0261" w:rsidRDefault="00201F6A" w:rsidP="00201F6A">
      <w:pPr>
        <w:autoSpaceDE w:val="0"/>
        <w:autoSpaceDN w:val="0"/>
        <w:adjustRightInd w:val="0"/>
        <w:spacing w:after="120"/>
        <w:ind w:left="0" w:firstLine="0"/>
        <w:jc w:val="left"/>
        <w:rPr>
          <w:rFonts w:ascii="TimesNewRomanPSMT" w:hAnsi="TimesNewRomanPSMT"/>
          <w:b/>
          <w:szCs w:val="24"/>
          <w:lang w:val="en-US"/>
        </w:rPr>
      </w:pPr>
      <w:r w:rsidRPr="007E0261">
        <w:rPr>
          <w:rFonts w:ascii="TimesNewRomanPSMT" w:hAnsi="TimesNewRomanPSMT"/>
          <w:b/>
          <w:szCs w:val="24"/>
          <w:lang w:val="en-US"/>
        </w:rPr>
        <w:t>Notes:</w:t>
      </w:r>
    </w:p>
    <w:p w14:paraId="6E861B6D" w14:textId="77777777" w:rsidR="00201F6A" w:rsidRPr="007E0261" w:rsidRDefault="00201F6A" w:rsidP="00B77034">
      <w:pPr>
        <w:numPr>
          <w:ilvl w:val="0"/>
          <w:numId w:val="53"/>
        </w:numPr>
        <w:tabs>
          <w:tab w:val="clear" w:pos="1080"/>
          <w:tab w:val="num" w:pos="360"/>
        </w:tabs>
        <w:autoSpaceDE w:val="0"/>
        <w:autoSpaceDN w:val="0"/>
        <w:adjustRightInd w:val="0"/>
        <w:spacing w:after="120"/>
        <w:ind w:left="0" w:right="-58" w:firstLine="0"/>
        <w:jc w:val="left"/>
        <w:rPr>
          <w:szCs w:val="24"/>
          <w:lang w:val="en-US"/>
        </w:rPr>
      </w:pPr>
      <w:r w:rsidRPr="007E0261">
        <w:rPr>
          <w:rFonts w:ascii="TimesNewRomanPSMT" w:hAnsi="TimesNewRomanPSMT"/>
          <w:szCs w:val="24"/>
          <w:lang w:val="en-US"/>
        </w:rPr>
        <w:t>Asynchronous generators may be represented by an equivalent synchronous data set</w:t>
      </w:r>
      <w:r w:rsidRPr="007E0261" w:rsidDel="00360C57">
        <w:rPr>
          <w:rFonts w:ascii="TimesNewRomanPSMT" w:hAnsi="TimesNewRomanPSMT"/>
          <w:szCs w:val="24"/>
          <w:lang w:val="en-US"/>
        </w:rPr>
        <w:t xml:space="preserve"> </w:t>
      </w:r>
    </w:p>
    <w:p w14:paraId="6E861B6E" w14:textId="781DD440" w:rsidR="00201F6A" w:rsidRPr="007E0261" w:rsidRDefault="00201F6A" w:rsidP="00B77034">
      <w:pPr>
        <w:numPr>
          <w:ilvl w:val="0"/>
          <w:numId w:val="53"/>
        </w:numPr>
        <w:tabs>
          <w:tab w:val="clear" w:pos="1080"/>
          <w:tab w:val="num" w:pos="360"/>
        </w:tabs>
        <w:autoSpaceDE w:val="0"/>
        <w:autoSpaceDN w:val="0"/>
        <w:adjustRightInd w:val="0"/>
        <w:spacing w:after="120"/>
        <w:ind w:left="360" w:right="-58"/>
        <w:jc w:val="left"/>
        <w:rPr>
          <w:rFonts w:ascii="TimesNewRomanPSMT" w:hAnsi="TimesNewRomanPSMT"/>
          <w:szCs w:val="24"/>
          <w:lang w:val="en-US"/>
        </w:rPr>
      </w:pPr>
      <w:r w:rsidRPr="007E0261">
        <w:rPr>
          <w:rFonts w:ascii="TimesNewRomanPSMT" w:hAnsi="TimesNewRomanPSMT"/>
          <w:szCs w:val="24"/>
          <w:lang w:val="en-US"/>
        </w:rPr>
        <w:t xml:space="preserve">The </w:t>
      </w:r>
      <w:r w:rsidR="008572B5" w:rsidRPr="007E0261">
        <w:rPr>
          <w:color w:val="2B579A"/>
          <w:szCs w:val="24"/>
          <w:shd w:val="clear" w:color="auto" w:fill="E6E6E6"/>
        </w:rPr>
        <w:fldChar w:fldCharType="begin"/>
      </w:r>
      <w:r w:rsidR="008572B5" w:rsidRPr="007E0261">
        <w:rPr>
          <w:szCs w:val="24"/>
        </w:rPr>
        <w:instrText xml:space="preserve"> REF User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User</w:t>
      </w:r>
      <w:r w:rsidR="008572B5" w:rsidRPr="007E0261">
        <w:rPr>
          <w:color w:val="2B579A"/>
          <w:szCs w:val="24"/>
          <w:shd w:val="clear" w:color="auto" w:fill="E6E6E6"/>
        </w:rPr>
        <w:fldChar w:fldCharType="end"/>
      </w:r>
      <w:r w:rsidRPr="007E0261">
        <w:rPr>
          <w:rFonts w:ascii="TimesNewRomanPSMT" w:hAnsi="TimesNewRomanPSMT"/>
          <w:szCs w:val="24"/>
          <w:lang w:val="en-US"/>
        </w:rPr>
        <w:t xml:space="preserve"> will need to provide the above data for each asynchronous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 xml:space="preserve"> </w:t>
      </w:r>
      <w:r w:rsidRPr="007E0261">
        <w:rPr>
          <w:rFonts w:ascii="TimesNewRomanPSMT" w:hAnsi="TimesNewRomanPSMT"/>
          <w:szCs w:val="24"/>
          <w:lang w:val="en-US"/>
        </w:rPr>
        <w:t>based on the number of pole sets (</w:t>
      </w:r>
      <w:proofErr w:type="spellStart"/>
      <w:r w:rsidRPr="007E0261">
        <w:rPr>
          <w:rFonts w:ascii="TimesNewRomanPSMT" w:hAnsi="TimesNewRomanPSMT"/>
          <w:szCs w:val="24"/>
          <w:lang w:val="en-US"/>
        </w:rPr>
        <w:t>ie</w:t>
      </w:r>
      <w:proofErr w:type="spellEnd"/>
      <w:r w:rsidRPr="007E0261">
        <w:rPr>
          <w:rFonts w:ascii="TimesNewRomanPSMT" w:hAnsi="TimesNewRomanPSMT"/>
          <w:szCs w:val="24"/>
          <w:lang w:val="en-US"/>
        </w:rPr>
        <w:t xml:space="preserve"> two data sets for dual speed 4/6 pole machines). </w:t>
      </w:r>
    </w:p>
    <w:p w14:paraId="6E861B6F" w14:textId="77777777" w:rsidR="00201F6A" w:rsidRPr="007E0261" w:rsidRDefault="00201F6A" w:rsidP="00B77034">
      <w:pPr>
        <w:numPr>
          <w:ilvl w:val="0"/>
          <w:numId w:val="53"/>
        </w:numPr>
        <w:tabs>
          <w:tab w:val="clear" w:pos="1080"/>
          <w:tab w:val="num" w:pos="360"/>
        </w:tabs>
        <w:autoSpaceDE w:val="0"/>
        <w:autoSpaceDN w:val="0"/>
        <w:adjustRightInd w:val="0"/>
        <w:spacing w:after="120"/>
        <w:ind w:left="0" w:right="-58" w:firstLine="0"/>
        <w:jc w:val="left"/>
        <w:rPr>
          <w:rFonts w:ascii="TimesNewRomanPSMT" w:hAnsi="TimesNewRomanPSMT"/>
          <w:szCs w:val="24"/>
          <w:lang w:val="en-US"/>
        </w:rPr>
      </w:pPr>
      <w:r w:rsidRPr="007E0261">
        <w:rPr>
          <w:rFonts w:ascii="TimesNewRomanPSMT" w:hAnsi="TimesNewRomanPSMT"/>
          <w:szCs w:val="24"/>
          <w:lang w:val="en-US"/>
        </w:rPr>
        <w:t>LV connected generators may just have a simple fixed capacitor bank.</w:t>
      </w:r>
    </w:p>
    <w:p w14:paraId="6E861B70" w14:textId="1CDF454E" w:rsidR="00201F6A" w:rsidRPr="007E0261" w:rsidRDefault="00201F6A" w:rsidP="00B77034">
      <w:pPr>
        <w:numPr>
          <w:ilvl w:val="0"/>
          <w:numId w:val="53"/>
        </w:numPr>
        <w:tabs>
          <w:tab w:val="clear" w:pos="1080"/>
          <w:tab w:val="num" w:pos="360"/>
        </w:tabs>
        <w:autoSpaceDE w:val="0"/>
        <w:autoSpaceDN w:val="0"/>
        <w:adjustRightInd w:val="0"/>
        <w:spacing w:after="120"/>
        <w:ind w:left="360" w:right="-58"/>
        <w:jc w:val="left"/>
        <w:rPr>
          <w:rFonts w:ascii="TimesNewRomanPSMT" w:hAnsi="TimesNewRomanPSMT"/>
          <w:szCs w:val="24"/>
          <w:lang w:val="en-US"/>
        </w:rPr>
      </w:pPr>
      <w:r w:rsidRPr="007E0261">
        <w:rPr>
          <w:rFonts w:ascii="TimesNewRomanPSMT" w:hAnsi="TimesNewRomanPSMT"/>
          <w:szCs w:val="24"/>
          <w:lang w:val="en-US"/>
        </w:rPr>
        <w:t>If electronic power factor control (</w:t>
      </w:r>
      <w:proofErr w:type="spellStart"/>
      <w:r w:rsidRPr="007E0261">
        <w:rPr>
          <w:rFonts w:ascii="TimesNewRomanPSMT" w:hAnsi="TimesNewRomanPSMT"/>
          <w:szCs w:val="24"/>
          <w:lang w:val="en-US"/>
        </w:rPr>
        <w:t>e</w:t>
      </w:r>
      <w:r w:rsidR="00944617" w:rsidRPr="007E0261">
        <w:rPr>
          <w:rFonts w:ascii="TimesNewRomanPSMT" w:hAnsi="TimesNewRomanPSMT"/>
          <w:szCs w:val="24"/>
          <w:lang w:val="en-US"/>
        </w:rPr>
        <w:t>g</w:t>
      </w:r>
      <w:proofErr w:type="spellEnd"/>
      <w:r w:rsidRPr="007E0261">
        <w:rPr>
          <w:rFonts w:ascii="TimesNewRomanPSMT" w:hAnsi="TimesNewRomanPSMT"/>
          <w:szCs w:val="24"/>
          <w:lang w:val="en-US"/>
        </w:rPr>
        <w:t xml:space="preserve"> SVC) is installed, provide details of the operating range and characteristics </w:t>
      </w:r>
      <w:proofErr w:type="spellStart"/>
      <w:r w:rsidR="00265814" w:rsidRPr="007E0261">
        <w:rPr>
          <w:rFonts w:ascii="TimesNewRomanPSMT" w:hAnsi="TimesNewRomanPSMT"/>
          <w:szCs w:val="24"/>
          <w:lang w:val="en-US"/>
        </w:rPr>
        <w:t>eg</w:t>
      </w:r>
      <w:proofErr w:type="spellEnd"/>
      <w:r w:rsidRPr="007E0261">
        <w:rPr>
          <w:rFonts w:ascii="TimesNewRomanPSMT" w:hAnsi="TimesNewRomanPSMT"/>
          <w:szCs w:val="24"/>
          <w:lang w:val="en-US"/>
        </w:rPr>
        <w:t xml:space="preserve"> pf or MVAr range - operating regime: constant or voltage set-point / slope and response times.</w:t>
      </w:r>
    </w:p>
    <w:p w14:paraId="6E861B71" w14:textId="5D2540CA" w:rsidR="00201F6A" w:rsidRPr="007E0261" w:rsidRDefault="008572B5" w:rsidP="00B77034">
      <w:pPr>
        <w:numPr>
          <w:ilvl w:val="0"/>
          <w:numId w:val="53"/>
        </w:numPr>
        <w:tabs>
          <w:tab w:val="clear" w:pos="1080"/>
          <w:tab w:val="num" w:pos="360"/>
        </w:tabs>
        <w:autoSpaceDE w:val="0"/>
        <w:autoSpaceDN w:val="0"/>
        <w:adjustRightInd w:val="0"/>
        <w:spacing w:after="120"/>
        <w:ind w:left="360" w:right="-58"/>
        <w:jc w:val="left"/>
        <w:rPr>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r w:rsidR="00201F6A" w:rsidRPr="007E0261">
        <w:rPr>
          <w:rFonts w:ascii="TimesNewRomanPSMT" w:hAnsi="TimesNewRomanPSMT"/>
          <w:szCs w:val="24"/>
          <w:lang w:val="en-US"/>
        </w:rPr>
        <w:t xml:space="preserve"> will normally be sufficient, except where the </w:t>
      </w:r>
      <w:r w:rsidRPr="007E0261">
        <w:rPr>
          <w:color w:val="2B579A"/>
          <w:szCs w:val="24"/>
          <w:shd w:val="clear" w:color="auto" w:fill="E6E6E6"/>
        </w:rPr>
        <w:fldChar w:fldCharType="begin"/>
      </w:r>
      <w:r w:rsidRPr="007E0261">
        <w:rPr>
          <w:szCs w:val="24"/>
        </w:rPr>
        <w:instrText xml:space="preserve"> REF DNO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DNO</w:t>
      </w:r>
      <w:r w:rsidRPr="007E0261">
        <w:rPr>
          <w:color w:val="2B579A"/>
          <w:szCs w:val="24"/>
          <w:shd w:val="clear" w:color="auto" w:fill="E6E6E6"/>
        </w:rPr>
        <w:fldChar w:fldCharType="end"/>
      </w:r>
      <w:r w:rsidR="00201F6A" w:rsidRPr="007E0261">
        <w:rPr>
          <w:rFonts w:ascii="TimesNewRomanPSMT" w:hAnsi="TimesNewRomanPSMT"/>
          <w:szCs w:val="24"/>
          <w:lang w:val="en-US"/>
        </w:rPr>
        <w:t xml:space="preserve"> considers that the stability and security of the network is at risk. Sufficient </w:t>
      </w:r>
      <w:r w:rsidR="00201F6A" w:rsidRPr="007E0261">
        <w:rPr>
          <w:b/>
          <w:szCs w:val="24"/>
        </w:rPr>
        <w:t>DPD</w:t>
      </w:r>
      <w:r w:rsidR="00201F6A" w:rsidRPr="007E0261">
        <w:rPr>
          <w:rFonts w:ascii="TimesNewRomanPSMT" w:hAnsi="TimesNewRomanPSMT"/>
          <w:szCs w:val="24"/>
          <w:lang w:val="en-US"/>
        </w:rPr>
        <w:t xml:space="preserve"> should then be provided </w:t>
      </w:r>
      <w:proofErr w:type="gramStart"/>
      <w:r w:rsidR="00201F6A" w:rsidRPr="007E0261">
        <w:rPr>
          <w:rFonts w:ascii="TimesNewRomanPSMT" w:hAnsi="TimesNewRomanPSMT"/>
          <w:szCs w:val="24"/>
          <w:lang w:val="en-US"/>
        </w:rPr>
        <w:t>in order to</w:t>
      </w:r>
      <w:proofErr w:type="gramEnd"/>
      <w:r w:rsidR="00201F6A" w:rsidRPr="007E0261">
        <w:rPr>
          <w:rFonts w:ascii="TimesNewRomanPSMT" w:hAnsi="TimesNewRomanPSMT"/>
          <w:szCs w:val="24"/>
          <w:lang w:val="en-US"/>
        </w:rPr>
        <w:t xml:space="preserve"> build up a suitable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 xml:space="preserve"> </w:t>
      </w:r>
      <w:r w:rsidR="00201F6A" w:rsidRPr="007E0261">
        <w:rPr>
          <w:rFonts w:ascii="TimesNewRomanPSMT" w:hAnsi="TimesNewRomanPSMT"/>
          <w:szCs w:val="24"/>
          <w:lang w:val="en-US"/>
        </w:rPr>
        <w:t xml:space="preserve">dynamic model for analysis. </w:t>
      </w:r>
      <w:proofErr w:type="gramStart"/>
      <w:r w:rsidR="00201F6A" w:rsidRPr="007E0261">
        <w:rPr>
          <w:rFonts w:ascii="TimesNewRomanPSMT" w:hAnsi="TimesNewRomanPSMT"/>
          <w:szCs w:val="24"/>
          <w:lang w:val="en-US"/>
        </w:rPr>
        <w:t>Alternatively</w:t>
      </w:r>
      <w:proofErr w:type="gramEnd"/>
      <w:r w:rsidR="00201F6A" w:rsidRPr="007E0261">
        <w:rPr>
          <w:rFonts w:ascii="TimesNewRomanPSMT" w:hAnsi="TimesNewRomanPSMT"/>
          <w:szCs w:val="24"/>
          <w:lang w:val="en-US"/>
        </w:rPr>
        <w:t xml:space="preserve"> a ‘Black Box’ dynamic model of the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 xml:space="preserve"> </w:t>
      </w:r>
      <w:r w:rsidR="00201F6A" w:rsidRPr="007E0261">
        <w:rPr>
          <w:rFonts w:ascii="TimesNewRomanPSMT" w:hAnsi="TimesNewRomanPSMT"/>
          <w:szCs w:val="24"/>
          <w:lang w:val="en-US"/>
        </w:rPr>
        <w:t xml:space="preserve">may be provided. All models should be suitable for the software analysis package used by the </w:t>
      </w:r>
      <w:r w:rsidRPr="007E0261">
        <w:rPr>
          <w:color w:val="2B579A"/>
          <w:szCs w:val="24"/>
          <w:shd w:val="clear" w:color="auto" w:fill="E6E6E6"/>
        </w:rPr>
        <w:fldChar w:fldCharType="begin"/>
      </w:r>
      <w:r w:rsidRPr="007E0261">
        <w:rPr>
          <w:szCs w:val="24"/>
        </w:rPr>
        <w:instrText xml:space="preserve"> REF DNO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DNO</w:t>
      </w:r>
      <w:r w:rsidRPr="007E0261">
        <w:rPr>
          <w:color w:val="2B579A"/>
          <w:szCs w:val="24"/>
          <w:shd w:val="clear" w:color="auto" w:fill="E6E6E6"/>
        </w:rPr>
        <w:fldChar w:fldCharType="end"/>
      </w:r>
      <w:r w:rsidR="00201F6A" w:rsidRPr="007E0261">
        <w:rPr>
          <w:rFonts w:ascii="TimesNewRomanPSMT" w:hAnsi="TimesNewRomanPSMT"/>
          <w:szCs w:val="24"/>
          <w:lang w:val="en-US"/>
        </w:rPr>
        <w:t>.</w:t>
      </w:r>
    </w:p>
    <w:p w14:paraId="6E861B72" w14:textId="77777777" w:rsidR="00201F6A" w:rsidRPr="007E0261" w:rsidRDefault="00201F6A" w:rsidP="00201F6A">
      <w:pPr>
        <w:pStyle w:val="Heading2"/>
        <w:ind w:left="0" w:firstLine="0"/>
        <w:jc w:val="left"/>
        <w:rPr>
          <w:szCs w:val="24"/>
        </w:rPr>
      </w:pPr>
      <w:r w:rsidRPr="00425D58">
        <w:rPr>
          <w:sz w:val="22"/>
          <w:szCs w:val="22"/>
        </w:rPr>
        <w:br w:type="page"/>
      </w:r>
      <w:bookmarkStart w:id="1283" w:name="_Toc138331154"/>
      <w:bookmarkStart w:id="1284" w:name="_Toc179270893"/>
      <w:r w:rsidRPr="007E0261">
        <w:rPr>
          <w:szCs w:val="24"/>
        </w:rPr>
        <w:lastRenderedPageBreak/>
        <w:t>Schedule 5c (iii)</w:t>
      </w:r>
      <w:bookmarkEnd w:id="1283"/>
    </w:p>
    <w:p w14:paraId="6E861B73" w14:textId="77777777" w:rsidR="00201F6A" w:rsidRPr="00F42B66" w:rsidRDefault="00201F6A" w:rsidP="00F03AC1">
      <w:pPr>
        <w:rPr>
          <w:b/>
          <w:szCs w:val="24"/>
        </w:rPr>
      </w:pPr>
      <w:smartTag w:uri="urn:schemas-microsoft-com:office:smarttags" w:element="stockticker">
        <w:r w:rsidRPr="00F42B66">
          <w:rPr>
            <w:b/>
            <w:szCs w:val="24"/>
          </w:rPr>
          <w:t>DATA</w:t>
        </w:r>
      </w:smartTag>
      <w:r w:rsidRPr="00F42B66">
        <w:rPr>
          <w:b/>
          <w:szCs w:val="24"/>
        </w:rPr>
        <w:t xml:space="preserve"> REGISTRATION CODE</w:t>
      </w:r>
      <w:bookmarkEnd w:id="1284"/>
    </w:p>
    <w:p w14:paraId="6E861B74" w14:textId="0C33F3F7" w:rsidR="00201F6A" w:rsidRPr="007E0261" w:rsidRDefault="00F56231" w:rsidP="00201F6A">
      <w:pPr>
        <w:jc w:val="left"/>
        <w:rPr>
          <w:b/>
          <w:szCs w:val="24"/>
        </w:rPr>
      </w:pPr>
      <w:r w:rsidRPr="00F42B66">
        <w:rPr>
          <w:color w:val="2B579A"/>
          <w:szCs w:val="24"/>
          <w:shd w:val="clear" w:color="auto" w:fill="E6E6E6"/>
        </w:rPr>
        <w:fldChar w:fldCharType="begin"/>
      </w:r>
      <w:r w:rsidRPr="00F42B66">
        <w:rPr>
          <w:szCs w:val="24"/>
        </w:rPr>
        <w:instrText xml:space="preserve"> REF pgm \h </w:instrText>
      </w:r>
      <w:r w:rsidR="00F42B66">
        <w:rPr>
          <w:szCs w:val="24"/>
        </w:rPr>
        <w:instrText xml:space="preserve">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Power Generating Module</w:t>
      </w:r>
      <w:r w:rsidRPr="00F42B66">
        <w:rPr>
          <w:color w:val="2B579A"/>
          <w:szCs w:val="24"/>
          <w:shd w:val="clear" w:color="auto" w:fill="E6E6E6"/>
        </w:rPr>
        <w:fldChar w:fldCharType="end"/>
      </w:r>
      <w:r w:rsidR="00201F6A" w:rsidRPr="007E0261">
        <w:rPr>
          <w:b/>
          <w:szCs w:val="24"/>
        </w:rPr>
        <w:t xml:space="preserve"> </w:t>
      </w:r>
      <w:smartTag w:uri="urn:schemas-microsoft-com:office:smarttags" w:element="stockticker">
        <w:r w:rsidR="00201F6A" w:rsidRPr="007E0261">
          <w:rPr>
            <w:b/>
            <w:szCs w:val="24"/>
          </w:rPr>
          <w:t>DATA</w:t>
        </w:r>
      </w:smartTag>
      <w:r w:rsidR="00201F6A" w:rsidRPr="007E0261">
        <w:rPr>
          <w:b/>
          <w:szCs w:val="24"/>
        </w:rPr>
        <w:t xml:space="preserve"> FOR EMBEDDED </w:t>
      </w:r>
      <w:r w:rsidRPr="00F42B66">
        <w:rPr>
          <w:color w:val="2B579A"/>
          <w:szCs w:val="24"/>
          <w:shd w:val="clear" w:color="auto" w:fill="E6E6E6"/>
        </w:rPr>
        <w:fldChar w:fldCharType="begin"/>
      </w:r>
      <w:r w:rsidRPr="00F42B66">
        <w:rPr>
          <w:szCs w:val="24"/>
        </w:rPr>
        <w:instrText xml:space="preserve"> REF pgm \h </w:instrText>
      </w:r>
      <w:r w:rsidR="00F42B66">
        <w:rPr>
          <w:szCs w:val="24"/>
        </w:rPr>
        <w:instrText xml:space="preserve">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 xml:space="preserve">Power Generating </w:t>
      </w:r>
      <w:proofErr w:type="spellStart"/>
      <w:r w:rsidR="005C572C" w:rsidRPr="005C572C">
        <w:rPr>
          <w:b/>
          <w:szCs w:val="24"/>
        </w:rPr>
        <w:t>Module</w:t>
      </w:r>
      <w:r w:rsidRPr="00F42B66">
        <w:rPr>
          <w:color w:val="2B579A"/>
          <w:szCs w:val="24"/>
          <w:shd w:val="clear" w:color="auto" w:fill="E6E6E6"/>
        </w:rPr>
        <w:fldChar w:fldCharType="end"/>
      </w:r>
      <w:proofErr w:type="gramStart"/>
      <w:r w:rsidR="00201F6A" w:rsidRPr="007E0261">
        <w:rPr>
          <w:b/>
          <w:szCs w:val="24"/>
        </w:rPr>
        <w:t>S</w:t>
      </w:r>
      <w:proofErr w:type="spellEnd"/>
      <w:proofErr w:type="gramEnd"/>
      <w:r w:rsidR="00201F6A" w:rsidRPr="007E0261">
        <w:rPr>
          <w:b/>
          <w:szCs w:val="24"/>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9"/>
        <w:gridCol w:w="1275"/>
        <w:gridCol w:w="1560"/>
        <w:gridCol w:w="1530"/>
      </w:tblGrid>
      <w:tr w:rsidR="00201F6A" w:rsidRPr="00595463" w14:paraId="6E861B7A" w14:textId="77777777" w:rsidTr="007E0261">
        <w:trPr>
          <w:cantSplit/>
          <w:tblHeader/>
        </w:trPr>
        <w:tc>
          <w:tcPr>
            <w:tcW w:w="4849" w:type="dxa"/>
          </w:tcPr>
          <w:p w14:paraId="6E861B75"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B76" w14:textId="62BECA65" w:rsidR="00201F6A" w:rsidRPr="007E0261" w:rsidRDefault="00201F6A" w:rsidP="00201F6A">
            <w:pPr>
              <w:pStyle w:val="BodyText"/>
              <w:spacing w:before="60" w:after="60"/>
              <w:ind w:left="0" w:firstLine="0"/>
              <w:jc w:val="left"/>
              <w:rPr>
                <w:b/>
                <w:szCs w:val="24"/>
              </w:rPr>
            </w:pPr>
            <w:r w:rsidRPr="007E0261">
              <w:rPr>
                <w:b/>
                <w:szCs w:val="24"/>
              </w:rPr>
              <w:t xml:space="preserve">5c (iii) Doubly Fed Induction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Pr="007E0261">
              <w:rPr>
                <w:b/>
                <w:szCs w:val="24"/>
              </w:rPr>
              <w:t>s</w:t>
            </w:r>
          </w:p>
        </w:tc>
        <w:tc>
          <w:tcPr>
            <w:tcW w:w="1275" w:type="dxa"/>
          </w:tcPr>
          <w:p w14:paraId="6E861B77" w14:textId="77777777" w:rsidR="00201F6A" w:rsidRPr="007E0261" w:rsidRDefault="00201F6A" w:rsidP="00201F6A">
            <w:pPr>
              <w:pStyle w:val="BodyText"/>
              <w:spacing w:before="60" w:after="60"/>
              <w:ind w:left="0" w:firstLine="0"/>
              <w:jc w:val="center"/>
              <w:rPr>
                <w:b/>
                <w:szCs w:val="24"/>
              </w:rPr>
            </w:pPr>
            <w:r w:rsidRPr="007E0261">
              <w:rPr>
                <w:b/>
                <w:szCs w:val="24"/>
                <w:u w:val="single"/>
              </w:rPr>
              <w:t>UNITS</w:t>
            </w:r>
          </w:p>
        </w:tc>
        <w:tc>
          <w:tcPr>
            <w:tcW w:w="1560" w:type="dxa"/>
          </w:tcPr>
          <w:p w14:paraId="6E861B78"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LV</w:t>
            </w:r>
          </w:p>
        </w:tc>
        <w:tc>
          <w:tcPr>
            <w:tcW w:w="1530" w:type="dxa"/>
          </w:tcPr>
          <w:p w14:paraId="6E861B79"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HV</w:t>
            </w:r>
          </w:p>
        </w:tc>
      </w:tr>
      <w:tr w:rsidR="00201F6A" w:rsidRPr="00595463" w14:paraId="6E861B7F" w14:textId="77777777" w:rsidTr="007E0261">
        <w:trPr>
          <w:cantSplit/>
        </w:trPr>
        <w:tc>
          <w:tcPr>
            <w:tcW w:w="4849" w:type="dxa"/>
            <w:tcBorders>
              <w:bottom w:val="single" w:sz="4" w:space="0" w:color="auto"/>
            </w:tcBorders>
            <w:shd w:val="clear" w:color="auto" w:fill="auto"/>
          </w:tcPr>
          <w:p w14:paraId="6E861B7B" w14:textId="6204FBFA" w:rsidR="00201F6A" w:rsidRPr="007E0261" w:rsidRDefault="00C10C33" w:rsidP="00201F6A">
            <w:pPr>
              <w:pStyle w:val="BodyText"/>
              <w:tabs>
                <w:tab w:val="left" w:pos="2487"/>
              </w:tabs>
              <w:spacing w:before="60" w:after="60"/>
              <w:ind w:left="0" w:firstLine="0"/>
              <w:jc w:val="left"/>
              <w:rPr>
                <w:szCs w:val="24"/>
              </w:rPr>
            </w:pPr>
            <w:r w:rsidRPr="00F42B66">
              <w:rPr>
                <w:color w:val="2B579A"/>
                <w:szCs w:val="24"/>
                <w:shd w:val="clear" w:color="auto" w:fill="E6E6E6"/>
              </w:rPr>
              <w:fldChar w:fldCharType="begin"/>
            </w:r>
            <w:r w:rsidRPr="00F42B66">
              <w:rPr>
                <w:szCs w:val="24"/>
              </w:rPr>
              <w:instrText xml:space="preserve"> REF pgm \h </w:instrText>
            </w:r>
            <w:r w:rsidR="00F42B66">
              <w:rPr>
                <w:szCs w:val="24"/>
              </w:rPr>
              <w:instrText xml:space="preserve">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 xml:space="preserve">Power Generating </w:t>
            </w:r>
            <w:proofErr w:type="spellStart"/>
            <w:r w:rsidR="005C572C" w:rsidRPr="005C572C">
              <w:rPr>
                <w:b/>
                <w:szCs w:val="24"/>
              </w:rPr>
              <w:t>Module</w:t>
            </w:r>
            <w:r w:rsidRPr="00F42B66">
              <w:rPr>
                <w:color w:val="2B579A"/>
                <w:szCs w:val="24"/>
                <w:shd w:val="clear" w:color="auto" w:fill="E6E6E6"/>
              </w:rPr>
              <w:fldChar w:fldCharType="end"/>
            </w:r>
            <w:r w:rsidR="00201F6A" w:rsidRPr="007E0261">
              <w:rPr>
                <w:szCs w:val="24"/>
              </w:rPr>
              <w:t>maximum</w:t>
            </w:r>
            <w:proofErr w:type="spellEnd"/>
            <w:r w:rsidR="00201F6A" w:rsidRPr="007E0261">
              <w:rPr>
                <w:szCs w:val="24"/>
              </w:rPr>
              <w:t xml:space="preserve"> fault current contribution data (see note 1)</w:t>
            </w:r>
          </w:p>
        </w:tc>
        <w:tc>
          <w:tcPr>
            <w:tcW w:w="1275" w:type="dxa"/>
            <w:tcBorders>
              <w:bottom w:val="single" w:sz="4" w:space="0" w:color="auto"/>
            </w:tcBorders>
            <w:shd w:val="clear" w:color="auto" w:fill="auto"/>
          </w:tcPr>
          <w:p w14:paraId="6E861B7C" w14:textId="77777777" w:rsidR="00201F6A" w:rsidRPr="007E0261" w:rsidRDefault="00201F6A" w:rsidP="00201F6A">
            <w:pPr>
              <w:pStyle w:val="BodyText"/>
              <w:spacing w:before="60" w:after="60"/>
              <w:ind w:left="0" w:firstLine="0"/>
              <w:jc w:val="center"/>
              <w:rPr>
                <w:szCs w:val="24"/>
              </w:rPr>
            </w:pPr>
            <w:r w:rsidRPr="007E0261">
              <w:rPr>
                <w:szCs w:val="24"/>
              </w:rPr>
              <w:t>Schedule</w:t>
            </w:r>
          </w:p>
        </w:tc>
        <w:tc>
          <w:tcPr>
            <w:tcW w:w="1560" w:type="dxa"/>
            <w:tcBorders>
              <w:bottom w:val="single" w:sz="4" w:space="0" w:color="auto"/>
            </w:tcBorders>
            <w:shd w:val="clear" w:color="auto" w:fill="auto"/>
          </w:tcPr>
          <w:p w14:paraId="6E861B7D"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Borders>
              <w:bottom w:val="single" w:sz="4" w:space="0" w:color="auto"/>
            </w:tcBorders>
            <w:shd w:val="clear" w:color="auto" w:fill="auto"/>
          </w:tcPr>
          <w:p w14:paraId="6E861B7E"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84" w14:textId="77777777" w:rsidTr="007E0261">
        <w:trPr>
          <w:cantSplit/>
        </w:trPr>
        <w:tc>
          <w:tcPr>
            <w:tcW w:w="4849" w:type="dxa"/>
            <w:shd w:val="clear" w:color="auto" w:fill="C0C0C0"/>
          </w:tcPr>
          <w:p w14:paraId="6E861B80" w14:textId="5EC3CE6F" w:rsidR="00201F6A" w:rsidRPr="007E0261" w:rsidRDefault="00F56231" w:rsidP="00201F6A">
            <w:pPr>
              <w:pStyle w:val="BodyText"/>
              <w:spacing w:before="60" w:after="60"/>
              <w:ind w:left="0" w:firstLine="0"/>
              <w:jc w:val="left"/>
              <w:rPr>
                <w:szCs w:val="24"/>
              </w:rPr>
            </w:pPr>
            <w:r w:rsidRPr="007E0261">
              <w:rPr>
                <w:color w:val="2B579A"/>
                <w:szCs w:val="24"/>
                <w:shd w:val="clear" w:color="auto" w:fill="E6E6E6"/>
              </w:rPr>
              <w:fldChar w:fldCharType="begin"/>
            </w:r>
            <w:r w:rsidRPr="007E0261">
              <w:rPr>
                <w:szCs w:val="24"/>
              </w:rPr>
              <w:instrText xml:space="preserve"> REF pgm \h </w:instrText>
            </w:r>
            <w:r w:rsidR="00FE3795" w:rsidRPr="007E0261">
              <w:rPr>
                <w:szCs w:val="24"/>
              </w:rPr>
              <w:instrText xml:space="preserve">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00201F6A" w:rsidRPr="007E0261">
              <w:rPr>
                <w:b/>
                <w:szCs w:val="24"/>
              </w:rPr>
              <w:t xml:space="preserve"> MODEL </w:t>
            </w:r>
            <w:smartTag w:uri="urn:schemas-microsoft-com:office:smarttags" w:element="stockticker">
              <w:r w:rsidR="00201F6A" w:rsidRPr="007E0261">
                <w:rPr>
                  <w:b/>
                  <w:szCs w:val="24"/>
                </w:rPr>
                <w:t>DATA</w:t>
              </w:r>
            </w:smartTag>
            <w:r w:rsidR="00201F6A" w:rsidRPr="007E0261">
              <w:rPr>
                <w:b/>
                <w:szCs w:val="24"/>
              </w:rPr>
              <w:t xml:space="preserve"> (see note 2)</w:t>
            </w:r>
          </w:p>
        </w:tc>
        <w:tc>
          <w:tcPr>
            <w:tcW w:w="1275" w:type="dxa"/>
            <w:shd w:val="clear" w:color="auto" w:fill="C0C0C0"/>
          </w:tcPr>
          <w:p w14:paraId="6E861B81" w14:textId="77777777" w:rsidR="00201F6A" w:rsidRPr="007E0261" w:rsidRDefault="00201F6A" w:rsidP="00201F6A">
            <w:pPr>
              <w:pStyle w:val="BodyText"/>
              <w:spacing w:before="60" w:after="60"/>
              <w:ind w:left="0" w:firstLine="0"/>
              <w:jc w:val="center"/>
              <w:rPr>
                <w:szCs w:val="24"/>
              </w:rPr>
            </w:pPr>
          </w:p>
        </w:tc>
        <w:tc>
          <w:tcPr>
            <w:tcW w:w="1560" w:type="dxa"/>
            <w:shd w:val="clear" w:color="auto" w:fill="C0C0C0"/>
          </w:tcPr>
          <w:p w14:paraId="6E861B82" w14:textId="77777777" w:rsidR="00201F6A" w:rsidRPr="007E0261" w:rsidRDefault="00201F6A" w:rsidP="00201F6A">
            <w:pPr>
              <w:pStyle w:val="BodyText"/>
              <w:spacing w:before="60" w:after="60"/>
              <w:ind w:left="0" w:firstLine="0"/>
              <w:jc w:val="center"/>
              <w:rPr>
                <w:b/>
                <w:szCs w:val="24"/>
              </w:rPr>
            </w:pPr>
          </w:p>
        </w:tc>
        <w:tc>
          <w:tcPr>
            <w:tcW w:w="1530" w:type="dxa"/>
            <w:shd w:val="clear" w:color="auto" w:fill="C0C0C0"/>
          </w:tcPr>
          <w:p w14:paraId="6E861B83" w14:textId="77777777" w:rsidR="00201F6A" w:rsidRPr="007E0261" w:rsidRDefault="00201F6A" w:rsidP="00201F6A">
            <w:pPr>
              <w:pStyle w:val="BodyText"/>
              <w:spacing w:before="60" w:after="60"/>
              <w:ind w:left="0" w:firstLine="0"/>
              <w:jc w:val="center"/>
              <w:rPr>
                <w:b/>
                <w:szCs w:val="24"/>
              </w:rPr>
            </w:pPr>
          </w:p>
        </w:tc>
      </w:tr>
      <w:tr w:rsidR="00201F6A" w:rsidRPr="00595463" w14:paraId="6E861B89" w14:textId="77777777" w:rsidTr="007E0261">
        <w:trPr>
          <w:cantSplit/>
        </w:trPr>
        <w:tc>
          <w:tcPr>
            <w:tcW w:w="4849" w:type="dxa"/>
          </w:tcPr>
          <w:p w14:paraId="6E861B85" w14:textId="77777777" w:rsidR="00201F6A" w:rsidRPr="007E0261" w:rsidRDefault="00201F6A" w:rsidP="00201F6A">
            <w:pPr>
              <w:pStyle w:val="BodyText"/>
              <w:spacing w:before="60" w:after="60"/>
              <w:ind w:left="0" w:firstLine="0"/>
              <w:jc w:val="left"/>
              <w:rPr>
                <w:szCs w:val="24"/>
              </w:rPr>
            </w:pPr>
            <w:r w:rsidRPr="007E0261">
              <w:rPr>
                <w:szCs w:val="24"/>
              </w:rPr>
              <w:t>Magnetising reactance</w:t>
            </w:r>
          </w:p>
        </w:tc>
        <w:tc>
          <w:tcPr>
            <w:tcW w:w="1275" w:type="dxa"/>
          </w:tcPr>
          <w:p w14:paraId="6E861B86"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87"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88"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8E" w14:textId="77777777" w:rsidTr="007E0261">
        <w:trPr>
          <w:cantSplit/>
        </w:trPr>
        <w:tc>
          <w:tcPr>
            <w:tcW w:w="4849" w:type="dxa"/>
          </w:tcPr>
          <w:p w14:paraId="6E861B8A" w14:textId="77777777" w:rsidR="00201F6A" w:rsidRPr="007E0261" w:rsidRDefault="00201F6A" w:rsidP="00201F6A">
            <w:pPr>
              <w:pStyle w:val="BodyText"/>
              <w:spacing w:before="60" w:after="60"/>
              <w:ind w:left="0" w:firstLine="0"/>
              <w:jc w:val="left"/>
              <w:rPr>
                <w:szCs w:val="24"/>
              </w:rPr>
            </w:pPr>
            <w:r w:rsidRPr="007E0261">
              <w:rPr>
                <w:szCs w:val="24"/>
              </w:rPr>
              <w:t>Stator resistance</w:t>
            </w:r>
          </w:p>
        </w:tc>
        <w:tc>
          <w:tcPr>
            <w:tcW w:w="1275" w:type="dxa"/>
          </w:tcPr>
          <w:p w14:paraId="6E861B8B"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8C"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8D"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93" w14:textId="77777777" w:rsidTr="007E0261">
        <w:trPr>
          <w:cantSplit/>
        </w:trPr>
        <w:tc>
          <w:tcPr>
            <w:tcW w:w="4849" w:type="dxa"/>
          </w:tcPr>
          <w:p w14:paraId="6E861B8F" w14:textId="77777777" w:rsidR="00201F6A" w:rsidRPr="007E0261" w:rsidRDefault="00201F6A" w:rsidP="00201F6A">
            <w:pPr>
              <w:pStyle w:val="BodyText"/>
              <w:spacing w:before="60" w:after="60"/>
              <w:ind w:left="0" w:firstLine="0"/>
              <w:jc w:val="left"/>
              <w:rPr>
                <w:szCs w:val="24"/>
              </w:rPr>
            </w:pPr>
            <w:r w:rsidRPr="007E0261">
              <w:rPr>
                <w:szCs w:val="24"/>
              </w:rPr>
              <w:t>Stator reactance</w:t>
            </w:r>
          </w:p>
        </w:tc>
        <w:tc>
          <w:tcPr>
            <w:tcW w:w="1275" w:type="dxa"/>
          </w:tcPr>
          <w:p w14:paraId="6E861B90"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91"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92"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98" w14:textId="77777777" w:rsidTr="007E0261">
        <w:trPr>
          <w:cantSplit/>
        </w:trPr>
        <w:tc>
          <w:tcPr>
            <w:tcW w:w="4849" w:type="dxa"/>
          </w:tcPr>
          <w:p w14:paraId="6E861B94" w14:textId="77777777" w:rsidR="00201F6A" w:rsidRPr="007E0261" w:rsidRDefault="00B226AD" w:rsidP="00201F6A">
            <w:pPr>
              <w:pStyle w:val="BodyText"/>
              <w:spacing w:before="60" w:after="60"/>
              <w:ind w:left="0" w:firstLine="0"/>
              <w:jc w:val="left"/>
              <w:rPr>
                <w:szCs w:val="24"/>
              </w:rPr>
            </w:pPr>
            <w:r w:rsidRPr="007E0261">
              <w:rPr>
                <w:szCs w:val="24"/>
                <w:lang w:val="en-US"/>
              </w:rPr>
              <w:t>R</w:t>
            </w:r>
            <w:r w:rsidR="00201F6A" w:rsidRPr="007E0261">
              <w:rPr>
                <w:szCs w:val="24"/>
                <w:lang w:val="en-US"/>
              </w:rPr>
              <w:t>unning rotor resistance</w:t>
            </w:r>
          </w:p>
        </w:tc>
        <w:tc>
          <w:tcPr>
            <w:tcW w:w="1275" w:type="dxa"/>
          </w:tcPr>
          <w:p w14:paraId="6E861B95"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96"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97"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9D" w14:textId="77777777" w:rsidTr="007E0261">
        <w:trPr>
          <w:cantSplit/>
        </w:trPr>
        <w:tc>
          <w:tcPr>
            <w:tcW w:w="4849" w:type="dxa"/>
          </w:tcPr>
          <w:p w14:paraId="6E861B99" w14:textId="77777777" w:rsidR="00201F6A" w:rsidRPr="007E0261" w:rsidRDefault="00B226AD" w:rsidP="00201F6A">
            <w:pPr>
              <w:pStyle w:val="BodyText"/>
              <w:spacing w:before="60" w:after="60"/>
              <w:ind w:left="0" w:firstLine="0"/>
              <w:jc w:val="left"/>
              <w:rPr>
                <w:szCs w:val="24"/>
              </w:rPr>
            </w:pPr>
            <w:r w:rsidRPr="007E0261">
              <w:rPr>
                <w:szCs w:val="24"/>
              </w:rPr>
              <w:t>R</w:t>
            </w:r>
            <w:r w:rsidR="00201F6A" w:rsidRPr="007E0261">
              <w:rPr>
                <w:szCs w:val="24"/>
              </w:rPr>
              <w:t>unning rotor reactance</w:t>
            </w:r>
          </w:p>
        </w:tc>
        <w:tc>
          <w:tcPr>
            <w:tcW w:w="1275" w:type="dxa"/>
          </w:tcPr>
          <w:p w14:paraId="6E861B9A"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9B"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9C"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A2" w14:textId="77777777" w:rsidTr="007E0261">
        <w:trPr>
          <w:cantSplit/>
        </w:trPr>
        <w:tc>
          <w:tcPr>
            <w:tcW w:w="4849" w:type="dxa"/>
          </w:tcPr>
          <w:p w14:paraId="6E861B9E" w14:textId="77777777" w:rsidR="00201F6A" w:rsidRPr="007E0261" w:rsidRDefault="00B226AD" w:rsidP="00201F6A">
            <w:pPr>
              <w:pStyle w:val="BodyText"/>
              <w:spacing w:before="60" w:after="60"/>
              <w:ind w:left="0" w:firstLine="0"/>
              <w:jc w:val="left"/>
              <w:rPr>
                <w:szCs w:val="24"/>
              </w:rPr>
            </w:pPr>
            <w:r w:rsidRPr="007E0261">
              <w:rPr>
                <w:szCs w:val="24"/>
                <w:lang w:val="en-US"/>
              </w:rPr>
              <w:t>S</w:t>
            </w:r>
            <w:r w:rsidR="00201F6A" w:rsidRPr="007E0261">
              <w:rPr>
                <w:szCs w:val="24"/>
                <w:lang w:val="en-US"/>
              </w:rPr>
              <w:t>tandstill rotor resistance</w:t>
            </w:r>
          </w:p>
        </w:tc>
        <w:tc>
          <w:tcPr>
            <w:tcW w:w="1275" w:type="dxa"/>
          </w:tcPr>
          <w:p w14:paraId="6E861B9F"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A0"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A1"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A7" w14:textId="77777777" w:rsidTr="007E0261">
        <w:trPr>
          <w:cantSplit/>
        </w:trPr>
        <w:tc>
          <w:tcPr>
            <w:tcW w:w="4849" w:type="dxa"/>
          </w:tcPr>
          <w:p w14:paraId="6E861BA3" w14:textId="77777777" w:rsidR="00201F6A" w:rsidRPr="007E0261" w:rsidRDefault="00B226AD" w:rsidP="00201F6A">
            <w:pPr>
              <w:pStyle w:val="BodyText"/>
              <w:spacing w:before="60" w:after="60"/>
              <w:ind w:left="0" w:firstLine="0"/>
              <w:jc w:val="left"/>
              <w:rPr>
                <w:szCs w:val="24"/>
              </w:rPr>
            </w:pPr>
            <w:r w:rsidRPr="007E0261">
              <w:rPr>
                <w:szCs w:val="24"/>
              </w:rPr>
              <w:t>S</w:t>
            </w:r>
            <w:r w:rsidR="00201F6A" w:rsidRPr="007E0261">
              <w:rPr>
                <w:szCs w:val="24"/>
              </w:rPr>
              <w:t>tandstill rotor reactance</w:t>
            </w:r>
          </w:p>
        </w:tc>
        <w:tc>
          <w:tcPr>
            <w:tcW w:w="1275" w:type="dxa"/>
          </w:tcPr>
          <w:p w14:paraId="6E861BA4"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A5"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A6"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AC" w14:textId="77777777" w:rsidTr="007E0261">
        <w:trPr>
          <w:cantSplit/>
        </w:trPr>
        <w:tc>
          <w:tcPr>
            <w:tcW w:w="4849" w:type="dxa"/>
          </w:tcPr>
          <w:p w14:paraId="6E861BA8" w14:textId="77777777" w:rsidR="00201F6A" w:rsidRPr="007E0261" w:rsidRDefault="00201F6A" w:rsidP="00201F6A">
            <w:pPr>
              <w:pStyle w:val="BodyText"/>
              <w:spacing w:before="60" w:after="60"/>
              <w:ind w:left="0" w:firstLine="0"/>
              <w:jc w:val="left"/>
              <w:rPr>
                <w:szCs w:val="24"/>
              </w:rPr>
            </w:pPr>
            <w:r w:rsidRPr="007E0261">
              <w:rPr>
                <w:szCs w:val="24"/>
              </w:rPr>
              <w:t>Rotor current limit</w:t>
            </w:r>
          </w:p>
        </w:tc>
        <w:tc>
          <w:tcPr>
            <w:tcW w:w="1275" w:type="dxa"/>
          </w:tcPr>
          <w:p w14:paraId="6E861BA9" w14:textId="77777777" w:rsidR="00201F6A" w:rsidRPr="007E0261" w:rsidRDefault="00201F6A" w:rsidP="00201F6A">
            <w:pPr>
              <w:pStyle w:val="BodyText"/>
              <w:spacing w:before="60" w:after="60"/>
              <w:ind w:left="0" w:firstLine="0"/>
              <w:jc w:val="center"/>
              <w:rPr>
                <w:szCs w:val="24"/>
              </w:rPr>
            </w:pPr>
            <w:r w:rsidRPr="007E0261">
              <w:rPr>
                <w:szCs w:val="24"/>
              </w:rPr>
              <w:t>A</w:t>
            </w:r>
          </w:p>
        </w:tc>
        <w:tc>
          <w:tcPr>
            <w:tcW w:w="1560" w:type="dxa"/>
          </w:tcPr>
          <w:p w14:paraId="6E861BAA"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A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B1" w14:textId="77777777" w:rsidTr="007E0261">
        <w:trPr>
          <w:cantSplit/>
        </w:trPr>
        <w:tc>
          <w:tcPr>
            <w:tcW w:w="4849" w:type="dxa"/>
          </w:tcPr>
          <w:p w14:paraId="6E861BAD" w14:textId="77777777" w:rsidR="00201F6A" w:rsidRPr="007E0261" w:rsidRDefault="00201F6A" w:rsidP="00201F6A">
            <w:pPr>
              <w:pStyle w:val="BodyText"/>
              <w:spacing w:before="60" w:after="60"/>
              <w:ind w:left="0" w:firstLine="0"/>
              <w:jc w:val="left"/>
              <w:rPr>
                <w:szCs w:val="24"/>
              </w:rPr>
            </w:pPr>
            <w:r w:rsidRPr="007E0261">
              <w:rPr>
                <w:szCs w:val="24"/>
              </w:rPr>
              <w:t>Number of pole pairs</w:t>
            </w:r>
          </w:p>
        </w:tc>
        <w:tc>
          <w:tcPr>
            <w:tcW w:w="1275" w:type="dxa"/>
          </w:tcPr>
          <w:p w14:paraId="6E861BAE"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tcPr>
          <w:p w14:paraId="6E861BAF"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B0"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B6" w14:textId="77777777" w:rsidTr="007E0261">
        <w:trPr>
          <w:cantSplit/>
        </w:trPr>
        <w:tc>
          <w:tcPr>
            <w:tcW w:w="4849" w:type="dxa"/>
          </w:tcPr>
          <w:p w14:paraId="6E861BB2" w14:textId="77777777" w:rsidR="00201F6A" w:rsidRPr="007E0261" w:rsidRDefault="00201F6A" w:rsidP="00201F6A">
            <w:pPr>
              <w:pStyle w:val="BodyText"/>
              <w:spacing w:before="60" w:after="60"/>
              <w:ind w:left="0" w:firstLine="0"/>
              <w:jc w:val="left"/>
              <w:rPr>
                <w:szCs w:val="24"/>
              </w:rPr>
            </w:pPr>
            <w:r w:rsidRPr="007E0261">
              <w:rPr>
                <w:szCs w:val="24"/>
              </w:rPr>
              <w:t>Gearbox ratio</w:t>
            </w:r>
          </w:p>
        </w:tc>
        <w:tc>
          <w:tcPr>
            <w:tcW w:w="1275" w:type="dxa"/>
          </w:tcPr>
          <w:p w14:paraId="6E861BB3"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tcPr>
          <w:p w14:paraId="6E861BB4"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B5"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BB" w14:textId="77777777" w:rsidTr="007E0261">
        <w:trPr>
          <w:cantSplit/>
        </w:trPr>
        <w:tc>
          <w:tcPr>
            <w:tcW w:w="4849" w:type="dxa"/>
          </w:tcPr>
          <w:p w14:paraId="6E861BB7" w14:textId="77777777" w:rsidR="00201F6A" w:rsidRPr="007E0261" w:rsidRDefault="00201F6A" w:rsidP="00201F6A">
            <w:pPr>
              <w:pStyle w:val="BodyText"/>
              <w:spacing w:before="60" w:after="60"/>
              <w:ind w:left="0" w:firstLine="0"/>
              <w:jc w:val="left"/>
              <w:rPr>
                <w:szCs w:val="24"/>
              </w:rPr>
            </w:pPr>
            <w:r w:rsidRPr="007E0261">
              <w:rPr>
                <w:szCs w:val="24"/>
              </w:rPr>
              <w:t xml:space="preserve">Generator rotor speed range </w:t>
            </w:r>
            <w:r w:rsidR="00B226AD" w:rsidRPr="007E0261">
              <w:rPr>
                <w:szCs w:val="24"/>
              </w:rPr>
              <w:t>(minimum to rated speed)</w:t>
            </w:r>
          </w:p>
        </w:tc>
        <w:tc>
          <w:tcPr>
            <w:tcW w:w="1275" w:type="dxa"/>
          </w:tcPr>
          <w:p w14:paraId="6E861BB8" w14:textId="77777777" w:rsidR="00201F6A" w:rsidRPr="007E0261" w:rsidRDefault="00201F6A" w:rsidP="00201F6A">
            <w:pPr>
              <w:pStyle w:val="BodyText"/>
              <w:spacing w:before="60" w:after="60"/>
              <w:ind w:left="0" w:firstLine="0"/>
              <w:jc w:val="center"/>
              <w:rPr>
                <w:szCs w:val="24"/>
              </w:rPr>
            </w:pPr>
            <w:r w:rsidRPr="007E0261">
              <w:rPr>
                <w:szCs w:val="24"/>
              </w:rPr>
              <w:t>rpm</w:t>
            </w:r>
          </w:p>
        </w:tc>
        <w:tc>
          <w:tcPr>
            <w:tcW w:w="1560" w:type="dxa"/>
          </w:tcPr>
          <w:p w14:paraId="6E861BB9"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BA"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C0" w14:textId="77777777" w:rsidTr="007E0261">
        <w:trPr>
          <w:cantSplit/>
        </w:trPr>
        <w:tc>
          <w:tcPr>
            <w:tcW w:w="4849" w:type="dxa"/>
          </w:tcPr>
          <w:p w14:paraId="6E861BBC" w14:textId="77777777" w:rsidR="00201F6A" w:rsidRPr="007E0261" w:rsidRDefault="00201F6A" w:rsidP="00201F6A">
            <w:pPr>
              <w:pStyle w:val="BodyText"/>
              <w:spacing w:before="60" w:after="60"/>
              <w:ind w:left="0" w:firstLine="0"/>
              <w:jc w:val="left"/>
              <w:rPr>
                <w:szCs w:val="24"/>
              </w:rPr>
            </w:pPr>
            <w:r w:rsidRPr="007E0261">
              <w:rPr>
                <w:szCs w:val="24"/>
              </w:rPr>
              <w:t>Electrical power output versus generator rotor speed</w:t>
            </w:r>
          </w:p>
        </w:tc>
        <w:tc>
          <w:tcPr>
            <w:tcW w:w="1275" w:type="dxa"/>
          </w:tcPr>
          <w:p w14:paraId="6E861BBD" w14:textId="77777777" w:rsidR="00201F6A" w:rsidRPr="007E0261" w:rsidRDefault="00201F6A" w:rsidP="00201F6A">
            <w:pPr>
              <w:pStyle w:val="BodyText"/>
              <w:spacing w:before="60" w:after="60"/>
              <w:ind w:left="0" w:firstLine="0"/>
              <w:jc w:val="center"/>
              <w:rPr>
                <w:szCs w:val="24"/>
              </w:rPr>
            </w:pPr>
            <w:r w:rsidRPr="007E0261">
              <w:rPr>
                <w:szCs w:val="24"/>
              </w:rPr>
              <w:t>Graph / Table</w:t>
            </w:r>
          </w:p>
        </w:tc>
        <w:tc>
          <w:tcPr>
            <w:tcW w:w="1560" w:type="dxa"/>
          </w:tcPr>
          <w:p w14:paraId="6E861BBE"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BF"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C5" w14:textId="77777777" w:rsidTr="007E0261">
        <w:trPr>
          <w:cantSplit/>
        </w:trPr>
        <w:tc>
          <w:tcPr>
            <w:tcW w:w="4849" w:type="dxa"/>
          </w:tcPr>
          <w:p w14:paraId="6E861BC1" w14:textId="77777777" w:rsidR="00201F6A" w:rsidRPr="007E0261" w:rsidRDefault="00201F6A" w:rsidP="00201F6A">
            <w:pPr>
              <w:pStyle w:val="BodyText"/>
              <w:spacing w:before="60" w:after="60"/>
              <w:ind w:left="0" w:firstLine="0"/>
              <w:jc w:val="left"/>
              <w:rPr>
                <w:szCs w:val="24"/>
              </w:rPr>
            </w:pPr>
            <w:r w:rsidRPr="007E0261">
              <w:rPr>
                <w:szCs w:val="24"/>
              </w:rPr>
              <w:t>Total effective inertia constant (generator and prime mover)</w:t>
            </w:r>
            <w:r w:rsidR="00B226AD" w:rsidRPr="007E0261">
              <w:rPr>
                <w:szCs w:val="24"/>
              </w:rPr>
              <w:t xml:space="preserve"> at rated speed</w:t>
            </w:r>
          </w:p>
        </w:tc>
        <w:tc>
          <w:tcPr>
            <w:tcW w:w="1275" w:type="dxa"/>
          </w:tcPr>
          <w:p w14:paraId="6E861BC2"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MWsec</w:t>
            </w:r>
            <w:proofErr w:type="spellEnd"/>
            <w:r w:rsidRPr="007E0261">
              <w:rPr>
                <w:szCs w:val="24"/>
              </w:rPr>
              <w:t>/MVA</w:t>
            </w:r>
          </w:p>
        </w:tc>
        <w:tc>
          <w:tcPr>
            <w:tcW w:w="1560" w:type="dxa"/>
          </w:tcPr>
          <w:p w14:paraId="6E861BC3"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C4"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CA" w14:textId="77777777" w:rsidTr="007E0261">
        <w:trPr>
          <w:cantSplit/>
        </w:trPr>
        <w:tc>
          <w:tcPr>
            <w:tcW w:w="4849" w:type="dxa"/>
          </w:tcPr>
          <w:p w14:paraId="6E861BC6" w14:textId="77777777" w:rsidR="00201F6A" w:rsidRPr="007E0261" w:rsidRDefault="00201F6A" w:rsidP="00201F6A">
            <w:pPr>
              <w:pStyle w:val="BodyText"/>
              <w:spacing w:before="60" w:after="60"/>
              <w:ind w:left="0" w:firstLine="0"/>
              <w:jc w:val="left"/>
              <w:rPr>
                <w:szCs w:val="24"/>
              </w:rPr>
            </w:pPr>
            <w:r w:rsidRPr="007E0261">
              <w:rPr>
                <w:szCs w:val="24"/>
              </w:rPr>
              <w:t>Inertia constant of the generator rotor</w:t>
            </w:r>
            <w:r w:rsidR="00B226AD" w:rsidRPr="007E0261">
              <w:rPr>
                <w:szCs w:val="24"/>
              </w:rPr>
              <w:t xml:space="preserve"> at rated speed</w:t>
            </w:r>
          </w:p>
        </w:tc>
        <w:tc>
          <w:tcPr>
            <w:tcW w:w="1275" w:type="dxa"/>
          </w:tcPr>
          <w:p w14:paraId="6E861BC7"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MWsec</w:t>
            </w:r>
            <w:proofErr w:type="spellEnd"/>
            <w:r w:rsidRPr="007E0261">
              <w:rPr>
                <w:szCs w:val="24"/>
              </w:rPr>
              <w:t>/ MVA</w:t>
            </w:r>
          </w:p>
        </w:tc>
        <w:tc>
          <w:tcPr>
            <w:tcW w:w="1560" w:type="dxa"/>
          </w:tcPr>
          <w:p w14:paraId="6E861BC8"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C9"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CF" w14:textId="77777777" w:rsidTr="007E0261">
        <w:trPr>
          <w:cantSplit/>
        </w:trPr>
        <w:tc>
          <w:tcPr>
            <w:tcW w:w="4849" w:type="dxa"/>
          </w:tcPr>
          <w:p w14:paraId="6E861BCB" w14:textId="77777777" w:rsidR="00201F6A" w:rsidRPr="007E0261" w:rsidRDefault="00201F6A" w:rsidP="00201F6A">
            <w:pPr>
              <w:pStyle w:val="BodyText"/>
              <w:spacing w:before="60" w:after="60"/>
              <w:ind w:left="0" w:firstLine="0"/>
              <w:jc w:val="left"/>
              <w:rPr>
                <w:szCs w:val="24"/>
              </w:rPr>
            </w:pPr>
            <w:r w:rsidRPr="007E0261">
              <w:rPr>
                <w:szCs w:val="24"/>
              </w:rPr>
              <w:t>Inertia constant of the prime mover rotor</w:t>
            </w:r>
            <w:r w:rsidR="00B226AD" w:rsidRPr="007E0261">
              <w:rPr>
                <w:szCs w:val="24"/>
              </w:rPr>
              <w:t xml:space="preserve"> at rated speed</w:t>
            </w:r>
          </w:p>
        </w:tc>
        <w:tc>
          <w:tcPr>
            <w:tcW w:w="1275" w:type="dxa"/>
          </w:tcPr>
          <w:p w14:paraId="6E861BCC"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MWsec</w:t>
            </w:r>
            <w:proofErr w:type="spellEnd"/>
            <w:r w:rsidRPr="007E0261">
              <w:rPr>
                <w:szCs w:val="24"/>
              </w:rPr>
              <w:t>/ MVA</w:t>
            </w:r>
          </w:p>
        </w:tc>
        <w:tc>
          <w:tcPr>
            <w:tcW w:w="1560" w:type="dxa"/>
          </w:tcPr>
          <w:p w14:paraId="6E861BCD"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CE"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D4" w14:textId="77777777" w:rsidTr="007E0261">
        <w:trPr>
          <w:cantSplit/>
        </w:trPr>
        <w:tc>
          <w:tcPr>
            <w:tcW w:w="4849" w:type="dxa"/>
          </w:tcPr>
          <w:p w14:paraId="6E861BD0" w14:textId="77777777" w:rsidR="00201F6A" w:rsidRPr="007E0261" w:rsidRDefault="00201F6A" w:rsidP="00201F6A">
            <w:pPr>
              <w:pStyle w:val="BodyText"/>
              <w:spacing w:before="60" w:after="60"/>
              <w:ind w:left="0" w:firstLine="0"/>
              <w:jc w:val="left"/>
              <w:rPr>
                <w:szCs w:val="24"/>
              </w:rPr>
            </w:pPr>
            <w:r w:rsidRPr="007E0261">
              <w:rPr>
                <w:szCs w:val="24"/>
              </w:rPr>
              <w:t>Equivalent shaft stiffness between the two masses</w:t>
            </w:r>
          </w:p>
        </w:tc>
        <w:tc>
          <w:tcPr>
            <w:tcW w:w="1275" w:type="dxa"/>
          </w:tcPr>
          <w:p w14:paraId="6E861BD1" w14:textId="77777777" w:rsidR="00201F6A" w:rsidRPr="007E0261" w:rsidRDefault="00201F6A" w:rsidP="00201F6A">
            <w:pPr>
              <w:pStyle w:val="BodyText"/>
              <w:spacing w:before="60" w:after="60"/>
              <w:ind w:left="0" w:firstLine="0"/>
              <w:jc w:val="center"/>
              <w:rPr>
                <w:szCs w:val="24"/>
              </w:rPr>
            </w:pPr>
            <w:r w:rsidRPr="007E0261">
              <w:rPr>
                <w:szCs w:val="24"/>
              </w:rPr>
              <w:t>Nm/ Electrical radian</w:t>
            </w:r>
          </w:p>
        </w:tc>
        <w:tc>
          <w:tcPr>
            <w:tcW w:w="1560" w:type="dxa"/>
          </w:tcPr>
          <w:p w14:paraId="6E861BD2"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D3"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D9" w14:textId="77777777" w:rsidTr="007E0261">
        <w:trPr>
          <w:cantSplit/>
        </w:trPr>
        <w:tc>
          <w:tcPr>
            <w:tcW w:w="4849" w:type="dxa"/>
          </w:tcPr>
          <w:p w14:paraId="6E861BD5" w14:textId="77777777" w:rsidR="00201F6A" w:rsidRPr="007E0261" w:rsidRDefault="00201F6A" w:rsidP="00201F6A">
            <w:pPr>
              <w:pStyle w:val="BodyText"/>
              <w:spacing w:before="60" w:after="60"/>
              <w:ind w:left="0" w:firstLine="0"/>
              <w:jc w:val="left"/>
              <w:rPr>
                <w:szCs w:val="24"/>
              </w:rPr>
            </w:pPr>
            <w:r w:rsidRPr="007E0261">
              <w:rPr>
                <w:szCs w:val="24"/>
              </w:rPr>
              <w:lastRenderedPageBreak/>
              <w:t>DFIG unit models including excitation and prime mover control systems (see note 2)</w:t>
            </w:r>
          </w:p>
        </w:tc>
        <w:tc>
          <w:tcPr>
            <w:tcW w:w="1275" w:type="dxa"/>
          </w:tcPr>
          <w:p w14:paraId="6E861BD6" w14:textId="77777777" w:rsidR="00201F6A" w:rsidRPr="007E0261" w:rsidRDefault="00201F6A" w:rsidP="00201F6A">
            <w:pPr>
              <w:pStyle w:val="BodyText"/>
              <w:spacing w:before="60" w:after="60"/>
              <w:ind w:left="0" w:firstLine="0"/>
              <w:jc w:val="center"/>
              <w:rPr>
                <w:szCs w:val="24"/>
              </w:rPr>
            </w:pPr>
            <w:r w:rsidRPr="007E0261">
              <w:rPr>
                <w:szCs w:val="24"/>
              </w:rPr>
              <w:t>Models</w:t>
            </w:r>
          </w:p>
        </w:tc>
        <w:tc>
          <w:tcPr>
            <w:tcW w:w="1560" w:type="dxa"/>
          </w:tcPr>
          <w:p w14:paraId="6E861BD7"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D8"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706E56" w:rsidRPr="00595463" w14:paraId="3B8AD680" w14:textId="77777777" w:rsidTr="007E0261">
        <w:trPr>
          <w:cantSplit/>
        </w:trPr>
        <w:tc>
          <w:tcPr>
            <w:tcW w:w="4849" w:type="dxa"/>
          </w:tcPr>
          <w:p w14:paraId="67F16FA3" w14:textId="0D7BF398" w:rsidR="00706E56" w:rsidRPr="007E0261" w:rsidRDefault="00706E56" w:rsidP="00201F6A">
            <w:pPr>
              <w:pStyle w:val="BodyText"/>
              <w:spacing w:before="60" w:after="60"/>
              <w:ind w:left="0" w:firstLine="0"/>
              <w:jc w:val="left"/>
              <w:rPr>
                <w:szCs w:val="24"/>
              </w:rPr>
            </w:pPr>
            <w:r w:rsidRPr="007E0261">
              <w:rPr>
                <w:szCs w:val="24"/>
              </w:rPr>
              <w:t>Number of operations of fast fault current injection that can be sequentially accomplished and any limitations on time, thermal limitations, protection etc.</w:t>
            </w:r>
          </w:p>
        </w:tc>
        <w:tc>
          <w:tcPr>
            <w:tcW w:w="1275" w:type="dxa"/>
          </w:tcPr>
          <w:p w14:paraId="3454C0B8" w14:textId="066E631A" w:rsidR="00706E56" w:rsidRPr="007E0261" w:rsidRDefault="00706E56" w:rsidP="00201F6A">
            <w:pPr>
              <w:pStyle w:val="BodyText"/>
              <w:spacing w:before="60" w:after="60"/>
              <w:ind w:left="0" w:firstLine="0"/>
              <w:jc w:val="center"/>
              <w:rPr>
                <w:szCs w:val="24"/>
              </w:rPr>
            </w:pPr>
            <w:r w:rsidRPr="007E0261">
              <w:rPr>
                <w:szCs w:val="24"/>
              </w:rPr>
              <w:t>Text</w:t>
            </w:r>
          </w:p>
        </w:tc>
        <w:tc>
          <w:tcPr>
            <w:tcW w:w="1560" w:type="dxa"/>
          </w:tcPr>
          <w:p w14:paraId="32721A07" w14:textId="64BE5DDE" w:rsidR="00706E56" w:rsidRPr="007E0261" w:rsidRDefault="00706E56" w:rsidP="00201F6A">
            <w:pPr>
              <w:pStyle w:val="BodyText"/>
              <w:spacing w:before="60" w:after="60"/>
              <w:ind w:left="0" w:firstLine="0"/>
              <w:jc w:val="center"/>
              <w:rPr>
                <w:b/>
                <w:szCs w:val="24"/>
              </w:rPr>
            </w:pPr>
            <w:r w:rsidRPr="007E0261">
              <w:rPr>
                <w:b/>
                <w:szCs w:val="24"/>
              </w:rPr>
              <w:t>DPD</w:t>
            </w:r>
          </w:p>
        </w:tc>
        <w:tc>
          <w:tcPr>
            <w:tcW w:w="1530" w:type="dxa"/>
          </w:tcPr>
          <w:p w14:paraId="5E5D4772" w14:textId="0818A958" w:rsidR="00706E56" w:rsidRPr="007E0261" w:rsidRDefault="00706E56" w:rsidP="00201F6A">
            <w:pPr>
              <w:pStyle w:val="BodyText"/>
              <w:spacing w:before="60" w:after="60"/>
              <w:ind w:left="0" w:firstLine="0"/>
              <w:jc w:val="center"/>
              <w:rPr>
                <w:b/>
                <w:szCs w:val="24"/>
              </w:rPr>
            </w:pPr>
            <w:r w:rsidRPr="007E0261">
              <w:rPr>
                <w:b/>
                <w:szCs w:val="24"/>
              </w:rPr>
              <w:t>SPD</w:t>
            </w:r>
          </w:p>
        </w:tc>
      </w:tr>
    </w:tbl>
    <w:p w14:paraId="6E861BDA" w14:textId="77777777" w:rsidR="00201F6A" w:rsidRPr="007E0261" w:rsidRDefault="00201F6A" w:rsidP="00201F6A">
      <w:pPr>
        <w:tabs>
          <w:tab w:val="right" w:pos="8820"/>
        </w:tabs>
        <w:autoSpaceDE w:val="0"/>
        <w:autoSpaceDN w:val="0"/>
        <w:adjustRightInd w:val="0"/>
        <w:ind w:left="0" w:right="-301" w:firstLine="0"/>
        <w:jc w:val="left"/>
        <w:rPr>
          <w:rFonts w:ascii="TimesNewRomanPSMT" w:hAnsi="TimesNewRomanPSMT"/>
          <w:b/>
          <w:szCs w:val="24"/>
          <w:lang w:val="en-US"/>
        </w:rPr>
      </w:pPr>
    </w:p>
    <w:p w14:paraId="6E861BDB" w14:textId="77777777" w:rsidR="00201F6A" w:rsidRPr="007E0261" w:rsidRDefault="00201F6A" w:rsidP="00201F6A">
      <w:pPr>
        <w:tabs>
          <w:tab w:val="right" w:pos="8820"/>
        </w:tabs>
        <w:autoSpaceDE w:val="0"/>
        <w:autoSpaceDN w:val="0"/>
        <w:adjustRightInd w:val="0"/>
        <w:spacing w:after="120"/>
        <w:ind w:left="0" w:right="-301" w:firstLine="0"/>
        <w:jc w:val="left"/>
        <w:rPr>
          <w:rFonts w:ascii="TimesNewRomanPSMT" w:hAnsi="TimesNewRomanPSMT"/>
          <w:b/>
          <w:szCs w:val="24"/>
          <w:lang w:val="en-US"/>
        </w:rPr>
      </w:pPr>
      <w:r w:rsidRPr="007E0261">
        <w:rPr>
          <w:rFonts w:ascii="TimesNewRomanPSMT" w:hAnsi="TimesNewRomanPSMT"/>
          <w:b/>
          <w:szCs w:val="24"/>
          <w:lang w:val="en-US"/>
        </w:rPr>
        <w:t xml:space="preserve">Notes: </w:t>
      </w:r>
    </w:p>
    <w:p w14:paraId="6E861BDC" w14:textId="77777777" w:rsidR="00201F6A" w:rsidRPr="007E0261" w:rsidRDefault="00201F6A" w:rsidP="00B77034">
      <w:pPr>
        <w:numPr>
          <w:ilvl w:val="0"/>
          <w:numId w:val="48"/>
        </w:numPr>
        <w:tabs>
          <w:tab w:val="clear" w:pos="720"/>
          <w:tab w:val="num" w:pos="363"/>
          <w:tab w:val="right" w:pos="8820"/>
        </w:tabs>
        <w:autoSpaceDE w:val="0"/>
        <w:autoSpaceDN w:val="0"/>
        <w:adjustRightInd w:val="0"/>
        <w:spacing w:after="120"/>
        <w:ind w:left="357" w:right="-301" w:hanging="357"/>
        <w:jc w:val="left"/>
        <w:rPr>
          <w:rFonts w:ascii="TimesNewRomanPSMT" w:hAnsi="TimesNewRomanPSMT"/>
          <w:szCs w:val="24"/>
          <w:lang w:val="en-US"/>
        </w:rPr>
      </w:pPr>
      <w:r w:rsidRPr="007E0261">
        <w:rPr>
          <w:rFonts w:ascii="TimesNewRomanPSMT" w:hAnsi="TimesNewRomanPSMT"/>
          <w:szCs w:val="24"/>
          <w:lang w:val="en-US"/>
        </w:rPr>
        <w:t>Fault current contribution data should be provided under Schedule 5b.</w:t>
      </w:r>
    </w:p>
    <w:p w14:paraId="6E861BDD" w14:textId="18653144" w:rsidR="00201F6A" w:rsidRPr="007E0261" w:rsidRDefault="008572B5" w:rsidP="00B77034">
      <w:pPr>
        <w:numPr>
          <w:ilvl w:val="0"/>
          <w:numId w:val="48"/>
        </w:numPr>
        <w:tabs>
          <w:tab w:val="clear" w:pos="720"/>
          <w:tab w:val="num" w:pos="363"/>
          <w:tab w:val="right" w:pos="8820"/>
        </w:tabs>
        <w:autoSpaceDE w:val="0"/>
        <w:autoSpaceDN w:val="0"/>
        <w:adjustRightInd w:val="0"/>
        <w:spacing w:after="120"/>
        <w:ind w:left="357" w:right="-301" w:hanging="357"/>
        <w:jc w:val="left"/>
        <w:rPr>
          <w:b/>
          <w:szCs w:val="24"/>
        </w:rPr>
      </w:pPr>
      <w:r w:rsidRPr="007E0261">
        <w:rPr>
          <w:color w:val="2B579A"/>
          <w:szCs w:val="24"/>
          <w:shd w:val="clear" w:color="auto" w:fill="E6E6E6"/>
        </w:rPr>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r w:rsidR="00201F6A" w:rsidRPr="007E0261">
        <w:rPr>
          <w:rFonts w:ascii="TimesNewRomanPSMT" w:hAnsi="TimesNewRomanPSMT"/>
          <w:szCs w:val="24"/>
          <w:lang w:val="en-US"/>
        </w:rPr>
        <w:t xml:space="preserve"> will normally be sufficient, except where the </w:t>
      </w:r>
      <w:r w:rsidRPr="007E0261">
        <w:rPr>
          <w:color w:val="2B579A"/>
          <w:szCs w:val="24"/>
          <w:shd w:val="clear" w:color="auto" w:fill="E6E6E6"/>
        </w:rPr>
        <w:fldChar w:fldCharType="begin"/>
      </w:r>
      <w:r w:rsidRPr="007E0261">
        <w:rPr>
          <w:szCs w:val="24"/>
        </w:rPr>
        <w:instrText xml:space="preserve"> REF DNO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DNO</w:t>
      </w:r>
      <w:r w:rsidRPr="007E0261">
        <w:rPr>
          <w:color w:val="2B579A"/>
          <w:szCs w:val="24"/>
          <w:shd w:val="clear" w:color="auto" w:fill="E6E6E6"/>
        </w:rPr>
        <w:fldChar w:fldCharType="end"/>
      </w:r>
      <w:r w:rsidR="00201F6A" w:rsidRPr="007E0261">
        <w:rPr>
          <w:rFonts w:ascii="TimesNewRomanPSMT" w:hAnsi="TimesNewRomanPSMT"/>
          <w:szCs w:val="24"/>
          <w:lang w:val="en-US"/>
        </w:rPr>
        <w:t xml:space="preserve"> considers that the stability and security of the network is at risk. Sufficient </w:t>
      </w:r>
      <w:r w:rsidR="00201F6A" w:rsidRPr="007E0261">
        <w:rPr>
          <w:b/>
          <w:szCs w:val="24"/>
        </w:rPr>
        <w:t>DPD</w:t>
      </w:r>
      <w:r w:rsidR="00201F6A" w:rsidRPr="007E0261">
        <w:rPr>
          <w:rFonts w:ascii="TimesNewRomanPSMT" w:hAnsi="TimesNewRomanPSMT"/>
          <w:szCs w:val="24"/>
          <w:lang w:val="en-US"/>
        </w:rPr>
        <w:t xml:space="preserve"> should then be provided </w:t>
      </w:r>
      <w:proofErr w:type="gramStart"/>
      <w:r w:rsidR="00201F6A" w:rsidRPr="007E0261">
        <w:rPr>
          <w:rFonts w:ascii="TimesNewRomanPSMT" w:hAnsi="TimesNewRomanPSMT"/>
          <w:szCs w:val="24"/>
          <w:lang w:val="en-US"/>
        </w:rPr>
        <w:t>in order to</w:t>
      </w:r>
      <w:proofErr w:type="gramEnd"/>
      <w:r w:rsidR="00201F6A" w:rsidRPr="007E0261">
        <w:rPr>
          <w:rFonts w:ascii="TimesNewRomanPSMT" w:hAnsi="TimesNewRomanPSMT"/>
          <w:szCs w:val="24"/>
          <w:lang w:val="en-US"/>
        </w:rPr>
        <w:t xml:space="preserve"> build up a suitable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 xml:space="preserve"> </w:t>
      </w:r>
      <w:r w:rsidR="00201F6A" w:rsidRPr="007E0261">
        <w:rPr>
          <w:rFonts w:ascii="TimesNewRomanPSMT" w:hAnsi="TimesNewRomanPSMT"/>
          <w:szCs w:val="24"/>
          <w:lang w:val="en-US"/>
        </w:rPr>
        <w:t xml:space="preserve">dynamic model for analysis. </w:t>
      </w:r>
      <w:proofErr w:type="gramStart"/>
      <w:r w:rsidR="00201F6A" w:rsidRPr="007E0261">
        <w:rPr>
          <w:rFonts w:ascii="TimesNewRomanPSMT" w:hAnsi="TimesNewRomanPSMT"/>
          <w:szCs w:val="24"/>
          <w:lang w:val="en-US"/>
        </w:rPr>
        <w:t>Alternatively</w:t>
      </w:r>
      <w:proofErr w:type="gramEnd"/>
      <w:r w:rsidR="00201F6A" w:rsidRPr="007E0261">
        <w:rPr>
          <w:rFonts w:ascii="TimesNewRomanPSMT" w:hAnsi="TimesNewRomanPSMT"/>
          <w:szCs w:val="24"/>
          <w:lang w:val="en-US"/>
        </w:rPr>
        <w:t xml:space="preserve"> a ‘Black Box’ dynamic model of the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 xml:space="preserve"> </w:t>
      </w:r>
      <w:r w:rsidR="00201F6A" w:rsidRPr="007E0261">
        <w:rPr>
          <w:rFonts w:ascii="TimesNewRomanPSMT" w:hAnsi="TimesNewRomanPSMT"/>
          <w:szCs w:val="24"/>
          <w:lang w:val="en-US"/>
        </w:rPr>
        <w:t xml:space="preserve">may be provided. All models should be suitable for the software analysis package used by the </w:t>
      </w:r>
      <w:r w:rsidRPr="007E0261">
        <w:rPr>
          <w:color w:val="2B579A"/>
          <w:szCs w:val="24"/>
          <w:shd w:val="clear" w:color="auto" w:fill="E6E6E6"/>
        </w:rPr>
        <w:fldChar w:fldCharType="begin"/>
      </w:r>
      <w:r w:rsidRPr="007E0261">
        <w:rPr>
          <w:szCs w:val="24"/>
        </w:rPr>
        <w:instrText xml:space="preserve"> REF DNO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DNO</w:t>
      </w:r>
      <w:r w:rsidRPr="007E0261">
        <w:rPr>
          <w:color w:val="2B579A"/>
          <w:szCs w:val="24"/>
          <w:shd w:val="clear" w:color="auto" w:fill="E6E6E6"/>
        </w:rPr>
        <w:fldChar w:fldCharType="end"/>
      </w:r>
      <w:r w:rsidR="00201F6A" w:rsidRPr="007E0261">
        <w:rPr>
          <w:rFonts w:ascii="TimesNewRomanPSMT" w:hAnsi="TimesNewRomanPSMT"/>
          <w:szCs w:val="24"/>
          <w:lang w:val="en-US"/>
        </w:rPr>
        <w:t>.</w:t>
      </w:r>
    </w:p>
    <w:p w14:paraId="6E861BDE" w14:textId="77777777" w:rsidR="00201F6A" w:rsidRPr="007E0261" w:rsidRDefault="00201F6A" w:rsidP="00201F6A">
      <w:pPr>
        <w:pStyle w:val="Heading2"/>
        <w:ind w:left="0" w:firstLine="0"/>
        <w:jc w:val="left"/>
        <w:rPr>
          <w:szCs w:val="24"/>
        </w:rPr>
      </w:pPr>
      <w:r w:rsidRPr="000E6431">
        <w:rPr>
          <w:sz w:val="22"/>
          <w:szCs w:val="22"/>
        </w:rPr>
        <w:br w:type="page"/>
      </w:r>
      <w:bookmarkStart w:id="1285" w:name="_Toc179270894"/>
      <w:bookmarkStart w:id="1286" w:name="_Toc138331155"/>
      <w:r w:rsidRPr="007E0261">
        <w:rPr>
          <w:szCs w:val="24"/>
        </w:rPr>
        <w:lastRenderedPageBreak/>
        <w:t>Schedule 5c (iv)</w:t>
      </w:r>
      <w:bookmarkEnd w:id="1285"/>
      <w:bookmarkEnd w:id="1286"/>
    </w:p>
    <w:p w14:paraId="6E861BDF" w14:textId="77777777" w:rsidR="00201F6A" w:rsidRPr="007E0261" w:rsidRDefault="00201F6A" w:rsidP="00201F6A">
      <w:pPr>
        <w:rPr>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BE0" w14:textId="0A00E805" w:rsidR="00201F6A" w:rsidRPr="007E0261" w:rsidRDefault="00F56231" w:rsidP="00201F6A">
      <w:pPr>
        <w:rPr>
          <w:b/>
          <w:szCs w:val="24"/>
        </w:rPr>
      </w:pPr>
      <w:r w:rsidRPr="00F42B66">
        <w:rPr>
          <w:color w:val="2B579A"/>
          <w:szCs w:val="24"/>
          <w:shd w:val="clear" w:color="auto" w:fill="E6E6E6"/>
        </w:rPr>
        <w:fldChar w:fldCharType="begin"/>
      </w:r>
      <w:r w:rsidRPr="00F42B66">
        <w:rPr>
          <w:szCs w:val="24"/>
        </w:rPr>
        <w:instrText xml:space="preserve"> REF pgm \h </w:instrText>
      </w:r>
      <w:r w:rsidR="00F42B66">
        <w:rPr>
          <w:szCs w:val="24"/>
        </w:rPr>
        <w:instrText xml:space="preserve">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Power Generating Module</w:t>
      </w:r>
      <w:r w:rsidRPr="00F42B66">
        <w:rPr>
          <w:color w:val="2B579A"/>
          <w:szCs w:val="24"/>
          <w:shd w:val="clear" w:color="auto" w:fill="E6E6E6"/>
        </w:rPr>
        <w:fldChar w:fldCharType="end"/>
      </w:r>
      <w:r w:rsidR="00201F6A" w:rsidRPr="007E0261">
        <w:rPr>
          <w:b/>
          <w:szCs w:val="24"/>
        </w:rPr>
        <w:t xml:space="preserve"> </w:t>
      </w:r>
      <w:smartTag w:uri="urn:schemas-microsoft-com:office:smarttags" w:element="stockticker">
        <w:r w:rsidR="00201F6A" w:rsidRPr="007E0261">
          <w:rPr>
            <w:b/>
            <w:szCs w:val="24"/>
          </w:rPr>
          <w:t>DATA</w:t>
        </w:r>
      </w:smartTag>
      <w:r w:rsidR="00201F6A" w:rsidRPr="007E0261">
        <w:rPr>
          <w:b/>
          <w:szCs w:val="24"/>
        </w:rPr>
        <w:t xml:space="preserve"> FOR EMBEDDED </w:t>
      </w:r>
      <w:r w:rsidRPr="00F42B66">
        <w:rPr>
          <w:color w:val="2B579A"/>
          <w:szCs w:val="24"/>
          <w:shd w:val="clear" w:color="auto" w:fill="E6E6E6"/>
        </w:rPr>
        <w:fldChar w:fldCharType="begin"/>
      </w:r>
      <w:r w:rsidRPr="00F42B66">
        <w:rPr>
          <w:szCs w:val="24"/>
        </w:rPr>
        <w:instrText xml:space="preserve"> REF pgm \h </w:instrText>
      </w:r>
      <w:r w:rsidR="00F42B66">
        <w:rPr>
          <w:szCs w:val="24"/>
        </w:rPr>
        <w:instrText xml:space="preserve">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 xml:space="preserve">Power Generating </w:t>
      </w:r>
      <w:proofErr w:type="spellStart"/>
      <w:r w:rsidR="005C572C" w:rsidRPr="005C572C">
        <w:rPr>
          <w:b/>
          <w:szCs w:val="24"/>
        </w:rPr>
        <w:t>Module</w:t>
      </w:r>
      <w:r w:rsidRPr="00F42B66">
        <w:rPr>
          <w:color w:val="2B579A"/>
          <w:szCs w:val="24"/>
          <w:shd w:val="clear" w:color="auto" w:fill="E6E6E6"/>
        </w:rPr>
        <w:fldChar w:fldCharType="end"/>
      </w:r>
      <w:proofErr w:type="gramStart"/>
      <w:r w:rsidR="00201F6A" w:rsidRPr="007E0261">
        <w:rPr>
          <w:b/>
          <w:szCs w:val="24"/>
        </w:rPr>
        <w:t>S</w:t>
      </w:r>
      <w:proofErr w:type="spellEnd"/>
      <w:proofErr w:type="gramEnd"/>
      <w:r w:rsidR="00201F6A" w:rsidRPr="007E0261">
        <w:rPr>
          <w:b/>
          <w:szCs w:val="24"/>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2"/>
        <w:gridCol w:w="992"/>
        <w:gridCol w:w="1560"/>
        <w:gridCol w:w="1530"/>
      </w:tblGrid>
      <w:tr w:rsidR="00201F6A" w:rsidRPr="00F42B66" w14:paraId="6E861BE6" w14:textId="77777777" w:rsidTr="007E0261">
        <w:trPr>
          <w:cantSplit/>
          <w:tblHeader/>
        </w:trPr>
        <w:tc>
          <w:tcPr>
            <w:tcW w:w="5132" w:type="dxa"/>
          </w:tcPr>
          <w:p w14:paraId="6E861BE1" w14:textId="77777777" w:rsidR="00201F6A" w:rsidRPr="007E0261" w:rsidRDefault="00201F6A" w:rsidP="00201F6A">
            <w:pPr>
              <w:pStyle w:val="BodyText"/>
              <w:spacing w:before="60" w:after="60"/>
              <w:ind w:left="0" w:firstLine="0"/>
              <w:jc w:val="left"/>
              <w:rPr>
                <w:b/>
                <w:szCs w:val="24"/>
                <w:u w:val="single"/>
              </w:rPr>
            </w:pPr>
            <w:bookmarkStart w:id="1287" w:name="_Toc179270896"/>
            <w:smartTag w:uri="urn:schemas-microsoft-com:office:smarttags" w:element="stockticker">
              <w:r w:rsidRPr="007E0261">
                <w:rPr>
                  <w:b/>
                  <w:szCs w:val="24"/>
                  <w:u w:val="single"/>
                </w:rPr>
                <w:t>DATA</w:t>
              </w:r>
            </w:smartTag>
            <w:r w:rsidRPr="007E0261">
              <w:rPr>
                <w:b/>
                <w:szCs w:val="24"/>
                <w:u w:val="single"/>
              </w:rPr>
              <w:t xml:space="preserve"> DESCRIPTION</w:t>
            </w:r>
          </w:p>
          <w:p w14:paraId="6E861BE2" w14:textId="5D5F2B08" w:rsidR="00201F6A" w:rsidRPr="007E0261" w:rsidRDefault="00201F6A" w:rsidP="00201F6A">
            <w:pPr>
              <w:pStyle w:val="BodyText"/>
              <w:spacing w:before="60" w:after="60"/>
              <w:ind w:left="0" w:firstLine="0"/>
              <w:jc w:val="left"/>
              <w:rPr>
                <w:b/>
                <w:szCs w:val="24"/>
              </w:rPr>
            </w:pPr>
            <w:r w:rsidRPr="007E0261">
              <w:rPr>
                <w:b/>
                <w:szCs w:val="24"/>
              </w:rPr>
              <w:t xml:space="preserve">5c (iv) Series Converter Connected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s</w:t>
            </w:r>
          </w:p>
        </w:tc>
        <w:tc>
          <w:tcPr>
            <w:tcW w:w="992" w:type="dxa"/>
          </w:tcPr>
          <w:p w14:paraId="6E861BE3" w14:textId="77777777" w:rsidR="00201F6A" w:rsidRPr="007E0261" w:rsidRDefault="00201F6A" w:rsidP="00201F6A">
            <w:pPr>
              <w:pStyle w:val="BodyText"/>
              <w:spacing w:before="60" w:after="60"/>
              <w:ind w:left="0" w:firstLine="0"/>
              <w:jc w:val="center"/>
              <w:rPr>
                <w:b/>
                <w:szCs w:val="24"/>
              </w:rPr>
            </w:pPr>
            <w:r w:rsidRPr="007E0261">
              <w:rPr>
                <w:b/>
                <w:szCs w:val="24"/>
                <w:u w:val="single"/>
              </w:rPr>
              <w:t>UNITS</w:t>
            </w:r>
          </w:p>
        </w:tc>
        <w:tc>
          <w:tcPr>
            <w:tcW w:w="1560" w:type="dxa"/>
          </w:tcPr>
          <w:p w14:paraId="6E861BE4"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LV</w:t>
            </w:r>
          </w:p>
        </w:tc>
        <w:tc>
          <w:tcPr>
            <w:tcW w:w="1530" w:type="dxa"/>
          </w:tcPr>
          <w:p w14:paraId="6E861BE5"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HV</w:t>
            </w:r>
          </w:p>
        </w:tc>
      </w:tr>
      <w:tr w:rsidR="00201F6A" w:rsidRPr="00F42B66" w14:paraId="6E861BEB" w14:textId="77777777" w:rsidTr="007E0261">
        <w:trPr>
          <w:cantSplit/>
        </w:trPr>
        <w:tc>
          <w:tcPr>
            <w:tcW w:w="5132" w:type="dxa"/>
            <w:tcBorders>
              <w:bottom w:val="single" w:sz="4" w:space="0" w:color="auto"/>
            </w:tcBorders>
            <w:shd w:val="clear" w:color="auto" w:fill="auto"/>
          </w:tcPr>
          <w:p w14:paraId="6E861BE7" w14:textId="764BF204" w:rsidR="00201F6A" w:rsidRPr="007E0261" w:rsidRDefault="00C10C33" w:rsidP="00201F6A">
            <w:pPr>
              <w:pStyle w:val="BodyText"/>
              <w:tabs>
                <w:tab w:val="left" w:pos="2487"/>
              </w:tabs>
              <w:spacing w:before="60" w:after="60"/>
              <w:ind w:left="0" w:firstLine="0"/>
              <w:jc w:val="left"/>
              <w:rPr>
                <w:szCs w:val="24"/>
              </w:rPr>
            </w:pPr>
            <w:r w:rsidRPr="00F42B66">
              <w:rPr>
                <w:color w:val="2B579A"/>
                <w:szCs w:val="24"/>
                <w:shd w:val="clear" w:color="auto" w:fill="E6E6E6"/>
              </w:rPr>
              <w:fldChar w:fldCharType="begin"/>
            </w:r>
            <w:r w:rsidRPr="00F42B66">
              <w:rPr>
                <w:szCs w:val="24"/>
              </w:rPr>
              <w:instrText xml:space="preserve"> REF pgm \h </w:instrText>
            </w:r>
            <w:r w:rsidR="00F42B66">
              <w:rPr>
                <w:szCs w:val="24"/>
              </w:rPr>
              <w:instrText xml:space="preserve">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Power Generating Module</w:t>
            </w:r>
            <w:r w:rsidRPr="00F42B66">
              <w:rPr>
                <w:color w:val="2B579A"/>
                <w:szCs w:val="24"/>
                <w:shd w:val="clear" w:color="auto" w:fill="E6E6E6"/>
              </w:rPr>
              <w:fldChar w:fldCharType="end"/>
            </w:r>
            <w:r w:rsidR="001B45FB" w:rsidRPr="00F42B66">
              <w:rPr>
                <w:szCs w:val="24"/>
              </w:rPr>
              <w:t xml:space="preserve"> </w:t>
            </w:r>
            <w:r w:rsidR="00201F6A" w:rsidRPr="007E0261">
              <w:rPr>
                <w:szCs w:val="24"/>
              </w:rPr>
              <w:t>maximum fault current contribution data (see note 1)</w:t>
            </w:r>
          </w:p>
        </w:tc>
        <w:tc>
          <w:tcPr>
            <w:tcW w:w="992" w:type="dxa"/>
            <w:tcBorders>
              <w:bottom w:val="single" w:sz="4" w:space="0" w:color="auto"/>
            </w:tcBorders>
            <w:shd w:val="clear" w:color="auto" w:fill="auto"/>
          </w:tcPr>
          <w:p w14:paraId="6E861BE8" w14:textId="77777777" w:rsidR="00201F6A" w:rsidRPr="007E0261" w:rsidRDefault="00201F6A" w:rsidP="00201F6A">
            <w:pPr>
              <w:pStyle w:val="BodyText"/>
              <w:spacing w:before="60" w:after="60"/>
              <w:ind w:left="0" w:firstLine="0"/>
              <w:jc w:val="center"/>
              <w:rPr>
                <w:szCs w:val="24"/>
              </w:rPr>
            </w:pPr>
            <w:r w:rsidRPr="007E0261">
              <w:rPr>
                <w:szCs w:val="24"/>
              </w:rPr>
              <w:t>Schedule</w:t>
            </w:r>
          </w:p>
        </w:tc>
        <w:tc>
          <w:tcPr>
            <w:tcW w:w="1560" w:type="dxa"/>
            <w:tcBorders>
              <w:bottom w:val="single" w:sz="4" w:space="0" w:color="auto"/>
            </w:tcBorders>
            <w:shd w:val="clear" w:color="auto" w:fill="auto"/>
          </w:tcPr>
          <w:p w14:paraId="6E861BE9"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Borders>
              <w:bottom w:val="single" w:sz="4" w:space="0" w:color="auto"/>
            </w:tcBorders>
            <w:shd w:val="clear" w:color="auto" w:fill="auto"/>
          </w:tcPr>
          <w:p w14:paraId="6E861BEA"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F0" w14:textId="77777777" w:rsidTr="007E0261">
        <w:trPr>
          <w:cantSplit/>
        </w:trPr>
        <w:tc>
          <w:tcPr>
            <w:tcW w:w="5132" w:type="dxa"/>
            <w:shd w:val="clear" w:color="auto" w:fill="C0C0C0"/>
          </w:tcPr>
          <w:p w14:paraId="6E861BEC" w14:textId="5FB58194" w:rsidR="00201F6A" w:rsidRPr="007E0261" w:rsidRDefault="00F56231" w:rsidP="00201F6A">
            <w:pPr>
              <w:pStyle w:val="BodyText"/>
              <w:spacing w:before="60" w:after="60"/>
              <w:ind w:left="0" w:firstLine="0"/>
              <w:jc w:val="left"/>
              <w:rPr>
                <w:szCs w:val="24"/>
              </w:rPr>
            </w:pPr>
            <w:r w:rsidRPr="007E0261">
              <w:rPr>
                <w:color w:val="2B579A"/>
                <w:szCs w:val="24"/>
                <w:shd w:val="clear" w:color="auto" w:fill="E6E6E6"/>
              </w:rPr>
              <w:fldChar w:fldCharType="begin"/>
            </w:r>
            <w:r w:rsidRPr="007E0261">
              <w:rPr>
                <w:szCs w:val="24"/>
              </w:rPr>
              <w:instrText xml:space="preserve"> REF pgm \h </w:instrText>
            </w:r>
            <w:r w:rsidR="00FE3795" w:rsidRPr="007E0261">
              <w:rPr>
                <w:szCs w:val="24"/>
              </w:rPr>
              <w:instrText xml:space="preserve">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00201F6A" w:rsidRPr="007E0261">
              <w:rPr>
                <w:b/>
                <w:szCs w:val="24"/>
              </w:rPr>
              <w:t xml:space="preserve"> MODEL </w:t>
            </w:r>
            <w:smartTag w:uri="urn:schemas-microsoft-com:office:smarttags" w:element="stockticker">
              <w:r w:rsidR="00201F6A" w:rsidRPr="007E0261">
                <w:rPr>
                  <w:b/>
                  <w:szCs w:val="24"/>
                </w:rPr>
                <w:t>DATA</w:t>
              </w:r>
            </w:smartTag>
            <w:r w:rsidR="00201F6A" w:rsidRPr="007E0261">
              <w:rPr>
                <w:b/>
                <w:szCs w:val="24"/>
              </w:rPr>
              <w:t xml:space="preserve"> (see note 2)</w:t>
            </w:r>
          </w:p>
        </w:tc>
        <w:tc>
          <w:tcPr>
            <w:tcW w:w="992" w:type="dxa"/>
            <w:shd w:val="clear" w:color="auto" w:fill="C0C0C0"/>
          </w:tcPr>
          <w:p w14:paraId="6E861BED" w14:textId="77777777" w:rsidR="00201F6A" w:rsidRPr="007E0261" w:rsidRDefault="00201F6A" w:rsidP="00201F6A">
            <w:pPr>
              <w:pStyle w:val="BodyText"/>
              <w:spacing w:before="60" w:after="60"/>
              <w:ind w:left="0" w:firstLine="0"/>
              <w:jc w:val="center"/>
              <w:rPr>
                <w:szCs w:val="24"/>
              </w:rPr>
            </w:pPr>
          </w:p>
        </w:tc>
        <w:tc>
          <w:tcPr>
            <w:tcW w:w="1560" w:type="dxa"/>
            <w:shd w:val="clear" w:color="auto" w:fill="C0C0C0"/>
          </w:tcPr>
          <w:p w14:paraId="6E861BEE" w14:textId="77777777" w:rsidR="00201F6A" w:rsidRPr="007E0261" w:rsidRDefault="00201F6A" w:rsidP="00201F6A">
            <w:pPr>
              <w:pStyle w:val="BodyText"/>
              <w:spacing w:before="60" w:after="60"/>
              <w:ind w:left="0" w:firstLine="0"/>
              <w:jc w:val="center"/>
              <w:rPr>
                <w:b/>
                <w:szCs w:val="24"/>
              </w:rPr>
            </w:pPr>
          </w:p>
        </w:tc>
        <w:tc>
          <w:tcPr>
            <w:tcW w:w="1530" w:type="dxa"/>
            <w:shd w:val="clear" w:color="auto" w:fill="C0C0C0"/>
          </w:tcPr>
          <w:p w14:paraId="6E861BEF" w14:textId="77777777" w:rsidR="00201F6A" w:rsidRPr="007E0261" w:rsidRDefault="00201F6A" w:rsidP="00201F6A">
            <w:pPr>
              <w:pStyle w:val="BodyText"/>
              <w:spacing w:before="60" w:after="60"/>
              <w:ind w:left="0" w:firstLine="0"/>
              <w:jc w:val="center"/>
              <w:rPr>
                <w:b/>
                <w:szCs w:val="24"/>
              </w:rPr>
            </w:pPr>
          </w:p>
        </w:tc>
      </w:tr>
      <w:tr w:rsidR="00201F6A" w:rsidRPr="00F42B66" w14:paraId="6E861BF5" w14:textId="77777777" w:rsidTr="007E0261">
        <w:trPr>
          <w:cantSplit/>
        </w:trPr>
        <w:tc>
          <w:tcPr>
            <w:tcW w:w="5132" w:type="dxa"/>
          </w:tcPr>
          <w:p w14:paraId="6E861BF1" w14:textId="77777777" w:rsidR="00201F6A" w:rsidRPr="007E0261" w:rsidRDefault="00201F6A" w:rsidP="00201F6A">
            <w:pPr>
              <w:pStyle w:val="BodyText"/>
              <w:spacing w:before="60" w:after="60"/>
              <w:ind w:left="0" w:firstLine="0"/>
              <w:jc w:val="left"/>
              <w:rPr>
                <w:szCs w:val="24"/>
              </w:rPr>
            </w:pPr>
            <w:r w:rsidRPr="007E0261">
              <w:rPr>
                <w:szCs w:val="24"/>
              </w:rPr>
              <w:t>Gearbox ratio</w:t>
            </w:r>
          </w:p>
        </w:tc>
        <w:tc>
          <w:tcPr>
            <w:tcW w:w="992" w:type="dxa"/>
          </w:tcPr>
          <w:p w14:paraId="6E861BF2"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tcPr>
          <w:p w14:paraId="6E861BF3"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F4"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FA" w14:textId="77777777" w:rsidTr="007E0261">
        <w:trPr>
          <w:cantSplit/>
        </w:trPr>
        <w:tc>
          <w:tcPr>
            <w:tcW w:w="5132" w:type="dxa"/>
          </w:tcPr>
          <w:p w14:paraId="6E861BF6" w14:textId="77777777" w:rsidR="00201F6A" w:rsidRPr="007E0261" w:rsidRDefault="00201F6A" w:rsidP="00201F6A">
            <w:pPr>
              <w:pStyle w:val="BodyText"/>
              <w:spacing w:before="60" w:after="60"/>
              <w:ind w:left="0" w:firstLine="0"/>
              <w:jc w:val="left"/>
              <w:rPr>
                <w:szCs w:val="24"/>
              </w:rPr>
            </w:pPr>
            <w:r w:rsidRPr="007E0261">
              <w:rPr>
                <w:szCs w:val="24"/>
              </w:rPr>
              <w:t>Generator rotor speed range</w:t>
            </w:r>
            <w:r w:rsidR="00B226AD" w:rsidRPr="007E0261">
              <w:rPr>
                <w:szCs w:val="24"/>
              </w:rPr>
              <w:t xml:space="preserve"> (minimum to rated speed)</w:t>
            </w:r>
          </w:p>
        </w:tc>
        <w:tc>
          <w:tcPr>
            <w:tcW w:w="992" w:type="dxa"/>
          </w:tcPr>
          <w:p w14:paraId="6E861BF7" w14:textId="77777777" w:rsidR="00201F6A" w:rsidRPr="007E0261" w:rsidRDefault="00201F6A" w:rsidP="00201F6A">
            <w:pPr>
              <w:pStyle w:val="BodyText"/>
              <w:spacing w:before="60" w:after="60"/>
              <w:ind w:left="0" w:firstLine="0"/>
              <w:jc w:val="center"/>
              <w:rPr>
                <w:szCs w:val="24"/>
              </w:rPr>
            </w:pPr>
            <w:r w:rsidRPr="007E0261">
              <w:rPr>
                <w:szCs w:val="24"/>
              </w:rPr>
              <w:t>rpm</w:t>
            </w:r>
          </w:p>
        </w:tc>
        <w:tc>
          <w:tcPr>
            <w:tcW w:w="1560" w:type="dxa"/>
          </w:tcPr>
          <w:p w14:paraId="6E861BF8"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F9"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FF" w14:textId="77777777" w:rsidTr="007E0261">
        <w:trPr>
          <w:cantSplit/>
        </w:trPr>
        <w:tc>
          <w:tcPr>
            <w:tcW w:w="5132" w:type="dxa"/>
          </w:tcPr>
          <w:p w14:paraId="6E861BFB" w14:textId="77777777" w:rsidR="00201F6A" w:rsidRPr="007E0261" w:rsidRDefault="00201F6A" w:rsidP="00201F6A">
            <w:pPr>
              <w:pStyle w:val="BodyText"/>
              <w:spacing w:before="60" w:after="60"/>
              <w:ind w:left="0" w:firstLine="0"/>
              <w:jc w:val="left"/>
              <w:rPr>
                <w:szCs w:val="24"/>
              </w:rPr>
            </w:pPr>
            <w:r w:rsidRPr="007E0261">
              <w:rPr>
                <w:szCs w:val="24"/>
              </w:rPr>
              <w:t>Electrical power output versus generator rotor speed</w:t>
            </w:r>
          </w:p>
        </w:tc>
        <w:tc>
          <w:tcPr>
            <w:tcW w:w="992" w:type="dxa"/>
          </w:tcPr>
          <w:p w14:paraId="6E861BFC" w14:textId="77777777" w:rsidR="00201F6A" w:rsidRPr="007E0261" w:rsidRDefault="00201F6A" w:rsidP="00201F6A">
            <w:pPr>
              <w:pStyle w:val="BodyText"/>
              <w:spacing w:before="60" w:after="60"/>
              <w:ind w:left="0" w:firstLine="0"/>
              <w:jc w:val="center"/>
              <w:rPr>
                <w:szCs w:val="24"/>
              </w:rPr>
            </w:pPr>
            <w:r w:rsidRPr="007E0261">
              <w:rPr>
                <w:szCs w:val="24"/>
              </w:rPr>
              <w:t>Graph / Table</w:t>
            </w:r>
          </w:p>
        </w:tc>
        <w:tc>
          <w:tcPr>
            <w:tcW w:w="1560" w:type="dxa"/>
          </w:tcPr>
          <w:p w14:paraId="6E861BFD"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FE"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C04" w14:textId="77777777" w:rsidTr="007E0261">
        <w:trPr>
          <w:cantSplit/>
        </w:trPr>
        <w:tc>
          <w:tcPr>
            <w:tcW w:w="5132" w:type="dxa"/>
          </w:tcPr>
          <w:p w14:paraId="6E861C00" w14:textId="77777777" w:rsidR="00201F6A" w:rsidRPr="007E0261" w:rsidRDefault="00201F6A" w:rsidP="00201F6A">
            <w:pPr>
              <w:pStyle w:val="BodyText"/>
              <w:spacing w:before="60" w:after="60"/>
              <w:ind w:left="0" w:firstLine="0"/>
              <w:jc w:val="left"/>
              <w:rPr>
                <w:szCs w:val="24"/>
              </w:rPr>
            </w:pPr>
            <w:r w:rsidRPr="007E0261">
              <w:rPr>
                <w:szCs w:val="24"/>
              </w:rPr>
              <w:t>Total effective inertia constant (generator and prime mover)</w:t>
            </w:r>
          </w:p>
        </w:tc>
        <w:tc>
          <w:tcPr>
            <w:tcW w:w="992" w:type="dxa"/>
          </w:tcPr>
          <w:p w14:paraId="6E861C01"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MWsec</w:t>
            </w:r>
            <w:proofErr w:type="spellEnd"/>
            <w:r w:rsidRPr="007E0261">
              <w:rPr>
                <w:szCs w:val="24"/>
              </w:rPr>
              <w:t>/MVA</w:t>
            </w:r>
          </w:p>
        </w:tc>
        <w:tc>
          <w:tcPr>
            <w:tcW w:w="1560" w:type="dxa"/>
          </w:tcPr>
          <w:p w14:paraId="6E861C02"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C03"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C09" w14:textId="77777777" w:rsidTr="007E0261">
        <w:trPr>
          <w:cantSplit/>
        </w:trPr>
        <w:tc>
          <w:tcPr>
            <w:tcW w:w="5132" w:type="dxa"/>
          </w:tcPr>
          <w:p w14:paraId="6E861C05" w14:textId="77777777" w:rsidR="00201F6A" w:rsidRPr="007E0261" w:rsidRDefault="00201F6A" w:rsidP="00201F6A">
            <w:pPr>
              <w:pStyle w:val="BodyText"/>
              <w:spacing w:before="60" w:after="60"/>
              <w:ind w:left="0" w:firstLine="0"/>
              <w:jc w:val="left"/>
              <w:rPr>
                <w:szCs w:val="24"/>
              </w:rPr>
            </w:pPr>
            <w:r w:rsidRPr="007E0261">
              <w:rPr>
                <w:szCs w:val="24"/>
              </w:rPr>
              <w:t>Inertia constant of the generator rotor</w:t>
            </w:r>
            <w:r w:rsidR="00B226AD" w:rsidRPr="007E0261">
              <w:rPr>
                <w:szCs w:val="24"/>
              </w:rPr>
              <w:t xml:space="preserve"> at rated speed</w:t>
            </w:r>
          </w:p>
        </w:tc>
        <w:tc>
          <w:tcPr>
            <w:tcW w:w="992" w:type="dxa"/>
          </w:tcPr>
          <w:p w14:paraId="6E861C06"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MWsec</w:t>
            </w:r>
            <w:proofErr w:type="spellEnd"/>
            <w:r w:rsidRPr="007E0261">
              <w:rPr>
                <w:szCs w:val="24"/>
              </w:rPr>
              <w:t>/ MVA</w:t>
            </w:r>
          </w:p>
        </w:tc>
        <w:tc>
          <w:tcPr>
            <w:tcW w:w="1560" w:type="dxa"/>
          </w:tcPr>
          <w:p w14:paraId="6E861C07"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C08"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C0E" w14:textId="77777777" w:rsidTr="007E0261">
        <w:trPr>
          <w:cantSplit/>
        </w:trPr>
        <w:tc>
          <w:tcPr>
            <w:tcW w:w="5132" w:type="dxa"/>
          </w:tcPr>
          <w:p w14:paraId="6E861C0A" w14:textId="77777777" w:rsidR="00201F6A" w:rsidRPr="007E0261" w:rsidRDefault="00201F6A" w:rsidP="00201F6A">
            <w:pPr>
              <w:pStyle w:val="BodyText"/>
              <w:spacing w:before="60" w:after="60"/>
              <w:ind w:left="0" w:firstLine="0"/>
              <w:jc w:val="left"/>
              <w:rPr>
                <w:szCs w:val="24"/>
              </w:rPr>
            </w:pPr>
            <w:r w:rsidRPr="007E0261">
              <w:rPr>
                <w:szCs w:val="24"/>
              </w:rPr>
              <w:t>Inertia constant of the prime mover rotor</w:t>
            </w:r>
            <w:r w:rsidR="00B226AD" w:rsidRPr="007E0261">
              <w:rPr>
                <w:szCs w:val="24"/>
              </w:rPr>
              <w:t xml:space="preserve"> at rated speed</w:t>
            </w:r>
          </w:p>
        </w:tc>
        <w:tc>
          <w:tcPr>
            <w:tcW w:w="992" w:type="dxa"/>
          </w:tcPr>
          <w:p w14:paraId="6E861C0B" w14:textId="77777777" w:rsidR="00201F6A" w:rsidRPr="007E0261" w:rsidRDefault="00201F6A" w:rsidP="00201F6A">
            <w:pPr>
              <w:pStyle w:val="BodyText"/>
              <w:spacing w:before="60" w:after="60"/>
              <w:ind w:left="0" w:firstLine="0"/>
              <w:jc w:val="center"/>
              <w:rPr>
                <w:szCs w:val="24"/>
              </w:rPr>
            </w:pPr>
            <w:proofErr w:type="spellStart"/>
            <w:r w:rsidRPr="007E0261">
              <w:rPr>
                <w:szCs w:val="24"/>
              </w:rPr>
              <w:t>MWsec</w:t>
            </w:r>
            <w:proofErr w:type="spellEnd"/>
            <w:r w:rsidRPr="007E0261">
              <w:rPr>
                <w:szCs w:val="24"/>
              </w:rPr>
              <w:t>/ MVA</w:t>
            </w:r>
          </w:p>
        </w:tc>
        <w:tc>
          <w:tcPr>
            <w:tcW w:w="1560" w:type="dxa"/>
          </w:tcPr>
          <w:p w14:paraId="6E861C0C"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C0D"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C13" w14:textId="77777777" w:rsidTr="007E0261">
        <w:trPr>
          <w:cantSplit/>
        </w:trPr>
        <w:tc>
          <w:tcPr>
            <w:tcW w:w="5132" w:type="dxa"/>
          </w:tcPr>
          <w:p w14:paraId="6E861C0F" w14:textId="77777777" w:rsidR="00201F6A" w:rsidRPr="007E0261" w:rsidRDefault="00201F6A" w:rsidP="00201F6A">
            <w:pPr>
              <w:pStyle w:val="BodyText"/>
              <w:spacing w:before="60" w:after="60"/>
              <w:ind w:left="0" w:firstLine="0"/>
              <w:jc w:val="left"/>
              <w:rPr>
                <w:szCs w:val="24"/>
              </w:rPr>
            </w:pPr>
            <w:r w:rsidRPr="007E0261">
              <w:rPr>
                <w:szCs w:val="24"/>
              </w:rPr>
              <w:t>Equivalent shaft stiffness between the two masses</w:t>
            </w:r>
          </w:p>
        </w:tc>
        <w:tc>
          <w:tcPr>
            <w:tcW w:w="992" w:type="dxa"/>
          </w:tcPr>
          <w:p w14:paraId="6E861C10" w14:textId="77777777" w:rsidR="00201F6A" w:rsidRPr="007E0261" w:rsidRDefault="00201F6A" w:rsidP="00201F6A">
            <w:pPr>
              <w:pStyle w:val="BodyText"/>
              <w:spacing w:before="60" w:after="60"/>
              <w:ind w:left="0" w:firstLine="0"/>
              <w:jc w:val="center"/>
              <w:rPr>
                <w:szCs w:val="24"/>
              </w:rPr>
            </w:pPr>
            <w:r w:rsidRPr="007E0261">
              <w:rPr>
                <w:szCs w:val="24"/>
              </w:rPr>
              <w:t>Nm/ Electrical radian</w:t>
            </w:r>
          </w:p>
        </w:tc>
        <w:tc>
          <w:tcPr>
            <w:tcW w:w="1560" w:type="dxa"/>
          </w:tcPr>
          <w:p w14:paraId="6E861C11"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C12"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C18" w14:textId="77777777" w:rsidTr="007E0261">
        <w:trPr>
          <w:cantSplit/>
        </w:trPr>
        <w:tc>
          <w:tcPr>
            <w:tcW w:w="5132" w:type="dxa"/>
          </w:tcPr>
          <w:p w14:paraId="6E861C14" w14:textId="62B1D634" w:rsidR="00201F6A" w:rsidRPr="007E0261" w:rsidRDefault="00585B3F" w:rsidP="00201F6A">
            <w:pPr>
              <w:pStyle w:val="BodyText"/>
              <w:spacing w:before="60" w:after="60"/>
              <w:ind w:left="0" w:firstLine="0"/>
              <w:jc w:val="left"/>
              <w:rPr>
                <w:szCs w:val="24"/>
              </w:rPr>
            </w:pPr>
            <w:r w:rsidRPr="007E0261">
              <w:rPr>
                <w:szCs w:val="24"/>
              </w:rPr>
              <w:t xml:space="preserve">Series Converter </w:t>
            </w:r>
            <w:r w:rsidRPr="007E0261">
              <w:rPr>
                <w:color w:val="2B579A"/>
                <w:szCs w:val="24"/>
                <w:shd w:val="clear" w:color="auto" w:fill="E6E6E6"/>
              </w:rPr>
              <w:fldChar w:fldCharType="begin"/>
            </w:r>
            <w:r w:rsidRPr="007E0261">
              <w:rPr>
                <w:szCs w:val="24"/>
              </w:rPr>
              <w:instrText xml:space="preserve"> REF pgm \h </w:instrText>
            </w:r>
            <w:r w:rsidR="00FE3795" w:rsidRPr="007E0261">
              <w:rPr>
                <w:szCs w:val="24"/>
              </w:rPr>
              <w:instrText xml:space="preserve">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Power Generating Module</w:t>
            </w:r>
            <w:r w:rsidRPr="007E0261">
              <w:rPr>
                <w:color w:val="2B579A"/>
                <w:szCs w:val="24"/>
                <w:shd w:val="clear" w:color="auto" w:fill="E6E6E6"/>
              </w:rPr>
              <w:fldChar w:fldCharType="end"/>
            </w:r>
            <w:r w:rsidRPr="007E0261">
              <w:rPr>
                <w:szCs w:val="24"/>
              </w:rPr>
              <w:t xml:space="preserve"> </w:t>
            </w:r>
            <w:r w:rsidR="00201F6A" w:rsidRPr="007E0261">
              <w:rPr>
                <w:szCs w:val="24"/>
              </w:rPr>
              <w:t>models including excitation, voltage/</w:t>
            </w:r>
            <w:r w:rsidR="008572B5" w:rsidRPr="007E0261">
              <w:rPr>
                <w:color w:val="2B579A"/>
                <w:szCs w:val="24"/>
                <w:shd w:val="clear" w:color="auto" w:fill="E6E6E6"/>
              </w:rPr>
              <w:fldChar w:fldCharType="begin"/>
            </w:r>
            <w:r w:rsidR="008572B5" w:rsidRPr="007E0261">
              <w:rPr>
                <w:szCs w:val="24"/>
              </w:rPr>
              <w:instrText xml:space="preserve"> REF ReactivePower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Reactive Power</w:t>
            </w:r>
            <w:r w:rsidR="008572B5" w:rsidRPr="007E0261">
              <w:rPr>
                <w:color w:val="2B579A"/>
                <w:szCs w:val="24"/>
                <w:shd w:val="clear" w:color="auto" w:fill="E6E6E6"/>
              </w:rPr>
              <w:fldChar w:fldCharType="end"/>
            </w:r>
            <w:r w:rsidR="00201F6A" w:rsidRPr="007E0261">
              <w:rPr>
                <w:szCs w:val="24"/>
              </w:rPr>
              <w:t xml:space="preserve"> and prime mover control systems (see note 2)</w:t>
            </w:r>
          </w:p>
        </w:tc>
        <w:tc>
          <w:tcPr>
            <w:tcW w:w="992" w:type="dxa"/>
          </w:tcPr>
          <w:p w14:paraId="6E861C15" w14:textId="77777777" w:rsidR="00201F6A" w:rsidRPr="007E0261" w:rsidRDefault="00201F6A" w:rsidP="00201F6A">
            <w:pPr>
              <w:pStyle w:val="BodyText"/>
              <w:spacing w:before="60" w:after="60"/>
              <w:ind w:left="0" w:firstLine="0"/>
              <w:jc w:val="center"/>
              <w:rPr>
                <w:szCs w:val="24"/>
              </w:rPr>
            </w:pPr>
            <w:r w:rsidRPr="007E0261">
              <w:rPr>
                <w:szCs w:val="24"/>
              </w:rPr>
              <w:t>Models</w:t>
            </w:r>
          </w:p>
        </w:tc>
        <w:tc>
          <w:tcPr>
            <w:tcW w:w="1560" w:type="dxa"/>
          </w:tcPr>
          <w:p w14:paraId="6E861C16"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C17"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706E56" w:rsidRPr="00F42B66" w14:paraId="6CD294AD" w14:textId="77777777" w:rsidTr="007E0261">
        <w:trPr>
          <w:cantSplit/>
        </w:trPr>
        <w:tc>
          <w:tcPr>
            <w:tcW w:w="5132" w:type="dxa"/>
            <w:tcBorders>
              <w:top w:val="single" w:sz="4" w:space="0" w:color="auto"/>
              <w:left w:val="single" w:sz="4" w:space="0" w:color="auto"/>
              <w:bottom w:val="single" w:sz="4" w:space="0" w:color="auto"/>
              <w:right w:val="single" w:sz="4" w:space="0" w:color="auto"/>
            </w:tcBorders>
          </w:tcPr>
          <w:p w14:paraId="6793E00C" w14:textId="77777777" w:rsidR="00706E56" w:rsidRPr="007E0261" w:rsidRDefault="00706E56" w:rsidP="0057326A">
            <w:pPr>
              <w:pStyle w:val="BodyText"/>
              <w:spacing w:before="60" w:after="60"/>
              <w:ind w:left="0" w:firstLine="0"/>
              <w:jc w:val="left"/>
              <w:rPr>
                <w:szCs w:val="24"/>
              </w:rPr>
            </w:pPr>
            <w:r w:rsidRPr="007E0261">
              <w:rPr>
                <w:szCs w:val="24"/>
              </w:rPr>
              <w:t>Number of operations of fast fault current injection that can be sequentially accomplished and any limitations on time, thermal limitations, protection etc.</w:t>
            </w:r>
          </w:p>
        </w:tc>
        <w:tc>
          <w:tcPr>
            <w:tcW w:w="992" w:type="dxa"/>
            <w:tcBorders>
              <w:top w:val="single" w:sz="4" w:space="0" w:color="auto"/>
              <w:left w:val="single" w:sz="4" w:space="0" w:color="auto"/>
              <w:bottom w:val="single" w:sz="4" w:space="0" w:color="auto"/>
              <w:right w:val="single" w:sz="4" w:space="0" w:color="auto"/>
            </w:tcBorders>
          </w:tcPr>
          <w:p w14:paraId="2F0718B5" w14:textId="77777777" w:rsidR="00706E56" w:rsidRPr="007E0261" w:rsidRDefault="00706E56" w:rsidP="0057326A">
            <w:pPr>
              <w:pStyle w:val="BodyText"/>
              <w:spacing w:before="60" w:after="60"/>
              <w:ind w:left="0" w:firstLine="0"/>
              <w:jc w:val="center"/>
              <w:rPr>
                <w:szCs w:val="24"/>
              </w:rPr>
            </w:pPr>
            <w:r w:rsidRPr="007E0261">
              <w:rPr>
                <w:szCs w:val="24"/>
              </w:rPr>
              <w:t>Text</w:t>
            </w:r>
          </w:p>
        </w:tc>
        <w:tc>
          <w:tcPr>
            <w:tcW w:w="1560" w:type="dxa"/>
            <w:tcBorders>
              <w:top w:val="single" w:sz="4" w:space="0" w:color="auto"/>
              <w:left w:val="single" w:sz="4" w:space="0" w:color="auto"/>
              <w:bottom w:val="single" w:sz="4" w:space="0" w:color="auto"/>
              <w:right w:val="single" w:sz="4" w:space="0" w:color="auto"/>
            </w:tcBorders>
          </w:tcPr>
          <w:p w14:paraId="3E4BA442" w14:textId="77777777" w:rsidR="00706E56" w:rsidRPr="007E0261" w:rsidRDefault="00706E56" w:rsidP="0057326A">
            <w:pPr>
              <w:pStyle w:val="BodyText"/>
              <w:spacing w:before="60" w:after="60"/>
              <w:ind w:left="0" w:firstLine="0"/>
              <w:jc w:val="center"/>
              <w:rPr>
                <w:b/>
                <w:szCs w:val="24"/>
              </w:rPr>
            </w:pPr>
            <w:r w:rsidRPr="007E0261">
              <w:rPr>
                <w:b/>
                <w:szCs w:val="24"/>
              </w:rPr>
              <w:t>DPD</w:t>
            </w:r>
          </w:p>
        </w:tc>
        <w:tc>
          <w:tcPr>
            <w:tcW w:w="1530" w:type="dxa"/>
            <w:tcBorders>
              <w:top w:val="single" w:sz="4" w:space="0" w:color="auto"/>
              <w:left w:val="single" w:sz="4" w:space="0" w:color="auto"/>
              <w:bottom w:val="single" w:sz="4" w:space="0" w:color="auto"/>
              <w:right w:val="single" w:sz="4" w:space="0" w:color="auto"/>
            </w:tcBorders>
          </w:tcPr>
          <w:p w14:paraId="76E93CE8" w14:textId="77777777" w:rsidR="00706E56" w:rsidRPr="007E0261" w:rsidRDefault="00706E56" w:rsidP="0057326A">
            <w:pPr>
              <w:pStyle w:val="BodyText"/>
              <w:spacing w:before="60" w:after="60"/>
              <w:ind w:left="0" w:firstLine="0"/>
              <w:jc w:val="center"/>
              <w:rPr>
                <w:b/>
                <w:szCs w:val="24"/>
              </w:rPr>
            </w:pPr>
            <w:r w:rsidRPr="007E0261">
              <w:rPr>
                <w:b/>
                <w:szCs w:val="24"/>
              </w:rPr>
              <w:t>SPD</w:t>
            </w:r>
          </w:p>
        </w:tc>
      </w:tr>
    </w:tbl>
    <w:p w14:paraId="6E861C19" w14:textId="77777777" w:rsidR="00201F6A" w:rsidRPr="007E0261" w:rsidRDefault="00201F6A" w:rsidP="00201F6A">
      <w:pPr>
        <w:tabs>
          <w:tab w:val="right" w:pos="8820"/>
        </w:tabs>
        <w:autoSpaceDE w:val="0"/>
        <w:autoSpaceDN w:val="0"/>
        <w:adjustRightInd w:val="0"/>
        <w:ind w:left="0" w:right="-301" w:firstLine="0"/>
        <w:jc w:val="left"/>
        <w:rPr>
          <w:rFonts w:ascii="TimesNewRomanPSMT" w:hAnsi="TimesNewRomanPSMT"/>
          <w:b/>
          <w:szCs w:val="24"/>
          <w:lang w:val="en-US"/>
        </w:rPr>
      </w:pPr>
    </w:p>
    <w:p w14:paraId="6E861C1A" w14:textId="77777777" w:rsidR="00201F6A" w:rsidRPr="007E0261" w:rsidRDefault="00201F6A" w:rsidP="00201F6A">
      <w:pPr>
        <w:tabs>
          <w:tab w:val="right" w:pos="8820"/>
        </w:tabs>
        <w:autoSpaceDE w:val="0"/>
        <w:autoSpaceDN w:val="0"/>
        <w:adjustRightInd w:val="0"/>
        <w:spacing w:after="120"/>
        <w:ind w:left="0" w:right="-301" w:firstLine="0"/>
        <w:jc w:val="left"/>
        <w:rPr>
          <w:rFonts w:ascii="TimesNewRomanPSMT" w:hAnsi="TimesNewRomanPSMT"/>
          <w:b/>
          <w:szCs w:val="24"/>
          <w:lang w:val="en-US"/>
        </w:rPr>
      </w:pPr>
      <w:r w:rsidRPr="007E0261">
        <w:rPr>
          <w:rFonts w:ascii="TimesNewRomanPSMT" w:hAnsi="TimesNewRomanPSMT"/>
          <w:b/>
          <w:szCs w:val="24"/>
          <w:lang w:val="en-US"/>
        </w:rPr>
        <w:t xml:space="preserve">Notes: </w:t>
      </w:r>
    </w:p>
    <w:p w14:paraId="6E861C1B" w14:textId="77777777" w:rsidR="00201F6A" w:rsidRPr="007E0261" w:rsidRDefault="00201F6A" w:rsidP="00B77034">
      <w:pPr>
        <w:numPr>
          <w:ilvl w:val="0"/>
          <w:numId w:val="56"/>
        </w:numPr>
        <w:tabs>
          <w:tab w:val="clear" w:pos="720"/>
          <w:tab w:val="num" w:pos="360"/>
          <w:tab w:val="right" w:pos="8820"/>
        </w:tabs>
        <w:autoSpaceDE w:val="0"/>
        <w:autoSpaceDN w:val="0"/>
        <w:adjustRightInd w:val="0"/>
        <w:spacing w:after="120"/>
        <w:ind w:left="360" w:right="-301"/>
        <w:jc w:val="left"/>
        <w:rPr>
          <w:rFonts w:ascii="TimesNewRomanPSMT" w:hAnsi="TimesNewRomanPSMT"/>
          <w:szCs w:val="24"/>
          <w:lang w:val="en-US"/>
        </w:rPr>
      </w:pPr>
      <w:r w:rsidRPr="007E0261">
        <w:rPr>
          <w:rFonts w:ascii="TimesNewRomanPSMT" w:hAnsi="TimesNewRomanPSMT"/>
          <w:szCs w:val="24"/>
          <w:lang w:val="en-US"/>
        </w:rPr>
        <w:t>Fault current contribution data should be provided under Schedule 5b.</w:t>
      </w:r>
    </w:p>
    <w:p w14:paraId="6E861C1C" w14:textId="0025AE54" w:rsidR="00201F6A" w:rsidRPr="007E0261" w:rsidRDefault="008572B5" w:rsidP="00B77034">
      <w:pPr>
        <w:numPr>
          <w:ilvl w:val="0"/>
          <w:numId w:val="56"/>
        </w:numPr>
        <w:tabs>
          <w:tab w:val="clear" w:pos="720"/>
          <w:tab w:val="num" w:pos="360"/>
          <w:tab w:val="right" w:pos="8820"/>
        </w:tabs>
        <w:autoSpaceDE w:val="0"/>
        <w:autoSpaceDN w:val="0"/>
        <w:adjustRightInd w:val="0"/>
        <w:spacing w:after="120"/>
        <w:ind w:left="360" w:right="-301"/>
        <w:jc w:val="left"/>
        <w:rPr>
          <w:szCs w:val="24"/>
        </w:rPr>
      </w:pPr>
      <w:r w:rsidRPr="007E0261">
        <w:rPr>
          <w:color w:val="2B579A"/>
          <w:szCs w:val="24"/>
          <w:shd w:val="clear" w:color="auto" w:fill="E6E6E6"/>
        </w:rPr>
        <w:lastRenderedPageBreak/>
        <w:fldChar w:fldCharType="begin"/>
      </w:r>
      <w:r w:rsidRPr="007E0261">
        <w:rPr>
          <w:szCs w:val="24"/>
        </w:rPr>
        <w:instrText xml:space="preserve"> REF SPD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SPD</w:t>
      </w:r>
      <w:r w:rsidRPr="007E0261">
        <w:rPr>
          <w:color w:val="2B579A"/>
          <w:szCs w:val="24"/>
          <w:shd w:val="clear" w:color="auto" w:fill="E6E6E6"/>
        </w:rPr>
        <w:fldChar w:fldCharType="end"/>
      </w:r>
      <w:r w:rsidR="00201F6A" w:rsidRPr="007E0261">
        <w:rPr>
          <w:szCs w:val="24"/>
          <w:lang w:val="en-US"/>
        </w:rPr>
        <w:t xml:space="preserve"> will normally be sufficient, except where the </w:t>
      </w:r>
      <w:r w:rsidRPr="007E0261">
        <w:rPr>
          <w:color w:val="2B579A"/>
          <w:szCs w:val="24"/>
          <w:shd w:val="clear" w:color="auto" w:fill="E6E6E6"/>
        </w:rPr>
        <w:fldChar w:fldCharType="begin"/>
      </w:r>
      <w:r w:rsidRPr="007E0261">
        <w:rPr>
          <w:szCs w:val="24"/>
        </w:rPr>
        <w:instrText xml:space="preserve"> REF DNO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DNO</w:t>
      </w:r>
      <w:r w:rsidRPr="007E0261">
        <w:rPr>
          <w:color w:val="2B579A"/>
          <w:szCs w:val="24"/>
          <w:shd w:val="clear" w:color="auto" w:fill="E6E6E6"/>
        </w:rPr>
        <w:fldChar w:fldCharType="end"/>
      </w:r>
      <w:r w:rsidR="00201F6A" w:rsidRPr="007E0261">
        <w:rPr>
          <w:szCs w:val="24"/>
          <w:lang w:val="en-US"/>
        </w:rPr>
        <w:t xml:space="preserve"> considers that the stability and security of the network is at risk. Sufficient </w:t>
      </w:r>
      <w:r w:rsidR="00201F6A" w:rsidRPr="007E0261">
        <w:rPr>
          <w:b/>
          <w:szCs w:val="24"/>
        </w:rPr>
        <w:t>DPD</w:t>
      </w:r>
      <w:r w:rsidR="00201F6A" w:rsidRPr="007E0261">
        <w:rPr>
          <w:szCs w:val="24"/>
          <w:lang w:val="en-US"/>
        </w:rPr>
        <w:t xml:space="preserve"> should then be provided </w:t>
      </w:r>
      <w:proofErr w:type="gramStart"/>
      <w:r w:rsidR="00201F6A" w:rsidRPr="007E0261">
        <w:rPr>
          <w:szCs w:val="24"/>
          <w:lang w:val="en-US"/>
        </w:rPr>
        <w:t>in order to</w:t>
      </w:r>
      <w:proofErr w:type="gramEnd"/>
      <w:r w:rsidR="00201F6A" w:rsidRPr="007E0261">
        <w:rPr>
          <w:szCs w:val="24"/>
          <w:lang w:val="en-US"/>
        </w:rPr>
        <w:t xml:space="preserve"> build up a suitable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 xml:space="preserve"> </w:t>
      </w:r>
      <w:r w:rsidR="00201F6A" w:rsidRPr="007E0261">
        <w:rPr>
          <w:rFonts w:ascii="TimesNewRomanPSMT" w:hAnsi="TimesNewRomanPSMT"/>
          <w:szCs w:val="24"/>
          <w:lang w:val="en-US"/>
        </w:rPr>
        <w:t xml:space="preserve">dynamic </w:t>
      </w:r>
      <w:r w:rsidR="00201F6A" w:rsidRPr="007E0261">
        <w:rPr>
          <w:szCs w:val="24"/>
          <w:lang w:val="en-US"/>
        </w:rPr>
        <w:t xml:space="preserve">model for analysis. </w:t>
      </w:r>
      <w:proofErr w:type="gramStart"/>
      <w:r w:rsidR="00201F6A" w:rsidRPr="007E0261">
        <w:rPr>
          <w:szCs w:val="24"/>
          <w:lang w:val="en-US"/>
        </w:rPr>
        <w:t>Alternatively</w:t>
      </w:r>
      <w:proofErr w:type="gramEnd"/>
      <w:r w:rsidR="00201F6A" w:rsidRPr="007E0261">
        <w:rPr>
          <w:szCs w:val="24"/>
          <w:lang w:val="en-US"/>
        </w:rPr>
        <w:t xml:space="preserve"> a ‘Black Box’ </w:t>
      </w:r>
      <w:r w:rsidR="00201F6A" w:rsidRPr="007E0261">
        <w:rPr>
          <w:rFonts w:ascii="TimesNewRomanPSMT" w:hAnsi="TimesNewRomanPSMT"/>
          <w:szCs w:val="24"/>
          <w:lang w:val="en-US"/>
        </w:rPr>
        <w:t xml:space="preserve">dynamic </w:t>
      </w:r>
      <w:r w:rsidR="00201F6A" w:rsidRPr="007E0261">
        <w:rPr>
          <w:szCs w:val="24"/>
          <w:lang w:val="en-US"/>
        </w:rPr>
        <w:t xml:space="preserve">model of the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 xml:space="preserve"> </w:t>
      </w:r>
      <w:r w:rsidR="00201F6A" w:rsidRPr="007E0261">
        <w:rPr>
          <w:szCs w:val="24"/>
          <w:lang w:val="en-US"/>
        </w:rPr>
        <w:t xml:space="preserve">may be provided. All models should be suitable for the software analysis package used by the </w:t>
      </w:r>
      <w:r w:rsidRPr="007E0261">
        <w:rPr>
          <w:color w:val="2B579A"/>
          <w:szCs w:val="24"/>
          <w:shd w:val="clear" w:color="auto" w:fill="E6E6E6"/>
        </w:rPr>
        <w:fldChar w:fldCharType="begin"/>
      </w:r>
      <w:r w:rsidRPr="007E0261">
        <w:rPr>
          <w:szCs w:val="24"/>
        </w:rPr>
        <w:instrText xml:space="preserve"> REF DNO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DNO</w:t>
      </w:r>
      <w:r w:rsidRPr="007E0261">
        <w:rPr>
          <w:color w:val="2B579A"/>
          <w:szCs w:val="24"/>
          <w:shd w:val="clear" w:color="auto" w:fill="E6E6E6"/>
        </w:rPr>
        <w:fldChar w:fldCharType="end"/>
      </w:r>
      <w:r w:rsidR="00201F6A" w:rsidRPr="007E0261">
        <w:rPr>
          <w:szCs w:val="24"/>
          <w:lang w:val="en-US"/>
        </w:rPr>
        <w:t xml:space="preserve">.  Where required by the </w:t>
      </w:r>
      <w:r w:rsidRPr="007E0261">
        <w:rPr>
          <w:color w:val="2B579A"/>
          <w:szCs w:val="24"/>
          <w:shd w:val="clear" w:color="auto" w:fill="E6E6E6"/>
        </w:rPr>
        <w:fldChar w:fldCharType="begin"/>
      </w:r>
      <w:r w:rsidRPr="007E0261">
        <w:rPr>
          <w:szCs w:val="24"/>
        </w:rPr>
        <w:instrText xml:space="preserve"> REF DNO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DNO</w:t>
      </w:r>
      <w:r w:rsidRPr="007E0261">
        <w:rPr>
          <w:color w:val="2B579A"/>
          <w:szCs w:val="24"/>
          <w:shd w:val="clear" w:color="auto" w:fill="E6E6E6"/>
        </w:rPr>
        <w:fldChar w:fldCharType="end"/>
      </w:r>
      <w:r w:rsidR="00201F6A" w:rsidRPr="007E0261">
        <w:rPr>
          <w:b/>
          <w:szCs w:val="24"/>
        </w:rPr>
        <w:t>,</w:t>
      </w:r>
      <w:r w:rsidR="00201F6A" w:rsidRPr="007E0261">
        <w:rPr>
          <w:szCs w:val="24"/>
          <w:lang w:val="en-US"/>
        </w:rPr>
        <w:t xml:space="preserve"> generator electrical parameters should be provided based on Schedule 5c (</w:t>
      </w:r>
      <w:proofErr w:type="spellStart"/>
      <w:r w:rsidR="00201F6A" w:rsidRPr="007E0261">
        <w:rPr>
          <w:szCs w:val="24"/>
          <w:lang w:val="en-US"/>
        </w:rPr>
        <w:t>i</w:t>
      </w:r>
      <w:proofErr w:type="spellEnd"/>
      <w:r w:rsidR="00201F6A" w:rsidRPr="007E0261">
        <w:rPr>
          <w:szCs w:val="24"/>
          <w:lang w:val="en-US"/>
        </w:rPr>
        <w:t>) or 5c (ii), according to the type of machine used.</w:t>
      </w:r>
    </w:p>
    <w:bookmarkEnd w:id="1287"/>
    <w:p w14:paraId="6E861C1D" w14:textId="77777777" w:rsidR="00201F6A" w:rsidRPr="00425D58" w:rsidRDefault="00201F6A" w:rsidP="00201F6A">
      <w:pPr>
        <w:pStyle w:val="Heading2"/>
        <w:ind w:left="0" w:firstLine="0"/>
        <w:rPr>
          <w:b w:val="0"/>
          <w:sz w:val="22"/>
          <w:szCs w:val="22"/>
        </w:rPr>
      </w:pPr>
    </w:p>
    <w:p w14:paraId="6E861C1E" w14:textId="77777777" w:rsidR="00201F6A" w:rsidRPr="00425D58" w:rsidRDefault="00201F6A" w:rsidP="00201F6A">
      <w:pPr>
        <w:pStyle w:val="Heading2"/>
        <w:ind w:left="0" w:firstLine="0"/>
        <w:rPr>
          <w:b w:val="0"/>
          <w:sz w:val="22"/>
          <w:szCs w:val="22"/>
        </w:rPr>
      </w:pPr>
    </w:p>
    <w:p w14:paraId="6E861C1F" w14:textId="77777777" w:rsidR="00201F6A" w:rsidRPr="00425D58" w:rsidRDefault="00201F6A" w:rsidP="00201F6A">
      <w:pPr>
        <w:pStyle w:val="Heading2"/>
        <w:ind w:left="0" w:firstLine="0"/>
        <w:rPr>
          <w:b w:val="0"/>
          <w:sz w:val="22"/>
          <w:szCs w:val="22"/>
        </w:rPr>
      </w:pPr>
      <w:r w:rsidRPr="00425D58">
        <w:rPr>
          <w:b w:val="0"/>
          <w:sz w:val="22"/>
          <w:szCs w:val="22"/>
        </w:rPr>
        <w:br w:type="page"/>
      </w:r>
    </w:p>
    <w:p w14:paraId="6E861C20" w14:textId="77777777" w:rsidR="00201F6A" w:rsidRPr="007E0261" w:rsidRDefault="00201F6A" w:rsidP="00201F6A">
      <w:pPr>
        <w:pStyle w:val="Heading2"/>
        <w:ind w:left="0" w:firstLine="0"/>
        <w:rPr>
          <w:szCs w:val="24"/>
        </w:rPr>
      </w:pPr>
      <w:bookmarkStart w:id="1288" w:name="_Toc179270897"/>
      <w:bookmarkStart w:id="1289" w:name="_Toc138331156"/>
      <w:r w:rsidRPr="007E0261">
        <w:rPr>
          <w:szCs w:val="24"/>
        </w:rPr>
        <w:lastRenderedPageBreak/>
        <w:t>Schedule 5c (v)</w:t>
      </w:r>
      <w:bookmarkEnd w:id="1288"/>
      <w:bookmarkEnd w:id="1289"/>
    </w:p>
    <w:p w14:paraId="6E861C21" w14:textId="77777777" w:rsidR="00201F6A" w:rsidRPr="007E0261" w:rsidRDefault="00201F6A" w:rsidP="00201F6A">
      <w:pPr>
        <w:rPr>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C22" w14:textId="1F417F82" w:rsidR="00201F6A" w:rsidRPr="007E0261" w:rsidRDefault="00F56231" w:rsidP="00201F6A">
      <w:pPr>
        <w:rPr>
          <w:b/>
          <w:szCs w:val="24"/>
        </w:rPr>
      </w:pPr>
      <w:r w:rsidRPr="00F42B66">
        <w:rPr>
          <w:color w:val="2B579A"/>
          <w:szCs w:val="24"/>
          <w:shd w:val="clear" w:color="auto" w:fill="E6E6E6"/>
        </w:rPr>
        <w:fldChar w:fldCharType="begin"/>
      </w:r>
      <w:r w:rsidRPr="00F42B66">
        <w:rPr>
          <w:szCs w:val="24"/>
        </w:rPr>
        <w:instrText xml:space="preserve"> REF pgm \h </w:instrText>
      </w:r>
      <w:r w:rsidR="00F42B66">
        <w:rPr>
          <w:szCs w:val="24"/>
        </w:rPr>
        <w:instrText xml:space="preserve">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Power Generating Module</w:t>
      </w:r>
      <w:r w:rsidRPr="00F42B66">
        <w:rPr>
          <w:color w:val="2B579A"/>
          <w:szCs w:val="24"/>
          <w:shd w:val="clear" w:color="auto" w:fill="E6E6E6"/>
        </w:rPr>
        <w:fldChar w:fldCharType="end"/>
      </w:r>
      <w:r w:rsidR="00201F6A" w:rsidRPr="007E0261">
        <w:rPr>
          <w:b/>
          <w:szCs w:val="24"/>
        </w:rPr>
        <w:t xml:space="preserve"> </w:t>
      </w:r>
      <w:smartTag w:uri="urn:schemas-microsoft-com:office:smarttags" w:element="stockticker">
        <w:r w:rsidR="00201F6A" w:rsidRPr="007E0261">
          <w:rPr>
            <w:b/>
            <w:szCs w:val="24"/>
          </w:rPr>
          <w:t>DATA</w:t>
        </w:r>
      </w:smartTag>
      <w:r w:rsidR="00201F6A" w:rsidRPr="007E0261">
        <w:rPr>
          <w:b/>
          <w:szCs w:val="24"/>
        </w:rPr>
        <w:t xml:space="preserve"> FOR EMBEDDED </w:t>
      </w:r>
      <w:r w:rsidRPr="00F42B66">
        <w:rPr>
          <w:color w:val="2B579A"/>
          <w:szCs w:val="24"/>
          <w:shd w:val="clear" w:color="auto" w:fill="E6E6E6"/>
        </w:rPr>
        <w:fldChar w:fldCharType="begin"/>
      </w:r>
      <w:r w:rsidRPr="00F42B66">
        <w:rPr>
          <w:szCs w:val="24"/>
        </w:rPr>
        <w:instrText xml:space="preserve"> REF pgm \h </w:instrText>
      </w:r>
      <w:r w:rsidR="00F42B66">
        <w:rPr>
          <w:szCs w:val="24"/>
        </w:rPr>
        <w:instrText xml:space="preserve">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 xml:space="preserve">Power Generating </w:t>
      </w:r>
      <w:proofErr w:type="spellStart"/>
      <w:r w:rsidR="005C572C" w:rsidRPr="005C572C">
        <w:rPr>
          <w:b/>
          <w:szCs w:val="24"/>
        </w:rPr>
        <w:t>Module</w:t>
      </w:r>
      <w:r w:rsidRPr="00F42B66">
        <w:rPr>
          <w:color w:val="2B579A"/>
          <w:szCs w:val="24"/>
          <w:shd w:val="clear" w:color="auto" w:fill="E6E6E6"/>
        </w:rPr>
        <w:fldChar w:fldCharType="end"/>
      </w:r>
      <w:proofErr w:type="gramStart"/>
      <w:r w:rsidR="00201F6A" w:rsidRPr="007E0261">
        <w:rPr>
          <w:b/>
          <w:szCs w:val="24"/>
        </w:rPr>
        <w:t>S</w:t>
      </w:r>
      <w:proofErr w:type="spellEnd"/>
      <w:proofErr w:type="gramEnd"/>
      <w:r w:rsidR="00201F6A" w:rsidRPr="007E0261">
        <w:rPr>
          <w:b/>
          <w:szCs w:val="24"/>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1134"/>
        <w:gridCol w:w="1560"/>
        <w:gridCol w:w="1530"/>
      </w:tblGrid>
      <w:tr w:rsidR="00201F6A" w:rsidRPr="00F42B66" w14:paraId="6E861C28" w14:textId="77777777" w:rsidTr="007E0261">
        <w:trPr>
          <w:cantSplit/>
        </w:trPr>
        <w:tc>
          <w:tcPr>
            <w:tcW w:w="4990" w:type="dxa"/>
          </w:tcPr>
          <w:p w14:paraId="6E861C23" w14:textId="77777777" w:rsidR="00201F6A" w:rsidRPr="007E0261" w:rsidRDefault="00201F6A" w:rsidP="00201F6A">
            <w:pPr>
              <w:pStyle w:val="BodyText"/>
              <w:spacing w:before="60" w:after="60"/>
              <w:ind w:left="0" w:firstLine="0"/>
              <w:jc w:val="left"/>
              <w:rPr>
                <w:b/>
                <w:szCs w:val="24"/>
                <w:u w:val="single"/>
              </w:rPr>
            </w:pPr>
            <w:r w:rsidRPr="007E0261">
              <w:rPr>
                <w:b/>
                <w:szCs w:val="24"/>
                <w:u w:val="single"/>
              </w:rPr>
              <w:t>DATA DESCRIPTION</w:t>
            </w:r>
          </w:p>
          <w:p w14:paraId="6E861C24" w14:textId="77777777" w:rsidR="00201F6A" w:rsidRPr="007E0261" w:rsidRDefault="00201F6A" w:rsidP="00201F6A">
            <w:pPr>
              <w:pStyle w:val="BodyText"/>
              <w:spacing w:before="60" w:after="60"/>
              <w:ind w:left="0" w:firstLine="0"/>
              <w:jc w:val="left"/>
              <w:rPr>
                <w:b/>
                <w:szCs w:val="24"/>
              </w:rPr>
            </w:pPr>
            <w:r w:rsidRPr="007E0261">
              <w:rPr>
                <w:b/>
                <w:szCs w:val="24"/>
              </w:rPr>
              <w:t>5c (v) Transformers</w:t>
            </w:r>
          </w:p>
        </w:tc>
        <w:tc>
          <w:tcPr>
            <w:tcW w:w="1134" w:type="dxa"/>
          </w:tcPr>
          <w:p w14:paraId="6E861C25"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UNITS</w:t>
            </w:r>
          </w:p>
        </w:tc>
        <w:tc>
          <w:tcPr>
            <w:tcW w:w="1560" w:type="dxa"/>
          </w:tcPr>
          <w:p w14:paraId="6E861C26" w14:textId="77777777" w:rsidR="00201F6A" w:rsidRPr="007E0261" w:rsidRDefault="00201F6A" w:rsidP="00201F6A">
            <w:pPr>
              <w:pStyle w:val="BodyText"/>
              <w:spacing w:before="60" w:after="60"/>
              <w:ind w:left="0" w:firstLine="0"/>
              <w:jc w:val="center"/>
              <w:rPr>
                <w:b/>
                <w:szCs w:val="24"/>
              </w:rPr>
            </w:pPr>
            <w:r w:rsidRPr="007E0261">
              <w:rPr>
                <w:b/>
                <w:szCs w:val="24"/>
                <w:u w:val="single"/>
              </w:rPr>
              <w:t>Data Category for Generators connected at LV</w:t>
            </w:r>
          </w:p>
        </w:tc>
        <w:tc>
          <w:tcPr>
            <w:tcW w:w="1530" w:type="dxa"/>
          </w:tcPr>
          <w:p w14:paraId="6E861C27" w14:textId="77777777" w:rsidR="00201F6A" w:rsidRPr="007E0261" w:rsidRDefault="00201F6A" w:rsidP="00201F6A">
            <w:pPr>
              <w:pStyle w:val="BodyText"/>
              <w:spacing w:before="60" w:after="60"/>
              <w:ind w:left="0" w:firstLine="0"/>
              <w:jc w:val="center"/>
              <w:rPr>
                <w:b/>
                <w:szCs w:val="24"/>
              </w:rPr>
            </w:pPr>
            <w:r w:rsidRPr="007E0261">
              <w:rPr>
                <w:b/>
                <w:szCs w:val="24"/>
                <w:u w:val="single"/>
              </w:rPr>
              <w:t>Data Category for Generators Connected at HV</w:t>
            </w:r>
          </w:p>
        </w:tc>
      </w:tr>
      <w:tr w:rsidR="00201F6A" w:rsidRPr="00F42B66" w14:paraId="6E861C2D" w14:textId="77777777" w:rsidTr="007E0261">
        <w:trPr>
          <w:cantSplit/>
        </w:trPr>
        <w:tc>
          <w:tcPr>
            <w:tcW w:w="4990" w:type="dxa"/>
          </w:tcPr>
          <w:p w14:paraId="6E861C29" w14:textId="77777777" w:rsidR="00201F6A" w:rsidRPr="007E0261" w:rsidRDefault="00201F6A" w:rsidP="00201F6A">
            <w:pPr>
              <w:pStyle w:val="BodyText"/>
              <w:spacing w:before="60" w:after="60"/>
              <w:ind w:left="0" w:firstLine="0"/>
              <w:jc w:val="left"/>
              <w:rPr>
                <w:szCs w:val="24"/>
                <w:lang w:val="en-US"/>
              </w:rPr>
            </w:pPr>
            <w:r w:rsidRPr="007E0261">
              <w:rPr>
                <w:szCs w:val="24"/>
                <w:lang w:val="en-US"/>
              </w:rPr>
              <w:t>Transformer identifier</w:t>
            </w:r>
          </w:p>
        </w:tc>
        <w:tc>
          <w:tcPr>
            <w:tcW w:w="1134" w:type="dxa"/>
          </w:tcPr>
          <w:p w14:paraId="6E861C2A"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2B"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Pr>
          <w:p w14:paraId="6E861C2C"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C32" w14:textId="77777777" w:rsidTr="007E0261">
        <w:trPr>
          <w:cantSplit/>
        </w:trPr>
        <w:tc>
          <w:tcPr>
            <w:tcW w:w="4990" w:type="dxa"/>
          </w:tcPr>
          <w:p w14:paraId="6E861C2E" w14:textId="77777777" w:rsidR="00201F6A" w:rsidRPr="007E0261" w:rsidRDefault="00201F6A" w:rsidP="00201F6A">
            <w:pPr>
              <w:pStyle w:val="BodyText"/>
              <w:spacing w:before="60" w:after="60"/>
              <w:ind w:left="0" w:firstLine="0"/>
              <w:jc w:val="left"/>
              <w:rPr>
                <w:szCs w:val="24"/>
                <w:lang w:val="fr-FR"/>
              </w:rPr>
            </w:pPr>
            <w:r w:rsidRPr="007E0261">
              <w:rPr>
                <w:szCs w:val="24"/>
                <w:lang w:val="fr-FR"/>
              </w:rPr>
              <w:t>Transformer type (Unit/Station/</w:t>
            </w:r>
            <w:proofErr w:type="spellStart"/>
            <w:r w:rsidRPr="007E0261">
              <w:rPr>
                <w:szCs w:val="24"/>
                <w:lang w:val="fr-FR"/>
              </w:rPr>
              <w:t>Auxiliary</w:t>
            </w:r>
            <w:proofErr w:type="spellEnd"/>
            <w:r w:rsidRPr="007E0261">
              <w:rPr>
                <w:szCs w:val="24"/>
                <w:lang w:val="fr-FR"/>
              </w:rPr>
              <w:t>)</w:t>
            </w:r>
          </w:p>
        </w:tc>
        <w:tc>
          <w:tcPr>
            <w:tcW w:w="1134" w:type="dxa"/>
          </w:tcPr>
          <w:p w14:paraId="6E861C2F"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30" w14:textId="05425FF9"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31" w14:textId="15136B7D"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37" w14:textId="77777777" w:rsidTr="007E0261">
        <w:trPr>
          <w:cantSplit/>
        </w:trPr>
        <w:tc>
          <w:tcPr>
            <w:tcW w:w="4990" w:type="dxa"/>
          </w:tcPr>
          <w:p w14:paraId="6E861C33" w14:textId="77777777" w:rsidR="00201F6A" w:rsidRPr="007E0261" w:rsidRDefault="00201F6A" w:rsidP="00201F6A">
            <w:pPr>
              <w:pStyle w:val="BodyText"/>
              <w:spacing w:before="60" w:after="60"/>
              <w:ind w:left="0" w:right="-33" w:firstLine="0"/>
              <w:jc w:val="left"/>
              <w:rPr>
                <w:szCs w:val="24"/>
              </w:rPr>
            </w:pPr>
            <w:r w:rsidRPr="007E0261">
              <w:rPr>
                <w:szCs w:val="24"/>
              </w:rPr>
              <w:t>Number of identical units</w:t>
            </w:r>
          </w:p>
        </w:tc>
        <w:tc>
          <w:tcPr>
            <w:tcW w:w="1134" w:type="dxa"/>
          </w:tcPr>
          <w:p w14:paraId="6E861C34"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tcPr>
          <w:p w14:paraId="6E861C35" w14:textId="7A7091D3"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36" w14:textId="1E48D784"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3C" w14:textId="77777777" w:rsidTr="007E0261">
        <w:trPr>
          <w:cantSplit/>
        </w:trPr>
        <w:tc>
          <w:tcPr>
            <w:tcW w:w="4990" w:type="dxa"/>
          </w:tcPr>
          <w:p w14:paraId="6E861C38" w14:textId="77777777" w:rsidR="00201F6A" w:rsidRPr="007E0261" w:rsidRDefault="00201F6A" w:rsidP="00201F6A">
            <w:pPr>
              <w:pStyle w:val="BodyText"/>
              <w:spacing w:before="60" w:after="60"/>
              <w:ind w:left="0" w:right="-33" w:firstLine="0"/>
              <w:jc w:val="left"/>
              <w:rPr>
                <w:szCs w:val="24"/>
              </w:rPr>
            </w:pPr>
            <w:r w:rsidRPr="007E0261">
              <w:rPr>
                <w:szCs w:val="24"/>
              </w:rPr>
              <w:t>Type of cooling</w:t>
            </w:r>
          </w:p>
        </w:tc>
        <w:tc>
          <w:tcPr>
            <w:tcW w:w="1134" w:type="dxa"/>
          </w:tcPr>
          <w:p w14:paraId="6E861C39"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3A" w14:textId="234ED402"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3B" w14:textId="242ADEF6"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41" w14:textId="77777777" w:rsidTr="007E0261">
        <w:trPr>
          <w:cantSplit/>
        </w:trPr>
        <w:tc>
          <w:tcPr>
            <w:tcW w:w="4990" w:type="dxa"/>
          </w:tcPr>
          <w:p w14:paraId="6E861C3D" w14:textId="77777777" w:rsidR="00201F6A" w:rsidRPr="007E0261" w:rsidRDefault="00201F6A" w:rsidP="00201F6A">
            <w:pPr>
              <w:pStyle w:val="BodyText"/>
              <w:spacing w:before="60" w:after="60"/>
              <w:ind w:left="0" w:firstLine="0"/>
              <w:jc w:val="left"/>
              <w:rPr>
                <w:szCs w:val="24"/>
              </w:rPr>
            </w:pPr>
            <w:r w:rsidRPr="007E0261">
              <w:rPr>
                <w:szCs w:val="24"/>
              </w:rPr>
              <w:t>Rated (apparent) power</w:t>
            </w:r>
          </w:p>
        </w:tc>
        <w:tc>
          <w:tcPr>
            <w:tcW w:w="1134" w:type="dxa"/>
          </w:tcPr>
          <w:p w14:paraId="6E861C3E" w14:textId="77777777" w:rsidR="00201F6A" w:rsidRPr="007E0261" w:rsidRDefault="00201F6A" w:rsidP="00201F6A">
            <w:pPr>
              <w:pStyle w:val="BodyText"/>
              <w:spacing w:before="60" w:after="60"/>
              <w:ind w:left="0" w:firstLine="0"/>
              <w:jc w:val="center"/>
              <w:rPr>
                <w:szCs w:val="24"/>
              </w:rPr>
            </w:pPr>
            <w:r w:rsidRPr="007E0261">
              <w:rPr>
                <w:szCs w:val="24"/>
              </w:rPr>
              <w:t>MVA</w:t>
            </w:r>
          </w:p>
        </w:tc>
        <w:tc>
          <w:tcPr>
            <w:tcW w:w="1560" w:type="dxa"/>
          </w:tcPr>
          <w:p w14:paraId="6E861C3F" w14:textId="22C8255C"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40" w14:textId="29ECED01"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46" w14:textId="77777777" w:rsidTr="007E0261">
        <w:trPr>
          <w:cantSplit/>
        </w:trPr>
        <w:tc>
          <w:tcPr>
            <w:tcW w:w="4990" w:type="dxa"/>
          </w:tcPr>
          <w:p w14:paraId="6E861C42" w14:textId="77777777" w:rsidR="00201F6A" w:rsidRPr="007E0261" w:rsidRDefault="00201F6A" w:rsidP="00201F6A">
            <w:pPr>
              <w:pStyle w:val="BodyText"/>
              <w:spacing w:before="60" w:after="60"/>
              <w:ind w:left="0" w:firstLine="0"/>
              <w:jc w:val="left"/>
              <w:rPr>
                <w:szCs w:val="24"/>
              </w:rPr>
            </w:pPr>
            <w:r w:rsidRPr="007E0261">
              <w:rPr>
                <w:szCs w:val="24"/>
              </w:rPr>
              <w:t>Rated voltage ratio (on principal tap)</w:t>
            </w:r>
          </w:p>
        </w:tc>
        <w:tc>
          <w:tcPr>
            <w:tcW w:w="1134" w:type="dxa"/>
          </w:tcPr>
          <w:p w14:paraId="6E861C43" w14:textId="77777777" w:rsidR="00201F6A" w:rsidRPr="007E0261" w:rsidRDefault="00201F6A" w:rsidP="00201F6A">
            <w:pPr>
              <w:pStyle w:val="BodyText"/>
              <w:spacing w:before="60" w:after="60"/>
              <w:ind w:left="0" w:firstLine="0"/>
              <w:jc w:val="center"/>
              <w:rPr>
                <w:szCs w:val="24"/>
              </w:rPr>
            </w:pPr>
            <w:r w:rsidRPr="007E0261">
              <w:rPr>
                <w:szCs w:val="24"/>
              </w:rPr>
              <w:t>kV/kV</w:t>
            </w:r>
          </w:p>
        </w:tc>
        <w:tc>
          <w:tcPr>
            <w:tcW w:w="1560" w:type="dxa"/>
          </w:tcPr>
          <w:p w14:paraId="6E861C44" w14:textId="611B47D7"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45" w14:textId="17BEFF3E"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4B" w14:textId="77777777" w:rsidTr="007E0261">
        <w:trPr>
          <w:cantSplit/>
        </w:trPr>
        <w:tc>
          <w:tcPr>
            <w:tcW w:w="4990" w:type="dxa"/>
          </w:tcPr>
          <w:p w14:paraId="6E861C47" w14:textId="77777777" w:rsidR="00201F6A" w:rsidRPr="007E0261" w:rsidRDefault="00201F6A" w:rsidP="00201F6A">
            <w:pPr>
              <w:pStyle w:val="BodyText"/>
              <w:spacing w:before="60" w:after="60"/>
              <w:ind w:left="0" w:firstLine="0"/>
              <w:jc w:val="left"/>
              <w:rPr>
                <w:szCs w:val="24"/>
              </w:rPr>
            </w:pPr>
            <w:r w:rsidRPr="007E0261">
              <w:rPr>
                <w:szCs w:val="24"/>
              </w:rPr>
              <w:t>Positive sequence resistance</w:t>
            </w:r>
            <w:r w:rsidR="00B226AD" w:rsidRPr="007E0261">
              <w:rPr>
                <w:szCs w:val="24"/>
              </w:rPr>
              <w:t xml:space="preserve"> on principal tap</w:t>
            </w:r>
          </w:p>
        </w:tc>
        <w:tc>
          <w:tcPr>
            <w:tcW w:w="1134" w:type="dxa"/>
          </w:tcPr>
          <w:p w14:paraId="6E861C48"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C49" w14:textId="46098449"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c>
          <w:tcPr>
            <w:tcW w:w="1530" w:type="dxa"/>
          </w:tcPr>
          <w:p w14:paraId="6E861C4A" w14:textId="343304B0"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50" w14:textId="77777777" w:rsidTr="007E0261">
        <w:trPr>
          <w:cantSplit/>
        </w:trPr>
        <w:tc>
          <w:tcPr>
            <w:tcW w:w="4990" w:type="dxa"/>
          </w:tcPr>
          <w:p w14:paraId="6E861C4C" w14:textId="77777777" w:rsidR="00201F6A" w:rsidRPr="007E0261" w:rsidRDefault="00201F6A" w:rsidP="00201F6A">
            <w:pPr>
              <w:pStyle w:val="BodyText"/>
              <w:spacing w:before="60" w:after="60"/>
              <w:ind w:left="0" w:firstLine="0"/>
              <w:jc w:val="left"/>
              <w:rPr>
                <w:szCs w:val="24"/>
              </w:rPr>
            </w:pPr>
            <w:r w:rsidRPr="007E0261">
              <w:rPr>
                <w:szCs w:val="24"/>
              </w:rPr>
              <w:t>Positive sequence reactance at principal tap</w:t>
            </w:r>
          </w:p>
        </w:tc>
        <w:tc>
          <w:tcPr>
            <w:tcW w:w="1134" w:type="dxa"/>
          </w:tcPr>
          <w:p w14:paraId="6E861C4D"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Borders>
              <w:bottom w:val="single" w:sz="4" w:space="0" w:color="auto"/>
            </w:tcBorders>
          </w:tcPr>
          <w:p w14:paraId="6E861C4E" w14:textId="6E105D5F"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4F" w14:textId="44CD3E97"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55" w14:textId="77777777" w:rsidTr="007E0261">
        <w:trPr>
          <w:cantSplit/>
        </w:trPr>
        <w:tc>
          <w:tcPr>
            <w:tcW w:w="4990" w:type="dxa"/>
          </w:tcPr>
          <w:p w14:paraId="6E861C51" w14:textId="77777777" w:rsidR="00201F6A" w:rsidRPr="007E0261" w:rsidRDefault="00201F6A" w:rsidP="00201F6A">
            <w:pPr>
              <w:pStyle w:val="BodyText"/>
              <w:spacing w:before="60" w:after="60"/>
              <w:ind w:left="0" w:firstLine="0"/>
              <w:jc w:val="left"/>
              <w:rPr>
                <w:szCs w:val="24"/>
              </w:rPr>
            </w:pPr>
            <w:r w:rsidRPr="007E0261">
              <w:rPr>
                <w:szCs w:val="24"/>
              </w:rPr>
              <w:t>Positive sequence reactance at minimum tap</w:t>
            </w:r>
          </w:p>
        </w:tc>
        <w:tc>
          <w:tcPr>
            <w:tcW w:w="1134" w:type="dxa"/>
          </w:tcPr>
          <w:p w14:paraId="6E861C52"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C53" w14:textId="77777777" w:rsidR="00201F6A" w:rsidRPr="007E0261" w:rsidRDefault="00201F6A" w:rsidP="00201F6A">
            <w:pPr>
              <w:pStyle w:val="BodyText"/>
              <w:spacing w:before="60" w:after="60"/>
              <w:ind w:left="0" w:firstLine="0"/>
              <w:jc w:val="center"/>
              <w:rPr>
                <w:szCs w:val="24"/>
              </w:rPr>
            </w:pPr>
            <w:r w:rsidRPr="007E0261">
              <w:rPr>
                <w:szCs w:val="24"/>
              </w:rPr>
              <w:t>None</w:t>
            </w:r>
          </w:p>
        </w:tc>
        <w:tc>
          <w:tcPr>
            <w:tcW w:w="1530" w:type="dxa"/>
          </w:tcPr>
          <w:p w14:paraId="6E861C54" w14:textId="068D3E1B"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r>
      <w:tr w:rsidR="00201F6A" w:rsidRPr="00F42B66" w14:paraId="6E861C5A" w14:textId="77777777" w:rsidTr="007E0261">
        <w:trPr>
          <w:cantSplit/>
        </w:trPr>
        <w:tc>
          <w:tcPr>
            <w:tcW w:w="4990" w:type="dxa"/>
          </w:tcPr>
          <w:p w14:paraId="6E861C56" w14:textId="77777777" w:rsidR="00201F6A" w:rsidRPr="007E0261" w:rsidRDefault="00201F6A" w:rsidP="00201F6A">
            <w:pPr>
              <w:pStyle w:val="BodyText"/>
              <w:spacing w:before="60" w:after="60"/>
              <w:ind w:left="0" w:firstLine="0"/>
              <w:jc w:val="left"/>
              <w:rPr>
                <w:szCs w:val="24"/>
              </w:rPr>
            </w:pPr>
            <w:r w:rsidRPr="007E0261">
              <w:rPr>
                <w:szCs w:val="24"/>
              </w:rPr>
              <w:t>Positive sequence reactance at maximum tap</w:t>
            </w:r>
          </w:p>
        </w:tc>
        <w:tc>
          <w:tcPr>
            <w:tcW w:w="1134" w:type="dxa"/>
          </w:tcPr>
          <w:p w14:paraId="6E861C57"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C58" w14:textId="77777777" w:rsidR="00201F6A" w:rsidRPr="007E0261" w:rsidRDefault="00201F6A" w:rsidP="00201F6A">
            <w:pPr>
              <w:pStyle w:val="BodyText"/>
              <w:spacing w:before="60" w:after="60"/>
              <w:ind w:left="0" w:firstLine="0"/>
              <w:jc w:val="center"/>
              <w:rPr>
                <w:szCs w:val="24"/>
              </w:rPr>
            </w:pPr>
            <w:r w:rsidRPr="007E0261">
              <w:rPr>
                <w:szCs w:val="24"/>
              </w:rPr>
              <w:t>None</w:t>
            </w:r>
          </w:p>
        </w:tc>
        <w:tc>
          <w:tcPr>
            <w:tcW w:w="1530" w:type="dxa"/>
          </w:tcPr>
          <w:p w14:paraId="6E861C59" w14:textId="3D7B631D"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r>
      <w:tr w:rsidR="00201F6A" w:rsidRPr="00F42B66" w14:paraId="6E861C5F" w14:textId="77777777" w:rsidTr="007E0261">
        <w:trPr>
          <w:cantSplit/>
        </w:trPr>
        <w:tc>
          <w:tcPr>
            <w:tcW w:w="4990" w:type="dxa"/>
          </w:tcPr>
          <w:p w14:paraId="6E861C5B" w14:textId="77777777" w:rsidR="00201F6A" w:rsidRPr="007E0261" w:rsidRDefault="00201F6A" w:rsidP="00201F6A">
            <w:pPr>
              <w:pStyle w:val="BodyText"/>
              <w:spacing w:before="60" w:after="60"/>
              <w:ind w:left="0" w:firstLine="0"/>
              <w:jc w:val="left"/>
              <w:rPr>
                <w:szCs w:val="24"/>
              </w:rPr>
            </w:pPr>
            <w:r w:rsidRPr="007E0261">
              <w:rPr>
                <w:szCs w:val="24"/>
              </w:rPr>
              <w:t>Zero sequence resistance</w:t>
            </w:r>
          </w:p>
        </w:tc>
        <w:tc>
          <w:tcPr>
            <w:tcW w:w="1134" w:type="dxa"/>
          </w:tcPr>
          <w:p w14:paraId="6E861C5C"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C5D" w14:textId="56761F86"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c>
          <w:tcPr>
            <w:tcW w:w="1530" w:type="dxa"/>
          </w:tcPr>
          <w:p w14:paraId="6E861C5E" w14:textId="4CB7B86F"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r>
      <w:tr w:rsidR="00201F6A" w:rsidRPr="00F42B66" w14:paraId="6E861C64" w14:textId="77777777" w:rsidTr="007E0261">
        <w:trPr>
          <w:cantSplit/>
        </w:trPr>
        <w:tc>
          <w:tcPr>
            <w:tcW w:w="4990" w:type="dxa"/>
          </w:tcPr>
          <w:p w14:paraId="6E861C60" w14:textId="77777777" w:rsidR="00201F6A" w:rsidRPr="007E0261" w:rsidRDefault="00201F6A" w:rsidP="00201F6A">
            <w:pPr>
              <w:pStyle w:val="BodyText"/>
              <w:spacing w:before="60" w:after="60"/>
              <w:ind w:left="0" w:firstLine="0"/>
              <w:jc w:val="left"/>
              <w:rPr>
                <w:szCs w:val="24"/>
              </w:rPr>
            </w:pPr>
            <w:r w:rsidRPr="007E0261">
              <w:rPr>
                <w:szCs w:val="24"/>
              </w:rPr>
              <w:t>Zero sequence reactance</w:t>
            </w:r>
          </w:p>
        </w:tc>
        <w:tc>
          <w:tcPr>
            <w:tcW w:w="1134" w:type="dxa"/>
          </w:tcPr>
          <w:p w14:paraId="6E861C61"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C62" w14:textId="2AAE472B"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c>
          <w:tcPr>
            <w:tcW w:w="1530" w:type="dxa"/>
          </w:tcPr>
          <w:p w14:paraId="6E861C63" w14:textId="4049AFB4"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r>
      <w:tr w:rsidR="00201F6A" w:rsidRPr="00F42B66" w14:paraId="6E861C69" w14:textId="77777777" w:rsidTr="007E0261">
        <w:trPr>
          <w:cantSplit/>
        </w:trPr>
        <w:tc>
          <w:tcPr>
            <w:tcW w:w="4990" w:type="dxa"/>
          </w:tcPr>
          <w:p w14:paraId="6E861C65" w14:textId="77777777" w:rsidR="00201F6A" w:rsidRPr="007E0261" w:rsidRDefault="00201F6A" w:rsidP="00201F6A">
            <w:pPr>
              <w:pStyle w:val="BodyText"/>
              <w:spacing w:before="60" w:after="60"/>
              <w:ind w:left="0" w:firstLine="0"/>
              <w:jc w:val="left"/>
              <w:rPr>
                <w:szCs w:val="24"/>
              </w:rPr>
            </w:pPr>
            <w:r w:rsidRPr="007E0261">
              <w:rPr>
                <w:szCs w:val="24"/>
              </w:rPr>
              <w:t>Winding configuration (</w:t>
            </w:r>
            <w:proofErr w:type="spellStart"/>
            <w:r w:rsidRPr="007E0261">
              <w:rPr>
                <w:szCs w:val="24"/>
              </w:rPr>
              <w:t>eg</w:t>
            </w:r>
            <w:proofErr w:type="spellEnd"/>
            <w:r w:rsidRPr="007E0261">
              <w:rPr>
                <w:szCs w:val="24"/>
              </w:rPr>
              <w:t xml:space="preserve"> Dyn11)</w:t>
            </w:r>
          </w:p>
        </w:tc>
        <w:tc>
          <w:tcPr>
            <w:tcW w:w="1134" w:type="dxa"/>
          </w:tcPr>
          <w:p w14:paraId="6E861C66"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67" w14:textId="1B825EE7"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c>
          <w:tcPr>
            <w:tcW w:w="1530" w:type="dxa"/>
          </w:tcPr>
          <w:p w14:paraId="6E861C68" w14:textId="4DBBCFA7"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6E" w14:textId="77777777" w:rsidTr="007E0261">
        <w:trPr>
          <w:cantSplit/>
        </w:trPr>
        <w:tc>
          <w:tcPr>
            <w:tcW w:w="4990" w:type="dxa"/>
          </w:tcPr>
          <w:p w14:paraId="6E861C6A" w14:textId="77777777" w:rsidR="00201F6A" w:rsidRPr="007E0261" w:rsidRDefault="00201F6A" w:rsidP="00201F6A">
            <w:pPr>
              <w:pStyle w:val="BodyText"/>
              <w:spacing w:before="60" w:after="60"/>
              <w:ind w:left="0" w:firstLine="0"/>
              <w:jc w:val="left"/>
              <w:rPr>
                <w:szCs w:val="24"/>
              </w:rPr>
            </w:pPr>
            <w:r w:rsidRPr="007E0261">
              <w:rPr>
                <w:szCs w:val="24"/>
              </w:rPr>
              <w:t>Type of tap changer (on load / off circuit)</w:t>
            </w:r>
          </w:p>
        </w:tc>
        <w:tc>
          <w:tcPr>
            <w:tcW w:w="1134" w:type="dxa"/>
          </w:tcPr>
          <w:p w14:paraId="6E861C6B"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6C" w14:textId="6E959C1F"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6D" w14:textId="0D5A381C"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73" w14:textId="77777777" w:rsidTr="007E0261">
        <w:trPr>
          <w:cantSplit/>
        </w:trPr>
        <w:tc>
          <w:tcPr>
            <w:tcW w:w="4990" w:type="dxa"/>
          </w:tcPr>
          <w:p w14:paraId="6E861C6F" w14:textId="77777777" w:rsidR="00201F6A" w:rsidRPr="007E0261" w:rsidRDefault="00201F6A" w:rsidP="00201F6A">
            <w:pPr>
              <w:pStyle w:val="BodyText"/>
              <w:spacing w:before="60" w:after="60"/>
              <w:jc w:val="left"/>
              <w:rPr>
                <w:szCs w:val="24"/>
              </w:rPr>
            </w:pPr>
            <w:r w:rsidRPr="007E0261">
              <w:rPr>
                <w:szCs w:val="24"/>
              </w:rPr>
              <w:t>Tap step size</w:t>
            </w:r>
          </w:p>
        </w:tc>
        <w:tc>
          <w:tcPr>
            <w:tcW w:w="1134" w:type="dxa"/>
          </w:tcPr>
          <w:p w14:paraId="6E861C70"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560" w:type="dxa"/>
          </w:tcPr>
          <w:p w14:paraId="6E861C71" w14:textId="591A17C4"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72" w14:textId="48682AF3"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78" w14:textId="77777777" w:rsidTr="007E0261">
        <w:trPr>
          <w:cantSplit/>
        </w:trPr>
        <w:tc>
          <w:tcPr>
            <w:tcW w:w="4990" w:type="dxa"/>
          </w:tcPr>
          <w:p w14:paraId="6E861C74" w14:textId="77777777" w:rsidR="00201F6A" w:rsidRPr="007E0261" w:rsidRDefault="00201F6A" w:rsidP="00201F6A">
            <w:pPr>
              <w:pStyle w:val="BodyText"/>
              <w:spacing w:before="60" w:after="60"/>
              <w:ind w:left="0" w:firstLine="0"/>
              <w:jc w:val="left"/>
              <w:rPr>
                <w:szCs w:val="24"/>
              </w:rPr>
            </w:pPr>
            <w:r w:rsidRPr="007E0261">
              <w:rPr>
                <w:szCs w:val="24"/>
              </w:rPr>
              <w:t>Maximum ratio tap</w:t>
            </w:r>
          </w:p>
        </w:tc>
        <w:tc>
          <w:tcPr>
            <w:tcW w:w="1134" w:type="dxa"/>
          </w:tcPr>
          <w:p w14:paraId="6E861C75"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560" w:type="dxa"/>
          </w:tcPr>
          <w:p w14:paraId="6E861C76" w14:textId="276CA9C8"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77"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C7D" w14:textId="77777777" w:rsidTr="007E0261">
        <w:trPr>
          <w:cantSplit/>
        </w:trPr>
        <w:tc>
          <w:tcPr>
            <w:tcW w:w="4990" w:type="dxa"/>
          </w:tcPr>
          <w:p w14:paraId="6E861C79" w14:textId="77777777" w:rsidR="00201F6A" w:rsidRPr="007E0261" w:rsidRDefault="00201F6A" w:rsidP="00201F6A">
            <w:pPr>
              <w:pStyle w:val="BodyText"/>
              <w:spacing w:before="60" w:after="60"/>
              <w:ind w:left="0" w:firstLine="0"/>
              <w:jc w:val="left"/>
              <w:rPr>
                <w:szCs w:val="24"/>
              </w:rPr>
            </w:pPr>
            <w:r w:rsidRPr="007E0261">
              <w:rPr>
                <w:szCs w:val="24"/>
              </w:rPr>
              <w:t>Minimum ratio tap</w:t>
            </w:r>
          </w:p>
        </w:tc>
        <w:tc>
          <w:tcPr>
            <w:tcW w:w="1134" w:type="dxa"/>
          </w:tcPr>
          <w:p w14:paraId="6E861C7A"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560" w:type="dxa"/>
          </w:tcPr>
          <w:p w14:paraId="6E861C7B" w14:textId="16D31606"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7C"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C82" w14:textId="77777777" w:rsidTr="007E0261">
        <w:trPr>
          <w:cantSplit/>
        </w:trPr>
        <w:tc>
          <w:tcPr>
            <w:tcW w:w="4990" w:type="dxa"/>
          </w:tcPr>
          <w:p w14:paraId="6E861C7E" w14:textId="77777777" w:rsidR="00201F6A" w:rsidRPr="007E0261" w:rsidRDefault="00B226AD" w:rsidP="00201F6A">
            <w:pPr>
              <w:pStyle w:val="BodyText"/>
              <w:spacing w:before="60" w:after="60"/>
              <w:ind w:left="0" w:firstLine="0"/>
              <w:jc w:val="left"/>
              <w:rPr>
                <w:szCs w:val="24"/>
              </w:rPr>
            </w:pPr>
            <w:r w:rsidRPr="007E0261">
              <w:rPr>
                <w:szCs w:val="24"/>
              </w:rPr>
              <w:t xml:space="preserve">Tap position in service (for off load </w:t>
            </w:r>
            <w:proofErr w:type="spellStart"/>
            <w:r w:rsidRPr="007E0261">
              <w:rPr>
                <w:szCs w:val="24"/>
              </w:rPr>
              <w:t>tapchangers</w:t>
            </w:r>
            <w:proofErr w:type="spellEnd"/>
            <w:r w:rsidRPr="007E0261">
              <w:rPr>
                <w:szCs w:val="24"/>
              </w:rPr>
              <w:t xml:space="preserve"> only)</w:t>
            </w:r>
          </w:p>
        </w:tc>
        <w:tc>
          <w:tcPr>
            <w:tcW w:w="1134" w:type="dxa"/>
          </w:tcPr>
          <w:p w14:paraId="6E861C7F"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560" w:type="dxa"/>
          </w:tcPr>
          <w:p w14:paraId="6E861C80" w14:textId="0D156D0E"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c>
          <w:tcPr>
            <w:tcW w:w="1530" w:type="dxa"/>
          </w:tcPr>
          <w:p w14:paraId="6E861C81" w14:textId="65FDF9E2"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r>
      <w:tr w:rsidR="00201F6A" w:rsidRPr="00F42B66" w14:paraId="6E861C87" w14:textId="77777777" w:rsidTr="007E0261">
        <w:trPr>
          <w:cantSplit/>
        </w:trPr>
        <w:tc>
          <w:tcPr>
            <w:tcW w:w="4990" w:type="dxa"/>
          </w:tcPr>
          <w:p w14:paraId="6E861C83" w14:textId="77777777" w:rsidR="00201F6A" w:rsidRPr="007E0261" w:rsidRDefault="00201F6A" w:rsidP="00201F6A">
            <w:pPr>
              <w:pStyle w:val="BodyText"/>
              <w:spacing w:before="60" w:after="60"/>
              <w:ind w:left="0" w:firstLine="0"/>
              <w:jc w:val="left"/>
              <w:rPr>
                <w:szCs w:val="24"/>
              </w:rPr>
            </w:pPr>
            <w:r w:rsidRPr="007E0261">
              <w:rPr>
                <w:szCs w:val="24"/>
              </w:rPr>
              <w:t>Method of voltage control</w:t>
            </w:r>
          </w:p>
        </w:tc>
        <w:tc>
          <w:tcPr>
            <w:tcW w:w="1134" w:type="dxa"/>
          </w:tcPr>
          <w:p w14:paraId="6E861C84"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85" w14:textId="6F37106A"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c>
          <w:tcPr>
            <w:tcW w:w="1530" w:type="dxa"/>
          </w:tcPr>
          <w:p w14:paraId="6E861C86" w14:textId="17A95C84"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8C" w14:textId="77777777" w:rsidTr="007E0261">
        <w:trPr>
          <w:cantSplit/>
        </w:trPr>
        <w:tc>
          <w:tcPr>
            <w:tcW w:w="4990" w:type="dxa"/>
          </w:tcPr>
          <w:p w14:paraId="6E861C88" w14:textId="77777777" w:rsidR="00201F6A" w:rsidRPr="007E0261" w:rsidRDefault="00201F6A" w:rsidP="00201F6A">
            <w:pPr>
              <w:pStyle w:val="BodyText"/>
              <w:spacing w:before="60" w:after="60"/>
              <w:ind w:left="0" w:firstLine="0"/>
              <w:jc w:val="left"/>
              <w:rPr>
                <w:szCs w:val="24"/>
              </w:rPr>
            </w:pPr>
            <w:r w:rsidRPr="007E0261">
              <w:rPr>
                <w:szCs w:val="24"/>
              </w:rPr>
              <w:t xml:space="preserve">Method of earthing of high-voltage winding </w:t>
            </w:r>
          </w:p>
        </w:tc>
        <w:tc>
          <w:tcPr>
            <w:tcW w:w="1134" w:type="dxa"/>
          </w:tcPr>
          <w:p w14:paraId="6E861C89"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8A" w14:textId="2B99C9E0"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8B" w14:textId="639580F8"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C91" w14:textId="77777777" w:rsidTr="007E0261">
        <w:trPr>
          <w:cantSplit/>
        </w:trPr>
        <w:tc>
          <w:tcPr>
            <w:tcW w:w="4990" w:type="dxa"/>
          </w:tcPr>
          <w:p w14:paraId="6E861C8D" w14:textId="77777777" w:rsidR="00201F6A" w:rsidRPr="007E0261" w:rsidRDefault="00201F6A" w:rsidP="00201F6A">
            <w:pPr>
              <w:pStyle w:val="BodyText"/>
              <w:spacing w:before="60" w:after="60"/>
              <w:ind w:left="0" w:firstLine="0"/>
              <w:jc w:val="left"/>
              <w:rPr>
                <w:szCs w:val="24"/>
              </w:rPr>
            </w:pPr>
            <w:r w:rsidRPr="007E0261">
              <w:rPr>
                <w:szCs w:val="24"/>
              </w:rPr>
              <w:t>Method of earthing of low-voltage winding</w:t>
            </w:r>
          </w:p>
        </w:tc>
        <w:tc>
          <w:tcPr>
            <w:tcW w:w="1134" w:type="dxa"/>
          </w:tcPr>
          <w:p w14:paraId="6E861C8E"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8F" w14:textId="1C09FB79" w:rsidR="00201F6A" w:rsidRPr="007E0261" w:rsidRDefault="008572B5" w:rsidP="00201F6A">
            <w:pPr>
              <w:pStyle w:val="BodyText"/>
              <w:spacing w:before="60" w:after="60"/>
              <w:ind w:left="0" w:firstLine="0"/>
              <w:jc w:val="center"/>
              <w:rPr>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c>
          <w:tcPr>
            <w:tcW w:w="1530" w:type="dxa"/>
          </w:tcPr>
          <w:p w14:paraId="6E861C90" w14:textId="1E50F8D4"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bl>
    <w:p w14:paraId="6E861C92" w14:textId="77777777" w:rsidR="00201F6A" w:rsidRDefault="00201F6A" w:rsidP="00201F6A">
      <w:pPr>
        <w:pStyle w:val="Heading2"/>
        <w:rPr>
          <w:sz w:val="22"/>
          <w:szCs w:val="22"/>
        </w:rPr>
      </w:pPr>
      <w:bookmarkStart w:id="1290" w:name="_Toc179270898"/>
    </w:p>
    <w:p w14:paraId="6E861C93" w14:textId="77777777" w:rsidR="00201F6A" w:rsidRPr="007E0261" w:rsidRDefault="00201F6A" w:rsidP="00201F6A">
      <w:pPr>
        <w:pStyle w:val="Heading2"/>
        <w:rPr>
          <w:szCs w:val="24"/>
        </w:rPr>
      </w:pPr>
      <w:r>
        <w:rPr>
          <w:sz w:val="22"/>
          <w:szCs w:val="22"/>
        </w:rPr>
        <w:br w:type="page"/>
      </w:r>
      <w:bookmarkStart w:id="1291" w:name="Schedule5d"/>
      <w:bookmarkStart w:id="1292" w:name="_Toc138331157"/>
      <w:r w:rsidRPr="007E0261">
        <w:rPr>
          <w:szCs w:val="24"/>
        </w:rPr>
        <w:lastRenderedPageBreak/>
        <w:t>Schedule 5d</w:t>
      </w:r>
      <w:bookmarkEnd w:id="1290"/>
      <w:bookmarkEnd w:id="1291"/>
      <w:bookmarkEnd w:id="1292"/>
    </w:p>
    <w:p w14:paraId="6E861C94" w14:textId="77777777" w:rsidR="00201F6A" w:rsidRPr="007E0261" w:rsidRDefault="00201F6A" w:rsidP="00201F6A">
      <w:pPr>
        <w:ind w:left="0" w:firstLine="0"/>
        <w:rPr>
          <w:b/>
          <w:szCs w:val="24"/>
        </w:rPr>
      </w:pPr>
      <w:smartTag w:uri="urn:schemas-microsoft-com:office:smarttags" w:element="stockticker">
        <w:r w:rsidRPr="007E0261">
          <w:rPr>
            <w:b/>
            <w:szCs w:val="24"/>
          </w:rPr>
          <w:t>DATA</w:t>
        </w:r>
      </w:smartTag>
      <w:r w:rsidRPr="007E0261">
        <w:rPr>
          <w:b/>
          <w:szCs w:val="24"/>
        </w:rPr>
        <w:t xml:space="preserve"> REGISTRATION CODE </w:t>
      </w:r>
    </w:p>
    <w:p w14:paraId="6E861C95" w14:textId="5576A8FE" w:rsidR="00201F6A" w:rsidRPr="007E0261" w:rsidRDefault="008572B5" w:rsidP="00201F6A">
      <w:pPr>
        <w:ind w:left="0" w:firstLine="0"/>
        <w:rPr>
          <w:b/>
          <w:caps/>
          <w:szCs w:val="24"/>
        </w:rPr>
      </w:pPr>
      <w:r w:rsidRPr="00F42B66">
        <w:rPr>
          <w:color w:val="2B579A"/>
          <w:szCs w:val="24"/>
          <w:shd w:val="clear" w:color="auto" w:fill="E6E6E6"/>
        </w:rPr>
        <w:fldChar w:fldCharType="begin"/>
      </w:r>
      <w:r w:rsidRPr="00F42B66">
        <w:rPr>
          <w:szCs w:val="24"/>
        </w:rPr>
        <w:instrText xml:space="preserve"> REF DNO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DNO</w:t>
      </w:r>
      <w:r w:rsidRPr="00F42B66">
        <w:rPr>
          <w:color w:val="2B579A"/>
          <w:szCs w:val="24"/>
          <w:shd w:val="clear" w:color="auto" w:fill="E6E6E6"/>
        </w:rPr>
        <w:fldChar w:fldCharType="end"/>
      </w:r>
      <w:r w:rsidR="00201F6A" w:rsidRPr="007E0261">
        <w:rPr>
          <w:b/>
          <w:caps/>
          <w:szCs w:val="24"/>
        </w:rPr>
        <w:t xml:space="preserve"> Network </w:t>
      </w:r>
      <w:smartTag w:uri="urn:schemas-microsoft-com:office:smarttags" w:element="stockticker">
        <w:r w:rsidR="00201F6A" w:rsidRPr="007E0261">
          <w:rPr>
            <w:b/>
            <w:caps/>
            <w:szCs w:val="24"/>
          </w:rPr>
          <w:t>Data</w:t>
        </w:r>
      </w:smartTag>
      <w:r w:rsidR="00201F6A" w:rsidRPr="007E0261">
        <w:rPr>
          <w:b/>
          <w:caps/>
          <w:szCs w:val="24"/>
        </w:rPr>
        <w:t xml:space="preserve">  </w:t>
      </w:r>
    </w:p>
    <w:p w14:paraId="6E861C96" w14:textId="006906AB" w:rsidR="00201F6A" w:rsidRPr="007E0261" w:rsidRDefault="00201F6A" w:rsidP="00201F6A">
      <w:pPr>
        <w:ind w:left="0" w:firstLine="0"/>
        <w:rPr>
          <w:b/>
          <w:szCs w:val="24"/>
        </w:rPr>
      </w:pPr>
      <w:r w:rsidRPr="007E0261">
        <w:rPr>
          <w:b/>
          <w:szCs w:val="24"/>
        </w:rPr>
        <w:t xml:space="preserve">(Data indicative of that which may be requested by Users for parts of the </w:t>
      </w:r>
      <w:r w:rsidR="008572B5" w:rsidRPr="00F42B66">
        <w:rPr>
          <w:color w:val="2B579A"/>
          <w:szCs w:val="24"/>
          <w:shd w:val="clear" w:color="auto" w:fill="E6E6E6"/>
        </w:rPr>
        <w:fldChar w:fldCharType="begin"/>
      </w:r>
      <w:r w:rsidR="008572B5" w:rsidRPr="00F42B66">
        <w:rPr>
          <w:szCs w:val="24"/>
        </w:rPr>
        <w:instrText xml:space="preserve"> REF DistributionSystem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Distribution System</w:t>
      </w:r>
      <w:r w:rsidR="008572B5" w:rsidRPr="00F42B66">
        <w:rPr>
          <w:color w:val="2B579A"/>
          <w:szCs w:val="24"/>
          <w:shd w:val="clear" w:color="auto" w:fill="E6E6E6"/>
        </w:rPr>
        <w:fldChar w:fldCharType="end"/>
      </w:r>
      <w:r w:rsidRPr="007E0261">
        <w:rPr>
          <w:b/>
          <w:szCs w:val="24"/>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5"/>
        <w:gridCol w:w="1639"/>
      </w:tblGrid>
      <w:tr w:rsidR="00201F6A" w:rsidRPr="00F42B66" w14:paraId="6E861C9A" w14:textId="77777777" w:rsidTr="00201F6A">
        <w:trPr>
          <w:tblHeader/>
        </w:trPr>
        <w:tc>
          <w:tcPr>
            <w:tcW w:w="7575" w:type="dxa"/>
            <w:tcBorders>
              <w:bottom w:val="single" w:sz="4" w:space="0" w:color="auto"/>
            </w:tcBorders>
          </w:tcPr>
          <w:p w14:paraId="6E861C97"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C98" w14:textId="6D1FE5CC" w:rsidR="00201F6A" w:rsidRPr="007E0261" w:rsidRDefault="00201F6A" w:rsidP="00201F6A">
            <w:pPr>
              <w:pStyle w:val="BodyText"/>
              <w:spacing w:before="60" w:after="60"/>
              <w:ind w:left="0" w:firstLine="0"/>
              <w:jc w:val="left"/>
              <w:rPr>
                <w:b/>
                <w:szCs w:val="24"/>
              </w:rPr>
            </w:pPr>
            <w:r w:rsidRPr="007E0261">
              <w:rPr>
                <w:b/>
                <w:szCs w:val="24"/>
              </w:rPr>
              <w:t xml:space="preserve">5d </w:t>
            </w:r>
            <w:r w:rsidR="008572B5" w:rsidRPr="007E0261">
              <w:rPr>
                <w:color w:val="2B579A"/>
                <w:szCs w:val="24"/>
                <w:shd w:val="clear" w:color="auto" w:fill="E6E6E6"/>
              </w:rPr>
              <w:fldChar w:fldCharType="begin"/>
            </w:r>
            <w:r w:rsidR="008572B5" w:rsidRPr="007E0261">
              <w:rPr>
                <w:szCs w:val="24"/>
              </w:rPr>
              <w:instrText xml:space="preserve"> REF DNO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DNO</w:t>
            </w:r>
            <w:r w:rsidR="008572B5" w:rsidRPr="007E0261">
              <w:rPr>
                <w:color w:val="2B579A"/>
                <w:szCs w:val="24"/>
                <w:shd w:val="clear" w:color="auto" w:fill="E6E6E6"/>
              </w:rPr>
              <w:fldChar w:fldCharType="end"/>
            </w:r>
            <w:r w:rsidRPr="007E0261">
              <w:rPr>
                <w:b/>
                <w:szCs w:val="24"/>
              </w:rPr>
              <w:t xml:space="preserve"> Network Data (see note 1)</w:t>
            </w:r>
          </w:p>
        </w:tc>
        <w:tc>
          <w:tcPr>
            <w:tcW w:w="1639" w:type="dxa"/>
            <w:tcBorders>
              <w:bottom w:val="single" w:sz="4" w:space="0" w:color="auto"/>
            </w:tcBorders>
          </w:tcPr>
          <w:p w14:paraId="6E861C99"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UNITS</w:t>
            </w:r>
          </w:p>
        </w:tc>
      </w:tr>
      <w:tr w:rsidR="00201F6A" w:rsidRPr="00F42B66" w14:paraId="6E861C9D" w14:textId="77777777" w:rsidTr="00201F6A">
        <w:tc>
          <w:tcPr>
            <w:tcW w:w="7575" w:type="dxa"/>
            <w:shd w:val="clear" w:color="auto" w:fill="C0C0C0"/>
          </w:tcPr>
          <w:p w14:paraId="6E861C9B" w14:textId="008C5BF1" w:rsidR="00201F6A" w:rsidRPr="007E0261" w:rsidRDefault="008572B5" w:rsidP="00201F6A">
            <w:pPr>
              <w:pStyle w:val="BodyText"/>
              <w:spacing w:before="60" w:after="60"/>
              <w:ind w:left="0" w:firstLine="0"/>
              <w:jc w:val="left"/>
              <w:rPr>
                <w:b/>
                <w:szCs w:val="24"/>
              </w:rPr>
            </w:pPr>
            <w:r w:rsidRPr="007E0261">
              <w:rPr>
                <w:color w:val="2B579A"/>
                <w:szCs w:val="24"/>
                <w:shd w:val="clear" w:color="auto" w:fill="E6E6E6"/>
              </w:rPr>
              <w:fldChar w:fldCharType="begin"/>
            </w:r>
            <w:r w:rsidRPr="007E0261">
              <w:rPr>
                <w:szCs w:val="24"/>
              </w:rPr>
              <w:instrText xml:space="preserve"> REF FaultLevel \h  \* MERGEFORMAT </w:instrText>
            </w:r>
            <w:r w:rsidRPr="007E0261">
              <w:rPr>
                <w:color w:val="2B579A"/>
                <w:szCs w:val="24"/>
                <w:shd w:val="clear" w:color="auto" w:fill="E6E6E6"/>
              </w:rPr>
            </w:r>
            <w:r w:rsidRPr="007E0261">
              <w:rPr>
                <w:color w:val="2B579A"/>
                <w:szCs w:val="24"/>
                <w:shd w:val="clear" w:color="auto" w:fill="E6E6E6"/>
              </w:rPr>
              <w:fldChar w:fldCharType="separate"/>
            </w:r>
            <w:r w:rsidR="005C572C" w:rsidRPr="005C572C">
              <w:rPr>
                <w:b/>
                <w:szCs w:val="24"/>
              </w:rPr>
              <w:t>Fault Level</w:t>
            </w:r>
            <w:r w:rsidRPr="007E0261">
              <w:rPr>
                <w:color w:val="2B579A"/>
                <w:szCs w:val="24"/>
                <w:shd w:val="clear" w:color="auto" w:fill="E6E6E6"/>
              </w:rPr>
              <w:fldChar w:fldCharType="end"/>
            </w:r>
            <w:r w:rsidR="00201F6A" w:rsidRPr="007E0261">
              <w:rPr>
                <w:b/>
                <w:szCs w:val="24"/>
              </w:rPr>
              <w:t xml:space="preserve"> at </w:t>
            </w:r>
            <w:r w:rsidR="00201F6A" w:rsidRPr="007E0261">
              <w:rPr>
                <w:rFonts w:ascii="TimesNewRomanPSMT" w:hAnsi="TimesNewRomanPSMT"/>
                <w:b/>
                <w:szCs w:val="24"/>
                <w:lang w:val="en-US"/>
              </w:rPr>
              <w:t>Connection Point</w:t>
            </w:r>
            <w:r w:rsidR="00201F6A" w:rsidRPr="007E0261">
              <w:rPr>
                <w:b/>
                <w:szCs w:val="24"/>
              </w:rPr>
              <w:t xml:space="preserve"> prior to </w:t>
            </w:r>
            <w:r w:rsidR="0090659A" w:rsidRPr="007E0261">
              <w:rPr>
                <w:b/>
                <w:color w:val="2B579A"/>
                <w:szCs w:val="24"/>
                <w:shd w:val="clear" w:color="auto" w:fill="E6E6E6"/>
              </w:rPr>
              <w:fldChar w:fldCharType="begin"/>
            </w:r>
            <w:r w:rsidR="0090659A" w:rsidRPr="007E0261">
              <w:rPr>
                <w:b/>
                <w:szCs w:val="24"/>
              </w:rPr>
              <w:instrText xml:space="preserve"> REF PGF \h </w:instrText>
            </w:r>
            <w:r w:rsidR="00635759" w:rsidRPr="007E0261">
              <w:rPr>
                <w:b/>
                <w:szCs w:val="24"/>
              </w:rPr>
              <w:instrText xml:space="preserve"> \* MERGEFORMAT </w:instrText>
            </w:r>
            <w:r w:rsidR="0090659A" w:rsidRPr="007E0261">
              <w:rPr>
                <w:b/>
                <w:color w:val="2B579A"/>
                <w:szCs w:val="24"/>
                <w:shd w:val="clear" w:color="auto" w:fill="E6E6E6"/>
              </w:rPr>
            </w:r>
            <w:r w:rsidR="0090659A" w:rsidRPr="007E0261">
              <w:rPr>
                <w:b/>
                <w:color w:val="2B579A"/>
                <w:szCs w:val="24"/>
                <w:shd w:val="clear" w:color="auto" w:fill="E6E6E6"/>
              </w:rPr>
              <w:fldChar w:fldCharType="separate"/>
            </w:r>
            <w:r w:rsidR="005C572C" w:rsidRPr="005C572C">
              <w:rPr>
                <w:b/>
                <w:szCs w:val="24"/>
              </w:rPr>
              <w:t>Power Generating Facilit</w:t>
            </w:r>
            <w:r w:rsidR="0090659A" w:rsidRPr="007E0261">
              <w:rPr>
                <w:b/>
                <w:color w:val="2B579A"/>
                <w:szCs w:val="24"/>
                <w:shd w:val="clear" w:color="auto" w:fill="E6E6E6"/>
              </w:rPr>
              <w:fldChar w:fldCharType="end"/>
            </w:r>
            <w:r w:rsidR="003B5EC9" w:rsidRPr="007E0261">
              <w:rPr>
                <w:b/>
                <w:szCs w:val="24"/>
              </w:rPr>
              <w:t>y</w:t>
            </w:r>
            <w:r w:rsidR="00201F6A" w:rsidRPr="007E0261">
              <w:rPr>
                <w:b/>
                <w:szCs w:val="24"/>
              </w:rPr>
              <w:t xml:space="preserve"> connection. </w:t>
            </w:r>
          </w:p>
        </w:tc>
        <w:tc>
          <w:tcPr>
            <w:tcW w:w="1639" w:type="dxa"/>
            <w:shd w:val="clear" w:color="auto" w:fill="C0C0C0"/>
          </w:tcPr>
          <w:p w14:paraId="6E861C9C" w14:textId="77777777" w:rsidR="00201F6A" w:rsidRPr="007E0261" w:rsidRDefault="00201F6A" w:rsidP="00201F6A">
            <w:pPr>
              <w:pStyle w:val="BodyText"/>
              <w:spacing w:before="60" w:after="60"/>
              <w:ind w:left="0" w:firstLine="0"/>
              <w:jc w:val="center"/>
              <w:rPr>
                <w:szCs w:val="24"/>
                <w:u w:val="single"/>
              </w:rPr>
            </w:pPr>
          </w:p>
        </w:tc>
      </w:tr>
      <w:tr w:rsidR="00201F6A" w:rsidRPr="00F42B66" w14:paraId="6E861CA0" w14:textId="77777777" w:rsidTr="00201F6A">
        <w:tc>
          <w:tcPr>
            <w:tcW w:w="7575" w:type="dxa"/>
          </w:tcPr>
          <w:p w14:paraId="6E861C9E" w14:textId="6110269D" w:rsidR="00201F6A" w:rsidRPr="007E0261" w:rsidRDefault="00201F6A" w:rsidP="00201F6A">
            <w:pPr>
              <w:pStyle w:val="BodyText"/>
              <w:spacing w:before="60" w:after="60"/>
              <w:ind w:left="0" w:firstLine="0"/>
              <w:jc w:val="left"/>
              <w:rPr>
                <w:szCs w:val="24"/>
              </w:rPr>
            </w:pPr>
            <w:r w:rsidRPr="007E0261">
              <w:rPr>
                <w:szCs w:val="24"/>
              </w:rPr>
              <w:t>Peak asymmetrical short circuit current at 10ms (</w:t>
            </w:r>
            <w:proofErr w:type="spellStart"/>
            <w:r w:rsidRPr="007E0261">
              <w:rPr>
                <w:szCs w:val="24"/>
              </w:rPr>
              <w:t>i</w:t>
            </w:r>
            <w:r w:rsidRPr="007E0261">
              <w:rPr>
                <w:szCs w:val="24"/>
                <w:vertAlign w:val="subscript"/>
              </w:rPr>
              <w:t>p</w:t>
            </w:r>
            <w:proofErr w:type="spellEnd"/>
            <w:r w:rsidRPr="007E0261">
              <w:rPr>
                <w:szCs w:val="24"/>
              </w:rPr>
              <w:t xml:space="preserve">) for a 3φ short circuit fault </w:t>
            </w:r>
            <w:proofErr w:type="gramStart"/>
            <w:r w:rsidRPr="007E0261">
              <w:rPr>
                <w:szCs w:val="24"/>
              </w:rPr>
              <w:t>at  the</w:t>
            </w:r>
            <w:proofErr w:type="gramEnd"/>
            <w:r w:rsidRPr="007E0261">
              <w:rPr>
                <w:szCs w:val="24"/>
              </w:rPr>
              <w:t xml:space="preserve"> </w:t>
            </w:r>
            <w:r w:rsidR="008572B5" w:rsidRPr="007E0261">
              <w:rPr>
                <w:color w:val="2B579A"/>
                <w:szCs w:val="24"/>
                <w:shd w:val="clear" w:color="auto" w:fill="E6E6E6"/>
              </w:rPr>
              <w:fldChar w:fldCharType="begin"/>
            </w:r>
            <w:r w:rsidR="008572B5" w:rsidRPr="007E0261">
              <w:rPr>
                <w:szCs w:val="24"/>
              </w:rPr>
              <w:instrText xml:space="preserve"> REF ConnectionPoint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Point</w:t>
            </w:r>
            <w:r w:rsidR="008572B5" w:rsidRPr="007E0261">
              <w:rPr>
                <w:color w:val="2B579A"/>
                <w:szCs w:val="24"/>
                <w:shd w:val="clear" w:color="auto" w:fill="E6E6E6"/>
              </w:rPr>
              <w:fldChar w:fldCharType="end"/>
            </w:r>
          </w:p>
        </w:tc>
        <w:tc>
          <w:tcPr>
            <w:tcW w:w="1639" w:type="dxa"/>
          </w:tcPr>
          <w:p w14:paraId="6E861C9F" w14:textId="77777777" w:rsidR="00201F6A" w:rsidRPr="007E0261" w:rsidRDefault="00201F6A" w:rsidP="00201F6A">
            <w:pPr>
              <w:pStyle w:val="BodyText"/>
              <w:spacing w:before="60" w:after="60"/>
              <w:ind w:left="0" w:firstLine="0"/>
              <w:jc w:val="center"/>
              <w:rPr>
                <w:szCs w:val="24"/>
              </w:rPr>
            </w:pPr>
            <w:r w:rsidRPr="007E0261">
              <w:rPr>
                <w:szCs w:val="24"/>
              </w:rPr>
              <w:t>kA</w:t>
            </w:r>
          </w:p>
        </w:tc>
      </w:tr>
      <w:tr w:rsidR="00201F6A" w:rsidRPr="00F42B66" w14:paraId="6E861CA3" w14:textId="77777777" w:rsidTr="00201F6A">
        <w:tc>
          <w:tcPr>
            <w:tcW w:w="7575" w:type="dxa"/>
          </w:tcPr>
          <w:p w14:paraId="6E861CA1" w14:textId="5BA90188" w:rsidR="00201F6A" w:rsidRPr="007E0261" w:rsidRDefault="00201F6A" w:rsidP="00201F6A">
            <w:pPr>
              <w:pStyle w:val="BodyTextIndent"/>
              <w:spacing w:before="60" w:after="60" w:line="264" w:lineRule="auto"/>
              <w:ind w:left="0"/>
              <w:jc w:val="left"/>
              <w:rPr>
                <w:szCs w:val="24"/>
              </w:rPr>
            </w:pPr>
            <w:r w:rsidRPr="007E0261">
              <w:rPr>
                <w:szCs w:val="24"/>
              </w:rPr>
              <w:t>RMS value of the initial symmetrical short circuit current (</w:t>
            </w:r>
            <w:proofErr w:type="spellStart"/>
            <w:r w:rsidRPr="007E0261">
              <w:rPr>
                <w:szCs w:val="24"/>
              </w:rPr>
              <w:t>I</w:t>
            </w:r>
            <w:r w:rsidRPr="007E0261">
              <w:rPr>
                <w:szCs w:val="24"/>
                <w:vertAlign w:val="subscript"/>
              </w:rPr>
              <w:t>k</w:t>
            </w:r>
            <w:proofErr w:type="spellEnd"/>
            <w:r w:rsidRPr="007E0261">
              <w:rPr>
                <w:szCs w:val="24"/>
              </w:rPr>
              <w:t xml:space="preserve">”) for a 3φ short circuit fault at the </w:t>
            </w:r>
            <w:r w:rsidR="008572B5" w:rsidRPr="007E0261">
              <w:rPr>
                <w:color w:val="2B579A"/>
                <w:szCs w:val="24"/>
                <w:shd w:val="clear" w:color="auto" w:fill="E6E6E6"/>
              </w:rPr>
              <w:fldChar w:fldCharType="begin"/>
            </w:r>
            <w:r w:rsidR="008572B5" w:rsidRPr="007E0261">
              <w:rPr>
                <w:szCs w:val="24"/>
              </w:rPr>
              <w:instrText xml:space="preserve"> REF ConnectionPoint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Point</w:t>
            </w:r>
            <w:r w:rsidR="008572B5" w:rsidRPr="007E0261">
              <w:rPr>
                <w:color w:val="2B579A"/>
                <w:szCs w:val="24"/>
                <w:shd w:val="clear" w:color="auto" w:fill="E6E6E6"/>
              </w:rPr>
              <w:fldChar w:fldCharType="end"/>
            </w:r>
          </w:p>
        </w:tc>
        <w:tc>
          <w:tcPr>
            <w:tcW w:w="1639" w:type="dxa"/>
          </w:tcPr>
          <w:p w14:paraId="6E861CA2" w14:textId="77777777" w:rsidR="00201F6A" w:rsidRPr="007E0261" w:rsidRDefault="00201F6A" w:rsidP="00201F6A">
            <w:pPr>
              <w:pStyle w:val="BodyTextIndent"/>
              <w:spacing w:before="60" w:after="60" w:line="264" w:lineRule="auto"/>
              <w:ind w:left="0"/>
              <w:jc w:val="center"/>
              <w:rPr>
                <w:szCs w:val="24"/>
              </w:rPr>
            </w:pPr>
            <w:r w:rsidRPr="007E0261">
              <w:rPr>
                <w:szCs w:val="24"/>
              </w:rPr>
              <w:t>kA</w:t>
            </w:r>
          </w:p>
        </w:tc>
      </w:tr>
      <w:tr w:rsidR="00201F6A" w:rsidRPr="00F42B66" w14:paraId="6E861CA6" w14:textId="77777777" w:rsidTr="00201F6A">
        <w:tc>
          <w:tcPr>
            <w:tcW w:w="7575" w:type="dxa"/>
          </w:tcPr>
          <w:p w14:paraId="6E861CA4" w14:textId="35898645" w:rsidR="00201F6A" w:rsidRPr="007E0261" w:rsidRDefault="00201F6A" w:rsidP="00201F6A">
            <w:pPr>
              <w:pStyle w:val="BodyText"/>
              <w:spacing w:before="60" w:after="60"/>
              <w:ind w:left="0" w:firstLine="0"/>
              <w:jc w:val="left"/>
              <w:rPr>
                <w:szCs w:val="24"/>
              </w:rPr>
            </w:pPr>
            <w:r w:rsidRPr="007E0261">
              <w:rPr>
                <w:szCs w:val="24"/>
              </w:rPr>
              <w:t>RMS value of the symmetrical short circuit current at 100ms (</w:t>
            </w:r>
            <w:proofErr w:type="spellStart"/>
            <w:proofErr w:type="gramStart"/>
            <w:r w:rsidRPr="007E0261">
              <w:rPr>
                <w:szCs w:val="24"/>
              </w:rPr>
              <w:t>I</w:t>
            </w:r>
            <w:r w:rsidRPr="007E0261">
              <w:rPr>
                <w:szCs w:val="24"/>
                <w:vertAlign w:val="subscript"/>
              </w:rPr>
              <w:t>k</w:t>
            </w:r>
            <w:proofErr w:type="spellEnd"/>
            <w:r w:rsidRPr="007E0261">
              <w:rPr>
                <w:szCs w:val="24"/>
                <w:vertAlign w:val="subscript"/>
              </w:rPr>
              <w:t>(</w:t>
            </w:r>
            <w:proofErr w:type="gramEnd"/>
            <w:r w:rsidRPr="007E0261">
              <w:rPr>
                <w:szCs w:val="24"/>
                <w:vertAlign w:val="subscript"/>
              </w:rPr>
              <w:t>100)</w:t>
            </w:r>
            <w:r w:rsidRPr="007E0261">
              <w:rPr>
                <w:szCs w:val="24"/>
              </w:rPr>
              <w:t xml:space="preserve">) for a 3φ short circuit fault at the </w:t>
            </w:r>
            <w:r w:rsidR="008572B5" w:rsidRPr="007E0261">
              <w:rPr>
                <w:color w:val="2B579A"/>
                <w:szCs w:val="24"/>
                <w:shd w:val="clear" w:color="auto" w:fill="E6E6E6"/>
              </w:rPr>
              <w:fldChar w:fldCharType="begin"/>
            </w:r>
            <w:r w:rsidR="008572B5" w:rsidRPr="007E0261">
              <w:rPr>
                <w:szCs w:val="24"/>
              </w:rPr>
              <w:instrText xml:space="preserve"> REF ConnectionPoint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Point</w:t>
            </w:r>
            <w:r w:rsidR="008572B5" w:rsidRPr="007E0261">
              <w:rPr>
                <w:color w:val="2B579A"/>
                <w:szCs w:val="24"/>
                <w:shd w:val="clear" w:color="auto" w:fill="E6E6E6"/>
              </w:rPr>
              <w:fldChar w:fldCharType="end"/>
            </w:r>
          </w:p>
        </w:tc>
        <w:tc>
          <w:tcPr>
            <w:tcW w:w="1639" w:type="dxa"/>
          </w:tcPr>
          <w:p w14:paraId="6E861CA5" w14:textId="77777777" w:rsidR="00201F6A" w:rsidRPr="007E0261" w:rsidRDefault="00201F6A" w:rsidP="00201F6A">
            <w:pPr>
              <w:pStyle w:val="BodyText"/>
              <w:spacing w:before="60" w:after="60"/>
              <w:ind w:left="0" w:firstLine="0"/>
              <w:jc w:val="center"/>
              <w:rPr>
                <w:szCs w:val="24"/>
              </w:rPr>
            </w:pPr>
            <w:r w:rsidRPr="007E0261">
              <w:rPr>
                <w:szCs w:val="24"/>
              </w:rPr>
              <w:t>kA</w:t>
            </w:r>
          </w:p>
        </w:tc>
      </w:tr>
      <w:tr w:rsidR="00201F6A" w:rsidRPr="00F42B66" w14:paraId="6E861CA9" w14:textId="77777777" w:rsidTr="00201F6A">
        <w:tc>
          <w:tcPr>
            <w:tcW w:w="7575" w:type="dxa"/>
            <w:tcBorders>
              <w:bottom w:val="single" w:sz="4" w:space="0" w:color="auto"/>
            </w:tcBorders>
          </w:tcPr>
          <w:p w14:paraId="6E861CA7" w14:textId="0687D7CC" w:rsidR="00201F6A" w:rsidRPr="007E0261" w:rsidRDefault="00201F6A" w:rsidP="00201F6A">
            <w:pPr>
              <w:pStyle w:val="BodyTextIndent"/>
              <w:spacing w:before="60" w:after="60" w:line="264" w:lineRule="auto"/>
              <w:ind w:left="0"/>
              <w:jc w:val="left"/>
              <w:rPr>
                <w:szCs w:val="24"/>
              </w:rPr>
            </w:pPr>
            <w:r w:rsidRPr="007E0261">
              <w:rPr>
                <w:szCs w:val="24"/>
              </w:rPr>
              <w:t>Peak asymmetrical short circuit current at 10ms (</w:t>
            </w:r>
            <w:proofErr w:type="spellStart"/>
            <w:r w:rsidRPr="007E0261">
              <w:rPr>
                <w:szCs w:val="24"/>
              </w:rPr>
              <w:t>i</w:t>
            </w:r>
            <w:r w:rsidRPr="007E0261">
              <w:rPr>
                <w:szCs w:val="24"/>
                <w:vertAlign w:val="subscript"/>
              </w:rPr>
              <w:t>p</w:t>
            </w:r>
            <w:proofErr w:type="spellEnd"/>
            <w:r w:rsidRPr="007E0261">
              <w:rPr>
                <w:szCs w:val="24"/>
                <w:vertAlign w:val="subscript"/>
              </w:rPr>
              <w:t>-e</w:t>
            </w:r>
            <w:r w:rsidRPr="007E0261">
              <w:rPr>
                <w:szCs w:val="24"/>
              </w:rPr>
              <w:t>) for a 1φ</w:t>
            </w:r>
            <w:r w:rsidRPr="007E0261">
              <w:rPr>
                <w:szCs w:val="24"/>
              </w:rPr>
              <w:noBreakHyphen/>
              <w:t xml:space="preserve">E short circuit fault </w:t>
            </w:r>
            <w:proofErr w:type="gramStart"/>
            <w:r w:rsidRPr="007E0261">
              <w:rPr>
                <w:szCs w:val="24"/>
              </w:rPr>
              <w:t>at  the</w:t>
            </w:r>
            <w:proofErr w:type="gramEnd"/>
            <w:r w:rsidRPr="007E0261">
              <w:rPr>
                <w:szCs w:val="24"/>
              </w:rPr>
              <w:t xml:space="preserve"> </w:t>
            </w:r>
            <w:r w:rsidR="008572B5" w:rsidRPr="007E0261">
              <w:rPr>
                <w:color w:val="2B579A"/>
                <w:szCs w:val="24"/>
                <w:shd w:val="clear" w:color="auto" w:fill="E6E6E6"/>
              </w:rPr>
              <w:fldChar w:fldCharType="begin"/>
            </w:r>
            <w:r w:rsidR="008572B5" w:rsidRPr="007E0261">
              <w:rPr>
                <w:szCs w:val="24"/>
              </w:rPr>
              <w:instrText xml:space="preserve"> REF ConnectionPoint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Point</w:t>
            </w:r>
            <w:r w:rsidR="008572B5" w:rsidRPr="007E0261">
              <w:rPr>
                <w:color w:val="2B579A"/>
                <w:szCs w:val="24"/>
                <w:shd w:val="clear" w:color="auto" w:fill="E6E6E6"/>
              </w:rPr>
              <w:fldChar w:fldCharType="end"/>
            </w:r>
          </w:p>
        </w:tc>
        <w:tc>
          <w:tcPr>
            <w:tcW w:w="1639" w:type="dxa"/>
            <w:tcBorders>
              <w:bottom w:val="single" w:sz="4" w:space="0" w:color="auto"/>
            </w:tcBorders>
          </w:tcPr>
          <w:p w14:paraId="6E861CA8" w14:textId="77777777" w:rsidR="00201F6A" w:rsidRPr="007E0261" w:rsidRDefault="00201F6A" w:rsidP="00201F6A">
            <w:pPr>
              <w:pStyle w:val="BodyTextIndent"/>
              <w:spacing w:before="60" w:after="60" w:line="264" w:lineRule="auto"/>
              <w:ind w:left="0"/>
              <w:jc w:val="center"/>
              <w:rPr>
                <w:szCs w:val="24"/>
              </w:rPr>
            </w:pPr>
            <w:r w:rsidRPr="007E0261">
              <w:rPr>
                <w:szCs w:val="24"/>
              </w:rPr>
              <w:t>kA</w:t>
            </w:r>
          </w:p>
        </w:tc>
      </w:tr>
      <w:tr w:rsidR="00201F6A" w:rsidRPr="00F42B66" w14:paraId="6E861CAC" w14:textId="77777777" w:rsidTr="00201F6A">
        <w:tc>
          <w:tcPr>
            <w:tcW w:w="7575" w:type="dxa"/>
            <w:tcBorders>
              <w:bottom w:val="single" w:sz="4" w:space="0" w:color="auto"/>
            </w:tcBorders>
          </w:tcPr>
          <w:p w14:paraId="6E861CAA" w14:textId="2CED9358" w:rsidR="00201F6A" w:rsidRPr="007E0261" w:rsidRDefault="00201F6A" w:rsidP="00201F6A">
            <w:pPr>
              <w:pStyle w:val="BodyTextIndent"/>
              <w:spacing w:before="60" w:after="60" w:line="264" w:lineRule="auto"/>
              <w:ind w:left="0"/>
              <w:jc w:val="left"/>
              <w:rPr>
                <w:szCs w:val="24"/>
              </w:rPr>
            </w:pPr>
            <w:r w:rsidRPr="007E0261">
              <w:rPr>
                <w:szCs w:val="24"/>
              </w:rPr>
              <w:t>RMS value of the initial symmetrical short circuit current (</w:t>
            </w:r>
            <w:proofErr w:type="spellStart"/>
            <w:r w:rsidRPr="007E0261">
              <w:rPr>
                <w:szCs w:val="24"/>
              </w:rPr>
              <w:t>I</w:t>
            </w:r>
            <w:r w:rsidRPr="007E0261">
              <w:rPr>
                <w:szCs w:val="24"/>
                <w:vertAlign w:val="subscript"/>
              </w:rPr>
              <w:t>k</w:t>
            </w:r>
            <w:proofErr w:type="spellEnd"/>
            <w:r w:rsidRPr="007E0261">
              <w:rPr>
                <w:szCs w:val="24"/>
                <w:vertAlign w:val="subscript"/>
              </w:rPr>
              <w:t>-e</w:t>
            </w:r>
            <w:r w:rsidRPr="007E0261">
              <w:rPr>
                <w:szCs w:val="24"/>
              </w:rPr>
              <w:t>”) for a 1φ</w:t>
            </w:r>
            <w:r w:rsidRPr="007E0261">
              <w:rPr>
                <w:szCs w:val="24"/>
              </w:rPr>
              <w:noBreakHyphen/>
              <w:t xml:space="preserve">E short circuit fault at the </w:t>
            </w:r>
            <w:r w:rsidR="008572B5" w:rsidRPr="007E0261">
              <w:rPr>
                <w:color w:val="2B579A"/>
                <w:szCs w:val="24"/>
                <w:shd w:val="clear" w:color="auto" w:fill="E6E6E6"/>
              </w:rPr>
              <w:fldChar w:fldCharType="begin"/>
            </w:r>
            <w:r w:rsidR="008572B5" w:rsidRPr="007E0261">
              <w:rPr>
                <w:szCs w:val="24"/>
              </w:rPr>
              <w:instrText xml:space="preserve"> REF ConnectionPoint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Point</w:t>
            </w:r>
            <w:r w:rsidR="008572B5" w:rsidRPr="007E0261">
              <w:rPr>
                <w:color w:val="2B579A"/>
                <w:szCs w:val="24"/>
                <w:shd w:val="clear" w:color="auto" w:fill="E6E6E6"/>
              </w:rPr>
              <w:fldChar w:fldCharType="end"/>
            </w:r>
          </w:p>
        </w:tc>
        <w:tc>
          <w:tcPr>
            <w:tcW w:w="1639" w:type="dxa"/>
            <w:tcBorders>
              <w:bottom w:val="single" w:sz="4" w:space="0" w:color="auto"/>
            </w:tcBorders>
          </w:tcPr>
          <w:p w14:paraId="6E861CAB" w14:textId="77777777" w:rsidR="00201F6A" w:rsidRPr="007E0261" w:rsidRDefault="00201F6A" w:rsidP="00201F6A">
            <w:pPr>
              <w:pStyle w:val="BodyTextIndent"/>
              <w:spacing w:before="60" w:after="60" w:line="264" w:lineRule="auto"/>
              <w:ind w:left="0"/>
              <w:jc w:val="center"/>
              <w:rPr>
                <w:szCs w:val="24"/>
              </w:rPr>
            </w:pPr>
            <w:r w:rsidRPr="007E0261">
              <w:rPr>
                <w:szCs w:val="24"/>
              </w:rPr>
              <w:t>kA</w:t>
            </w:r>
          </w:p>
        </w:tc>
      </w:tr>
      <w:tr w:rsidR="00201F6A" w:rsidRPr="00F42B66" w14:paraId="6E861CAF" w14:textId="77777777" w:rsidTr="00201F6A">
        <w:tc>
          <w:tcPr>
            <w:tcW w:w="7575" w:type="dxa"/>
            <w:tcBorders>
              <w:bottom w:val="single" w:sz="4" w:space="0" w:color="auto"/>
            </w:tcBorders>
          </w:tcPr>
          <w:p w14:paraId="6E861CAD" w14:textId="43C18317" w:rsidR="00201F6A" w:rsidRPr="007E0261" w:rsidRDefault="00201F6A" w:rsidP="00201F6A">
            <w:pPr>
              <w:pStyle w:val="BodyTextIndent"/>
              <w:spacing w:before="60" w:after="60" w:line="264" w:lineRule="auto"/>
              <w:ind w:left="0"/>
              <w:jc w:val="left"/>
              <w:rPr>
                <w:szCs w:val="24"/>
              </w:rPr>
            </w:pPr>
            <w:r w:rsidRPr="007E0261">
              <w:rPr>
                <w:szCs w:val="24"/>
              </w:rPr>
              <w:t>RMS value of the symmetrical short circuit current at 100ms (</w:t>
            </w:r>
            <w:proofErr w:type="spellStart"/>
            <w:r w:rsidRPr="007E0261">
              <w:rPr>
                <w:szCs w:val="24"/>
              </w:rPr>
              <w:t>I</w:t>
            </w:r>
            <w:r w:rsidRPr="007E0261">
              <w:rPr>
                <w:szCs w:val="24"/>
                <w:vertAlign w:val="subscript"/>
              </w:rPr>
              <w:t>k</w:t>
            </w:r>
            <w:proofErr w:type="spellEnd"/>
            <w:r w:rsidRPr="007E0261">
              <w:rPr>
                <w:szCs w:val="24"/>
                <w:vertAlign w:val="subscript"/>
              </w:rPr>
              <w:t>-</w:t>
            </w:r>
            <w:proofErr w:type="gramStart"/>
            <w:r w:rsidRPr="007E0261">
              <w:rPr>
                <w:szCs w:val="24"/>
                <w:vertAlign w:val="subscript"/>
              </w:rPr>
              <w:t>e(</w:t>
            </w:r>
            <w:proofErr w:type="gramEnd"/>
            <w:r w:rsidRPr="007E0261">
              <w:rPr>
                <w:szCs w:val="24"/>
                <w:vertAlign w:val="subscript"/>
              </w:rPr>
              <w:t>100)</w:t>
            </w:r>
            <w:r w:rsidRPr="007E0261">
              <w:rPr>
                <w:szCs w:val="24"/>
              </w:rPr>
              <w:t>) for a 1φ</w:t>
            </w:r>
            <w:r w:rsidRPr="007E0261">
              <w:rPr>
                <w:szCs w:val="24"/>
              </w:rPr>
              <w:noBreakHyphen/>
              <w:t xml:space="preserve">E short circuit fault at the </w:t>
            </w:r>
            <w:r w:rsidR="008572B5" w:rsidRPr="007E0261">
              <w:rPr>
                <w:color w:val="2B579A"/>
                <w:szCs w:val="24"/>
                <w:shd w:val="clear" w:color="auto" w:fill="E6E6E6"/>
              </w:rPr>
              <w:fldChar w:fldCharType="begin"/>
            </w:r>
            <w:r w:rsidR="008572B5" w:rsidRPr="007E0261">
              <w:rPr>
                <w:szCs w:val="24"/>
              </w:rPr>
              <w:instrText xml:space="preserve"> REF ConnectionPoint \h  \* MERGEFORMAT </w:instrText>
            </w:r>
            <w:r w:rsidR="008572B5" w:rsidRPr="007E0261">
              <w:rPr>
                <w:color w:val="2B579A"/>
                <w:szCs w:val="24"/>
                <w:shd w:val="clear" w:color="auto" w:fill="E6E6E6"/>
              </w:rPr>
            </w:r>
            <w:r w:rsidR="008572B5" w:rsidRPr="007E0261">
              <w:rPr>
                <w:color w:val="2B579A"/>
                <w:szCs w:val="24"/>
                <w:shd w:val="clear" w:color="auto" w:fill="E6E6E6"/>
              </w:rPr>
              <w:fldChar w:fldCharType="separate"/>
            </w:r>
            <w:r w:rsidR="005C572C" w:rsidRPr="005C572C">
              <w:rPr>
                <w:b/>
                <w:szCs w:val="24"/>
              </w:rPr>
              <w:t>Connection Point</w:t>
            </w:r>
            <w:r w:rsidR="008572B5" w:rsidRPr="007E0261">
              <w:rPr>
                <w:color w:val="2B579A"/>
                <w:szCs w:val="24"/>
                <w:shd w:val="clear" w:color="auto" w:fill="E6E6E6"/>
              </w:rPr>
              <w:fldChar w:fldCharType="end"/>
            </w:r>
          </w:p>
        </w:tc>
        <w:tc>
          <w:tcPr>
            <w:tcW w:w="1639" w:type="dxa"/>
            <w:tcBorders>
              <w:bottom w:val="single" w:sz="4" w:space="0" w:color="auto"/>
            </w:tcBorders>
          </w:tcPr>
          <w:p w14:paraId="6E861CAE" w14:textId="77777777" w:rsidR="00201F6A" w:rsidRPr="007E0261" w:rsidRDefault="00201F6A" w:rsidP="00201F6A">
            <w:pPr>
              <w:pStyle w:val="BodyTextIndent"/>
              <w:spacing w:before="60" w:after="60" w:line="264" w:lineRule="auto"/>
              <w:ind w:left="0"/>
              <w:jc w:val="center"/>
              <w:rPr>
                <w:szCs w:val="24"/>
              </w:rPr>
            </w:pPr>
            <w:r w:rsidRPr="007E0261">
              <w:rPr>
                <w:szCs w:val="24"/>
              </w:rPr>
              <w:t>kA</w:t>
            </w:r>
          </w:p>
        </w:tc>
      </w:tr>
      <w:tr w:rsidR="00201F6A" w:rsidRPr="00F42B66" w14:paraId="6E861CB2" w14:textId="77777777" w:rsidTr="00201F6A">
        <w:tc>
          <w:tcPr>
            <w:tcW w:w="7575" w:type="dxa"/>
            <w:shd w:val="clear" w:color="auto" w:fill="C0C0C0"/>
          </w:tcPr>
          <w:p w14:paraId="6E861CB0" w14:textId="77777777" w:rsidR="00201F6A" w:rsidRPr="007E0261" w:rsidRDefault="00201F6A" w:rsidP="00201F6A">
            <w:pPr>
              <w:pStyle w:val="BodyTextIndent"/>
              <w:spacing w:before="60" w:after="60" w:line="264" w:lineRule="auto"/>
              <w:ind w:left="0"/>
              <w:jc w:val="left"/>
              <w:rPr>
                <w:b/>
                <w:szCs w:val="24"/>
              </w:rPr>
            </w:pPr>
            <w:r w:rsidRPr="007E0261">
              <w:rPr>
                <w:b/>
                <w:szCs w:val="24"/>
              </w:rPr>
              <w:t>Circuit Data</w:t>
            </w:r>
          </w:p>
        </w:tc>
        <w:tc>
          <w:tcPr>
            <w:tcW w:w="1639" w:type="dxa"/>
            <w:shd w:val="clear" w:color="auto" w:fill="C0C0C0"/>
          </w:tcPr>
          <w:p w14:paraId="6E861CB1" w14:textId="77777777" w:rsidR="00201F6A" w:rsidRPr="007E0261" w:rsidRDefault="00201F6A" w:rsidP="00201F6A">
            <w:pPr>
              <w:pStyle w:val="BodyTextIndent"/>
              <w:spacing w:before="60" w:after="60" w:line="264" w:lineRule="auto"/>
              <w:ind w:left="0"/>
              <w:jc w:val="center"/>
              <w:rPr>
                <w:szCs w:val="24"/>
                <w:lang w:val="fr-FR"/>
              </w:rPr>
            </w:pPr>
          </w:p>
        </w:tc>
      </w:tr>
      <w:tr w:rsidR="00201F6A" w:rsidRPr="00F42B66" w14:paraId="6E861CB5" w14:textId="77777777" w:rsidTr="00201F6A">
        <w:tc>
          <w:tcPr>
            <w:tcW w:w="7575" w:type="dxa"/>
            <w:tcBorders>
              <w:bottom w:val="single" w:sz="4" w:space="0" w:color="auto"/>
            </w:tcBorders>
          </w:tcPr>
          <w:p w14:paraId="6E861CB3" w14:textId="77777777" w:rsidR="00201F6A" w:rsidRPr="007E0261" w:rsidRDefault="00201F6A" w:rsidP="00201F6A">
            <w:pPr>
              <w:pStyle w:val="BodyTextIndent"/>
              <w:spacing w:before="60" w:after="60" w:line="264" w:lineRule="auto"/>
              <w:ind w:left="0"/>
              <w:jc w:val="left"/>
              <w:rPr>
                <w:szCs w:val="24"/>
              </w:rPr>
            </w:pPr>
            <w:r w:rsidRPr="007E0261">
              <w:rPr>
                <w:szCs w:val="24"/>
              </w:rPr>
              <w:t>Circuit schematic diagram and geographic diagram showing normal open points</w:t>
            </w:r>
          </w:p>
        </w:tc>
        <w:tc>
          <w:tcPr>
            <w:tcW w:w="1639" w:type="dxa"/>
            <w:tcBorders>
              <w:bottom w:val="single" w:sz="4" w:space="0" w:color="auto"/>
            </w:tcBorders>
          </w:tcPr>
          <w:p w14:paraId="6E861CB4" w14:textId="77777777" w:rsidR="00201F6A" w:rsidRPr="007E0261" w:rsidRDefault="00201F6A" w:rsidP="00201F6A">
            <w:pPr>
              <w:pStyle w:val="BodyTextIndent"/>
              <w:spacing w:before="60" w:after="60" w:line="264" w:lineRule="auto"/>
              <w:ind w:left="0"/>
              <w:jc w:val="center"/>
              <w:rPr>
                <w:szCs w:val="24"/>
              </w:rPr>
            </w:pPr>
            <w:r w:rsidRPr="007E0261">
              <w:rPr>
                <w:szCs w:val="24"/>
              </w:rPr>
              <w:t>Diagram</w:t>
            </w:r>
          </w:p>
        </w:tc>
      </w:tr>
      <w:tr w:rsidR="00201F6A" w:rsidRPr="00F42B66" w14:paraId="6E861CB8" w14:textId="77777777" w:rsidTr="00201F6A">
        <w:tc>
          <w:tcPr>
            <w:tcW w:w="7575" w:type="dxa"/>
            <w:tcBorders>
              <w:bottom w:val="single" w:sz="4" w:space="0" w:color="auto"/>
            </w:tcBorders>
          </w:tcPr>
          <w:p w14:paraId="6E861CB6" w14:textId="77777777" w:rsidR="00201F6A" w:rsidRPr="007E0261" w:rsidRDefault="00201F6A" w:rsidP="00201F6A">
            <w:pPr>
              <w:pStyle w:val="BodyTextIndent"/>
              <w:spacing w:before="60" w:after="60" w:line="264" w:lineRule="auto"/>
              <w:ind w:left="0"/>
              <w:jc w:val="left"/>
              <w:rPr>
                <w:szCs w:val="24"/>
              </w:rPr>
            </w:pPr>
            <w:r w:rsidRPr="007E0261">
              <w:rPr>
                <w:szCs w:val="24"/>
              </w:rPr>
              <w:t>Circuit impedances  (R, X, B positive &amp; zero sequence)</w:t>
            </w:r>
          </w:p>
        </w:tc>
        <w:tc>
          <w:tcPr>
            <w:tcW w:w="1639" w:type="dxa"/>
            <w:tcBorders>
              <w:bottom w:val="single" w:sz="4" w:space="0" w:color="auto"/>
            </w:tcBorders>
          </w:tcPr>
          <w:p w14:paraId="6E861CB7" w14:textId="77777777" w:rsidR="00201F6A" w:rsidRPr="007E0261" w:rsidRDefault="00201F6A" w:rsidP="00201F6A">
            <w:pPr>
              <w:pStyle w:val="BodyTextIndent"/>
              <w:spacing w:before="60" w:after="60" w:line="264" w:lineRule="auto"/>
              <w:ind w:left="0"/>
              <w:jc w:val="center"/>
              <w:rPr>
                <w:szCs w:val="24"/>
              </w:rPr>
            </w:pPr>
            <w:r w:rsidRPr="007E0261">
              <w:rPr>
                <w:szCs w:val="24"/>
              </w:rPr>
              <w:t>Specify</w:t>
            </w:r>
          </w:p>
        </w:tc>
      </w:tr>
      <w:tr w:rsidR="00201F6A" w:rsidRPr="00F42B66" w14:paraId="6E861CBB" w14:textId="77777777" w:rsidTr="00201F6A">
        <w:tc>
          <w:tcPr>
            <w:tcW w:w="7575" w:type="dxa"/>
            <w:tcBorders>
              <w:bottom w:val="single" w:sz="4" w:space="0" w:color="auto"/>
            </w:tcBorders>
          </w:tcPr>
          <w:p w14:paraId="6E861CB9" w14:textId="77777777" w:rsidR="00201F6A" w:rsidRPr="007E0261" w:rsidRDefault="00201F6A" w:rsidP="00201F6A">
            <w:pPr>
              <w:pStyle w:val="BodyTextIndent"/>
              <w:spacing w:before="60" w:after="60" w:line="264" w:lineRule="auto"/>
              <w:ind w:left="0"/>
              <w:jc w:val="left"/>
              <w:rPr>
                <w:szCs w:val="24"/>
              </w:rPr>
            </w:pPr>
            <w:r w:rsidRPr="007E0261">
              <w:rPr>
                <w:szCs w:val="24"/>
              </w:rPr>
              <w:t>Circuit ratings and any seasonal variations</w:t>
            </w:r>
          </w:p>
        </w:tc>
        <w:tc>
          <w:tcPr>
            <w:tcW w:w="1639" w:type="dxa"/>
            <w:tcBorders>
              <w:bottom w:val="single" w:sz="4" w:space="0" w:color="auto"/>
            </w:tcBorders>
          </w:tcPr>
          <w:p w14:paraId="6E861CBA" w14:textId="77777777" w:rsidR="00201F6A" w:rsidRPr="007E0261" w:rsidRDefault="00201F6A" w:rsidP="00201F6A">
            <w:pPr>
              <w:pStyle w:val="BodyTextIndent"/>
              <w:spacing w:before="60" w:after="60" w:line="264" w:lineRule="auto"/>
              <w:ind w:left="0"/>
              <w:jc w:val="center"/>
              <w:rPr>
                <w:szCs w:val="24"/>
              </w:rPr>
            </w:pPr>
            <w:r w:rsidRPr="007E0261">
              <w:rPr>
                <w:szCs w:val="24"/>
              </w:rPr>
              <w:t>Specify</w:t>
            </w:r>
          </w:p>
        </w:tc>
      </w:tr>
      <w:tr w:rsidR="00201F6A" w:rsidRPr="00F42B66" w14:paraId="6E861CBE" w14:textId="77777777" w:rsidTr="00201F6A">
        <w:tc>
          <w:tcPr>
            <w:tcW w:w="7575" w:type="dxa"/>
            <w:tcBorders>
              <w:bottom w:val="single" w:sz="4" w:space="0" w:color="auto"/>
            </w:tcBorders>
          </w:tcPr>
          <w:p w14:paraId="6E861CBC" w14:textId="77777777" w:rsidR="00201F6A" w:rsidRPr="007E0261" w:rsidRDefault="00201F6A" w:rsidP="00201F6A">
            <w:pPr>
              <w:pStyle w:val="BodyTextIndent"/>
              <w:spacing w:before="60" w:after="60" w:line="264" w:lineRule="auto"/>
              <w:ind w:left="0"/>
              <w:jc w:val="left"/>
              <w:rPr>
                <w:szCs w:val="24"/>
              </w:rPr>
            </w:pPr>
            <w:r w:rsidRPr="007E0261">
              <w:rPr>
                <w:szCs w:val="24"/>
              </w:rPr>
              <w:t>Is the network operated radial or non-radial?</w:t>
            </w:r>
          </w:p>
        </w:tc>
        <w:tc>
          <w:tcPr>
            <w:tcW w:w="1639" w:type="dxa"/>
            <w:tcBorders>
              <w:bottom w:val="single" w:sz="4" w:space="0" w:color="auto"/>
            </w:tcBorders>
          </w:tcPr>
          <w:p w14:paraId="6E861CBD"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r w:rsidR="00201F6A" w:rsidRPr="00F42B66" w14:paraId="6E861CC1" w14:textId="77777777" w:rsidTr="00201F6A">
        <w:tc>
          <w:tcPr>
            <w:tcW w:w="7575" w:type="dxa"/>
            <w:tcBorders>
              <w:bottom w:val="single" w:sz="4" w:space="0" w:color="auto"/>
            </w:tcBorders>
          </w:tcPr>
          <w:p w14:paraId="6E861CBF" w14:textId="77777777" w:rsidR="00201F6A" w:rsidRPr="007E0261" w:rsidRDefault="00201F6A" w:rsidP="00201F6A">
            <w:pPr>
              <w:pStyle w:val="BodyTextIndent"/>
              <w:spacing w:before="60" w:after="60" w:line="264" w:lineRule="auto"/>
              <w:ind w:left="0"/>
              <w:jc w:val="left"/>
              <w:rPr>
                <w:szCs w:val="24"/>
                <w:lang w:val="fr-LU"/>
              </w:rPr>
            </w:pPr>
            <w:r w:rsidRPr="007E0261">
              <w:rPr>
                <w:szCs w:val="24"/>
                <w:lang w:val="fr-LU"/>
              </w:rPr>
              <w:t xml:space="preserve">Circuit transformer voltage ratios </w:t>
            </w:r>
            <w:proofErr w:type="spellStart"/>
            <w:r w:rsidRPr="007E0261">
              <w:rPr>
                <w:szCs w:val="24"/>
                <w:lang w:val="fr-LU"/>
              </w:rPr>
              <w:t>eg</w:t>
            </w:r>
            <w:proofErr w:type="spellEnd"/>
            <w:r w:rsidRPr="007E0261">
              <w:rPr>
                <w:szCs w:val="24"/>
                <w:lang w:val="fr-LU"/>
              </w:rPr>
              <w:t xml:space="preserve"> HV/433/250</w:t>
            </w:r>
          </w:p>
        </w:tc>
        <w:tc>
          <w:tcPr>
            <w:tcW w:w="1639" w:type="dxa"/>
            <w:tcBorders>
              <w:bottom w:val="single" w:sz="4" w:space="0" w:color="auto"/>
            </w:tcBorders>
          </w:tcPr>
          <w:p w14:paraId="6E861CC0" w14:textId="77777777" w:rsidR="00201F6A" w:rsidRPr="007E0261" w:rsidRDefault="00201F6A" w:rsidP="00201F6A">
            <w:pPr>
              <w:pStyle w:val="BodyTextIndent"/>
              <w:spacing w:before="60" w:after="60" w:line="264" w:lineRule="auto"/>
              <w:ind w:left="0"/>
              <w:jc w:val="center"/>
              <w:rPr>
                <w:szCs w:val="24"/>
              </w:rPr>
            </w:pPr>
            <w:r w:rsidRPr="007E0261">
              <w:rPr>
                <w:szCs w:val="24"/>
              </w:rPr>
              <w:t>kV/V/V</w:t>
            </w:r>
          </w:p>
        </w:tc>
      </w:tr>
      <w:tr w:rsidR="00201F6A" w:rsidRPr="00F42B66" w14:paraId="6E861CC4" w14:textId="77777777" w:rsidTr="00201F6A">
        <w:tc>
          <w:tcPr>
            <w:tcW w:w="7575" w:type="dxa"/>
            <w:tcBorders>
              <w:bottom w:val="single" w:sz="4" w:space="0" w:color="auto"/>
            </w:tcBorders>
          </w:tcPr>
          <w:p w14:paraId="6E861CC2" w14:textId="77777777" w:rsidR="00201F6A" w:rsidRPr="007E0261" w:rsidRDefault="00201F6A" w:rsidP="00201F6A">
            <w:pPr>
              <w:pStyle w:val="BodyTextIndent"/>
              <w:spacing w:before="60" w:after="60" w:line="264" w:lineRule="auto"/>
              <w:ind w:left="0"/>
              <w:jc w:val="left"/>
              <w:rPr>
                <w:szCs w:val="24"/>
              </w:rPr>
            </w:pPr>
            <w:r w:rsidRPr="007E0261">
              <w:rPr>
                <w:szCs w:val="24"/>
              </w:rPr>
              <w:t>Are circuit transformers zoned by applying the progressively higher tap settings for each group of transformers in zones along the circuit to optimise voltage regulation?</w:t>
            </w:r>
          </w:p>
        </w:tc>
        <w:tc>
          <w:tcPr>
            <w:tcW w:w="1639" w:type="dxa"/>
            <w:tcBorders>
              <w:bottom w:val="single" w:sz="4" w:space="0" w:color="auto"/>
            </w:tcBorders>
          </w:tcPr>
          <w:p w14:paraId="6E861CC3" w14:textId="77777777" w:rsidR="00201F6A" w:rsidRPr="007E0261" w:rsidRDefault="00201F6A" w:rsidP="00201F6A">
            <w:pPr>
              <w:pStyle w:val="BodyTextIndent"/>
              <w:spacing w:before="60" w:after="60" w:line="264" w:lineRule="auto"/>
              <w:ind w:left="0"/>
              <w:jc w:val="center"/>
              <w:rPr>
                <w:szCs w:val="24"/>
              </w:rPr>
            </w:pPr>
            <w:r w:rsidRPr="007E0261">
              <w:rPr>
                <w:szCs w:val="24"/>
              </w:rPr>
              <w:t>Y/N</w:t>
            </w:r>
          </w:p>
        </w:tc>
      </w:tr>
      <w:tr w:rsidR="00201F6A" w:rsidRPr="00F42B66" w14:paraId="6E861CC7" w14:textId="77777777" w:rsidTr="00201F6A">
        <w:tc>
          <w:tcPr>
            <w:tcW w:w="7575" w:type="dxa"/>
            <w:shd w:val="clear" w:color="auto" w:fill="C0C0C0"/>
          </w:tcPr>
          <w:p w14:paraId="6E861CC5" w14:textId="77777777" w:rsidR="00201F6A" w:rsidRPr="007E0261" w:rsidRDefault="00201F6A" w:rsidP="00201F6A">
            <w:pPr>
              <w:pStyle w:val="BodyText"/>
              <w:keepNext/>
              <w:spacing w:before="60" w:after="60"/>
              <w:ind w:left="0" w:firstLine="0"/>
              <w:jc w:val="left"/>
              <w:rPr>
                <w:b/>
                <w:szCs w:val="24"/>
              </w:rPr>
            </w:pPr>
            <w:r w:rsidRPr="007E0261">
              <w:rPr>
                <w:b/>
                <w:szCs w:val="24"/>
              </w:rPr>
              <w:t>Transformer Data (for each transformer)</w:t>
            </w:r>
          </w:p>
        </w:tc>
        <w:tc>
          <w:tcPr>
            <w:tcW w:w="1639" w:type="dxa"/>
            <w:shd w:val="clear" w:color="auto" w:fill="C0C0C0"/>
          </w:tcPr>
          <w:p w14:paraId="6E861CC6" w14:textId="77777777" w:rsidR="00201F6A" w:rsidRPr="007E0261" w:rsidRDefault="00201F6A" w:rsidP="00201F6A">
            <w:pPr>
              <w:pStyle w:val="BodyText"/>
              <w:keepNext/>
              <w:spacing w:before="60" w:after="60"/>
              <w:ind w:left="0" w:firstLine="0"/>
              <w:jc w:val="center"/>
              <w:rPr>
                <w:szCs w:val="24"/>
                <w:u w:val="single"/>
              </w:rPr>
            </w:pPr>
          </w:p>
        </w:tc>
      </w:tr>
      <w:tr w:rsidR="00201F6A" w:rsidRPr="00F42B66" w14:paraId="6E861CCA" w14:textId="77777777" w:rsidTr="00201F6A">
        <w:tc>
          <w:tcPr>
            <w:tcW w:w="7575" w:type="dxa"/>
            <w:tcBorders>
              <w:bottom w:val="single" w:sz="4" w:space="0" w:color="auto"/>
            </w:tcBorders>
          </w:tcPr>
          <w:p w14:paraId="6E861CC8" w14:textId="77777777" w:rsidR="00201F6A" w:rsidRPr="007E0261" w:rsidRDefault="00201F6A" w:rsidP="00201F6A">
            <w:pPr>
              <w:pStyle w:val="BodyTextIndent"/>
              <w:spacing w:before="60" w:after="60" w:line="264" w:lineRule="auto"/>
              <w:ind w:left="0"/>
              <w:jc w:val="left"/>
              <w:rPr>
                <w:szCs w:val="24"/>
              </w:rPr>
            </w:pPr>
            <w:r w:rsidRPr="007E0261">
              <w:rPr>
                <w:szCs w:val="24"/>
              </w:rPr>
              <w:t>Transformer identifier</w:t>
            </w:r>
          </w:p>
        </w:tc>
        <w:tc>
          <w:tcPr>
            <w:tcW w:w="1639" w:type="dxa"/>
            <w:tcBorders>
              <w:bottom w:val="single" w:sz="4" w:space="0" w:color="auto"/>
            </w:tcBorders>
          </w:tcPr>
          <w:p w14:paraId="6E861CC9"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r w:rsidR="00201F6A" w:rsidRPr="00F42B66" w14:paraId="6E861CCD" w14:textId="77777777" w:rsidTr="00201F6A">
        <w:tc>
          <w:tcPr>
            <w:tcW w:w="7575" w:type="dxa"/>
            <w:tcBorders>
              <w:bottom w:val="single" w:sz="4" w:space="0" w:color="auto"/>
            </w:tcBorders>
          </w:tcPr>
          <w:p w14:paraId="6E861CCB" w14:textId="77777777" w:rsidR="00201F6A" w:rsidRPr="007E0261" w:rsidRDefault="00201F6A" w:rsidP="00201F6A">
            <w:pPr>
              <w:pStyle w:val="BodyTextIndent"/>
              <w:spacing w:before="60" w:after="60" w:line="264" w:lineRule="auto"/>
              <w:ind w:left="0"/>
              <w:jc w:val="left"/>
              <w:rPr>
                <w:b/>
                <w:szCs w:val="24"/>
              </w:rPr>
            </w:pPr>
            <w:r w:rsidRPr="007E0261">
              <w:rPr>
                <w:szCs w:val="24"/>
              </w:rPr>
              <w:t>Rated voltage ratio (on principal tap)</w:t>
            </w:r>
          </w:p>
        </w:tc>
        <w:tc>
          <w:tcPr>
            <w:tcW w:w="1639" w:type="dxa"/>
            <w:tcBorders>
              <w:bottom w:val="single" w:sz="4" w:space="0" w:color="auto"/>
            </w:tcBorders>
          </w:tcPr>
          <w:p w14:paraId="6E861CCC" w14:textId="77777777" w:rsidR="00201F6A" w:rsidRPr="007E0261" w:rsidRDefault="00201F6A" w:rsidP="00201F6A">
            <w:pPr>
              <w:pStyle w:val="BodyTextIndent"/>
              <w:spacing w:before="60" w:after="60" w:line="264" w:lineRule="auto"/>
              <w:ind w:left="0"/>
              <w:jc w:val="center"/>
              <w:rPr>
                <w:szCs w:val="24"/>
              </w:rPr>
            </w:pPr>
            <w:r w:rsidRPr="007E0261">
              <w:rPr>
                <w:szCs w:val="24"/>
              </w:rPr>
              <w:t>kV/kV</w:t>
            </w:r>
          </w:p>
        </w:tc>
      </w:tr>
      <w:tr w:rsidR="00201F6A" w:rsidRPr="00F42B66" w14:paraId="6E861CD0" w14:textId="77777777" w:rsidTr="00201F6A">
        <w:tc>
          <w:tcPr>
            <w:tcW w:w="7575" w:type="dxa"/>
            <w:tcBorders>
              <w:bottom w:val="single" w:sz="4" w:space="0" w:color="auto"/>
            </w:tcBorders>
          </w:tcPr>
          <w:p w14:paraId="6E861CCE" w14:textId="77777777" w:rsidR="00201F6A" w:rsidRPr="007E0261" w:rsidRDefault="00201F6A" w:rsidP="00201F6A">
            <w:pPr>
              <w:pStyle w:val="BodyTextIndent"/>
              <w:spacing w:before="60" w:after="60" w:line="264" w:lineRule="auto"/>
              <w:ind w:left="0"/>
              <w:jc w:val="left"/>
              <w:rPr>
                <w:szCs w:val="24"/>
              </w:rPr>
            </w:pPr>
            <w:r w:rsidRPr="007E0261">
              <w:rPr>
                <w:szCs w:val="24"/>
              </w:rPr>
              <w:t xml:space="preserve">Winding configuration </w:t>
            </w:r>
            <w:proofErr w:type="spellStart"/>
            <w:r w:rsidRPr="007E0261">
              <w:rPr>
                <w:szCs w:val="24"/>
              </w:rPr>
              <w:t>eg</w:t>
            </w:r>
            <w:proofErr w:type="spellEnd"/>
            <w:r w:rsidRPr="007E0261">
              <w:rPr>
                <w:szCs w:val="24"/>
              </w:rPr>
              <w:t xml:space="preserve"> Dyn11</w:t>
            </w:r>
          </w:p>
        </w:tc>
        <w:tc>
          <w:tcPr>
            <w:tcW w:w="1639" w:type="dxa"/>
            <w:tcBorders>
              <w:bottom w:val="single" w:sz="4" w:space="0" w:color="auto"/>
            </w:tcBorders>
          </w:tcPr>
          <w:p w14:paraId="6E861CCF"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r w:rsidR="00201F6A" w:rsidRPr="00F42B66" w14:paraId="6E861CD3" w14:textId="77777777" w:rsidTr="00201F6A">
        <w:tc>
          <w:tcPr>
            <w:tcW w:w="7575" w:type="dxa"/>
            <w:tcBorders>
              <w:bottom w:val="single" w:sz="4" w:space="0" w:color="auto"/>
            </w:tcBorders>
          </w:tcPr>
          <w:p w14:paraId="6E861CD1" w14:textId="77777777" w:rsidR="00201F6A" w:rsidRPr="007E0261" w:rsidRDefault="00201F6A" w:rsidP="00201F6A">
            <w:pPr>
              <w:pStyle w:val="BodyTextIndent"/>
              <w:spacing w:before="60" w:after="60" w:line="264" w:lineRule="auto"/>
              <w:ind w:left="0"/>
              <w:jc w:val="left"/>
              <w:rPr>
                <w:szCs w:val="24"/>
              </w:rPr>
            </w:pPr>
            <w:r w:rsidRPr="007E0261">
              <w:rPr>
                <w:szCs w:val="24"/>
              </w:rPr>
              <w:t>Rated (apparent) power</w:t>
            </w:r>
          </w:p>
        </w:tc>
        <w:tc>
          <w:tcPr>
            <w:tcW w:w="1639" w:type="dxa"/>
            <w:tcBorders>
              <w:bottom w:val="single" w:sz="4" w:space="0" w:color="auto"/>
            </w:tcBorders>
          </w:tcPr>
          <w:p w14:paraId="6E861CD2" w14:textId="77777777" w:rsidR="00201F6A" w:rsidRPr="007E0261" w:rsidRDefault="00201F6A" w:rsidP="00201F6A">
            <w:pPr>
              <w:pStyle w:val="BodyTextIndent"/>
              <w:spacing w:before="60" w:after="60" w:line="264" w:lineRule="auto"/>
              <w:ind w:left="0"/>
              <w:jc w:val="center"/>
              <w:rPr>
                <w:szCs w:val="24"/>
              </w:rPr>
            </w:pPr>
            <w:r w:rsidRPr="007E0261">
              <w:rPr>
                <w:szCs w:val="24"/>
              </w:rPr>
              <w:t>MVA</w:t>
            </w:r>
          </w:p>
        </w:tc>
      </w:tr>
      <w:tr w:rsidR="00201F6A" w:rsidRPr="00F42B66" w14:paraId="6E861CD6" w14:textId="77777777" w:rsidTr="00201F6A">
        <w:tc>
          <w:tcPr>
            <w:tcW w:w="7575" w:type="dxa"/>
            <w:tcBorders>
              <w:bottom w:val="single" w:sz="4" w:space="0" w:color="auto"/>
            </w:tcBorders>
          </w:tcPr>
          <w:p w14:paraId="6E861CD4" w14:textId="77777777" w:rsidR="00201F6A" w:rsidRPr="007E0261" w:rsidRDefault="00201F6A" w:rsidP="00201F6A">
            <w:pPr>
              <w:pStyle w:val="BodyText"/>
              <w:spacing w:before="60" w:after="60"/>
              <w:ind w:left="0" w:firstLine="0"/>
              <w:jc w:val="left"/>
              <w:rPr>
                <w:szCs w:val="24"/>
              </w:rPr>
            </w:pPr>
            <w:r w:rsidRPr="007E0261">
              <w:rPr>
                <w:szCs w:val="24"/>
              </w:rPr>
              <w:lastRenderedPageBreak/>
              <w:t>Type of tap changer (on load / off circuit)</w:t>
            </w:r>
          </w:p>
        </w:tc>
        <w:tc>
          <w:tcPr>
            <w:tcW w:w="1639" w:type="dxa"/>
            <w:tcBorders>
              <w:bottom w:val="single" w:sz="4" w:space="0" w:color="auto"/>
            </w:tcBorders>
          </w:tcPr>
          <w:p w14:paraId="6E861CD5" w14:textId="77777777" w:rsidR="00201F6A" w:rsidRPr="007E0261" w:rsidRDefault="00201F6A" w:rsidP="00201F6A">
            <w:pPr>
              <w:pStyle w:val="BodyText"/>
              <w:spacing w:before="60" w:after="60"/>
              <w:ind w:left="0" w:firstLine="0"/>
              <w:jc w:val="center"/>
              <w:rPr>
                <w:szCs w:val="24"/>
              </w:rPr>
            </w:pPr>
            <w:r w:rsidRPr="007E0261">
              <w:rPr>
                <w:szCs w:val="24"/>
              </w:rPr>
              <w:t>Text</w:t>
            </w:r>
          </w:p>
        </w:tc>
      </w:tr>
      <w:tr w:rsidR="00201F6A" w:rsidRPr="00F42B66" w14:paraId="6E861CD9" w14:textId="77777777" w:rsidTr="00201F6A">
        <w:tc>
          <w:tcPr>
            <w:tcW w:w="7575" w:type="dxa"/>
            <w:tcBorders>
              <w:bottom w:val="single" w:sz="4" w:space="0" w:color="auto"/>
            </w:tcBorders>
          </w:tcPr>
          <w:p w14:paraId="6E861CD7" w14:textId="77777777" w:rsidR="00201F6A" w:rsidRPr="007E0261" w:rsidRDefault="00201F6A" w:rsidP="00201F6A">
            <w:pPr>
              <w:pStyle w:val="BodyTextIndent"/>
              <w:spacing w:before="60" w:after="60" w:line="264" w:lineRule="auto"/>
              <w:ind w:left="0"/>
              <w:jc w:val="left"/>
              <w:rPr>
                <w:szCs w:val="24"/>
              </w:rPr>
            </w:pPr>
            <w:r w:rsidRPr="007E0261">
              <w:rPr>
                <w:szCs w:val="24"/>
              </w:rPr>
              <w:t>Tap changer rating (forward and reverse power)</w:t>
            </w:r>
          </w:p>
        </w:tc>
        <w:tc>
          <w:tcPr>
            <w:tcW w:w="1639" w:type="dxa"/>
            <w:tcBorders>
              <w:bottom w:val="single" w:sz="4" w:space="0" w:color="auto"/>
            </w:tcBorders>
          </w:tcPr>
          <w:p w14:paraId="6E861CD8" w14:textId="77777777" w:rsidR="00201F6A" w:rsidRPr="007E0261" w:rsidRDefault="00201F6A" w:rsidP="00201F6A">
            <w:pPr>
              <w:pStyle w:val="BodyTextIndent"/>
              <w:spacing w:before="60" w:after="60" w:line="264" w:lineRule="auto"/>
              <w:ind w:left="0"/>
              <w:jc w:val="center"/>
              <w:rPr>
                <w:szCs w:val="24"/>
              </w:rPr>
            </w:pPr>
            <w:r w:rsidRPr="007E0261">
              <w:rPr>
                <w:szCs w:val="24"/>
              </w:rPr>
              <w:t>MVA / MVA</w:t>
            </w:r>
          </w:p>
        </w:tc>
      </w:tr>
      <w:tr w:rsidR="00201F6A" w:rsidRPr="00F42B66" w14:paraId="6E861CDC" w14:textId="77777777" w:rsidTr="00201F6A">
        <w:tc>
          <w:tcPr>
            <w:tcW w:w="7575" w:type="dxa"/>
            <w:tcBorders>
              <w:bottom w:val="single" w:sz="4" w:space="0" w:color="auto"/>
            </w:tcBorders>
          </w:tcPr>
          <w:p w14:paraId="6E861CDA" w14:textId="77777777" w:rsidR="00201F6A" w:rsidRPr="007E0261" w:rsidRDefault="00201F6A" w:rsidP="00201F6A">
            <w:pPr>
              <w:pStyle w:val="BodyTextIndent"/>
              <w:spacing w:before="60" w:after="60" w:line="264" w:lineRule="auto"/>
              <w:ind w:left="0"/>
              <w:jc w:val="left"/>
              <w:rPr>
                <w:szCs w:val="24"/>
              </w:rPr>
            </w:pPr>
            <w:r w:rsidRPr="007E0261">
              <w:rPr>
                <w:szCs w:val="24"/>
              </w:rPr>
              <w:t>Tap step size</w:t>
            </w:r>
          </w:p>
        </w:tc>
        <w:tc>
          <w:tcPr>
            <w:tcW w:w="1639" w:type="dxa"/>
            <w:tcBorders>
              <w:bottom w:val="single" w:sz="4" w:space="0" w:color="auto"/>
            </w:tcBorders>
          </w:tcPr>
          <w:p w14:paraId="6E861CDB" w14:textId="77777777" w:rsidR="00201F6A" w:rsidRPr="007E0261" w:rsidRDefault="00201F6A" w:rsidP="00201F6A">
            <w:pPr>
              <w:pStyle w:val="BodyTextIndent"/>
              <w:spacing w:before="60" w:after="60" w:line="264" w:lineRule="auto"/>
              <w:ind w:left="0"/>
              <w:jc w:val="center"/>
              <w:rPr>
                <w:szCs w:val="24"/>
              </w:rPr>
            </w:pPr>
            <w:r w:rsidRPr="007E0261">
              <w:rPr>
                <w:szCs w:val="24"/>
              </w:rPr>
              <w:t>%</w:t>
            </w:r>
          </w:p>
        </w:tc>
      </w:tr>
      <w:tr w:rsidR="00201F6A" w:rsidRPr="00F42B66" w14:paraId="6E861CDF" w14:textId="77777777" w:rsidTr="00201F6A">
        <w:tc>
          <w:tcPr>
            <w:tcW w:w="7575" w:type="dxa"/>
            <w:tcBorders>
              <w:bottom w:val="single" w:sz="4" w:space="0" w:color="auto"/>
            </w:tcBorders>
          </w:tcPr>
          <w:p w14:paraId="6E861CDD" w14:textId="77777777" w:rsidR="00201F6A" w:rsidRPr="007E0261" w:rsidRDefault="00201F6A" w:rsidP="00201F6A">
            <w:pPr>
              <w:pStyle w:val="BodyTextIndent"/>
              <w:spacing w:before="60" w:after="60" w:line="264" w:lineRule="auto"/>
              <w:ind w:left="0"/>
              <w:jc w:val="left"/>
              <w:rPr>
                <w:szCs w:val="24"/>
              </w:rPr>
            </w:pPr>
            <w:r w:rsidRPr="007E0261">
              <w:rPr>
                <w:szCs w:val="24"/>
              </w:rPr>
              <w:t>Maximum ratio tap</w:t>
            </w:r>
          </w:p>
        </w:tc>
        <w:tc>
          <w:tcPr>
            <w:tcW w:w="1639" w:type="dxa"/>
            <w:tcBorders>
              <w:bottom w:val="single" w:sz="4" w:space="0" w:color="auto"/>
            </w:tcBorders>
          </w:tcPr>
          <w:p w14:paraId="6E861CDE" w14:textId="77777777" w:rsidR="00201F6A" w:rsidRPr="007E0261" w:rsidRDefault="00201F6A" w:rsidP="00201F6A">
            <w:pPr>
              <w:pStyle w:val="BodyTextIndent"/>
              <w:spacing w:before="60" w:after="60" w:line="264" w:lineRule="auto"/>
              <w:ind w:left="0"/>
              <w:jc w:val="center"/>
              <w:rPr>
                <w:szCs w:val="24"/>
              </w:rPr>
            </w:pPr>
            <w:r w:rsidRPr="007E0261">
              <w:rPr>
                <w:szCs w:val="24"/>
              </w:rPr>
              <w:t>%</w:t>
            </w:r>
          </w:p>
        </w:tc>
      </w:tr>
      <w:tr w:rsidR="00201F6A" w:rsidRPr="00F42B66" w14:paraId="6E861CE2" w14:textId="77777777" w:rsidTr="00201F6A">
        <w:tc>
          <w:tcPr>
            <w:tcW w:w="7575" w:type="dxa"/>
            <w:tcBorders>
              <w:bottom w:val="single" w:sz="4" w:space="0" w:color="auto"/>
            </w:tcBorders>
          </w:tcPr>
          <w:p w14:paraId="6E861CE0" w14:textId="77777777" w:rsidR="00201F6A" w:rsidRPr="007E0261" w:rsidRDefault="00201F6A" w:rsidP="00201F6A">
            <w:pPr>
              <w:pStyle w:val="BodyTextIndent"/>
              <w:spacing w:before="60" w:after="60" w:line="264" w:lineRule="auto"/>
              <w:ind w:left="0"/>
              <w:jc w:val="left"/>
              <w:rPr>
                <w:szCs w:val="24"/>
              </w:rPr>
            </w:pPr>
            <w:r w:rsidRPr="007E0261">
              <w:rPr>
                <w:szCs w:val="24"/>
              </w:rPr>
              <w:t>Minimum ratio tap</w:t>
            </w:r>
          </w:p>
        </w:tc>
        <w:tc>
          <w:tcPr>
            <w:tcW w:w="1639" w:type="dxa"/>
            <w:tcBorders>
              <w:bottom w:val="single" w:sz="4" w:space="0" w:color="auto"/>
            </w:tcBorders>
          </w:tcPr>
          <w:p w14:paraId="6E861CE1" w14:textId="77777777" w:rsidR="00201F6A" w:rsidRPr="007E0261" w:rsidRDefault="00201F6A" w:rsidP="00201F6A">
            <w:pPr>
              <w:pStyle w:val="BodyTextIndent"/>
              <w:spacing w:before="60" w:after="60" w:line="264" w:lineRule="auto"/>
              <w:ind w:left="0"/>
              <w:jc w:val="center"/>
              <w:rPr>
                <w:szCs w:val="24"/>
              </w:rPr>
            </w:pPr>
            <w:r w:rsidRPr="007E0261">
              <w:rPr>
                <w:szCs w:val="24"/>
              </w:rPr>
              <w:t>%</w:t>
            </w:r>
          </w:p>
        </w:tc>
      </w:tr>
      <w:tr w:rsidR="00201F6A" w:rsidRPr="00F42B66" w14:paraId="6E861CE5" w14:textId="77777777" w:rsidTr="00201F6A">
        <w:tc>
          <w:tcPr>
            <w:tcW w:w="7575" w:type="dxa"/>
            <w:tcBorders>
              <w:bottom w:val="single" w:sz="4" w:space="0" w:color="auto"/>
            </w:tcBorders>
          </w:tcPr>
          <w:p w14:paraId="6E861CE3" w14:textId="77777777" w:rsidR="00201F6A" w:rsidRPr="007E0261" w:rsidRDefault="00201F6A" w:rsidP="00201F6A">
            <w:pPr>
              <w:pStyle w:val="BodyTextIndent"/>
              <w:spacing w:before="60" w:after="60" w:line="264" w:lineRule="auto"/>
              <w:ind w:left="0"/>
              <w:jc w:val="left"/>
              <w:rPr>
                <w:szCs w:val="24"/>
              </w:rPr>
            </w:pPr>
            <w:r w:rsidRPr="007E0261">
              <w:rPr>
                <w:szCs w:val="24"/>
              </w:rPr>
              <w:t>Normal tap position</w:t>
            </w:r>
          </w:p>
        </w:tc>
        <w:tc>
          <w:tcPr>
            <w:tcW w:w="1639" w:type="dxa"/>
            <w:tcBorders>
              <w:bottom w:val="single" w:sz="4" w:space="0" w:color="auto"/>
            </w:tcBorders>
          </w:tcPr>
          <w:p w14:paraId="6E861CE4" w14:textId="77777777" w:rsidR="00201F6A" w:rsidRPr="007E0261" w:rsidRDefault="00201F6A" w:rsidP="00201F6A">
            <w:pPr>
              <w:pStyle w:val="BodyTextIndent"/>
              <w:spacing w:before="60" w:after="60" w:line="264" w:lineRule="auto"/>
              <w:ind w:left="0"/>
              <w:jc w:val="center"/>
              <w:rPr>
                <w:szCs w:val="24"/>
              </w:rPr>
            </w:pPr>
            <w:r w:rsidRPr="007E0261">
              <w:rPr>
                <w:szCs w:val="24"/>
              </w:rPr>
              <w:t>%</w:t>
            </w:r>
          </w:p>
        </w:tc>
      </w:tr>
      <w:tr w:rsidR="00201F6A" w:rsidRPr="00F42B66" w14:paraId="6E861CE8" w14:textId="77777777" w:rsidTr="00201F6A">
        <w:tc>
          <w:tcPr>
            <w:tcW w:w="7575" w:type="dxa"/>
            <w:tcBorders>
              <w:bottom w:val="single" w:sz="4" w:space="0" w:color="auto"/>
            </w:tcBorders>
          </w:tcPr>
          <w:p w14:paraId="6E861CE6" w14:textId="77777777" w:rsidR="00201F6A" w:rsidRPr="007E0261" w:rsidRDefault="00201F6A" w:rsidP="00201F6A">
            <w:pPr>
              <w:pStyle w:val="BodyTextIndent"/>
              <w:spacing w:before="60" w:after="60" w:line="264" w:lineRule="auto"/>
              <w:ind w:left="0"/>
              <w:jc w:val="left"/>
              <w:rPr>
                <w:szCs w:val="24"/>
              </w:rPr>
            </w:pPr>
            <w:r w:rsidRPr="007E0261">
              <w:rPr>
                <w:szCs w:val="24"/>
              </w:rPr>
              <w:t xml:space="preserve">Method of voltage control (voltage / LDC / NRC / other) </w:t>
            </w:r>
          </w:p>
        </w:tc>
        <w:tc>
          <w:tcPr>
            <w:tcW w:w="1639" w:type="dxa"/>
            <w:tcBorders>
              <w:bottom w:val="single" w:sz="4" w:space="0" w:color="auto"/>
            </w:tcBorders>
          </w:tcPr>
          <w:p w14:paraId="6E861CE7" w14:textId="77777777" w:rsidR="00201F6A" w:rsidRPr="007E0261" w:rsidRDefault="00201F6A" w:rsidP="00201F6A">
            <w:pPr>
              <w:pStyle w:val="BodyTextIndent"/>
              <w:spacing w:before="60" w:after="60" w:line="264" w:lineRule="auto"/>
              <w:ind w:left="0"/>
              <w:jc w:val="center"/>
              <w:rPr>
                <w:szCs w:val="24"/>
              </w:rPr>
            </w:pPr>
            <w:r w:rsidRPr="007E0261">
              <w:rPr>
                <w:szCs w:val="24"/>
              </w:rPr>
              <w:t>Text / Report</w:t>
            </w:r>
          </w:p>
        </w:tc>
      </w:tr>
      <w:tr w:rsidR="00201F6A" w:rsidRPr="00F42B66" w14:paraId="6E861CEB" w14:textId="77777777" w:rsidTr="00201F6A">
        <w:tc>
          <w:tcPr>
            <w:tcW w:w="7575" w:type="dxa"/>
            <w:tcBorders>
              <w:bottom w:val="single" w:sz="4" w:space="0" w:color="auto"/>
            </w:tcBorders>
          </w:tcPr>
          <w:p w14:paraId="6E861CE9" w14:textId="77777777" w:rsidR="00201F6A" w:rsidRPr="007E0261" w:rsidRDefault="00201F6A" w:rsidP="00201F6A">
            <w:pPr>
              <w:pStyle w:val="BodyTextIndent"/>
              <w:spacing w:before="60" w:after="60" w:line="264" w:lineRule="auto"/>
              <w:ind w:left="0"/>
              <w:jc w:val="left"/>
              <w:rPr>
                <w:szCs w:val="24"/>
              </w:rPr>
            </w:pPr>
            <w:r w:rsidRPr="007E0261">
              <w:rPr>
                <w:szCs w:val="24"/>
              </w:rPr>
              <w:t>Controlled busbar (high-voltage side / low-voltage side / remote busbar)</w:t>
            </w:r>
          </w:p>
        </w:tc>
        <w:tc>
          <w:tcPr>
            <w:tcW w:w="1639" w:type="dxa"/>
            <w:tcBorders>
              <w:bottom w:val="single" w:sz="4" w:space="0" w:color="auto"/>
            </w:tcBorders>
          </w:tcPr>
          <w:p w14:paraId="6E861CEA"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r w:rsidR="00201F6A" w:rsidRPr="00F42B66" w14:paraId="6E861CEE" w14:textId="77777777" w:rsidTr="00201F6A">
        <w:tc>
          <w:tcPr>
            <w:tcW w:w="7575" w:type="dxa"/>
            <w:tcBorders>
              <w:bottom w:val="single" w:sz="4" w:space="0" w:color="auto"/>
            </w:tcBorders>
          </w:tcPr>
          <w:p w14:paraId="6E861CEC" w14:textId="77777777" w:rsidR="00201F6A" w:rsidRPr="007E0261" w:rsidRDefault="00201F6A" w:rsidP="00201F6A">
            <w:pPr>
              <w:pStyle w:val="BodyTextIndent"/>
              <w:spacing w:before="60" w:after="60" w:line="264" w:lineRule="auto"/>
              <w:ind w:left="0"/>
              <w:jc w:val="left"/>
              <w:rPr>
                <w:szCs w:val="24"/>
              </w:rPr>
            </w:pPr>
            <w:r w:rsidRPr="007E0261">
              <w:rPr>
                <w:szCs w:val="24"/>
              </w:rPr>
              <w:t>Target voltage and limits</w:t>
            </w:r>
          </w:p>
        </w:tc>
        <w:tc>
          <w:tcPr>
            <w:tcW w:w="1639" w:type="dxa"/>
            <w:tcBorders>
              <w:bottom w:val="single" w:sz="4" w:space="0" w:color="auto"/>
            </w:tcBorders>
          </w:tcPr>
          <w:p w14:paraId="6E861CED" w14:textId="77777777" w:rsidR="00201F6A" w:rsidRPr="007E0261" w:rsidRDefault="00201F6A" w:rsidP="00201F6A">
            <w:pPr>
              <w:pStyle w:val="BodyTextIndent"/>
              <w:spacing w:before="60" w:after="60" w:line="264" w:lineRule="auto"/>
              <w:ind w:left="0"/>
              <w:jc w:val="center"/>
              <w:rPr>
                <w:szCs w:val="24"/>
              </w:rPr>
            </w:pPr>
            <w:r w:rsidRPr="007E0261">
              <w:rPr>
                <w:szCs w:val="24"/>
              </w:rPr>
              <w:t>kV,  ±%</w:t>
            </w:r>
          </w:p>
        </w:tc>
      </w:tr>
      <w:tr w:rsidR="00201F6A" w:rsidRPr="00F42B66" w14:paraId="6E861CF1" w14:textId="77777777" w:rsidTr="00201F6A">
        <w:tc>
          <w:tcPr>
            <w:tcW w:w="7575" w:type="dxa"/>
            <w:tcBorders>
              <w:bottom w:val="single" w:sz="4" w:space="0" w:color="auto"/>
            </w:tcBorders>
          </w:tcPr>
          <w:p w14:paraId="6E861CEF" w14:textId="77777777" w:rsidR="00201F6A" w:rsidRPr="007E0261" w:rsidRDefault="00201F6A" w:rsidP="00201F6A">
            <w:pPr>
              <w:pStyle w:val="BodyTextIndent"/>
              <w:spacing w:before="60" w:after="60" w:line="264" w:lineRule="auto"/>
              <w:ind w:left="0"/>
              <w:jc w:val="left"/>
              <w:rPr>
                <w:szCs w:val="24"/>
              </w:rPr>
            </w:pPr>
            <w:r w:rsidRPr="007E0261">
              <w:rPr>
                <w:szCs w:val="24"/>
              </w:rPr>
              <w:t>Normal system voltage on the high-voltage side</w:t>
            </w:r>
          </w:p>
        </w:tc>
        <w:tc>
          <w:tcPr>
            <w:tcW w:w="1639" w:type="dxa"/>
            <w:tcBorders>
              <w:bottom w:val="single" w:sz="4" w:space="0" w:color="auto"/>
            </w:tcBorders>
          </w:tcPr>
          <w:p w14:paraId="6E861CF0" w14:textId="77777777" w:rsidR="00201F6A" w:rsidRPr="007E0261" w:rsidRDefault="00201F6A" w:rsidP="00201F6A">
            <w:pPr>
              <w:pStyle w:val="BodyTextIndent"/>
              <w:spacing w:before="60" w:after="60" w:line="264" w:lineRule="auto"/>
              <w:ind w:left="0"/>
              <w:jc w:val="center"/>
              <w:rPr>
                <w:szCs w:val="24"/>
              </w:rPr>
            </w:pPr>
            <w:r w:rsidRPr="007E0261">
              <w:rPr>
                <w:szCs w:val="24"/>
              </w:rPr>
              <w:t>kV</w:t>
            </w:r>
          </w:p>
        </w:tc>
      </w:tr>
      <w:tr w:rsidR="00201F6A" w:rsidRPr="00F42B66" w14:paraId="6E861CF4" w14:textId="77777777" w:rsidTr="00201F6A">
        <w:tc>
          <w:tcPr>
            <w:tcW w:w="7575" w:type="dxa"/>
            <w:tcBorders>
              <w:bottom w:val="single" w:sz="4" w:space="0" w:color="auto"/>
            </w:tcBorders>
          </w:tcPr>
          <w:p w14:paraId="6E861CF2" w14:textId="77777777" w:rsidR="00201F6A" w:rsidRPr="007E0261" w:rsidRDefault="00201F6A" w:rsidP="00201F6A">
            <w:pPr>
              <w:pStyle w:val="BodyTextIndent"/>
              <w:spacing w:before="60" w:after="60" w:line="264" w:lineRule="auto"/>
              <w:ind w:left="0"/>
              <w:jc w:val="left"/>
              <w:rPr>
                <w:szCs w:val="24"/>
              </w:rPr>
            </w:pPr>
            <w:r w:rsidRPr="007E0261">
              <w:rPr>
                <w:szCs w:val="24"/>
              </w:rPr>
              <w:t>Normal system voltage on the low-voltage side</w:t>
            </w:r>
          </w:p>
        </w:tc>
        <w:tc>
          <w:tcPr>
            <w:tcW w:w="1639" w:type="dxa"/>
            <w:tcBorders>
              <w:bottom w:val="single" w:sz="4" w:space="0" w:color="auto"/>
            </w:tcBorders>
          </w:tcPr>
          <w:p w14:paraId="6E861CF3" w14:textId="77777777" w:rsidR="00201F6A" w:rsidRPr="007E0261" w:rsidRDefault="00201F6A" w:rsidP="00201F6A">
            <w:pPr>
              <w:pStyle w:val="BodyTextIndent"/>
              <w:spacing w:before="60" w:after="60" w:line="264" w:lineRule="auto"/>
              <w:ind w:left="0"/>
              <w:jc w:val="center"/>
              <w:rPr>
                <w:szCs w:val="24"/>
              </w:rPr>
            </w:pPr>
            <w:r w:rsidRPr="007E0261">
              <w:rPr>
                <w:szCs w:val="24"/>
              </w:rPr>
              <w:t>kV</w:t>
            </w:r>
          </w:p>
        </w:tc>
      </w:tr>
      <w:tr w:rsidR="00201F6A" w:rsidRPr="00F42B66" w14:paraId="6E861CF7" w14:textId="77777777" w:rsidTr="00201F6A">
        <w:tc>
          <w:tcPr>
            <w:tcW w:w="7575" w:type="dxa"/>
            <w:tcBorders>
              <w:bottom w:val="single" w:sz="4" w:space="0" w:color="auto"/>
            </w:tcBorders>
          </w:tcPr>
          <w:p w14:paraId="6E861CF5" w14:textId="77777777" w:rsidR="00201F6A" w:rsidRPr="007E0261" w:rsidRDefault="00201F6A" w:rsidP="00201F6A">
            <w:pPr>
              <w:pStyle w:val="BodyTextIndent"/>
              <w:spacing w:before="60" w:after="60" w:line="264" w:lineRule="auto"/>
              <w:ind w:left="0"/>
              <w:jc w:val="left"/>
              <w:rPr>
                <w:szCs w:val="24"/>
              </w:rPr>
            </w:pPr>
            <w:r w:rsidRPr="007E0261">
              <w:rPr>
                <w:szCs w:val="24"/>
              </w:rPr>
              <w:t>Positive sequence resistance</w:t>
            </w:r>
          </w:p>
        </w:tc>
        <w:tc>
          <w:tcPr>
            <w:tcW w:w="1639" w:type="dxa"/>
            <w:tcBorders>
              <w:bottom w:val="single" w:sz="4" w:space="0" w:color="auto"/>
            </w:tcBorders>
          </w:tcPr>
          <w:p w14:paraId="6E861CF6" w14:textId="77777777" w:rsidR="00201F6A" w:rsidRPr="007E0261" w:rsidRDefault="00201F6A" w:rsidP="00201F6A">
            <w:pPr>
              <w:pStyle w:val="BodyTextIndent"/>
              <w:spacing w:before="60" w:after="60" w:line="264" w:lineRule="auto"/>
              <w:ind w:left="0"/>
              <w:jc w:val="center"/>
              <w:rPr>
                <w:szCs w:val="24"/>
              </w:rPr>
            </w:pPr>
            <w:r w:rsidRPr="007E0261">
              <w:rPr>
                <w:szCs w:val="24"/>
              </w:rPr>
              <w:t>% on rating</w:t>
            </w:r>
          </w:p>
        </w:tc>
      </w:tr>
      <w:tr w:rsidR="00201F6A" w:rsidRPr="00F42B66" w14:paraId="6E861CFA" w14:textId="77777777" w:rsidTr="00201F6A">
        <w:tc>
          <w:tcPr>
            <w:tcW w:w="7575" w:type="dxa"/>
            <w:tcBorders>
              <w:bottom w:val="single" w:sz="4" w:space="0" w:color="auto"/>
            </w:tcBorders>
          </w:tcPr>
          <w:p w14:paraId="6E861CF8" w14:textId="77777777" w:rsidR="00201F6A" w:rsidRPr="007E0261" w:rsidRDefault="00201F6A" w:rsidP="00201F6A">
            <w:pPr>
              <w:pStyle w:val="BodyTextIndent"/>
              <w:spacing w:before="60" w:after="60" w:line="264" w:lineRule="auto"/>
              <w:ind w:left="0"/>
              <w:jc w:val="left"/>
              <w:rPr>
                <w:szCs w:val="24"/>
              </w:rPr>
            </w:pPr>
            <w:r w:rsidRPr="007E0261">
              <w:rPr>
                <w:szCs w:val="24"/>
              </w:rPr>
              <w:t>Positive sequence reactance at principal tap</w:t>
            </w:r>
          </w:p>
        </w:tc>
        <w:tc>
          <w:tcPr>
            <w:tcW w:w="1639" w:type="dxa"/>
            <w:tcBorders>
              <w:bottom w:val="single" w:sz="4" w:space="0" w:color="auto"/>
            </w:tcBorders>
          </w:tcPr>
          <w:p w14:paraId="6E861CF9" w14:textId="77777777" w:rsidR="00201F6A" w:rsidRPr="007E0261" w:rsidRDefault="00201F6A" w:rsidP="00201F6A">
            <w:pPr>
              <w:pStyle w:val="BodyTextIndent"/>
              <w:spacing w:before="60" w:after="60" w:line="264" w:lineRule="auto"/>
              <w:ind w:left="0"/>
              <w:jc w:val="center"/>
              <w:rPr>
                <w:szCs w:val="24"/>
              </w:rPr>
            </w:pPr>
            <w:r w:rsidRPr="007E0261">
              <w:rPr>
                <w:szCs w:val="24"/>
              </w:rPr>
              <w:t>% on rating</w:t>
            </w:r>
          </w:p>
        </w:tc>
      </w:tr>
      <w:tr w:rsidR="00201F6A" w:rsidRPr="00F42B66" w14:paraId="6E861CFD" w14:textId="77777777" w:rsidTr="00201F6A">
        <w:tc>
          <w:tcPr>
            <w:tcW w:w="7575" w:type="dxa"/>
            <w:tcBorders>
              <w:bottom w:val="single" w:sz="4" w:space="0" w:color="auto"/>
            </w:tcBorders>
          </w:tcPr>
          <w:p w14:paraId="6E861CFB" w14:textId="77777777" w:rsidR="00201F6A" w:rsidRPr="007E0261" w:rsidRDefault="00201F6A" w:rsidP="00201F6A">
            <w:pPr>
              <w:pStyle w:val="BodyTextIndent"/>
              <w:spacing w:before="60" w:after="60" w:line="264" w:lineRule="auto"/>
              <w:ind w:left="0"/>
              <w:jc w:val="left"/>
              <w:rPr>
                <w:szCs w:val="24"/>
              </w:rPr>
            </w:pPr>
            <w:r w:rsidRPr="007E0261">
              <w:rPr>
                <w:szCs w:val="24"/>
              </w:rPr>
              <w:t>Zero sequence resistance</w:t>
            </w:r>
          </w:p>
        </w:tc>
        <w:tc>
          <w:tcPr>
            <w:tcW w:w="1639" w:type="dxa"/>
            <w:tcBorders>
              <w:bottom w:val="single" w:sz="4" w:space="0" w:color="auto"/>
            </w:tcBorders>
          </w:tcPr>
          <w:p w14:paraId="6E861CFC" w14:textId="77777777" w:rsidR="00201F6A" w:rsidRPr="007E0261" w:rsidRDefault="00201F6A" w:rsidP="00201F6A">
            <w:pPr>
              <w:pStyle w:val="BodyTextIndent"/>
              <w:spacing w:before="60" w:after="60" w:line="264" w:lineRule="auto"/>
              <w:ind w:left="0"/>
              <w:jc w:val="center"/>
              <w:rPr>
                <w:szCs w:val="24"/>
              </w:rPr>
            </w:pPr>
            <w:r w:rsidRPr="007E0261">
              <w:rPr>
                <w:szCs w:val="24"/>
              </w:rPr>
              <w:t>% on rating</w:t>
            </w:r>
          </w:p>
        </w:tc>
      </w:tr>
      <w:tr w:rsidR="00201F6A" w:rsidRPr="00F42B66" w14:paraId="6E861D00" w14:textId="77777777" w:rsidTr="00201F6A">
        <w:tc>
          <w:tcPr>
            <w:tcW w:w="7575" w:type="dxa"/>
          </w:tcPr>
          <w:p w14:paraId="6E861CFE" w14:textId="77777777" w:rsidR="00201F6A" w:rsidRPr="007E0261" w:rsidRDefault="00201F6A" w:rsidP="00201F6A">
            <w:pPr>
              <w:pStyle w:val="BodyTextIndent"/>
              <w:spacing w:before="60" w:after="60" w:line="264" w:lineRule="auto"/>
              <w:ind w:left="0"/>
              <w:jc w:val="left"/>
              <w:rPr>
                <w:szCs w:val="24"/>
              </w:rPr>
            </w:pPr>
            <w:r w:rsidRPr="007E0261">
              <w:rPr>
                <w:szCs w:val="24"/>
              </w:rPr>
              <w:t>Zero sequence reactance</w:t>
            </w:r>
          </w:p>
        </w:tc>
        <w:tc>
          <w:tcPr>
            <w:tcW w:w="1639" w:type="dxa"/>
          </w:tcPr>
          <w:p w14:paraId="6E861CFF" w14:textId="77777777" w:rsidR="00201F6A" w:rsidRPr="007E0261" w:rsidRDefault="00201F6A" w:rsidP="00201F6A">
            <w:pPr>
              <w:pStyle w:val="BodyTextIndent"/>
              <w:spacing w:before="60" w:after="60" w:line="264" w:lineRule="auto"/>
              <w:ind w:left="0"/>
              <w:jc w:val="center"/>
              <w:rPr>
                <w:szCs w:val="24"/>
              </w:rPr>
            </w:pPr>
            <w:r w:rsidRPr="007E0261">
              <w:rPr>
                <w:szCs w:val="24"/>
              </w:rPr>
              <w:t>% on rating</w:t>
            </w:r>
          </w:p>
        </w:tc>
      </w:tr>
      <w:tr w:rsidR="00201F6A" w:rsidRPr="00F42B66" w14:paraId="6E861D03" w14:textId="77777777" w:rsidTr="00201F6A">
        <w:tc>
          <w:tcPr>
            <w:tcW w:w="7575" w:type="dxa"/>
            <w:tcBorders>
              <w:bottom w:val="single" w:sz="4" w:space="0" w:color="auto"/>
            </w:tcBorders>
          </w:tcPr>
          <w:p w14:paraId="6E861D01" w14:textId="77777777" w:rsidR="00201F6A" w:rsidRPr="007E0261" w:rsidRDefault="00201F6A" w:rsidP="00201F6A">
            <w:pPr>
              <w:pStyle w:val="BodyTextIndent"/>
              <w:spacing w:before="60" w:after="60" w:line="264" w:lineRule="auto"/>
              <w:ind w:left="0"/>
              <w:jc w:val="left"/>
              <w:rPr>
                <w:szCs w:val="24"/>
              </w:rPr>
            </w:pPr>
            <w:r w:rsidRPr="007E0261">
              <w:rPr>
                <w:szCs w:val="24"/>
              </w:rPr>
              <w:t>Method of earthing of the high-voltage winding</w:t>
            </w:r>
          </w:p>
        </w:tc>
        <w:tc>
          <w:tcPr>
            <w:tcW w:w="1639" w:type="dxa"/>
            <w:tcBorders>
              <w:bottom w:val="single" w:sz="4" w:space="0" w:color="auto"/>
            </w:tcBorders>
          </w:tcPr>
          <w:p w14:paraId="6E861D02"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r w:rsidR="00201F6A" w:rsidRPr="00F42B66" w14:paraId="6E861D06" w14:textId="77777777" w:rsidTr="00201F6A">
        <w:tc>
          <w:tcPr>
            <w:tcW w:w="7575" w:type="dxa"/>
            <w:tcBorders>
              <w:bottom w:val="single" w:sz="4" w:space="0" w:color="auto"/>
            </w:tcBorders>
          </w:tcPr>
          <w:p w14:paraId="6E861D04" w14:textId="77777777" w:rsidR="00201F6A" w:rsidRPr="007E0261" w:rsidRDefault="00201F6A" w:rsidP="00201F6A">
            <w:pPr>
              <w:pStyle w:val="BodyTextIndent"/>
              <w:spacing w:before="60" w:after="60" w:line="264" w:lineRule="auto"/>
              <w:ind w:left="0"/>
              <w:jc w:val="left"/>
              <w:rPr>
                <w:szCs w:val="24"/>
              </w:rPr>
            </w:pPr>
            <w:r w:rsidRPr="007E0261">
              <w:rPr>
                <w:szCs w:val="24"/>
              </w:rPr>
              <w:t>Method of earthing of the low-voltage winding</w:t>
            </w:r>
          </w:p>
        </w:tc>
        <w:tc>
          <w:tcPr>
            <w:tcW w:w="1639" w:type="dxa"/>
            <w:tcBorders>
              <w:bottom w:val="single" w:sz="4" w:space="0" w:color="auto"/>
            </w:tcBorders>
          </w:tcPr>
          <w:p w14:paraId="6E861D05"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bl>
    <w:p w14:paraId="6E861D07" w14:textId="77777777" w:rsidR="00201F6A" w:rsidRPr="007E0261" w:rsidRDefault="00201F6A" w:rsidP="00201F6A">
      <w:pPr>
        <w:rPr>
          <w:szCs w:val="24"/>
        </w:rPr>
      </w:pPr>
    </w:p>
    <w:p w14:paraId="6E861D08" w14:textId="77777777" w:rsidR="00201F6A" w:rsidRPr="007E0261" w:rsidRDefault="00201F6A" w:rsidP="00201F6A">
      <w:pPr>
        <w:spacing w:after="120"/>
        <w:ind w:left="0" w:firstLine="0"/>
        <w:jc w:val="left"/>
        <w:rPr>
          <w:b/>
          <w:szCs w:val="24"/>
        </w:rPr>
      </w:pPr>
      <w:r w:rsidRPr="007E0261">
        <w:rPr>
          <w:b/>
          <w:szCs w:val="24"/>
        </w:rPr>
        <w:t>Notes:</w:t>
      </w:r>
    </w:p>
    <w:p w14:paraId="6E861D09" w14:textId="36858253" w:rsidR="00201F6A" w:rsidRPr="007E0261" w:rsidRDefault="00201F6A" w:rsidP="00B77034">
      <w:pPr>
        <w:numPr>
          <w:ilvl w:val="0"/>
          <w:numId w:val="55"/>
        </w:numPr>
        <w:tabs>
          <w:tab w:val="clear" w:pos="720"/>
          <w:tab w:val="num" w:pos="360"/>
        </w:tabs>
        <w:spacing w:after="120"/>
        <w:ind w:left="360"/>
        <w:jc w:val="left"/>
        <w:rPr>
          <w:szCs w:val="24"/>
        </w:rPr>
      </w:pPr>
      <w:r w:rsidRPr="007E0261">
        <w:rPr>
          <w:b/>
          <w:szCs w:val="24"/>
        </w:rPr>
        <w:t>Users</w:t>
      </w:r>
      <w:r w:rsidRPr="007E0261">
        <w:rPr>
          <w:szCs w:val="24"/>
        </w:rPr>
        <w:t xml:space="preserve"> are advised to refer to network data items published in the </w:t>
      </w:r>
      <w:r w:rsidR="008572B5" w:rsidRPr="00F42B66">
        <w:rPr>
          <w:color w:val="2B579A"/>
          <w:szCs w:val="24"/>
          <w:shd w:val="clear" w:color="auto" w:fill="E6E6E6"/>
        </w:rPr>
        <w:fldChar w:fldCharType="begin"/>
      </w:r>
      <w:r w:rsidR="008572B5" w:rsidRPr="00F42B66">
        <w:rPr>
          <w:szCs w:val="24"/>
        </w:rPr>
        <w:instrText xml:space="preserve"> REF DNO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DNO</w:t>
      </w:r>
      <w:r w:rsidR="008572B5" w:rsidRPr="00F42B66">
        <w:rPr>
          <w:color w:val="2B579A"/>
          <w:szCs w:val="24"/>
          <w:shd w:val="clear" w:color="auto" w:fill="E6E6E6"/>
        </w:rPr>
        <w:fldChar w:fldCharType="end"/>
      </w:r>
      <w:r w:rsidRPr="007E0261">
        <w:rPr>
          <w:b/>
          <w:szCs w:val="24"/>
        </w:rPr>
        <w:t>’s</w:t>
      </w:r>
      <w:r w:rsidRPr="007E0261">
        <w:rPr>
          <w:szCs w:val="24"/>
        </w:rPr>
        <w:t xml:space="preserve"> Long Term Development Statement.</w:t>
      </w:r>
    </w:p>
    <w:p w14:paraId="6E861D0A" w14:textId="77777777" w:rsidR="00201F6A" w:rsidRPr="007E0261" w:rsidRDefault="00201F6A" w:rsidP="00201F6A">
      <w:pPr>
        <w:spacing w:after="120"/>
        <w:ind w:left="0" w:firstLine="0"/>
        <w:jc w:val="left"/>
        <w:rPr>
          <w:szCs w:val="24"/>
        </w:rPr>
      </w:pPr>
    </w:p>
    <w:p w14:paraId="6E861D0B" w14:textId="77777777" w:rsidR="00201F6A" w:rsidRPr="007E0261" w:rsidRDefault="00201F6A" w:rsidP="00201F6A">
      <w:pPr>
        <w:pStyle w:val="Heading2"/>
        <w:ind w:left="0" w:firstLine="0"/>
        <w:rPr>
          <w:szCs w:val="24"/>
        </w:rPr>
      </w:pPr>
      <w:r>
        <w:rPr>
          <w:sz w:val="22"/>
          <w:szCs w:val="22"/>
        </w:rPr>
        <w:br w:type="page"/>
      </w:r>
      <w:bookmarkStart w:id="1293" w:name="Schedule5e"/>
      <w:bookmarkStart w:id="1294" w:name="_Toc138331158"/>
      <w:r w:rsidRPr="007E0261">
        <w:rPr>
          <w:szCs w:val="24"/>
        </w:rPr>
        <w:lastRenderedPageBreak/>
        <w:t>Schedule 5e</w:t>
      </w:r>
      <w:bookmarkEnd w:id="1293"/>
      <w:bookmarkEnd w:id="1294"/>
    </w:p>
    <w:p w14:paraId="6E861D0C" w14:textId="77777777" w:rsidR="00201F6A" w:rsidRPr="007E0261" w:rsidRDefault="00201F6A" w:rsidP="00201F6A">
      <w:pPr>
        <w:rPr>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D0D" w14:textId="77777777" w:rsidR="00201F6A" w:rsidRPr="007E0261" w:rsidRDefault="00201F6A" w:rsidP="00C623DB">
      <w:pPr>
        <w:spacing w:beforeLines="40" w:before="96" w:afterLines="40" w:after="96"/>
        <w:ind w:left="0" w:firstLine="0"/>
        <w:rPr>
          <w:b/>
          <w:caps/>
          <w:szCs w:val="24"/>
        </w:rPr>
      </w:pPr>
      <w:r w:rsidRPr="007E0261">
        <w:rPr>
          <w:b/>
          <w:caps/>
          <w:szCs w:val="24"/>
        </w:rPr>
        <w:t xml:space="preserve">Data FOR EMBEDDED TRANSMISSION SYSTEMS </w:t>
      </w:r>
    </w:p>
    <w:p w14:paraId="6E861D0E" w14:textId="77777777" w:rsidR="00201F6A" w:rsidRPr="007E0261" w:rsidRDefault="00201F6A" w:rsidP="00C623DB">
      <w:pPr>
        <w:pStyle w:val="Heading2"/>
        <w:spacing w:beforeLines="40" w:before="96" w:afterLines="40" w:after="96"/>
        <w:rPr>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305"/>
        <w:gridCol w:w="1672"/>
      </w:tblGrid>
      <w:tr w:rsidR="00201F6A" w:rsidRPr="00F42B66" w14:paraId="6E861D13" w14:textId="77777777" w:rsidTr="007E0261">
        <w:trPr>
          <w:tblHeader/>
        </w:trPr>
        <w:tc>
          <w:tcPr>
            <w:tcW w:w="6237" w:type="dxa"/>
            <w:tcBorders>
              <w:bottom w:val="single" w:sz="4" w:space="0" w:color="auto"/>
            </w:tcBorders>
          </w:tcPr>
          <w:p w14:paraId="6E861D0F"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D10" w14:textId="39AA1BE0" w:rsidR="00201F6A" w:rsidRPr="007E0261" w:rsidRDefault="00201F6A" w:rsidP="00201F6A">
            <w:pPr>
              <w:pStyle w:val="BodyText"/>
              <w:spacing w:before="60" w:after="60"/>
              <w:jc w:val="left"/>
              <w:rPr>
                <w:b/>
                <w:szCs w:val="24"/>
                <w:u w:val="single"/>
              </w:rPr>
            </w:pPr>
            <w:r w:rsidRPr="007E0261">
              <w:rPr>
                <w:b/>
                <w:szCs w:val="24"/>
              </w:rPr>
              <w:t xml:space="preserve">5e </w:t>
            </w:r>
            <w:r w:rsidR="008572B5" w:rsidRPr="00F42B66">
              <w:rPr>
                <w:color w:val="2B579A"/>
                <w:szCs w:val="24"/>
                <w:shd w:val="clear" w:color="auto" w:fill="E6E6E6"/>
              </w:rPr>
              <w:fldChar w:fldCharType="begin"/>
            </w:r>
            <w:r w:rsidR="008572B5" w:rsidRPr="00F42B66">
              <w:rPr>
                <w:szCs w:val="24"/>
              </w:rPr>
              <w:instrText xml:space="preserve"> REF EmbeddedTransmissionSystem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Embedded Transmission System</w:t>
            </w:r>
            <w:r w:rsidR="008572B5" w:rsidRPr="00F42B66">
              <w:rPr>
                <w:color w:val="2B579A"/>
                <w:szCs w:val="24"/>
                <w:shd w:val="clear" w:color="auto" w:fill="E6E6E6"/>
              </w:rPr>
              <w:fldChar w:fldCharType="end"/>
            </w:r>
            <w:r w:rsidRPr="007E0261">
              <w:rPr>
                <w:b/>
                <w:szCs w:val="24"/>
              </w:rPr>
              <w:t xml:space="preserve"> Data</w:t>
            </w:r>
          </w:p>
        </w:tc>
        <w:tc>
          <w:tcPr>
            <w:tcW w:w="1305" w:type="dxa"/>
            <w:tcBorders>
              <w:bottom w:val="single" w:sz="4" w:space="0" w:color="auto"/>
            </w:tcBorders>
          </w:tcPr>
          <w:p w14:paraId="6E861D11"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UNITS</w:t>
            </w:r>
          </w:p>
        </w:tc>
        <w:tc>
          <w:tcPr>
            <w:tcW w:w="1672" w:type="dxa"/>
            <w:tcBorders>
              <w:bottom w:val="single" w:sz="4" w:space="0" w:color="auto"/>
            </w:tcBorders>
          </w:tcPr>
          <w:p w14:paraId="6E861D12" w14:textId="77777777" w:rsidR="00201F6A" w:rsidRPr="007E0261" w:rsidRDefault="00201F6A" w:rsidP="00201F6A">
            <w:pPr>
              <w:pStyle w:val="BodyText"/>
              <w:spacing w:before="60" w:after="60"/>
              <w:ind w:left="0" w:firstLine="0"/>
              <w:jc w:val="center"/>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CATEGORY</w:t>
            </w:r>
          </w:p>
        </w:tc>
      </w:tr>
      <w:tr w:rsidR="00201F6A" w:rsidRPr="00F42B66" w14:paraId="6E861D17" w14:textId="77777777" w:rsidTr="007E0261">
        <w:tc>
          <w:tcPr>
            <w:tcW w:w="6237" w:type="dxa"/>
            <w:shd w:val="clear" w:color="auto" w:fill="B3B3B3"/>
          </w:tcPr>
          <w:p w14:paraId="6E861D14" w14:textId="77777777" w:rsidR="00201F6A" w:rsidRPr="007E0261" w:rsidRDefault="00201F6A" w:rsidP="00201F6A">
            <w:pPr>
              <w:pStyle w:val="BodyText"/>
              <w:spacing w:before="60" w:after="60"/>
              <w:ind w:left="0" w:firstLine="0"/>
              <w:jc w:val="left"/>
              <w:rPr>
                <w:b/>
                <w:szCs w:val="24"/>
              </w:rPr>
            </w:pPr>
            <w:r w:rsidRPr="007E0261">
              <w:rPr>
                <w:b/>
                <w:szCs w:val="24"/>
              </w:rPr>
              <w:t>EMBEDDED TRANSMISSION SYSTEM LOCATION &amp; OPERATION</w:t>
            </w:r>
          </w:p>
        </w:tc>
        <w:tc>
          <w:tcPr>
            <w:tcW w:w="1305" w:type="dxa"/>
            <w:shd w:val="clear" w:color="auto" w:fill="B3B3B3"/>
          </w:tcPr>
          <w:p w14:paraId="6E861D15"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D16" w14:textId="77777777" w:rsidR="00201F6A" w:rsidRPr="007E0261" w:rsidRDefault="00201F6A" w:rsidP="00201F6A">
            <w:pPr>
              <w:pStyle w:val="BodyText"/>
              <w:spacing w:before="60" w:after="60"/>
              <w:jc w:val="center"/>
              <w:rPr>
                <w:b/>
                <w:szCs w:val="24"/>
              </w:rPr>
            </w:pPr>
          </w:p>
        </w:tc>
      </w:tr>
      <w:tr w:rsidR="00201F6A" w:rsidRPr="00F42B66" w14:paraId="6E861D1B" w14:textId="77777777" w:rsidTr="007E0261">
        <w:tc>
          <w:tcPr>
            <w:tcW w:w="6237" w:type="dxa"/>
          </w:tcPr>
          <w:p w14:paraId="6E861D18" w14:textId="77777777" w:rsidR="00201F6A" w:rsidRPr="007E0261" w:rsidRDefault="00201F6A" w:rsidP="00201F6A">
            <w:pPr>
              <w:pStyle w:val="BodyText"/>
              <w:spacing w:before="60" w:after="60"/>
              <w:ind w:left="0" w:firstLine="0"/>
              <w:jc w:val="left"/>
              <w:rPr>
                <w:szCs w:val="24"/>
              </w:rPr>
            </w:pPr>
            <w:r w:rsidRPr="007E0261">
              <w:rPr>
                <w:b/>
                <w:szCs w:val="24"/>
              </w:rPr>
              <w:t>Embedded Transmission System</w:t>
            </w:r>
            <w:r w:rsidRPr="007E0261">
              <w:rPr>
                <w:szCs w:val="24"/>
              </w:rPr>
              <w:t xml:space="preserve"> name</w:t>
            </w:r>
          </w:p>
        </w:tc>
        <w:tc>
          <w:tcPr>
            <w:tcW w:w="1305" w:type="dxa"/>
          </w:tcPr>
          <w:p w14:paraId="6E861D19"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D1A"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D1F" w14:textId="77777777" w:rsidTr="007E0261">
        <w:tc>
          <w:tcPr>
            <w:tcW w:w="6237" w:type="dxa"/>
          </w:tcPr>
          <w:p w14:paraId="6E861D1C" w14:textId="77777777" w:rsidR="00201F6A" w:rsidRPr="007E0261" w:rsidRDefault="00201F6A" w:rsidP="00201F6A">
            <w:pPr>
              <w:pStyle w:val="BodyText"/>
              <w:spacing w:before="60" w:after="60"/>
              <w:ind w:left="0" w:firstLine="0"/>
              <w:jc w:val="left"/>
              <w:rPr>
                <w:szCs w:val="24"/>
              </w:rPr>
            </w:pPr>
            <w:r w:rsidRPr="007E0261">
              <w:rPr>
                <w:szCs w:val="24"/>
              </w:rPr>
              <w:t>Postal address or site boundary plan (1/500)</w:t>
            </w:r>
          </w:p>
        </w:tc>
        <w:tc>
          <w:tcPr>
            <w:tcW w:w="1305" w:type="dxa"/>
          </w:tcPr>
          <w:p w14:paraId="6E861D1D" w14:textId="77777777" w:rsidR="00201F6A" w:rsidRPr="007E0261" w:rsidRDefault="00201F6A" w:rsidP="00201F6A">
            <w:pPr>
              <w:pStyle w:val="BodyText"/>
              <w:spacing w:before="60" w:after="60"/>
              <w:ind w:left="0" w:firstLine="0"/>
              <w:jc w:val="center"/>
              <w:rPr>
                <w:szCs w:val="24"/>
              </w:rPr>
            </w:pPr>
            <w:r w:rsidRPr="007E0261">
              <w:rPr>
                <w:szCs w:val="24"/>
              </w:rPr>
              <w:t>Text / Plan</w:t>
            </w:r>
          </w:p>
        </w:tc>
        <w:tc>
          <w:tcPr>
            <w:tcW w:w="1672" w:type="dxa"/>
          </w:tcPr>
          <w:p w14:paraId="6E861D1E" w14:textId="14B880C7"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23" w14:textId="77777777" w:rsidTr="007E0261">
        <w:tc>
          <w:tcPr>
            <w:tcW w:w="6237" w:type="dxa"/>
          </w:tcPr>
          <w:p w14:paraId="6E861D20" w14:textId="557AF939" w:rsidR="00201F6A" w:rsidRPr="007E0261" w:rsidRDefault="008572B5" w:rsidP="00201F6A">
            <w:pPr>
              <w:pStyle w:val="BodyText"/>
              <w:spacing w:before="60" w:after="60"/>
              <w:jc w:val="left"/>
              <w:rPr>
                <w:szCs w:val="24"/>
              </w:rPr>
            </w:pPr>
            <w:r w:rsidRPr="00F42B66">
              <w:rPr>
                <w:color w:val="2B579A"/>
                <w:szCs w:val="24"/>
                <w:shd w:val="clear" w:color="auto" w:fill="E6E6E6"/>
              </w:rPr>
              <w:fldChar w:fldCharType="begin"/>
            </w:r>
            <w:r w:rsidRPr="00F42B66">
              <w:rPr>
                <w:szCs w:val="24"/>
              </w:rPr>
              <w:instrText xml:space="preserve"> REF ConnectionPoint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Connection Point</w:t>
            </w:r>
            <w:r w:rsidRPr="00F42B66">
              <w:rPr>
                <w:color w:val="2B579A"/>
                <w:szCs w:val="24"/>
                <w:shd w:val="clear" w:color="auto" w:fill="E6E6E6"/>
              </w:rPr>
              <w:fldChar w:fldCharType="end"/>
            </w:r>
            <w:r w:rsidR="00201F6A" w:rsidRPr="007E0261">
              <w:rPr>
                <w:szCs w:val="24"/>
              </w:rPr>
              <w:t xml:space="preserve"> (OS grid reference or description)</w:t>
            </w:r>
          </w:p>
        </w:tc>
        <w:tc>
          <w:tcPr>
            <w:tcW w:w="1305" w:type="dxa"/>
          </w:tcPr>
          <w:p w14:paraId="6E861D21"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D22" w14:textId="70629408"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27" w14:textId="77777777" w:rsidTr="007E0261">
        <w:tc>
          <w:tcPr>
            <w:tcW w:w="6237" w:type="dxa"/>
            <w:tcBorders>
              <w:top w:val="single" w:sz="4" w:space="0" w:color="auto"/>
              <w:left w:val="single" w:sz="4" w:space="0" w:color="auto"/>
              <w:bottom w:val="single" w:sz="4" w:space="0" w:color="auto"/>
              <w:right w:val="single" w:sz="4" w:space="0" w:color="auto"/>
            </w:tcBorders>
          </w:tcPr>
          <w:p w14:paraId="6E861D24" w14:textId="543952B3" w:rsidR="00201F6A" w:rsidRPr="007E0261" w:rsidRDefault="008572B5" w:rsidP="00201F6A">
            <w:pPr>
              <w:pStyle w:val="BodyText"/>
              <w:spacing w:before="60" w:after="60"/>
              <w:ind w:left="0" w:firstLine="0"/>
              <w:jc w:val="left"/>
              <w:rPr>
                <w:b/>
                <w:spacing w:val="0"/>
                <w:szCs w:val="24"/>
              </w:rPr>
            </w:pPr>
            <w:r w:rsidRPr="00F42B66">
              <w:rPr>
                <w:color w:val="2B579A"/>
                <w:szCs w:val="24"/>
                <w:shd w:val="clear" w:color="auto" w:fill="E6E6E6"/>
              </w:rPr>
              <w:fldChar w:fldCharType="begin"/>
            </w:r>
            <w:r w:rsidRPr="00F42B66">
              <w:rPr>
                <w:szCs w:val="24"/>
              </w:rPr>
              <w:instrText xml:space="preserve"> REF ConnectionPoint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Connection Point</w:t>
            </w:r>
            <w:r w:rsidRPr="00F42B66">
              <w:rPr>
                <w:color w:val="2B579A"/>
                <w:szCs w:val="24"/>
                <w:shd w:val="clear" w:color="auto" w:fill="E6E6E6"/>
              </w:rPr>
              <w:fldChar w:fldCharType="end"/>
            </w:r>
            <w:r w:rsidR="00201F6A" w:rsidRPr="007E0261">
              <w:rPr>
                <w:b/>
                <w:szCs w:val="24"/>
              </w:rPr>
              <w:t xml:space="preserve"> </w:t>
            </w:r>
            <w:r w:rsidR="00201F6A" w:rsidRPr="007E0261">
              <w:rPr>
                <w:szCs w:val="24"/>
              </w:rPr>
              <w:t>voltage</w:t>
            </w:r>
          </w:p>
        </w:tc>
        <w:tc>
          <w:tcPr>
            <w:tcW w:w="1305" w:type="dxa"/>
            <w:tcBorders>
              <w:top w:val="single" w:sz="4" w:space="0" w:color="auto"/>
              <w:left w:val="single" w:sz="4" w:space="0" w:color="auto"/>
              <w:bottom w:val="single" w:sz="4" w:space="0" w:color="auto"/>
              <w:right w:val="single" w:sz="4" w:space="0" w:color="auto"/>
            </w:tcBorders>
          </w:tcPr>
          <w:p w14:paraId="6E861D25" w14:textId="77777777" w:rsidR="00201F6A" w:rsidRPr="007E0261" w:rsidRDefault="00201F6A" w:rsidP="00201F6A">
            <w:pPr>
              <w:pStyle w:val="BodyText"/>
              <w:spacing w:before="60" w:after="60"/>
              <w:ind w:left="0" w:firstLine="0"/>
              <w:jc w:val="center"/>
              <w:rPr>
                <w:szCs w:val="24"/>
              </w:rPr>
            </w:pPr>
            <w:r w:rsidRPr="007E0261">
              <w:rPr>
                <w:szCs w:val="24"/>
              </w:rPr>
              <w:t>V</w:t>
            </w:r>
          </w:p>
        </w:tc>
        <w:tc>
          <w:tcPr>
            <w:tcW w:w="1672" w:type="dxa"/>
            <w:tcBorders>
              <w:top w:val="single" w:sz="4" w:space="0" w:color="auto"/>
              <w:left w:val="single" w:sz="4" w:space="0" w:color="auto"/>
              <w:bottom w:val="single" w:sz="4" w:space="0" w:color="auto"/>
              <w:right w:val="single" w:sz="4" w:space="0" w:color="auto"/>
            </w:tcBorders>
          </w:tcPr>
          <w:p w14:paraId="6E861D26" w14:textId="731FE80E"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2B" w14:textId="77777777" w:rsidTr="007E0261">
        <w:tc>
          <w:tcPr>
            <w:tcW w:w="6237" w:type="dxa"/>
          </w:tcPr>
          <w:p w14:paraId="6E861D28" w14:textId="028CACA2" w:rsidR="00201F6A" w:rsidRPr="007E0261" w:rsidRDefault="00201F6A" w:rsidP="00201F6A">
            <w:pPr>
              <w:pStyle w:val="BodyText"/>
              <w:spacing w:before="60" w:after="60"/>
              <w:ind w:left="0" w:firstLine="0"/>
              <w:jc w:val="left"/>
              <w:rPr>
                <w:szCs w:val="24"/>
              </w:rPr>
            </w:pPr>
            <w:r w:rsidRPr="007E0261">
              <w:rPr>
                <w:szCs w:val="24"/>
              </w:rPr>
              <w:t xml:space="preserve">Single line diagram of existing and proposed connections or </w:t>
            </w:r>
            <w:r w:rsidR="008572B5" w:rsidRPr="00F42B66">
              <w:rPr>
                <w:color w:val="2B579A"/>
                <w:szCs w:val="24"/>
                <w:shd w:val="clear" w:color="auto" w:fill="E6E6E6"/>
              </w:rPr>
              <w:fldChar w:fldCharType="begin"/>
            </w:r>
            <w:r w:rsidR="008572B5" w:rsidRPr="00F42B66">
              <w:rPr>
                <w:szCs w:val="24"/>
              </w:rPr>
              <w:instrText xml:space="preserve"> REF OperationDiagrams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Operation Diagrams</w:t>
            </w:r>
            <w:r w:rsidR="008572B5" w:rsidRPr="00F42B66">
              <w:rPr>
                <w:color w:val="2B579A"/>
                <w:szCs w:val="24"/>
                <w:shd w:val="clear" w:color="auto" w:fill="E6E6E6"/>
              </w:rPr>
              <w:fldChar w:fldCharType="end"/>
            </w:r>
            <w:r w:rsidRPr="007E0261">
              <w:rPr>
                <w:b/>
                <w:szCs w:val="24"/>
              </w:rPr>
              <w:t xml:space="preserve"> </w:t>
            </w:r>
            <w:r w:rsidRPr="007E0261">
              <w:rPr>
                <w:szCs w:val="24"/>
              </w:rPr>
              <w:t>when available</w:t>
            </w:r>
          </w:p>
        </w:tc>
        <w:tc>
          <w:tcPr>
            <w:tcW w:w="1305" w:type="dxa"/>
          </w:tcPr>
          <w:p w14:paraId="6E861D29" w14:textId="77777777" w:rsidR="00201F6A" w:rsidRPr="007E0261" w:rsidRDefault="00201F6A" w:rsidP="00201F6A">
            <w:pPr>
              <w:pStyle w:val="BodyText"/>
              <w:spacing w:before="60" w:after="60"/>
              <w:ind w:left="0" w:firstLine="0"/>
              <w:jc w:val="center"/>
              <w:rPr>
                <w:szCs w:val="24"/>
              </w:rPr>
            </w:pPr>
            <w:r w:rsidRPr="007E0261">
              <w:rPr>
                <w:szCs w:val="24"/>
              </w:rPr>
              <w:t>Diagram</w:t>
            </w:r>
          </w:p>
        </w:tc>
        <w:tc>
          <w:tcPr>
            <w:tcW w:w="1672" w:type="dxa"/>
          </w:tcPr>
          <w:p w14:paraId="6E861D2A" w14:textId="58996E0B"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2F" w14:textId="77777777" w:rsidTr="007E0261">
        <w:tc>
          <w:tcPr>
            <w:tcW w:w="6237" w:type="dxa"/>
          </w:tcPr>
          <w:p w14:paraId="6E861D2C" w14:textId="586CED48" w:rsidR="00201F6A" w:rsidRPr="007E0261" w:rsidRDefault="00201F6A" w:rsidP="00201F6A">
            <w:pPr>
              <w:pStyle w:val="BodyText"/>
              <w:spacing w:before="60" w:after="60"/>
              <w:ind w:left="0" w:firstLine="0"/>
              <w:jc w:val="left"/>
              <w:rPr>
                <w:szCs w:val="24"/>
              </w:rPr>
            </w:pPr>
            <w:r w:rsidRPr="007E0261">
              <w:rPr>
                <w:szCs w:val="24"/>
              </w:rPr>
              <w:t xml:space="preserve">Number of </w:t>
            </w:r>
            <w:r w:rsidR="008572B5" w:rsidRPr="00F42B66">
              <w:rPr>
                <w:color w:val="2B579A"/>
                <w:szCs w:val="24"/>
                <w:shd w:val="clear" w:color="auto" w:fill="E6E6E6"/>
              </w:rPr>
              <w:fldChar w:fldCharType="begin"/>
            </w:r>
            <w:r w:rsidR="008572B5" w:rsidRPr="00F42B66">
              <w:rPr>
                <w:szCs w:val="24"/>
              </w:rPr>
              <w:instrText xml:space="preserve"> REF PowerStation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Power Station</w:t>
            </w:r>
            <w:r w:rsidR="008572B5" w:rsidRPr="00F42B66">
              <w:rPr>
                <w:color w:val="2B579A"/>
                <w:szCs w:val="24"/>
                <w:shd w:val="clear" w:color="auto" w:fill="E6E6E6"/>
              </w:rPr>
              <w:fldChar w:fldCharType="end"/>
            </w:r>
            <w:r w:rsidRPr="007E0261">
              <w:rPr>
                <w:szCs w:val="24"/>
              </w:rPr>
              <w:t xml:space="preserve"> and/or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s</w:t>
            </w:r>
            <w:r w:rsidRPr="007E0261">
              <w:rPr>
                <w:szCs w:val="24"/>
              </w:rPr>
              <w:t xml:space="preserve"> connected to the </w:t>
            </w:r>
            <w:r w:rsidRPr="007E0261">
              <w:rPr>
                <w:b/>
                <w:szCs w:val="24"/>
              </w:rPr>
              <w:t>Embedded Transmission System</w:t>
            </w:r>
          </w:p>
        </w:tc>
        <w:tc>
          <w:tcPr>
            <w:tcW w:w="1305" w:type="dxa"/>
          </w:tcPr>
          <w:p w14:paraId="6E861D2D"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672" w:type="dxa"/>
          </w:tcPr>
          <w:p w14:paraId="6E861D2E" w14:textId="7B8952C1" w:rsidR="00201F6A" w:rsidRPr="007E0261" w:rsidRDefault="008572B5" w:rsidP="00201F6A">
            <w:pPr>
              <w:pStyle w:val="BodyText"/>
              <w:spacing w:before="60" w:after="6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33" w14:textId="77777777" w:rsidTr="007E0261">
        <w:tc>
          <w:tcPr>
            <w:tcW w:w="6237" w:type="dxa"/>
          </w:tcPr>
          <w:p w14:paraId="6E861D30" w14:textId="77D9D5EF" w:rsidR="00201F6A" w:rsidRPr="007E0261" w:rsidRDefault="00201F6A" w:rsidP="00201F6A">
            <w:pPr>
              <w:pStyle w:val="BodyText"/>
              <w:spacing w:before="60" w:after="60"/>
              <w:ind w:left="0" w:firstLine="0"/>
              <w:jc w:val="left"/>
              <w:rPr>
                <w:szCs w:val="24"/>
              </w:rPr>
            </w:pPr>
            <w:r w:rsidRPr="007E0261">
              <w:rPr>
                <w:szCs w:val="24"/>
              </w:rPr>
              <w:t xml:space="preserve">Operating regime of </w:t>
            </w:r>
            <w:r w:rsidR="008572B5" w:rsidRPr="00F42B66">
              <w:rPr>
                <w:color w:val="2B579A"/>
                <w:szCs w:val="24"/>
                <w:shd w:val="clear" w:color="auto" w:fill="E6E6E6"/>
              </w:rPr>
              <w:fldChar w:fldCharType="begin"/>
            </w:r>
            <w:r w:rsidR="008572B5" w:rsidRPr="00F42B66">
              <w:rPr>
                <w:szCs w:val="24"/>
              </w:rPr>
              <w:instrText xml:space="preserve"> REF PowerStation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Power Station</w:t>
            </w:r>
            <w:r w:rsidR="008572B5" w:rsidRPr="00F42B66">
              <w:rPr>
                <w:color w:val="2B579A"/>
                <w:szCs w:val="24"/>
                <w:shd w:val="clear" w:color="auto" w:fill="E6E6E6"/>
              </w:rPr>
              <w:fldChar w:fldCharType="end"/>
            </w:r>
            <w:r w:rsidRPr="007E0261">
              <w:rPr>
                <w:szCs w:val="24"/>
              </w:rPr>
              <w:t xml:space="preserve"> and/or </w:t>
            </w:r>
            <w:r w:rsidR="00C10C33" w:rsidRPr="00F42B66">
              <w:rPr>
                <w:color w:val="2B579A"/>
                <w:szCs w:val="24"/>
                <w:shd w:val="clear" w:color="auto" w:fill="E6E6E6"/>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color w:val="2B579A"/>
                <w:szCs w:val="24"/>
                <w:shd w:val="clear" w:color="auto" w:fill="E6E6E6"/>
              </w:rPr>
            </w:r>
            <w:r w:rsidR="00C10C33" w:rsidRPr="00F42B66">
              <w:rPr>
                <w:color w:val="2B579A"/>
                <w:szCs w:val="24"/>
                <w:shd w:val="clear" w:color="auto" w:fill="E6E6E6"/>
              </w:rPr>
              <w:fldChar w:fldCharType="separate"/>
            </w:r>
            <w:r w:rsidR="005C572C" w:rsidRPr="005C572C">
              <w:rPr>
                <w:b/>
                <w:szCs w:val="24"/>
              </w:rPr>
              <w:t>Power Generating Module</w:t>
            </w:r>
            <w:r w:rsidR="00C10C33" w:rsidRPr="00F42B66">
              <w:rPr>
                <w:color w:val="2B579A"/>
                <w:szCs w:val="24"/>
                <w:shd w:val="clear" w:color="auto" w:fill="E6E6E6"/>
              </w:rPr>
              <w:fldChar w:fldCharType="end"/>
            </w:r>
            <w:r w:rsidR="001B45FB" w:rsidRPr="00F42B66">
              <w:rPr>
                <w:szCs w:val="24"/>
              </w:rPr>
              <w:t>s</w:t>
            </w:r>
            <w:r w:rsidRPr="007E0261">
              <w:rPr>
                <w:szCs w:val="24"/>
              </w:rPr>
              <w:t xml:space="preserve"> – intermittent or non-intermittent (see note 1)</w:t>
            </w:r>
          </w:p>
        </w:tc>
        <w:tc>
          <w:tcPr>
            <w:tcW w:w="1305" w:type="dxa"/>
          </w:tcPr>
          <w:p w14:paraId="6E861D31"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D32" w14:textId="530ACD21" w:rsidR="00201F6A" w:rsidRPr="007E0261" w:rsidRDefault="008572B5" w:rsidP="00201F6A">
            <w:pPr>
              <w:pStyle w:val="BodyText"/>
              <w:spacing w:before="60" w:after="6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37" w14:textId="77777777" w:rsidTr="007E0261">
        <w:tc>
          <w:tcPr>
            <w:tcW w:w="6237" w:type="dxa"/>
            <w:tcBorders>
              <w:bottom w:val="single" w:sz="4" w:space="0" w:color="auto"/>
            </w:tcBorders>
          </w:tcPr>
          <w:p w14:paraId="6E861D34" w14:textId="16F004D0" w:rsidR="00201F6A" w:rsidRPr="007E0261" w:rsidRDefault="00201F6A" w:rsidP="00201F6A">
            <w:pPr>
              <w:pStyle w:val="BodyText"/>
              <w:spacing w:before="60" w:after="60"/>
              <w:ind w:left="0" w:firstLine="0"/>
              <w:jc w:val="left"/>
              <w:rPr>
                <w:szCs w:val="24"/>
              </w:rPr>
            </w:pPr>
            <w:r w:rsidRPr="007E0261">
              <w:rPr>
                <w:szCs w:val="24"/>
              </w:rPr>
              <w:t xml:space="preserve">Means of carrying out voltage control and/or power factor control at the </w:t>
            </w:r>
            <w:r w:rsidR="008572B5" w:rsidRPr="00F42B66">
              <w:rPr>
                <w:color w:val="2B579A"/>
                <w:szCs w:val="24"/>
                <w:shd w:val="clear" w:color="auto" w:fill="E6E6E6"/>
              </w:rPr>
              <w:fldChar w:fldCharType="begin"/>
            </w:r>
            <w:r w:rsidR="008572B5" w:rsidRPr="00F42B66">
              <w:rPr>
                <w:szCs w:val="24"/>
              </w:rPr>
              <w:instrText xml:space="preserve"> REF ConnectionPoint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Connection Point</w:t>
            </w:r>
            <w:r w:rsidR="008572B5" w:rsidRPr="00F42B66">
              <w:rPr>
                <w:color w:val="2B579A"/>
                <w:szCs w:val="24"/>
                <w:shd w:val="clear" w:color="auto" w:fill="E6E6E6"/>
              </w:rPr>
              <w:fldChar w:fldCharType="end"/>
            </w:r>
          </w:p>
        </w:tc>
        <w:tc>
          <w:tcPr>
            <w:tcW w:w="1305" w:type="dxa"/>
            <w:tcBorders>
              <w:bottom w:val="single" w:sz="4" w:space="0" w:color="auto"/>
            </w:tcBorders>
          </w:tcPr>
          <w:p w14:paraId="6E861D35" w14:textId="77777777" w:rsidR="00201F6A" w:rsidRPr="007E0261"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D36" w14:textId="77777777" w:rsidR="00201F6A" w:rsidRPr="007E0261" w:rsidRDefault="00201F6A" w:rsidP="00201F6A">
            <w:pPr>
              <w:pStyle w:val="BodyText"/>
              <w:spacing w:before="60" w:after="60"/>
              <w:jc w:val="center"/>
              <w:rPr>
                <w:b/>
                <w:szCs w:val="24"/>
              </w:rPr>
            </w:pPr>
            <w:r w:rsidRPr="007E0261">
              <w:rPr>
                <w:b/>
                <w:szCs w:val="24"/>
              </w:rPr>
              <w:t>SPD</w:t>
            </w:r>
          </w:p>
        </w:tc>
      </w:tr>
      <w:tr w:rsidR="00201F6A" w:rsidRPr="00F42B66" w14:paraId="6E861D3C" w14:textId="77777777" w:rsidTr="007E0261">
        <w:tc>
          <w:tcPr>
            <w:tcW w:w="6237" w:type="dxa"/>
            <w:tcBorders>
              <w:bottom w:val="single" w:sz="4" w:space="0" w:color="auto"/>
            </w:tcBorders>
          </w:tcPr>
          <w:p w14:paraId="6E861D38" w14:textId="7EE0B62F" w:rsidR="00201F6A" w:rsidRPr="007E0261" w:rsidRDefault="00786E2C" w:rsidP="00201F6A">
            <w:pPr>
              <w:pStyle w:val="BodyText"/>
              <w:spacing w:before="60" w:after="0"/>
              <w:ind w:left="0" w:firstLine="0"/>
              <w:jc w:val="left"/>
              <w:rPr>
                <w:szCs w:val="24"/>
                <w:lang w:val="en-US"/>
              </w:rPr>
            </w:pPr>
            <w:r w:rsidRPr="007E0261">
              <w:rPr>
                <w:b/>
                <w:color w:val="2B579A"/>
                <w:szCs w:val="24"/>
                <w:shd w:val="clear" w:color="auto" w:fill="E6E6E6"/>
              </w:rPr>
              <w:fldChar w:fldCharType="begin"/>
            </w:r>
            <w:r w:rsidR="00201F6A" w:rsidRPr="007E0261">
              <w:rPr>
                <w:szCs w:val="24"/>
              </w:rPr>
              <w:instrText xml:space="preserve"> REF EmbeddedTransmissionSystem \h </w:instrText>
            </w:r>
            <w:r w:rsidR="00F42B66">
              <w:rPr>
                <w:b/>
                <w:szCs w:val="24"/>
              </w:rPr>
              <w:instrText xml:space="preserve"> \* MERGEFORMAT </w:instrText>
            </w:r>
            <w:r w:rsidRPr="007E0261">
              <w:rPr>
                <w:b/>
                <w:color w:val="2B579A"/>
                <w:szCs w:val="24"/>
                <w:shd w:val="clear" w:color="auto" w:fill="E6E6E6"/>
              </w:rPr>
            </w:r>
            <w:r w:rsidRPr="007E0261">
              <w:rPr>
                <w:b/>
                <w:color w:val="2B579A"/>
                <w:szCs w:val="24"/>
                <w:shd w:val="clear" w:color="auto" w:fill="E6E6E6"/>
              </w:rPr>
              <w:fldChar w:fldCharType="separate"/>
            </w:r>
            <w:r w:rsidR="005C572C" w:rsidRPr="005C572C">
              <w:rPr>
                <w:b/>
                <w:szCs w:val="24"/>
              </w:rPr>
              <w:t>Embedded Transmission System</w:t>
            </w:r>
            <w:r w:rsidRPr="007E0261">
              <w:rPr>
                <w:b/>
                <w:color w:val="2B579A"/>
                <w:szCs w:val="24"/>
                <w:shd w:val="clear" w:color="auto" w:fill="E6E6E6"/>
              </w:rPr>
              <w:fldChar w:fldCharType="end"/>
            </w:r>
            <w:r w:rsidR="00201F6A" w:rsidRPr="007E0261">
              <w:rPr>
                <w:szCs w:val="24"/>
              </w:rPr>
              <w:t xml:space="preserve"> performance chart</w:t>
            </w:r>
          </w:p>
          <w:p w14:paraId="6E861D39" w14:textId="3F110AA9" w:rsidR="00201F6A" w:rsidRPr="007E0261" w:rsidRDefault="00201F6A" w:rsidP="00201F6A">
            <w:pPr>
              <w:pStyle w:val="BodyText"/>
              <w:spacing w:after="60"/>
              <w:ind w:left="0" w:firstLine="0"/>
              <w:jc w:val="left"/>
              <w:rPr>
                <w:szCs w:val="24"/>
              </w:rPr>
            </w:pPr>
            <w:r w:rsidRPr="007E0261">
              <w:rPr>
                <w:szCs w:val="24"/>
                <w:lang w:val="en-US"/>
              </w:rPr>
              <w:t xml:space="preserve">(net, at </w:t>
            </w:r>
            <w:hyperlink w:anchor="ConnectionPoint" w:history="1">
              <w:r w:rsidR="008572B5" w:rsidRPr="00F42B66">
                <w:rPr>
                  <w:color w:val="2B579A"/>
                  <w:szCs w:val="24"/>
                  <w:shd w:val="clear" w:color="auto" w:fill="E6E6E6"/>
                </w:rPr>
                <w:fldChar w:fldCharType="begin"/>
              </w:r>
              <w:r w:rsidR="008572B5" w:rsidRPr="00F42B66">
                <w:rPr>
                  <w:szCs w:val="24"/>
                </w:rPr>
                <w:instrText xml:space="preserve"> REF ConnectionPoint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Connection Point</w:t>
              </w:r>
              <w:r w:rsidR="008572B5" w:rsidRPr="00F42B66">
                <w:rPr>
                  <w:color w:val="2B579A"/>
                  <w:szCs w:val="24"/>
                  <w:shd w:val="clear" w:color="auto" w:fill="E6E6E6"/>
                </w:rPr>
                <w:fldChar w:fldCharType="end"/>
              </w:r>
            </w:hyperlink>
            <w:r w:rsidRPr="007E0261">
              <w:rPr>
                <w:szCs w:val="24"/>
              </w:rPr>
              <w:t>, as per DPC7 Figure 1</w:t>
            </w:r>
            <w:r w:rsidRPr="007E0261">
              <w:rPr>
                <w:szCs w:val="24"/>
                <w:lang w:val="en-US"/>
              </w:rPr>
              <w:t>)</w:t>
            </w:r>
          </w:p>
        </w:tc>
        <w:tc>
          <w:tcPr>
            <w:tcW w:w="1305" w:type="dxa"/>
            <w:tcBorders>
              <w:bottom w:val="single" w:sz="4" w:space="0" w:color="auto"/>
            </w:tcBorders>
          </w:tcPr>
          <w:p w14:paraId="6E861D3A" w14:textId="77777777" w:rsidR="00201F6A" w:rsidRPr="007E0261" w:rsidRDefault="00201F6A" w:rsidP="00201F6A">
            <w:pPr>
              <w:pStyle w:val="BodyText"/>
              <w:spacing w:before="60" w:after="60"/>
              <w:ind w:left="0" w:firstLine="0"/>
              <w:jc w:val="center"/>
              <w:rPr>
                <w:szCs w:val="24"/>
              </w:rPr>
            </w:pPr>
            <w:r w:rsidRPr="007E0261">
              <w:rPr>
                <w:szCs w:val="24"/>
              </w:rPr>
              <w:t>Figure</w:t>
            </w:r>
          </w:p>
        </w:tc>
        <w:tc>
          <w:tcPr>
            <w:tcW w:w="1672" w:type="dxa"/>
            <w:tcBorders>
              <w:bottom w:val="single" w:sz="4" w:space="0" w:color="auto"/>
            </w:tcBorders>
          </w:tcPr>
          <w:p w14:paraId="6E861D3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D40" w14:textId="77777777" w:rsidTr="007E0261">
        <w:tc>
          <w:tcPr>
            <w:tcW w:w="6237" w:type="dxa"/>
            <w:shd w:val="clear" w:color="auto" w:fill="B3B3B3"/>
          </w:tcPr>
          <w:p w14:paraId="6E861D3D" w14:textId="77777777" w:rsidR="00201F6A" w:rsidRPr="007E0261" w:rsidRDefault="00201F6A" w:rsidP="00201F6A">
            <w:pPr>
              <w:pStyle w:val="BodyText"/>
              <w:keepNext/>
              <w:spacing w:before="60" w:after="60"/>
              <w:ind w:left="0" w:firstLine="0"/>
              <w:jc w:val="left"/>
              <w:rPr>
                <w:b/>
                <w:szCs w:val="24"/>
              </w:rPr>
            </w:pPr>
            <w:r w:rsidRPr="007E0261">
              <w:rPr>
                <w:b/>
                <w:szCs w:val="24"/>
              </w:rPr>
              <w:t>EMBEDDED TRANSMISSION SYSTEM IMPORT REQUIREMENTS (see note 2)</w:t>
            </w:r>
          </w:p>
        </w:tc>
        <w:tc>
          <w:tcPr>
            <w:tcW w:w="1305" w:type="dxa"/>
            <w:shd w:val="clear" w:color="auto" w:fill="B3B3B3"/>
          </w:tcPr>
          <w:p w14:paraId="6E861D3E" w14:textId="77777777" w:rsidR="00201F6A" w:rsidRPr="007E0261" w:rsidRDefault="00201F6A" w:rsidP="00201F6A">
            <w:pPr>
              <w:pStyle w:val="BodyText"/>
              <w:keepNext/>
              <w:spacing w:before="60" w:after="60"/>
              <w:ind w:left="42" w:right="117" w:firstLine="0"/>
              <w:jc w:val="center"/>
              <w:rPr>
                <w:szCs w:val="24"/>
              </w:rPr>
            </w:pPr>
          </w:p>
        </w:tc>
        <w:tc>
          <w:tcPr>
            <w:tcW w:w="1672" w:type="dxa"/>
            <w:shd w:val="clear" w:color="auto" w:fill="B3B3B3"/>
          </w:tcPr>
          <w:p w14:paraId="6E861D3F" w14:textId="77777777" w:rsidR="00201F6A" w:rsidRPr="007E0261" w:rsidRDefault="00201F6A" w:rsidP="00201F6A">
            <w:pPr>
              <w:pStyle w:val="BodyText"/>
              <w:keepNext/>
              <w:spacing w:before="60" w:after="60"/>
              <w:ind w:left="0" w:firstLine="0"/>
              <w:jc w:val="center"/>
              <w:rPr>
                <w:b/>
                <w:szCs w:val="24"/>
              </w:rPr>
            </w:pPr>
          </w:p>
        </w:tc>
      </w:tr>
      <w:tr w:rsidR="00201F6A" w:rsidRPr="00F42B66" w14:paraId="6E861D44" w14:textId="77777777" w:rsidTr="007E0261">
        <w:tc>
          <w:tcPr>
            <w:tcW w:w="6237" w:type="dxa"/>
            <w:tcBorders>
              <w:top w:val="single" w:sz="4" w:space="0" w:color="auto"/>
              <w:left w:val="single" w:sz="4" w:space="0" w:color="auto"/>
              <w:bottom w:val="single" w:sz="4" w:space="0" w:color="auto"/>
              <w:right w:val="single" w:sz="4" w:space="0" w:color="auto"/>
            </w:tcBorders>
          </w:tcPr>
          <w:p w14:paraId="6E861D41" w14:textId="28292BD9" w:rsidR="00201F6A" w:rsidRPr="007E0261" w:rsidRDefault="00201F6A" w:rsidP="00201F6A">
            <w:pPr>
              <w:pStyle w:val="BodyText"/>
              <w:spacing w:before="60" w:after="60"/>
              <w:ind w:left="0" w:firstLine="0"/>
              <w:jc w:val="left"/>
              <w:rPr>
                <w:szCs w:val="24"/>
              </w:rPr>
            </w:pPr>
            <w:r w:rsidRPr="007E0261">
              <w:rPr>
                <w:szCs w:val="24"/>
              </w:rPr>
              <w:t xml:space="preserve">Maximum </w:t>
            </w:r>
            <w:hyperlink w:anchor="ActivePower" w:history="1">
              <w:r w:rsidR="008572B5" w:rsidRPr="00F42B66">
                <w:rPr>
                  <w:color w:val="2B579A"/>
                  <w:szCs w:val="24"/>
                  <w:shd w:val="clear" w:color="auto" w:fill="E6E6E6"/>
                </w:rPr>
                <w:fldChar w:fldCharType="begin"/>
              </w:r>
              <w:r w:rsidR="008572B5" w:rsidRPr="00F42B66">
                <w:rPr>
                  <w:szCs w:val="24"/>
                </w:rPr>
                <w:instrText xml:space="preserve"> REF ActivePower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Active Power</w:t>
              </w:r>
              <w:r w:rsidR="008572B5" w:rsidRPr="00F42B66">
                <w:rPr>
                  <w:color w:val="2B579A"/>
                  <w:szCs w:val="24"/>
                  <w:shd w:val="clear" w:color="auto" w:fill="E6E6E6"/>
                </w:rPr>
                <w:fldChar w:fldCharType="end"/>
              </w:r>
            </w:hyperlink>
            <w:r w:rsidRPr="007E0261">
              <w:rPr>
                <w:szCs w:val="24"/>
              </w:rPr>
              <w:t xml:space="preserve"> import</w:t>
            </w:r>
          </w:p>
        </w:tc>
        <w:tc>
          <w:tcPr>
            <w:tcW w:w="1305" w:type="dxa"/>
            <w:tcBorders>
              <w:top w:val="single" w:sz="4" w:space="0" w:color="auto"/>
              <w:left w:val="single" w:sz="4" w:space="0" w:color="auto"/>
              <w:bottom w:val="single" w:sz="4" w:space="0" w:color="auto"/>
              <w:right w:val="single" w:sz="4" w:space="0" w:color="auto"/>
            </w:tcBorders>
          </w:tcPr>
          <w:p w14:paraId="6E861D42" w14:textId="77777777" w:rsidR="00201F6A" w:rsidRPr="007E0261" w:rsidRDefault="00201F6A" w:rsidP="00201F6A">
            <w:pPr>
              <w:pStyle w:val="BodyText"/>
              <w:spacing w:before="60" w:after="60"/>
              <w:ind w:left="0" w:firstLine="0"/>
              <w:jc w:val="center"/>
              <w:rPr>
                <w:szCs w:val="24"/>
              </w:rPr>
            </w:pPr>
            <w:r w:rsidRPr="007E0261">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D43" w14:textId="213E90B8"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48" w14:textId="77777777" w:rsidTr="007E0261">
        <w:tc>
          <w:tcPr>
            <w:tcW w:w="6237" w:type="dxa"/>
            <w:tcBorders>
              <w:top w:val="single" w:sz="4" w:space="0" w:color="auto"/>
              <w:left w:val="single" w:sz="4" w:space="0" w:color="auto"/>
              <w:bottom w:val="single" w:sz="4" w:space="0" w:color="auto"/>
              <w:right w:val="single" w:sz="4" w:space="0" w:color="auto"/>
            </w:tcBorders>
          </w:tcPr>
          <w:p w14:paraId="6E861D45" w14:textId="16CA8D4E"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F42B66">
              <w:rPr>
                <w:color w:val="2B579A"/>
                <w:szCs w:val="24"/>
                <w:shd w:val="clear" w:color="auto" w:fill="E6E6E6"/>
              </w:rPr>
              <w:fldChar w:fldCharType="begin"/>
            </w:r>
            <w:r w:rsidR="008572B5" w:rsidRPr="00F42B66">
              <w:rPr>
                <w:szCs w:val="24"/>
              </w:rPr>
              <w:instrText xml:space="preserve"> REF ReactivePower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Reactive Power</w:t>
            </w:r>
            <w:r w:rsidR="008572B5" w:rsidRPr="00F42B66">
              <w:rPr>
                <w:color w:val="2B579A"/>
                <w:szCs w:val="24"/>
                <w:shd w:val="clear" w:color="auto" w:fill="E6E6E6"/>
              </w:rPr>
              <w:fldChar w:fldCharType="end"/>
            </w:r>
            <w:r w:rsidRPr="007E0261">
              <w:rPr>
                <w:szCs w:val="24"/>
              </w:rPr>
              <w:t xml:space="preserve"> import (lagging)</w:t>
            </w:r>
          </w:p>
        </w:tc>
        <w:tc>
          <w:tcPr>
            <w:tcW w:w="1305" w:type="dxa"/>
            <w:tcBorders>
              <w:top w:val="single" w:sz="4" w:space="0" w:color="auto"/>
              <w:left w:val="single" w:sz="4" w:space="0" w:color="auto"/>
              <w:bottom w:val="single" w:sz="4" w:space="0" w:color="auto"/>
              <w:right w:val="single" w:sz="4" w:space="0" w:color="auto"/>
            </w:tcBorders>
          </w:tcPr>
          <w:p w14:paraId="6E861D46"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D47" w14:textId="10E240F0"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4C" w14:textId="77777777" w:rsidTr="007E0261">
        <w:tc>
          <w:tcPr>
            <w:tcW w:w="6237" w:type="dxa"/>
            <w:tcBorders>
              <w:top w:val="single" w:sz="4" w:space="0" w:color="auto"/>
              <w:left w:val="single" w:sz="4" w:space="0" w:color="auto"/>
              <w:bottom w:val="single" w:sz="4" w:space="0" w:color="auto"/>
              <w:right w:val="single" w:sz="4" w:space="0" w:color="auto"/>
            </w:tcBorders>
          </w:tcPr>
          <w:p w14:paraId="6E861D49" w14:textId="0C0F13FC"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F42B66">
              <w:rPr>
                <w:color w:val="2B579A"/>
                <w:szCs w:val="24"/>
                <w:shd w:val="clear" w:color="auto" w:fill="E6E6E6"/>
              </w:rPr>
              <w:fldChar w:fldCharType="begin"/>
            </w:r>
            <w:r w:rsidR="008572B5" w:rsidRPr="00F42B66">
              <w:rPr>
                <w:szCs w:val="24"/>
              </w:rPr>
              <w:instrText xml:space="preserve"> REF ReactivePower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Reactive Power</w:t>
            </w:r>
            <w:r w:rsidR="008572B5" w:rsidRPr="00F42B66">
              <w:rPr>
                <w:color w:val="2B579A"/>
                <w:szCs w:val="24"/>
                <w:shd w:val="clear" w:color="auto" w:fill="E6E6E6"/>
              </w:rPr>
              <w:fldChar w:fldCharType="end"/>
            </w:r>
            <w:r w:rsidRPr="007E0261">
              <w:rPr>
                <w:szCs w:val="24"/>
              </w:rPr>
              <w:t xml:space="preserve"> export (leading)</w:t>
            </w:r>
          </w:p>
        </w:tc>
        <w:tc>
          <w:tcPr>
            <w:tcW w:w="1305" w:type="dxa"/>
            <w:tcBorders>
              <w:top w:val="single" w:sz="4" w:space="0" w:color="auto"/>
              <w:left w:val="single" w:sz="4" w:space="0" w:color="auto"/>
              <w:bottom w:val="single" w:sz="4" w:space="0" w:color="auto"/>
              <w:right w:val="single" w:sz="4" w:space="0" w:color="auto"/>
            </w:tcBorders>
          </w:tcPr>
          <w:p w14:paraId="6E861D4A"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D4B" w14:textId="7CA4621F"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50" w14:textId="77777777" w:rsidTr="007E0261">
        <w:tc>
          <w:tcPr>
            <w:tcW w:w="6237" w:type="dxa"/>
            <w:tcBorders>
              <w:top w:val="single" w:sz="4" w:space="0" w:color="auto"/>
              <w:left w:val="single" w:sz="4" w:space="0" w:color="auto"/>
              <w:bottom w:val="single" w:sz="4" w:space="0" w:color="auto"/>
              <w:right w:val="single" w:sz="4" w:space="0" w:color="auto"/>
            </w:tcBorders>
          </w:tcPr>
          <w:p w14:paraId="6E861D4D" w14:textId="42D45F02" w:rsidR="00201F6A" w:rsidRPr="007E0261" w:rsidRDefault="00201F6A" w:rsidP="00201F6A">
            <w:pPr>
              <w:pStyle w:val="BodyText"/>
              <w:spacing w:before="60" w:after="60"/>
              <w:ind w:left="0" w:firstLine="0"/>
              <w:jc w:val="left"/>
              <w:rPr>
                <w:szCs w:val="24"/>
              </w:rPr>
            </w:pPr>
            <w:r w:rsidRPr="007E0261">
              <w:rPr>
                <w:szCs w:val="24"/>
              </w:rPr>
              <w:t xml:space="preserve">Requirements for </w:t>
            </w:r>
            <w:r w:rsidR="008572B5" w:rsidRPr="00F42B66">
              <w:rPr>
                <w:color w:val="2B579A"/>
                <w:szCs w:val="24"/>
                <w:shd w:val="clear" w:color="auto" w:fill="E6E6E6"/>
              </w:rPr>
              <w:fldChar w:fldCharType="begin"/>
            </w:r>
            <w:r w:rsidR="008572B5" w:rsidRPr="00F42B66">
              <w:rPr>
                <w:szCs w:val="24"/>
              </w:rPr>
              <w:instrText xml:space="preserve"> REF TopUp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Top-Up</w:t>
            </w:r>
            <w:r w:rsidR="008572B5" w:rsidRPr="00F42B66">
              <w:rPr>
                <w:color w:val="2B579A"/>
                <w:szCs w:val="24"/>
                <w:shd w:val="clear" w:color="auto" w:fill="E6E6E6"/>
              </w:rPr>
              <w:fldChar w:fldCharType="end"/>
            </w:r>
            <w:r w:rsidRPr="007E0261">
              <w:rPr>
                <w:szCs w:val="24"/>
              </w:rPr>
              <w:t xml:space="preserve"> and / or </w:t>
            </w:r>
            <w:r w:rsidR="008572B5" w:rsidRPr="00F42B66">
              <w:rPr>
                <w:color w:val="2B579A"/>
                <w:szCs w:val="24"/>
                <w:shd w:val="clear" w:color="auto" w:fill="E6E6E6"/>
              </w:rPr>
              <w:fldChar w:fldCharType="begin"/>
            </w:r>
            <w:r w:rsidR="008572B5" w:rsidRPr="00F42B66">
              <w:rPr>
                <w:szCs w:val="24"/>
              </w:rPr>
              <w:instrText xml:space="preserve"> REF Standby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Standby</w:t>
            </w:r>
            <w:r w:rsidR="008572B5" w:rsidRPr="00F42B66">
              <w:rPr>
                <w:color w:val="2B579A"/>
                <w:szCs w:val="24"/>
                <w:shd w:val="clear" w:color="auto" w:fill="E6E6E6"/>
              </w:rPr>
              <w:fldChar w:fldCharType="end"/>
            </w:r>
            <w:r w:rsidRPr="007E0261">
              <w:rPr>
                <w:szCs w:val="24"/>
              </w:rPr>
              <w:t xml:space="preserve"> supplies</w:t>
            </w:r>
          </w:p>
        </w:tc>
        <w:tc>
          <w:tcPr>
            <w:tcW w:w="1305" w:type="dxa"/>
            <w:tcBorders>
              <w:top w:val="single" w:sz="4" w:space="0" w:color="auto"/>
              <w:left w:val="single" w:sz="4" w:space="0" w:color="auto"/>
              <w:bottom w:val="single" w:sz="4" w:space="0" w:color="auto"/>
              <w:right w:val="single" w:sz="4" w:space="0" w:color="auto"/>
            </w:tcBorders>
          </w:tcPr>
          <w:p w14:paraId="6E861D4E"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Borders>
              <w:top w:val="single" w:sz="4" w:space="0" w:color="auto"/>
              <w:left w:val="single" w:sz="4" w:space="0" w:color="auto"/>
              <w:bottom w:val="single" w:sz="4" w:space="0" w:color="auto"/>
              <w:right w:val="single" w:sz="4" w:space="0" w:color="auto"/>
            </w:tcBorders>
          </w:tcPr>
          <w:p w14:paraId="6E861D4F" w14:textId="7E6AAA15"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54" w14:textId="77777777" w:rsidTr="007E0261">
        <w:tc>
          <w:tcPr>
            <w:tcW w:w="6237" w:type="dxa"/>
            <w:shd w:val="clear" w:color="auto" w:fill="B3B3B3"/>
          </w:tcPr>
          <w:p w14:paraId="6E861D51" w14:textId="77777777" w:rsidR="00201F6A" w:rsidRPr="007E0261" w:rsidRDefault="00201F6A" w:rsidP="00201F6A">
            <w:pPr>
              <w:pStyle w:val="BodyText"/>
              <w:spacing w:before="60" w:after="60"/>
              <w:ind w:left="0" w:firstLine="0"/>
              <w:jc w:val="left"/>
              <w:rPr>
                <w:b/>
                <w:szCs w:val="24"/>
              </w:rPr>
            </w:pPr>
            <w:r w:rsidRPr="007E0261">
              <w:rPr>
                <w:b/>
                <w:szCs w:val="24"/>
              </w:rPr>
              <w:t>EMBEDDED TRANSMISSION SYSTEM EXPORT REQUIREMENTS (see note 3)</w:t>
            </w:r>
          </w:p>
        </w:tc>
        <w:tc>
          <w:tcPr>
            <w:tcW w:w="1305" w:type="dxa"/>
            <w:shd w:val="clear" w:color="auto" w:fill="B3B3B3"/>
          </w:tcPr>
          <w:p w14:paraId="6E861D52"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D53" w14:textId="77777777" w:rsidR="00201F6A" w:rsidRPr="007E0261" w:rsidRDefault="00201F6A" w:rsidP="00201F6A">
            <w:pPr>
              <w:pStyle w:val="BodyText"/>
              <w:spacing w:before="60" w:after="60"/>
              <w:ind w:left="0" w:firstLine="0"/>
              <w:jc w:val="center"/>
              <w:rPr>
                <w:b/>
                <w:szCs w:val="24"/>
              </w:rPr>
            </w:pPr>
          </w:p>
        </w:tc>
      </w:tr>
      <w:tr w:rsidR="00201F6A" w:rsidRPr="00F42B66" w14:paraId="6E861D58" w14:textId="77777777" w:rsidTr="007E0261">
        <w:tc>
          <w:tcPr>
            <w:tcW w:w="6237" w:type="dxa"/>
            <w:tcBorders>
              <w:top w:val="single" w:sz="4" w:space="0" w:color="auto"/>
              <w:left w:val="single" w:sz="4" w:space="0" w:color="auto"/>
              <w:bottom w:val="single" w:sz="4" w:space="0" w:color="auto"/>
              <w:right w:val="single" w:sz="4" w:space="0" w:color="auto"/>
            </w:tcBorders>
            <w:shd w:val="clear" w:color="auto" w:fill="B3B3B3"/>
          </w:tcPr>
          <w:p w14:paraId="6E861D55" w14:textId="5FBB1C76" w:rsidR="00201F6A" w:rsidRPr="007E0261" w:rsidRDefault="00201F6A" w:rsidP="00201F6A">
            <w:pPr>
              <w:pStyle w:val="BodyText"/>
              <w:spacing w:after="60"/>
              <w:ind w:left="0" w:firstLine="0"/>
              <w:jc w:val="left"/>
              <w:rPr>
                <w:szCs w:val="24"/>
              </w:rPr>
            </w:pPr>
            <w:r w:rsidRPr="007E0261">
              <w:rPr>
                <w:szCs w:val="24"/>
              </w:rPr>
              <w:t xml:space="preserve">Total </w:t>
            </w:r>
            <w:r w:rsidR="00786E2C" w:rsidRPr="007E0261">
              <w:rPr>
                <w:b/>
                <w:color w:val="2B579A"/>
                <w:szCs w:val="24"/>
                <w:shd w:val="clear" w:color="auto" w:fill="E6E6E6"/>
              </w:rPr>
              <w:fldChar w:fldCharType="begin"/>
            </w:r>
            <w:r w:rsidRPr="007E0261">
              <w:rPr>
                <w:szCs w:val="24"/>
              </w:rPr>
              <w:instrText xml:space="preserve"> REF EmbeddedTransmissionSystem \h </w:instrText>
            </w:r>
            <w:r w:rsidR="00F42B66">
              <w:rPr>
                <w:b/>
                <w:szCs w:val="24"/>
              </w:rPr>
              <w:instrText xml:space="preserve"> \* MERGEFORMAT </w:instrText>
            </w:r>
            <w:r w:rsidR="00786E2C" w:rsidRPr="007E0261">
              <w:rPr>
                <w:b/>
                <w:color w:val="2B579A"/>
                <w:szCs w:val="24"/>
                <w:shd w:val="clear" w:color="auto" w:fill="E6E6E6"/>
              </w:rPr>
            </w:r>
            <w:r w:rsidR="00786E2C" w:rsidRPr="007E0261">
              <w:rPr>
                <w:b/>
                <w:color w:val="2B579A"/>
                <w:szCs w:val="24"/>
                <w:shd w:val="clear" w:color="auto" w:fill="E6E6E6"/>
              </w:rPr>
              <w:fldChar w:fldCharType="separate"/>
            </w:r>
            <w:r w:rsidR="005C572C" w:rsidRPr="005C572C">
              <w:rPr>
                <w:b/>
                <w:szCs w:val="24"/>
              </w:rPr>
              <w:t>Embedded Transmission System</w:t>
            </w:r>
            <w:r w:rsidR="00786E2C" w:rsidRPr="007E0261">
              <w:rPr>
                <w:b/>
                <w:color w:val="2B579A"/>
                <w:szCs w:val="24"/>
                <w:shd w:val="clear" w:color="auto" w:fill="E6E6E6"/>
              </w:rPr>
              <w:fldChar w:fldCharType="end"/>
            </w:r>
            <w:r w:rsidRPr="007E0261">
              <w:rPr>
                <w:szCs w:val="24"/>
              </w:rPr>
              <w:t xml:space="preserve"> output at </w:t>
            </w:r>
            <w:r w:rsidR="008572B5" w:rsidRPr="00F42B66">
              <w:rPr>
                <w:color w:val="2B579A"/>
                <w:szCs w:val="24"/>
                <w:shd w:val="clear" w:color="auto" w:fill="E6E6E6"/>
              </w:rPr>
              <w:fldChar w:fldCharType="begin"/>
            </w:r>
            <w:r w:rsidR="008572B5" w:rsidRPr="00F42B66">
              <w:rPr>
                <w:szCs w:val="24"/>
              </w:rPr>
              <w:instrText xml:space="preserve"> REF RegisteredCapacity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Registered Capacity</w:t>
            </w:r>
            <w:r w:rsidR="008572B5" w:rsidRPr="00F42B66">
              <w:rPr>
                <w:color w:val="2B579A"/>
                <w:szCs w:val="24"/>
                <w:shd w:val="clear" w:color="auto" w:fill="E6E6E6"/>
              </w:rPr>
              <w:fldChar w:fldCharType="end"/>
            </w:r>
            <w:r w:rsidRPr="007E0261">
              <w:rPr>
                <w:szCs w:val="24"/>
                <w:lang w:val="en-US"/>
              </w:rPr>
              <w:t xml:space="preserve"> (net of auxiliary loads)</w:t>
            </w:r>
          </w:p>
        </w:tc>
        <w:tc>
          <w:tcPr>
            <w:tcW w:w="1305" w:type="dxa"/>
            <w:tcBorders>
              <w:top w:val="single" w:sz="4" w:space="0" w:color="auto"/>
              <w:left w:val="single" w:sz="4" w:space="0" w:color="auto"/>
              <w:bottom w:val="single" w:sz="4" w:space="0" w:color="auto"/>
              <w:right w:val="single" w:sz="4" w:space="0" w:color="auto"/>
            </w:tcBorders>
            <w:shd w:val="clear" w:color="auto" w:fill="B3B3B3"/>
          </w:tcPr>
          <w:p w14:paraId="6E861D56" w14:textId="77777777" w:rsidR="00201F6A" w:rsidRPr="007E0261" w:rsidRDefault="00201F6A" w:rsidP="00201F6A">
            <w:pPr>
              <w:pStyle w:val="BodyText"/>
              <w:spacing w:before="60" w:after="60"/>
              <w:ind w:left="42" w:firstLine="0"/>
              <w:jc w:val="center"/>
              <w:rPr>
                <w:szCs w:val="24"/>
              </w:rPr>
            </w:pPr>
          </w:p>
        </w:tc>
        <w:tc>
          <w:tcPr>
            <w:tcW w:w="1672" w:type="dxa"/>
            <w:tcBorders>
              <w:top w:val="single" w:sz="4" w:space="0" w:color="auto"/>
              <w:left w:val="single" w:sz="4" w:space="0" w:color="auto"/>
              <w:bottom w:val="single" w:sz="4" w:space="0" w:color="auto"/>
              <w:right w:val="single" w:sz="4" w:space="0" w:color="auto"/>
            </w:tcBorders>
            <w:shd w:val="clear" w:color="auto" w:fill="B3B3B3"/>
          </w:tcPr>
          <w:p w14:paraId="6E861D57" w14:textId="77777777" w:rsidR="00201F6A" w:rsidRPr="007E0261" w:rsidRDefault="00201F6A" w:rsidP="00201F6A">
            <w:pPr>
              <w:pStyle w:val="BodyText"/>
              <w:spacing w:before="60" w:after="60"/>
              <w:ind w:left="0" w:firstLine="0"/>
              <w:jc w:val="center"/>
              <w:rPr>
                <w:b/>
                <w:szCs w:val="24"/>
              </w:rPr>
            </w:pPr>
          </w:p>
        </w:tc>
      </w:tr>
      <w:tr w:rsidR="00201F6A" w:rsidRPr="00F42B66" w14:paraId="6E861D5C" w14:textId="77777777" w:rsidTr="007E0261">
        <w:tc>
          <w:tcPr>
            <w:tcW w:w="6237" w:type="dxa"/>
            <w:tcBorders>
              <w:top w:val="single" w:sz="4" w:space="0" w:color="auto"/>
              <w:left w:val="single" w:sz="4" w:space="0" w:color="auto"/>
              <w:bottom w:val="single" w:sz="4" w:space="0" w:color="auto"/>
              <w:right w:val="single" w:sz="4" w:space="0" w:color="auto"/>
            </w:tcBorders>
          </w:tcPr>
          <w:p w14:paraId="6E861D59" w14:textId="283D423C" w:rsidR="00201F6A" w:rsidRPr="007E0261" w:rsidRDefault="008572B5" w:rsidP="00201F6A">
            <w:pPr>
              <w:pStyle w:val="BodyText"/>
              <w:spacing w:before="60" w:after="60"/>
              <w:ind w:left="0" w:firstLine="0"/>
              <w:jc w:val="left"/>
              <w:rPr>
                <w:szCs w:val="24"/>
              </w:rPr>
            </w:pPr>
            <w:r w:rsidRPr="00F42B66">
              <w:rPr>
                <w:color w:val="2B579A"/>
                <w:szCs w:val="24"/>
                <w:shd w:val="clear" w:color="auto" w:fill="E6E6E6"/>
              </w:rPr>
              <w:fldChar w:fldCharType="begin"/>
            </w:r>
            <w:r w:rsidRPr="00F42B66">
              <w:rPr>
                <w:szCs w:val="24"/>
              </w:rPr>
              <w:instrText xml:space="preserve"> REF RegisteredCapacity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Registered Capacity</w:t>
            </w:r>
            <w:r w:rsidRPr="00F42B66">
              <w:rPr>
                <w:color w:val="2B579A"/>
                <w:szCs w:val="24"/>
                <w:shd w:val="clear" w:color="auto" w:fill="E6E6E6"/>
              </w:rPr>
              <w:fldChar w:fldCharType="end"/>
            </w:r>
            <w:r w:rsidR="00201F6A" w:rsidRPr="007E0261">
              <w:rPr>
                <w:b/>
                <w:szCs w:val="24"/>
                <w:lang w:val="en-US"/>
              </w:rPr>
              <w:t xml:space="preserve"> </w:t>
            </w:r>
            <w:r w:rsidR="00201F6A" w:rsidRPr="007E0261">
              <w:rPr>
                <w:szCs w:val="24"/>
                <w:lang w:val="en-US"/>
              </w:rPr>
              <w:t>(</w:t>
            </w:r>
            <w:r w:rsidR="00201F6A" w:rsidRPr="007E0261">
              <w:rPr>
                <w:szCs w:val="24"/>
              </w:rPr>
              <w:t xml:space="preserve">maximum </w:t>
            </w:r>
            <w:hyperlink w:anchor="ActivePower" w:history="1">
              <w:r w:rsidRPr="00F42B66">
                <w:rPr>
                  <w:color w:val="2B579A"/>
                  <w:szCs w:val="24"/>
                  <w:shd w:val="clear" w:color="auto" w:fill="E6E6E6"/>
                </w:rPr>
                <w:fldChar w:fldCharType="begin"/>
              </w:r>
              <w:r w:rsidRPr="00F42B66">
                <w:rPr>
                  <w:szCs w:val="24"/>
                </w:rPr>
                <w:instrText xml:space="preserve"> REF ActivePower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Active Power</w:t>
              </w:r>
              <w:r w:rsidRPr="00F42B66">
                <w:rPr>
                  <w:color w:val="2B579A"/>
                  <w:szCs w:val="24"/>
                  <w:shd w:val="clear" w:color="auto" w:fill="E6E6E6"/>
                </w:rPr>
                <w:fldChar w:fldCharType="end"/>
              </w:r>
            </w:hyperlink>
            <w:r w:rsidR="00201F6A" w:rsidRPr="007E0261">
              <w:rPr>
                <w:szCs w:val="24"/>
              </w:rPr>
              <w:t xml:space="preserve"> export)</w:t>
            </w:r>
          </w:p>
        </w:tc>
        <w:tc>
          <w:tcPr>
            <w:tcW w:w="1305" w:type="dxa"/>
            <w:tcBorders>
              <w:top w:val="single" w:sz="4" w:space="0" w:color="auto"/>
              <w:left w:val="single" w:sz="4" w:space="0" w:color="auto"/>
              <w:bottom w:val="single" w:sz="4" w:space="0" w:color="auto"/>
              <w:right w:val="single" w:sz="4" w:space="0" w:color="auto"/>
            </w:tcBorders>
          </w:tcPr>
          <w:p w14:paraId="6E861D5A" w14:textId="77777777" w:rsidR="00201F6A" w:rsidRPr="007E0261" w:rsidRDefault="00201F6A" w:rsidP="00201F6A">
            <w:pPr>
              <w:pStyle w:val="BodyText"/>
              <w:spacing w:before="60" w:after="60"/>
              <w:ind w:left="0" w:firstLine="0"/>
              <w:jc w:val="center"/>
              <w:rPr>
                <w:szCs w:val="24"/>
              </w:rPr>
            </w:pPr>
            <w:r w:rsidRPr="007E0261">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D5B" w14:textId="17D745A1"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60" w14:textId="77777777" w:rsidTr="007E0261">
        <w:tc>
          <w:tcPr>
            <w:tcW w:w="6237" w:type="dxa"/>
            <w:tcBorders>
              <w:top w:val="single" w:sz="4" w:space="0" w:color="auto"/>
              <w:left w:val="single" w:sz="4" w:space="0" w:color="auto"/>
              <w:bottom w:val="single" w:sz="4" w:space="0" w:color="auto"/>
              <w:right w:val="single" w:sz="4" w:space="0" w:color="auto"/>
            </w:tcBorders>
          </w:tcPr>
          <w:p w14:paraId="6E861D5D" w14:textId="39CCF562"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F42B66">
              <w:rPr>
                <w:color w:val="2B579A"/>
                <w:szCs w:val="24"/>
                <w:shd w:val="clear" w:color="auto" w:fill="E6E6E6"/>
              </w:rPr>
              <w:fldChar w:fldCharType="begin"/>
            </w:r>
            <w:r w:rsidR="008572B5" w:rsidRPr="00F42B66">
              <w:rPr>
                <w:szCs w:val="24"/>
              </w:rPr>
              <w:instrText xml:space="preserve"> REF ReactivePower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Reactive Power</w:t>
            </w:r>
            <w:r w:rsidR="008572B5" w:rsidRPr="00F42B66">
              <w:rPr>
                <w:color w:val="2B579A"/>
                <w:szCs w:val="24"/>
                <w:shd w:val="clear" w:color="auto" w:fill="E6E6E6"/>
              </w:rPr>
              <w:fldChar w:fldCharType="end"/>
            </w:r>
            <w:r w:rsidRPr="007E0261">
              <w:rPr>
                <w:szCs w:val="24"/>
              </w:rPr>
              <w:t xml:space="preserve"> export (lagging)</w:t>
            </w:r>
          </w:p>
        </w:tc>
        <w:tc>
          <w:tcPr>
            <w:tcW w:w="1305" w:type="dxa"/>
            <w:tcBorders>
              <w:top w:val="single" w:sz="4" w:space="0" w:color="auto"/>
              <w:left w:val="single" w:sz="4" w:space="0" w:color="auto"/>
              <w:bottom w:val="single" w:sz="4" w:space="0" w:color="auto"/>
              <w:right w:val="single" w:sz="4" w:space="0" w:color="auto"/>
            </w:tcBorders>
          </w:tcPr>
          <w:p w14:paraId="6E861D5E"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D5F" w14:textId="53D7A122"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64" w14:textId="77777777" w:rsidTr="007E0261">
        <w:tc>
          <w:tcPr>
            <w:tcW w:w="6237" w:type="dxa"/>
            <w:tcBorders>
              <w:bottom w:val="single" w:sz="4" w:space="0" w:color="auto"/>
            </w:tcBorders>
          </w:tcPr>
          <w:p w14:paraId="6E861D61" w14:textId="568B7A23" w:rsidR="00201F6A" w:rsidRPr="007E0261" w:rsidRDefault="00201F6A" w:rsidP="00201F6A">
            <w:pPr>
              <w:pStyle w:val="BodyText"/>
              <w:spacing w:before="60" w:after="60"/>
              <w:ind w:left="0" w:firstLine="0"/>
              <w:jc w:val="left"/>
              <w:rPr>
                <w:szCs w:val="24"/>
              </w:rPr>
            </w:pPr>
            <w:r w:rsidRPr="007E0261">
              <w:rPr>
                <w:szCs w:val="24"/>
              </w:rPr>
              <w:lastRenderedPageBreak/>
              <w:t xml:space="preserve">Maximum </w:t>
            </w:r>
            <w:r w:rsidR="008572B5" w:rsidRPr="00F42B66">
              <w:rPr>
                <w:color w:val="2B579A"/>
                <w:szCs w:val="24"/>
                <w:shd w:val="clear" w:color="auto" w:fill="E6E6E6"/>
              </w:rPr>
              <w:fldChar w:fldCharType="begin"/>
            </w:r>
            <w:r w:rsidR="008572B5" w:rsidRPr="00F42B66">
              <w:rPr>
                <w:szCs w:val="24"/>
              </w:rPr>
              <w:instrText xml:space="preserve"> REF ReactivePower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Reactive Power</w:t>
            </w:r>
            <w:r w:rsidR="008572B5" w:rsidRPr="00F42B66">
              <w:rPr>
                <w:color w:val="2B579A"/>
                <w:szCs w:val="24"/>
                <w:shd w:val="clear" w:color="auto" w:fill="E6E6E6"/>
              </w:rPr>
              <w:fldChar w:fldCharType="end"/>
            </w:r>
            <w:r w:rsidRPr="007E0261">
              <w:rPr>
                <w:szCs w:val="24"/>
              </w:rPr>
              <w:t xml:space="preserve"> import (leading)</w:t>
            </w:r>
          </w:p>
        </w:tc>
        <w:tc>
          <w:tcPr>
            <w:tcW w:w="1305" w:type="dxa"/>
            <w:tcBorders>
              <w:bottom w:val="single" w:sz="4" w:space="0" w:color="auto"/>
            </w:tcBorders>
          </w:tcPr>
          <w:p w14:paraId="6E861D62"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bottom w:val="single" w:sz="4" w:space="0" w:color="auto"/>
            </w:tcBorders>
          </w:tcPr>
          <w:p w14:paraId="6E861D63" w14:textId="43F64547"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SPD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SPD</w:t>
            </w:r>
            <w:r w:rsidRPr="00F42B66">
              <w:rPr>
                <w:color w:val="2B579A"/>
                <w:szCs w:val="24"/>
                <w:shd w:val="clear" w:color="auto" w:fill="E6E6E6"/>
              </w:rPr>
              <w:fldChar w:fldCharType="end"/>
            </w:r>
          </w:p>
        </w:tc>
      </w:tr>
      <w:tr w:rsidR="00201F6A" w:rsidRPr="00F42B66" w14:paraId="6E861D68" w14:textId="77777777" w:rsidTr="007E0261">
        <w:tc>
          <w:tcPr>
            <w:tcW w:w="6237" w:type="dxa"/>
            <w:shd w:val="clear" w:color="auto" w:fill="B3B3B3"/>
          </w:tcPr>
          <w:p w14:paraId="6E861D65" w14:textId="7668339D" w:rsidR="00201F6A" w:rsidRPr="007E0261" w:rsidRDefault="00201F6A" w:rsidP="00201F6A">
            <w:pPr>
              <w:pStyle w:val="BodyText"/>
              <w:keepNext/>
              <w:spacing w:after="60"/>
              <w:ind w:left="0" w:firstLine="0"/>
              <w:jc w:val="left"/>
              <w:rPr>
                <w:szCs w:val="24"/>
              </w:rPr>
            </w:pPr>
            <w:r w:rsidRPr="007E0261">
              <w:rPr>
                <w:szCs w:val="24"/>
              </w:rPr>
              <w:t xml:space="preserve">Total </w:t>
            </w:r>
            <w:r w:rsidR="00786E2C" w:rsidRPr="007E0261">
              <w:rPr>
                <w:b/>
                <w:color w:val="2B579A"/>
                <w:szCs w:val="24"/>
                <w:shd w:val="clear" w:color="auto" w:fill="E6E6E6"/>
              </w:rPr>
              <w:fldChar w:fldCharType="begin"/>
            </w:r>
            <w:r w:rsidRPr="007E0261">
              <w:rPr>
                <w:szCs w:val="24"/>
              </w:rPr>
              <w:instrText xml:space="preserve"> REF EmbeddedTransmissionSystem \h </w:instrText>
            </w:r>
            <w:r w:rsidR="00F42B66">
              <w:rPr>
                <w:b/>
                <w:szCs w:val="24"/>
              </w:rPr>
              <w:instrText xml:space="preserve"> \* MERGEFORMAT </w:instrText>
            </w:r>
            <w:r w:rsidR="00786E2C" w:rsidRPr="007E0261">
              <w:rPr>
                <w:b/>
                <w:color w:val="2B579A"/>
                <w:szCs w:val="24"/>
                <w:shd w:val="clear" w:color="auto" w:fill="E6E6E6"/>
              </w:rPr>
            </w:r>
            <w:r w:rsidR="00786E2C" w:rsidRPr="007E0261">
              <w:rPr>
                <w:b/>
                <w:color w:val="2B579A"/>
                <w:szCs w:val="24"/>
                <w:shd w:val="clear" w:color="auto" w:fill="E6E6E6"/>
              </w:rPr>
              <w:fldChar w:fldCharType="separate"/>
            </w:r>
            <w:r w:rsidR="005C572C" w:rsidRPr="005C572C">
              <w:rPr>
                <w:b/>
                <w:szCs w:val="24"/>
              </w:rPr>
              <w:t>Embedded Transmission System</w:t>
            </w:r>
            <w:r w:rsidR="00786E2C" w:rsidRPr="007E0261">
              <w:rPr>
                <w:b/>
                <w:color w:val="2B579A"/>
                <w:szCs w:val="24"/>
                <w:shd w:val="clear" w:color="auto" w:fill="E6E6E6"/>
              </w:rPr>
              <w:fldChar w:fldCharType="end"/>
            </w:r>
            <w:r w:rsidRPr="007E0261">
              <w:rPr>
                <w:szCs w:val="24"/>
              </w:rPr>
              <w:t xml:space="preserve"> output at </w:t>
            </w:r>
            <w:r w:rsidR="008572B5" w:rsidRPr="00F42B66">
              <w:rPr>
                <w:color w:val="2B579A"/>
                <w:szCs w:val="24"/>
                <w:shd w:val="clear" w:color="auto" w:fill="E6E6E6"/>
              </w:rPr>
              <w:fldChar w:fldCharType="begin"/>
            </w:r>
            <w:r w:rsidR="008572B5" w:rsidRPr="00F42B66">
              <w:rPr>
                <w:szCs w:val="24"/>
              </w:rPr>
              <w:instrText xml:space="preserve"> REF MinimumGeneration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Minimum Generation</w:t>
            </w:r>
            <w:r w:rsidR="008572B5" w:rsidRPr="00F42B66">
              <w:rPr>
                <w:color w:val="2B579A"/>
                <w:szCs w:val="24"/>
                <w:shd w:val="clear" w:color="auto" w:fill="E6E6E6"/>
              </w:rPr>
              <w:fldChar w:fldCharType="end"/>
            </w:r>
            <w:r w:rsidRPr="007E0261">
              <w:rPr>
                <w:szCs w:val="24"/>
              </w:rPr>
              <w:t xml:space="preserve"> (</w:t>
            </w:r>
            <w:r w:rsidRPr="007E0261">
              <w:rPr>
                <w:szCs w:val="24"/>
                <w:lang w:val="en-US"/>
              </w:rPr>
              <w:t>net of auxiliary loads)</w:t>
            </w:r>
          </w:p>
        </w:tc>
        <w:tc>
          <w:tcPr>
            <w:tcW w:w="1305" w:type="dxa"/>
            <w:shd w:val="clear" w:color="auto" w:fill="B3B3B3"/>
          </w:tcPr>
          <w:p w14:paraId="6E861D66" w14:textId="77777777" w:rsidR="00201F6A" w:rsidRPr="007E0261" w:rsidRDefault="00201F6A" w:rsidP="00201F6A">
            <w:pPr>
              <w:pStyle w:val="BodyText"/>
              <w:keepNext/>
              <w:spacing w:before="60" w:after="60"/>
              <w:ind w:left="42" w:firstLine="0"/>
              <w:jc w:val="center"/>
              <w:rPr>
                <w:szCs w:val="24"/>
              </w:rPr>
            </w:pPr>
          </w:p>
        </w:tc>
        <w:tc>
          <w:tcPr>
            <w:tcW w:w="1672" w:type="dxa"/>
            <w:shd w:val="clear" w:color="auto" w:fill="B3B3B3"/>
          </w:tcPr>
          <w:p w14:paraId="6E861D67" w14:textId="77777777" w:rsidR="00201F6A" w:rsidRPr="007E0261" w:rsidRDefault="00201F6A" w:rsidP="00201F6A">
            <w:pPr>
              <w:pStyle w:val="BodyText"/>
              <w:keepNext/>
              <w:spacing w:before="60" w:after="60"/>
              <w:ind w:left="0" w:firstLine="0"/>
              <w:jc w:val="center"/>
              <w:rPr>
                <w:b/>
                <w:szCs w:val="24"/>
              </w:rPr>
            </w:pPr>
          </w:p>
        </w:tc>
      </w:tr>
      <w:tr w:rsidR="00201F6A" w:rsidRPr="00F42B66" w14:paraId="6E861D6C" w14:textId="77777777" w:rsidTr="007E0261">
        <w:tc>
          <w:tcPr>
            <w:tcW w:w="6237" w:type="dxa"/>
          </w:tcPr>
          <w:p w14:paraId="6E861D69" w14:textId="09F9A7E0" w:rsidR="00201F6A" w:rsidRPr="007E0261" w:rsidRDefault="008572B5" w:rsidP="00201F6A">
            <w:pPr>
              <w:pStyle w:val="BodyText"/>
              <w:keepNext/>
              <w:spacing w:before="60" w:after="60"/>
              <w:ind w:left="0" w:firstLine="0"/>
              <w:jc w:val="left"/>
              <w:rPr>
                <w:szCs w:val="24"/>
              </w:rPr>
            </w:pPr>
            <w:r w:rsidRPr="00F42B66">
              <w:rPr>
                <w:color w:val="2B579A"/>
                <w:szCs w:val="24"/>
                <w:shd w:val="clear" w:color="auto" w:fill="E6E6E6"/>
              </w:rPr>
              <w:fldChar w:fldCharType="begin"/>
            </w:r>
            <w:r w:rsidRPr="00F42B66">
              <w:rPr>
                <w:szCs w:val="24"/>
              </w:rPr>
              <w:instrText xml:space="preserve"> REF MinimumGeneration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Minimum Generation</w:t>
            </w:r>
            <w:r w:rsidRPr="00F42B66">
              <w:rPr>
                <w:color w:val="2B579A"/>
                <w:szCs w:val="24"/>
                <w:shd w:val="clear" w:color="auto" w:fill="E6E6E6"/>
              </w:rPr>
              <w:fldChar w:fldCharType="end"/>
            </w:r>
            <w:r w:rsidR="00201F6A" w:rsidRPr="007E0261">
              <w:rPr>
                <w:szCs w:val="24"/>
              </w:rPr>
              <w:t xml:space="preserve"> (minimum </w:t>
            </w:r>
            <w:hyperlink w:anchor="ActivePower" w:history="1">
              <w:r w:rsidRPr="00F42B66">
                <w:rPr>
                  <w:color w:val="2B579A"/>
                  <w:szCs w:val="24"/>
                  <w:shd w:val="clear" w:color="auto" w:fill="E6E6E6"/>
                </w:rPr>
                <w:fldChar w:fldCharType="begin"/>
              </w:r>
              <w:r w:rsidRPr="00F42B66">
                <w:rPr>
                  <w:szCs w:val="24"/>
                </w:rPr>
                <w:instrText xml:space="preserve"> REF ActivePower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Active Power</w:t>
              </w:r>
              <w:r w:rsidRPr="00F42B66">
                <w:rPr>
                  <w:color w:val="2B579A"/>
                  <w:szCs w:val="24"/>
                  <w:shd w:val="clear" w:color="auto" w:fill="E6E6E6"/>
                </w:rPr>
                <w:fldChar w:fldCharType="end"/>
              </w:r>
            </w:hyperlink>
            <w:r w:rsidR="00201F6A" w:rsidRPr="007E0261">
              <w:rPr>
                <w:szCs w:val="24"/>
              </w:rPr>
              <w:t xml:space="preserve"> export)</w:t>
            </w:r>
          </w:p>
        </w:tc>
        <w:tc>
          <w:tcPr>
            <w:tcW w:w="1305" w:type="dxa"/>
          </w:tcPr>
          <w:p w14:paraId="6E861D6A" w14:textId="77777777" w:rsidR="00201F6A" w:rsidRPr="007E0261" w:rsidRDefault="00201F6A" w:rsidP="00201F6A">
            <w:pPr>
              <w:pStyle w:val="BodyText"/>
              <w:keepNext/>
              <w:spacing w:before="60" w:after="60"/>
              <w:ind w:left="0" w:firstLine="0"/>
              <w:jc w:val="center"/>
              <w:rPr>
                <w:szCs w:val="24"/>
              </w:rPr>
            </w:pPr>
            <w:r w:rsidRPr="007E0261">
              <w:rPr>
                <w:szCs w:val="24"/>
              </w:rPr>
              <w:t>MW</w:t>
            </w:r>
          </w:p>
        </w:tc>
        <w:tc>
          <w:tcPr>
            <w:tcW w:w="1672" w:type="dxa"/>
          </w:tcPr>
          <w:p w14:paraId="6E861D6B" w14:textId="77777777" w:rsidR="00201F6A" w:rsidRPr="007E0261" w:rsidRDefault="00201F6A" w:rsidP="00201F6A">
            <w:pPr>
              <w:pStyle w:val="BodyText"/>
              <w:keepNext/>
              <w:spacing w:before="60" w:after="60"/>
              <w:ind w:left="0" w:firstLine="0"/>
              <w:jc w:val="center"/>
              <w:rPr>
                <w:b/>
                <w:szCs w:val="24"/>
              </w:rPr>
            </w:pPr>
            <w:r w:rsidRPr="007E0261">
              <w:rPr>
                <w:b/>
                <w:szCs w:val="24"/>
              </w:rPr>
              <w:t>DPD</w:t>
            </w:r>
          </w:p>
        </w:tc>
      </w:tr>
      <w:tr w:rsidR="00201F6A" w:rsidRPr="00F42B66" w14:paraId="6E861D70" w14:textId="77777777" w:rsidTr="007E0261">
        <w:tc>
          <w:tcPr>
            <w:tcW w:w="6237" w:type="dxa"/>
          </w:tcPr>
          <w:p w14:paraId="6E861D6D" w14:textId="6F42EAA7" w:rsidR="00201F6A" w:rsidRPr="007E0261" w:rsidRDefault="00201F6A" w:rsidP="00201F6A">
            <w:pPr>
              <w:pStyle w:val="BodyText"/>
              <w:keepNext/>
              <w:spacing w:before="60" w:after="60"/>
              <w:ind w:left="0" w:firstLine="0"/>
              <w:jc w:val="left"/>
              <w:rPr>
                <w:szCs w:val="24"/>
              </w:rPr>
            </w:pPr>
            <w:r w:rsidRPr="007E0261">
              <w:rPr>
                <w:szCs w:val="24"/>
              </w:rPr>
              <w:t xml:space="preserve">Maximum </w:t>
            </w:r>
            <w:r w:rsidR="008572B5" w:rsidRPr="00F42B66">
              <w:rPr>
                <w:color w:val="2B579A"/>
                <w:szCs w:val="24"/>
                <w:shd w:val="clear" w:color="auto" w:fill="E6E6E6"/>
              </w:rPr>
              <w:fldChar w:fldCharType="begin"/>
            </w:r>
            <w:r w:rsidR="008572B5" w:rsidRPr="00F42B66">
              <w:rPr>
                <w:szCs w:val="24"/>
              </w:rPr>
              <w:instrText xml:space="preserve"> REF ReactivePower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Reactive Power</w:t>
            </w:r>
            <w:r w:rsidR="008572B5" w:rsidRPr="00F42B66">
              <w:rPr>
                <w:color w:val="2B579A"/>
                <w:szCs w:val="24"/>
                <w:shd w:val="clear" w:color="auto" w:fill="E6E6E6"/>
              </w:rPr>
              <w:fldChar w:fldCharType="end"/>
            </w:r>
            <w:r w:rsidRPr="007E0261">
              <w:rPr>
                <w:szCs w:val="24"/>
              </w:rPr>
              <w:t xml:space="preserve"> export (lagging)</w:t>
            </w:r>
          </w:p>
        </w:tc>
        <w:tc>
          <w:tcPr>
            <w:tcW w:w="1305" w:type="dxa"/>
          </w:tcPr>
          <w:p w14:paraId="6E861D6E" w14:textId="77777777" w:rsidR="00201F6A" w:rsidRPr="007E0261" w:rsidRDefault="00201F6A" w:rsidP="00201F6A">
            <w:pPr>
              <w:pStyle w:val="BodyText"/>
              <w:keepNext/>
              <w:spacing w:before="60" w:after="60"/>
              <w:ind w:left="0" w:firstLine="0"/>
              <w:jc w:val="center"/>
              <w:rPr>
                <w:szCs w:val="24"/>
              </w:rPr>
            </w:pPr>
            <w:r w:rsidRPr="007E0261">
              <w:rPr>
                <w:szCs w:val="24"/>
              </w:rPr>
              <w:t>MVAr</w:t>
            </w:r>
          </w:p>
        </w:tc>
        <w:tc>
          <w:tcPr>
            <w:tcW w:w="1672" w:type="dxa"/>
          </w:tcPr>
          <w:p w14:paraId="6E861D6F" w14:textId="77777777" w:rsidR="00201F6A" w:rsidRPr="007E0261" w:rsidRDefault="00201F6A" w:rsidP="00201F6A">
            <w:pPr>
              <w:pStyle w:val="BodyText"/>
              <w:keepNext/>
              <w:spacing w:before="60" w:after="60"/>
              <w:ind w:left="0" w:firstLine="0"/>
              <w:jc w:val="center"/>
              <w:rPr>
                <w:b/>
                <w:szCs w:val="24"/>
              </w:rPr>
            </w:pPr>
            <w:r w:rsidRPr="007E0261">
              <w:rPr>
                <w:b/>
                <w:szCs w:val="24"/>
              </w:rPr>
              <w:t>DPD</w:t>
            </w:r>
          </w:p>
        </w:tc>
      </w:tr>
      <w:tr w:rsidR="00201F6A" w:rsidRPr="00F42B66" w14:paraId="6E861D74" w14:textId="77777777" w:rsidTr="007E0261">
        <w:tc>
          <w:tcPr>
            <w:tcW w:w="6237" w:type="dxa"/>
          </w:tcPr>
          <w:p w14:paraId="6E861D71" w14:textId="3E652718"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F42B66">
              <w:rPr>
                <w:color w:val="2B579A"/>
                <w:szCs w:val="24"/>
                <w:shd w:val="clear" w:color="auto" w:fill="E6E6E6"/>
              </w:rPr>
              <w:fldChar w:fldCharType="begin"/>
            </w:r>
            <w:r w:rsidR="008572B5" w:rsidRPr="00F42B66">
              <w:rPr>
                <w:szCs w:val="24"/>
              </w:rPr>
              <w:instrText xml:space="preserve"> REF ReactivePower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Reactive Power</w:t>
            </w:r>
            <w:r w:rsidR="008572B5" w:rsidRPr="00F42B66">
              <w:rPr>
                <w:color w:val="2B579A"/>
                <w:szCs w:val="24"/>
                <w:shd w:val="clear" w:color="auto" w:fill="E6E6E6"/>
              </w:rPr>
              <w:fldChar w:fldCharType="end"/>
            </w:r>
            <w:r w:rsidRPr="007E0261">
              <w:rPr>
                <w:szCs w:val="24"/>
              </w:rPr>
              <w:t xml:space="preserve"> import (leading)</w:t>
            </w:r>
          </w:p>
        </w:tc>
        <w:tc>
          <w:tcPr>
            <w:tcW w:w="1305" w:type="dxa"/>
          </w:tcPr>
          <w:p w14:paraId="6E861D72"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Pr>
          <w:p w14:paraId="6E861D73"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D78" w14:textId="77777777" w:rsidTr="007E0261">
        <w:tc>
          <w:tcPr>
            <w:tcW w:w="6237" w:type="dxa"/>
            <w:shd w:val="clear" w:color="auto" w:fill="B3B3B3"/>
          </w:tcPr>
          <w:p w14:paraId="6E861D75" w14:textId="2CC11521" w:rsidR="00201F6A" w:rsidRPr="007E0261" w:rsidRDefault="00786E2C" w:rsidP="00201F6A">
            <w:pPr>
              <w:pStyle w:val="BodyText"/>
              <w:spacing w:before="60" w:after="60"/>
              <w:ind w:left="0" w:firstLine="0"/>
              <w:jc w:val="left"/>
              <w:rPr>
                <w:b/>
                <w:szCs w:val="24"/>
              </w:rPr>
            </w:pPr>
            <w:r w:rsidRPr="007E0261">
              <w:rPr>
                <w:b/>
                <w:color w:val="2B579A"/>
                <w:szCs w:val="24"/>
                <w:shd w:val="clear" w:color="auto" w:fill="E6E6E6"/>
              </w:rPr>
              <w:fldChar w:fldCharType="begin"/>
            </w:r>
            <w:r w:rsidR="00201F6A" w:rsidRPr="007E0261">
              <w:rPr>
                <w:szCs w:val="24"/>
              </w:rPr>
              <w:instrText xml:space="preserve"> REF EmbeddedTransmissionSystem \h </w:instrText>
            </w:r>
            <w:r w:rsidR="00F42B66">
              <w:rPr>
                <w:b/>
                <w:szCs w:val="24"/>
              </w:rPr>
              <w:instrText xml:space="preserve"> \* MERGEFORMAT </w:instrText>
            </w:r>
            <w:r w:rsidRPr="007E0261">
              <w:rPr>
                <w:b/>
                <w:color w:val="2B579A"/>
                <w:szCs w:val="24"/>
                <w:shd w:val="clear" w:color="auto" w:fill="E6E6E6"/>
              </w:rPr>
            </w:r>
            <w:r w:rsidRPr="007E0261">
              <w:rPr>
                <w:b/>
                <w:color w:val="2B579A"/>
                <w:szCs w:val="24"/>
                <w:shd w:val="clear" w:color="auto" w:fill="E6E6E6"/>
              </w:rPr>
              <w:fldChar w:fldCharType="separate"/>
            </w:r>
            <w:r w:rsidR="005C572C" w:rsidRPr="005C572C">
              <w:rPr>
                <w:b/>
                <w:szCs w:val="24"/>
              </w:rPr>
              <w:t>Embedded Transmission System</w:t>
            </w:r>
            <w:r w:rsidRPr="007E0261">
              <w:rPr>
                <w:b/>
                <w:color w:val="2B579A"/>
                <w:szCs w:val="24"/>
                <w:shd w:val="clear" w:color="auto" w:fill="E6E6E6"/>
              </w:rPr>
              <w:fldChar w:fldCharType="end"/>
            </w:r>
            <w:r w:rsidR="00201F6A" w:rsidRPr="007E0261">
              <w:rPr>
                <w:b/>
                <w:szCs w:val="24"/>
              </w:rPr>
              <w:t xml:space="preserve"> MAXIMUM FAULT CURRENT CONTRIBUTION (see note 4)</w:t>
            </w:r>
          </w:p>
        </w:tc>
        <w:tc>
          <w:tcPr>
            <w:tcW w:w="1305" w:type="dxa"/>
            <w:shd w:val="clear" w:color="auto" w:fill="B3B3B3"/>
          </w:tcPr>
          <w:p w14:paraId="6E861D76"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D77" w14:textId="77777777" w:rsidR="00201F6A" w:rsidRPr="007E0261" w:rsidRDefault="00201F6A" w:rsidP="00201F6A">
            <w:pPr>
              <w:pStyle w:val="BodyText"/>
              <w:spacing w:before="60" w:after="60"/>
              <w:ind w:left="0" w:firstLine="0"/>
              <w:jc w:val="center"/>
              <w:rPr>
                <w:b/>
                <w:szCs w:val="24"/>
              </w:rPr>
            </w:pPr>
          </w:p>
        </w:tc>
      </w:tr>
      <w:tr w:rsidR="00201F6A" w:rsidRPr="00F42B66" w14:paraId="6E861D7C" w14:textId="77777777" w:rsidTr="007E0261">
        <w:tc>
          <w:tcPr>
            <w:tcW w:w="6237" w:type="dxa"/>
          </w:tcPr>
          <w:p w14:paraId="6E861D79" w14:textId="6C501321" w:rsidR="00201F6A" w:rsidRPr="007E0261" w:rsidRDefault="00201F6A" w:rsidP="00201F6A">
            <w:pPr>
              <w:pStyle w:val="BodyText"/>
              <w:spacing w:before="60" w:after="60"/>
              <w:ind w:left="0" w:firstLine="0"/>
              <w:jc w:val="left"/>
              <w:rPr>
                <w:szCs w:val="24"/>
              </w:rPr>
            </w:pPr>
            <w:r w:rsidRPr="007E0261">
              <w:rPr>
                <w:szCs w:val="24"/>
              </w:rPr>
              <w:t>Peak asymmetrical short circuit current at 10ms (</w:t>
            </w:r>
            <w:proofErr w:type="spellStart"/>
            <w:r w:rsidRPr="007E0261">
              <w:rPr>
                <w:szCs w:val="24"/>
              </w:rPr>
              <w:t>i</w:t>
            </w:r>
            <w:r w:rsidRPr="007E0261">
              <w:rPr>
                <w:szCs w:val="24"/>
                <w:vertAlign w:val="subscript"/>
              </w:rPr>
              <w:t>p</w:t>
            </w:r>
            <w:proofErr w:type="spellEnd"/>
            <w:r w:rsidRPr="007E0261">
              <w:rPr>
                <w:szCs w:val="24"/>
              </w:rPr>
              <w:t xml:space="preserve">) for a 3φ short circuit fault at the </w:t>
            </w:r>
            <w:r w:rsidR="008572B5" w:rsidRPr="00F42B66">
              <w:rPr>
                <w:color w:val="2B579A"/>
                <w:szCs w:val="24"/>
                <w:shd w:val="clear" w:color="auto" w:fill="E6E6E6"/>
              </w:rPr>
              <w:fldChar w:fldCharType="begin"/>
            </w:r>
            <w:r w:rsidR="008572B5" w:rsidRPr="00F42B66">
              <w:rPr>
                <w:szCs w:val="24"/>
              </w:rPr>
              <w:instrText xml:space="preserve"> REF ConnectionPoint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Connection Point</w:t>
            </w:r>
            <w:r w:rsidR="008572B5" w:rsidRPr="00F42B66">
              <w:rPr>
                <w:color w:val="2B579A"/>
                <w:szCs w:val="24"/>
                <w:shd w:val="clear" w:color="auto" w:fill="E6E6E6"/>
              </w:rPr>
              <w:fldChar w:fldCharType="end"/>
            </w:r>
          </w:p>
        </w:tc>
        <w:tc>
          <w:tcPr>
            <w:tcW w:w="1305" w:type="dxa"/>
          </w:tcPr>
          <w:p w14:paraId="6E861D7A"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D7B"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D80" w14:textId="77777777" w:rsidTr="007E0261">
        <w:tc>
          <w:tcPr>
            <w:tcW w:w="6237" w:type="dxa"/>
          </w:tcPr>
          <w:p w14:paraId="6E861D7D" w14:textId="053D2B56" w:rsidR="00201F6A" w:rsidRPr="007E0261" w:rsidRDefault="00201F6A" w:rsidP="00201F6A">
            <w:pPr>
              <w:pStyle w:val="BodyText"/>
              <w:spacing w:before="60" w:after="60"/>
              <w:ind w:left="0" w:firstLine="0"/>
              <w:jc w:val="left"/>
              <w:rPr>
                <w:szCs w:val="24"/>
              </w:rPr>
            </w:pPr>
            <w:r w:rsidRPr="007E0261">
              <w:rPr>
                <w:szCs w:val="24"/>
              </w:rPr>
              <w:t>RMS value of the initial symmetrical short circuit current (</w:t>
            </w:r>
            <w:proofErr w:type="spellStart"/>
            <w:r w:rsidRPr="007E0261">
              <w:rPr>
                <w:szCs w:val="24"/>
              </w:rPr>
              <w:t>I</w:t>
            </w:r>
            <w:r w:rsidRPr="007E0261">
              <w:rPr>
                <w:szCs w:val="24"/>
                <w:vertAlign w:val="subscript"/>
              </w:rPr>
              <w:t>k</w:t>
            </w:r>
            <w:proofErr w:type="spellEnd"/>
            <w:r w:rsidRPr="007E0261">
              <w:rPr>
                <w:szCs w:val="24"/>
              </w:rPr>
              <w:t xml:space="preserve">”) for a 3φ short circuit fault at the </w:t>
            </w:r>
            <w:r w:rsidR="008572B5" w:rsidRPr="00F42B66">
              <w:rPr>
                <w:color w:val="2B579A"/>
                <w:szCs w:val="24"/>
                <w:shd w:val="clear" w:color="auto" w:fill="E6E6E6"/>
              </w:rPr>
              <w:fldChar w:fldCharType="begin"/>
            </w:r>
            <w:r w:rsidR="008572B5" w:rsidRPr="00F42B66">
              <w:rPr>
                <w:szCs w:val="24"/>
              </w:rPr>
              <w:instrText xml:space="preserve"> REF ConnectionPoint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Connection Point</w:t>
            </w:r>
            <w:r w:rsidR="008572B5" w:rsidRPr="00F42B66">
              <w:rPr>
                <w:color w:val="2B579A"/>
                <w:szCs w:val="24"/>
                <w:shd w:val="clear" w:color="auto" w:fill="E6E6E6"/>
              </w:rPr>
              <w:fldChar w:fldCharType="end"/>
            </w:r>
          </w:p>
        </w:tc>
        <w:tc>
          <w:tcPr>
            <w:tcW w:w="1305" w:type="dxa"/>
          </w:tcPr>
          <w:p w14:paraId="6E861D7E"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D7F"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D84" w14:textId="77777777" w:rsidTr="007E0261">
        <w:tc>
          <w:tcPr>
            <w:tcW w:w="6237" w:type="dxa"/>
          </w:tcPr>
          <w:p w14:paraId="6E861D81" w14:textId="078F2965" w:rsidR="00201F6A" w:rsidRPr="007E0261" w:rsidRDefault="00201F6A" w:rsidP="00201F6A">
            <w:pPr>
              <w:pStyle w:val="BodyText"/>
              <w:spacing w:before="60" w:after="60"/>
              <w:ind w:left="0" w:firstLine="0"/>
              <w:jc w:val="left"/>
              <w:rPr>
                <w:szCs w:val="24"/>
              </w:rPr>
            </w:pPr>
            <w:r w:rsidRPr="007E0261">
              <w:rPr>
                <w:szCs w:val="24"/>
              </w:rPr>
              <w:t>RMS value of the symmetrical short circuit current at 100ms (</w:t>
            </w:r>
            <w:proofErr w:type="spellStart"/>
            <w:proofErr w:type="gramStart"/>
            <w:r w:rsidRPr="007E0261">
              <w:rPr>
                <w:szCs w:val="24"/>
              </w:rPr>
              <w:t>I</w:t>
            </w:r>
            <w:r w:rsidRPr="007E0261">
              <w:rPr>
                <w:szCs w:val="24"/>
                <w:vertAlign w:val="subscript"/>
              </w:rPr>
              <w:t>k</w:t>
            </w:r>
            <w:proofErr w:type="spellEnd"/>
            <w:r w:rsidRPr="007E0261">
              <w:rPr>
                <w:szCs w:val="24"/>
                <w:vertAlign w:val="subscript"/>
              </w:rPr>
              <w:t>(</w:t>
            </w:r>
            <w:proofErr w:type="gramEnd"/>
            <w:r w:rsidRPr="007E0261">
              <w:rPr>
                <w:szCs w:val="24"/>
                <w:vertAlign w:val="subscript"/>
              </w:rPr>
              <w:t>100)</w:t>
            </w:r>
            <w:r w:rsidRPr="007E0261">
              <w:rPr>
                <w:szCs w:val="24"/>
              </w:rPr>
              <w:t xml:space="preserve">) for a 3φ short circuit fault at the </w:t>
            </w:r>
            <w:r w:rsidR="008572B5" w:rsidRPr="00F42B66">
              <w:rPr>
                <w:color w:val="2B579A"/>
                <w:szCs w:val="24"/>
                <w:shd w:val="clear" w:color="auto" w:fill="E6E6E6"/>
              </w:rPr>
              <w:fldChar w:fldCharType="begin"/>
            </w:r>
            <w:r w:rsidR="008572B5" w:rsidRPr="00F42B66">
              <w:rPr>
                <w:szCs w:val="24"/>
              </w:rPr>
              <w:instrText xml:space="preserve"> REF ConnectionPoint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zCs w:val="24"/>
              </w:rPr>
              <w:t>Connection Point</w:t>
            </w:r>
            <w:r w:rsidR="008572B5" w:rsidRPr="00F42B66">
              <w:rPr>
                <w:color w:val="2B579A"/>
                <w:szCs w:val="24"/>
                <w:shd w:val="clear" w:color="auto" w:fill="E6E6E6"/>
              </w:rPr>
              <w:fldChar w:fldCharType="end"/>
            </w:r>
          </w:p>
        </w:tc>
        <w:tc>
          <w:tcPr>
            <w:tcW w:w="1305" w:type="dxa"/>
          </w:tcPr>
          <w:p w14:paraId="6E861D82"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D83"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D88" w14:textId="77777777" w:rsidTr="007E0261">
        <w:tc>
          <w:tcPr>
            <w:tcW w:w="6237" w:type="dxa"/>
          </w:tcPr>
          <w:p w14:paraId="6E861D85" w14:textId="77777777" w:rsidR="00201F6A" w:rsidRPr="007E0261" w:rsidRDefault="00201F6A" w:rsidP="00201F6A">
            <w:pPr>
              <w:pStyle w:val="BodyText"/>
              <w:spacing w:before="60" w:after="60"/>
              <w:ind w:left="0" w:firstLine="0"/>
              <w:jc w:val="left"/>
              <w:rPr>
                <w:szCs w:val="24"/>
              </w:rPr>
            </w:pPr>
            <w:r w:rsidRPr="007E0261">
              <w:rPr>
                <w:szCs w:val="24"/>
              </w:rPr>
              <w:t xml:space="preserve">Short circuit time constant T”, corresponding to the change from </w:t>
            </w:r>
            <w:proofErr w:type="spellStart"/>
            <w:r w:rsidRPr="007E0261">
              <w:rPr>
                <w:szCs w:val="24"/>
              </w:rPr>
              <w:t>I</w:t>
            </w:r>
            <w:r w:rsidRPr="007E0261">
              <w:rPr>
                <w:szCs w:val="24"/>
                <w:vertAlign w:val="subscript"/>
              </w:rPr>
              <w:t>k</w:t>
            </w:r>
            <w:proofErr w:type="spellEnd"/>
            <w:r w:rsidRPr="007E0261">
              <w:rPr>
                <w:szCs w:val="24"/>
              </w:rPr>
              <w:t xml:space="preserve">” to </w:t>
            </w:r>
            <w:proofErr w:type="spellStart"/>
            <w:r w:rsidRPr="007E0261">
              <w:rPr>
                <w:szCs w:val="24"/>
              </w:rPr>
              <w:t>I</w:t>
            </w:r>
            <w:r w:rsidRPr="007E0261">
              <w:rPr>
                <w:szCs w:val="24"/>
                <w:vertAlign w:val="subscript"/>
              </w:rPr>
              <w:t>k</w:t>
            </w:r>
            <w:proofErr w:type="spellEnd"/>
            <w:r w:rsidRPr="007E0261">
              <w:rPr>
                <w:szCs w:val="24"/>
                <w:vertAlign w:val="subscript"/>
              </w:rPr>
              <w:t>(100)</w:t>
            </w:r>
          </w:p>
        </w:tc>
        <w:tc>
          <w:tcPr>
            <w:tcW w:w="1305" w:type="dxa"/>
          </w:tcPr>
          <w:p w14:paraId="6E861D86" w14:textId="77777777" w:rsidR="00201F6A" w:rsidRPr="007E0261" w:rsidRDefault="00201F6A" w:rsidP="00201F6A">
            <w:pPr>
              <w:pStyle w:val="BodyText"/>
              <w:spacing w:before="60" w:after="60"/>
              <w:ind w:left="0" w:firstLine="0"/>
              <w:jc w:val="center"/>
              <w:rPr>
                <w:szCs w:val="24"/>
              </w:rPr>
            </w:pPr>
            <w:r w:rsidRPr="007E0261">
              <w:rPr>
                <w:szCs w:val="24"/>
              </w:rPr>
              <w:t>s</w:t>
            </w:r>
          </w:p>
        </w:tc>
        <w:tc>
          <w:tcPr>
            <w:tcW w:w="1672" w:type="dxa"/>
          </w:tcPr>
          <w:p w14:paraId="6E861D87"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D8C" w14:textId="77777777" w:rsidTr="007E0261">
        <w:tc>
          <w:tcPr>
            <w:tcW w:w="6237" w:type="dxa"/>
          </w:tcPr>
          <w:p w14:paraId="6E861D89" w14:textId="77777777" w:rsidR="00201F6A" w:rsidRPr="007E0261" w:rsidRDefault="00201F6A" w:rsidP="00201F6A">
            <w:pPr>
              <w:pStyle w:val="BodyText"/>
              <w:spacing w:before="60" w:after="60"/>
              <w:ind w:left="0" w:firstLine="0"/>
              <w:jc w:val="left"/>
              <w:rPr>
                <w:szCs w:val="24"/>
              </w:rPr>
            </w:pPr>
            <w:r w:rsidRPr="007E0261">
              <w:rPr>
                <w:szCs w:val="24"/>
              </w:rPr>
              <w:t>Positive sequence X/R ratio at the instant of fault</w:t>
            </w:r>
          </w:p>
        </w:tc>
        <w:tc>
          <w:tcPr>
            <w:tcW w:w="1305" w:type="dxa"/>
          </w:tcPr>
          <w:p w14:paraId="6E861D8A"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672" w:type="dxa"/>
          </w:tcPr>
          <w:p w14:paraId="6E861D8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D90" w14:textId="77777777" w:rsidTr="007E0261">
        <w:tc>
          <w:tcPr>
            <w:tcW w:w="6237" w:type="dxa"/>
            <w:shd w:val="clear" w:color="auto" w:fill="B3B3B3"/>
          </w:tcPr>
          <w:p w14:paraId="6E861D8D" w14:textId="43205E51" w:rsidR="00201F6A" w:rsidRPr="007E0261" w:rsidRDefault="00786E2C" w:rsidP="00201F6A">
            <w:pPr>
              <w:pStyle w:val="BodyText"/>
              <w:keepNext/>
              <w:spacing w:before="60" w:after="60"/>
              <w:ind w:left="0" w:firstLine="0"/>
              <w:jc w:val="left"/>
              <w:rPr>
                <w:b/>
                <w:szCs w:val="24"/>
              </w:rPr>
            </w:pPr>
            <w:r w:rsidRPr="007E0261">
              <w:rPr>
                <w:b/>
                <w:color w:val="2B579A"/>
                <w:szCs w:val="24"/>
                <w:shd w:val="clear" w:color="auto" w:fill="E6E6E6"/>
              </w:rPr>
              <w:fldChar w:fldCharType="begin"/>
            </w:r>
            <w:r w:rsidR="00201F6A" w:rsidRPr="007E0261">
              <w:rPr>
                <w:szCs w:val="24"/>
              </w:rPr>
              <w:instrText xml:space="preserve"> REF EmbeddedTransmissionSystem \h </w:instrText>
            </w:r>
            <w:r w:rsidR="00F42B66">
              <w:rPr>
                <w:b/>
                <w:szCs w:val="24"/>
              </w:rPr>
              <w:instrText xml:space="preserve"> \* MERGEFORMAT </w:instrText>
            </w:r>
            <w:r w:rsidRPr="007E0261">
              <w:rPr>
                <w:b/>
                <w:color w:val="2B579A"/>
                <w:szCs w:val="24"/>
                <w:shd w:val="clear" w:color="auto" w:fill="E6E6E6"/>
              </w:rPr>
            </w:r>
            <w:r w:rsidRPr="007E0261">
              <w:rPr>
                <w:b/>
                <w:color w:val="2B579A"/>
                <w:szCs w:val="24"/>
                <w:shd w:val="clear" w:color="auto" w:fill="E6E6E6"/>
              </w:rPr>
              <w:fldChar w:fldCharType="separate"/>
            </w:r>
            <w:r w:rsidR="005C572C" w:rsidRPr="005C572C">
              <w:rPr>
                <w:b/>
                <w:szCs w:val="24"/>
              </w:rPr>
              <w:t>Embedded Transmission System</w:t>
            </w:r>
            <w:r w:rsidRPr="007E0261">
              <w:rPr>
                <w:b/>
                <w:color w:val="2B579A"/>
                <w:szCs w:val="24"/>
                <w:shd w:val="clear" w:color="auto" w:fill="E6E6E6"/>
              </w:rPr>
              <w:fldChar w:fldCharType="end"/>
            </w:r>
            <w:r w:rsidR="00201F6A" w:rsidRPr="007E0261">
              <w:rPr>
                <w:b/>
                <w:szCs w:val="24"/>
              </w:rPr>
              <w:t xml:space="preserve"> INTERFACE ARRANGEMENTS (see note 5)</w:t>
            </w:r>
          </w:p>
        </w:tc>
        <w:tc>
          <w:tcPr>
            <w:tcW w:w="1305" w:type="dxa"/>
            <w:shd w:val="clear" w:color="auto" w:fill="B3B3B3"/>
          </w:tcPr>
          <w:p w14:paraId="6E861D8E" w14:textId="77777777" w:rsidR="00201F6A" w:rsidRPr="007E0261" w:rsidRDefault="00201F6A" w:rsidP="00201F6A">
            <w:pPr>
              <w:pStyle w:val="BodyText"/>
              <w:keepNext/>
              <w:spacing w:before="60" w:after="60"/>
              <w:ind w:left="42" w:right="117" w:firstLine="0"/>
              <w:jc w:val="center"/>
              <w:rPr>
                <w:szCs w:val="24"/>
              </w:rPr>
            </w:pPr>
          </w:p>
        </w:tc>
        <w:tc>
          <w:tcPr>
            <w:tcW w:w="1672" w:type="dxa"/>
            <w:shd w:val="clear" w:color="auto" w:fill="B3B3B3"/>
          </w:tcPr>
          <w:p w14:paraId="6E861D8F" w14:textId="77777777" w:rsidR="00201F6A" w:rsidRPr="007E0261" w:rsidRDefault="00201F6A" w:rsidP="00201F6A">
            <w:pPr>
              <w:pStyle w:val="BodyText"/>
              <w:keepNext/>
              <w:spacing w:before="60" w:after="60"/>
              <w:ind w:left="0" w:firstLine="0"/>
              <w:jc w:val="center"/>
              <w:rPr>
                <w:b/>
                <w:szCs w:val="24"/>
              </w:rPr>
            </w:pPr>
          </w:p>
        </w:tc>
      </w:tr>
      <w:tr w:rsidR="00201F6A" w:rsidRPr="00F42B66" w14:paraId="6E861D94" w14:textId="77777777" w:rsidTr="007E0261">
        <w:tc>
          <w:tcPr>
            <w:tcW w:w="6237" w:type="dxa"/>
            <w:tcBorders>
              <w:bottom w:val="single" w:sz="4" w:space="0" w:color="auto"/>
            </w:tcBorders>
          </w:tcPr>
          <w:p w14:paraId="6E861D91" w14:textId="79DF4ECB" w:rsidR="00201F6A" w:rsidRPr="007E0261" w:rsidDel="004B1E7D" w:rsidRDefault="00201F6A" w:rsidP="00201F6A">
            <w:pPr>
              <w:pStyle w:val="BodyText"/>
              <w:spacing w:before="60" w:after="60"/>
              <w:ind w:left="0" w:firstLine="0"/>
              <w:jc w:val="left"/>
              <w:rPr>
                <w:spacing w:val="0"/>
                <w:szCs w:val="24"/>
              </w:rPr>
            </w:pPr>
            <w:r w:rsidRPr="007E0261">
              <w:rPr>
                <w:szCs w:val="24"/>
              </w:rPr>
              <w:t xml:space="preserve">Means of connection, disconnection and </w:t>
            </w:r>
            <w:r w:rsidR="00A60AF5">
              <w:rPr>
                <w:color w:val="2B579A"/>
                <w:shd w:val="clear" w:color="auto" w:fill="E6E6E6"/>
              </w:rPr>
              <w:fldChar w:fldCharType="begin"/>
            </w:r>
            <w:r w:rsidR="00A60AF5">
              <w:instrText xml:space="preserve"> REF synch \h </w:instrText>
            </w:r>
            <w:r w:rsidR="00A60AF5">
              <w:rPr>
                <w:color w:val="2B579A"/>
                <w:shd w:val="clear" w:color="auto" w:fill="E6E6E6"/>
              </w:rPr>
            </w:r>
            <w:r w:rsidR="00A60AF5">
              <w:rPr>
                <w:color w:val="2B579A"/>
                <w:shd w:val="clear" w:color="auto" w:fill="E6E6E6"/>
              </w:rPr>
              <w:fldChar w:fldCharType="separate"/>
            </w:r>
            <w:r w:rsidR="005C572C">
              <w:rPr>
                <w:b/>
              </w:rPr>
              <w:t>Synchronis</w:t>
            </w:r>
            <w:r w:rsidR="00A60AF5">
              <w:rPr>
                <w:color w:val="2B579A"/>
                <w:shd w:val="clear" w:color="auto" w:fill="E6E6E6"/>
              </w:rPr>
              <w:fldChar w:fldCharType="end"/>
            </w:r>
            <w:r w:rsidR="00321BCB" w:rsidRPr="00A60AF5">
              <w:rPr>
                <w:b/>
                <w:bCs/>
                <w:spacing w:val="0"/>
                <w:szCs w:val="24"/>
              </w:rPr>
              <w:t>ing</w:t>
            </w:r>
            <w:r w:rsidR="00321BCB" w:rsidRPr="007E0261">
              <w:rPr>
                <w:spacing w:val="0"/>
                <w:szCs w:val="24"/>
              </w:rPr>
              <w:t xml:space="preserve"> </w:t>
            </w:r>
            <w:r w:rsidRPr="007E0261">
              <w:rPr>
                <w:spacing w:val="0"/>
                <w:szCs w:val="24"/>
              </w:rPr>
              <w:t xml:space="preserve">between </w:t>
            </w:r>
            <w:r w:rsidR="008572B5" w:rsidRPr="00F42B66">
              <w:rPr>
                <w:color w:val="2B579A"/>
                <w:szCs w:val="24"/>
                <w:shd w:val="clear" w:color="auto" w:fill="E6E6E6"/>
              </w:rPr>
              <w:fldChar w:fldCharType="begin"/>
            </w:r>
            <w:r w:rsidR="008572B5" w:rsidRPr="00F42B66">
              <w:rPr>
                <w:szCs w:val="24"/>
              </w:rPr>
              <w:instrText xml:space="preserve"> REF DNO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pacing w:val="0"/>
                <w:szCs w:val="24"/>
              </w:rPr>
              <w:t>DNO</w:t>
            </w:r>
            <w:r w:rsidR="008572B5" w:rsidRPr="00F42B66">
              <w:rPr>
                <w:color w:val="2B579A"/>
                <w:szCs w:val="24"/>
                <w:shd w:val="clear" w:color="auto" w:fill="E6E6E6"/>
              </w:rPr>
              <w:fldChar w:fldCharType="end"/>
            </w:r>
            <w:r w:rsidRPr="007E0261">
              <w:rPr>
                <w:spacing w:val="0"/>
                <w:szCs w:val="24"/>
              </w:rPr>
              <w:t xml:space="preserve"> and </w:t>
            </w:r>
            <w:r w:rsidR="008572B5" w:rsidRPr="00F42B66">
              <w:rPr>
                <w:color w:val="2B579A"/>
                <w:szCs w:val="24"/>
                <w:shd w:val="clear" w:color="auto" w:fill="E6E6E6"/>
              </w:rPr>
              <w:fldChar w:fldCharType="begin"/>
            </w:r>
            <w:r w:rsidR="008572B5" w:rsidRPr="00F42B66">
              <w:rPr>
                <w:szCs w:val="24"/>
              </w:rPr>
              <w:instrText xml:space="preserve"> REF User \h  \* MERGEFORMAT </w:instrText>
            </w:r>
            <w:r w:rsidR="008572B5" w:rsidRPr="00F42B66">
              <w:rPr>
                <w:color w:val="2B579A"/>
                <w:szCs w:val="24"/>
                <w:shd w:val="clear" w:color="auto" w:fill="E6E6E6"/>
              </w:rPr>
            </w:r>
            <w:r w:rsidR="008572B5" w:rsidRPr="00F42B66">
              <w:rPr>
                <w:color w:val="2B579A"/>
                <w:szCs w:val="24"/>
                <w:shd w:val="clear" w:color="auto" w:fill="E6E6E6"/>
              </w:rPr>
              <w:fldChar w:fldCharType="separate"/>
            </w:r>
            <w:r w:rsidR="005C572C" w:rsidRPr="005C572C">
              <w:rPr>
                <w:b/>
                <w:spacing w:val="0"/>
                <w:szCs w:val="24"/>
              </w:rPr>
              <w:t>User</w:t>
            </w:r>
            <w:r w:rsidR="008572B5" w:rsidRPr="00F42B66">
              <w:rPr>
                <w:color w:val="2B579A"/>
                <w:szCs w:val="24"/>
                <w:shd w:val="clear" w:color="auto" w:fill="E6E6E6"/>
              </w:rPr>
              <w:fldChar w:fldCharType="end"/>
            </w:r>
          </w:p>
        </w:tc>
        <w:tc>
          <w:tcPr>
            <w:tcW w:w="1305" w:type="dxa"/>
            <w:tcBorders>
              <w:bottom w:val="single" w:sz="4" w:space="0" w:color="auto"/>
            </w:tcBorders>
          </w:tcPr>
          <w:p w14:paraId="6E861D92" w14:textId="77777777" w:rsidR="00201F6A" w:rsidRPr="007E0261" w:rsidDel="004B1E7D" w:rsidRDefault="00201F6A" w:rsidP="00201F6A">
            <w:pPr>
              <w:pStyle w:val="BodyText"/>
              <w:spacing w:before="60" w:after="60"/>
              <w:ind w:left="0" w:firstLine="0"/>
              <w:jc w:val="center"/>
              <w:rPr>
                <w:spacing w:val="0"/>
                <w:szCs w:val="24"/>
              </w:rPr>
            </w:pPr>
            <w:r w:rsidRPr="007E0261" w:rsidDel="00056E88">
              <w:rPr>
                <w:szCs w:val="24"/>
              </w:rPr>
              <w:t>Method statement</w:t>
            </w:r>
          </w:p>
        </w:tc>
        <w:tc>
          <w:tcPr>
            <w:tcW w:w="1672" w:type="dxa"/>
            <w:tcBorders>
              <w:bottom w:val="single" w:sz="4" w:space="0" w:color="auto"/>
            </w:tcBorders>
          </w:tcPr>
          <w:p w14:paraId="6E861D93" w14:textId="77777777" w:rsidR="00201F6A" w:rsidRPr="007E0261" w:rsidDel="004B1E7D" w:rsidRDefault="00201F6A" w:rsidP="00201F6A">
            <w:pPr>
              <w:pStyle w:val="BodyText"/>
              <w:spacing w:before="60" w:after="60"/>
              <w:ind w:left="0" w:firstLine="0"/>
              <w:jc w:val="center"/>
              <w:rPr>
                <w:b/>
                <w:spacing w:val="0"/>
                <w:szCs w:val="24"/>
              </w:rPr>
            </w:pPr>
            <w:r w:rsidRPr="007E0261">
              <w:rPr>
                <w:b/>
                <w:szCs w:val="24"/>
              </w:rPr>
              <w:t>SPD</w:t>
            </w:r>
          </w:p>
        </w:tc>
      </w:tr>
      <w:tr w:rsidR="00201F6A" w:rsidRPr="00F42B66" w14:paraId="6E861D98" w14:textId="77777777" w:rsidTr="007E0261">
        <w:tc>
          <w:tcPr>
            <w:tcW w:w="6237" w:type="dxa"/>
            <w:tcBorders>
              <w:bottom w:val="single" w:sz="4" w:space="0" w:color="auto"/>
            </w:tcBorders>
          </w:tcPr>
          <w:p w14:paraId="6E861D95" w14:textId="77777777" w:rsidR="00201F6A" w:rsidRPr="007E0261" w:rsidRDefault="00201F6A" w:rsidP="00201F6A">
            <w:pPr>
              <w:pStyle w:val="BodyText"/>
              <w:spacing w:before="60" w:after="60"/>
              <w:ind w:left="0" w:firstLine="0"/>
              <w:jc w:val="left"/>
              <w:rPr>
                <w:szCs w:val="24"/>
              </w:rPr>
            </w:pPr>
            <w:r w:rsidRPr="007E0261">
              <w:rPr>
                <w:szCs w:val="24"/>
              </w:rPr>
              <w:t>Site protection / co-ordination arrangements with DNO</w:t>
            </w:r>
          </w:p>
        </w:tc>
        <w:tc>
          <w:tcPr>
            <w:tcW w:w="1305" w:type="dxa"/>
            <w:tcBorders>
              <w:bottom w:val="single" w:sz="4" w:space="0" w:color="auto"/>
            </w:tcBorders>
          </w:tcPr>
          <w:p w14:paraId="6E861D96" w14:textId="77777777" w:rsidR="00201F6A" w:rsidRPr="007E0261" w:rsidDel="00056E88"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D97"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D9C" w14:textId="77777777" w:rsidTr="007E0261">
        <w:tc>
          <w:tcPr>
            <w:tcW w:w="6237" w:type="dxa"/>
            <w:tcBorders>
              <w:bottom w:val="single" w:sz="4" w:space="0" w:color="auto"/>
            </w:tcBorders>
          </w:tcPr>
          <w:p w14:paraId="6E861D99" w14:textId="77777777" w:rsidR="00201F6A" w:rsidRPr="007E0261" w:rsidRDefault="00201F6A" w:rsidP="00201F6A">
            <w:pPr>
              <w:pStyle w:val="BodyText"/>
              <w:spacing w:before="60" w:after="60"/>
              <w:ind w:left="0" w:firstLine="0"/>
              <w:jc w:val="left"/>
              <w:rPr>
                <w:szCs w:val="24"/>
              </w:rPr>
            </w:pPr>
            <w:r w:rsidRPr="007E0261">
              <w:rPr>
                <w:szCs w:val="24"/>
              </w:rPr>
              <w:t>Site communications, control and monitoring (HV / LV)</w:t>
            </w:r>
          </w:p>
        </w:tc>
        <w:tc>
          <w:tcPr>
            <w:tcW w:w="1305" w:type="dxa"/>
            <w:tcBorders>
              <w:bottom w:val="single" w:sz="4" w:space="0" w:color="auto"/>
            </w:tcBorders>
          </w:tcPr>
          <w:p w14:paraId="6E861D9A" w14:textId="77777777" w:rsidR="00201F6A" w:rsidRPr="007E0261" w:rsidDel="00056E88"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D9B" w14:textId="737F1366" w:rsidR="00201F6A" w:rsidRPr="007E0261" w:rsidRDefault="008572B5" w:rsidP="00201F6A">
            <w:pPr>
              <w:pStyle w:val="BodyText"/>
              <w:spacing w:before="60" w:after="60"/>
              <w:ind w:left="0" w:firstLine="0"/>
              <w:jc w:val="center"/>
              <w:rPr>
                <w:b/>
                <w:szCs w:val="24"/>
              </w:rPr>
            </w:pPr>
            <w:r w:rsidRPr="00F42B66">
              <w:rPr>
                <w:color w:val="2B579A"/>
                <w:szCs w:val="24"/>
                <w:shd w:val="clear" w:color="auto" w:fill="E6E6E6"/>
              </w:rPr>
              <w:fldChar w:fldCharType="begin"/>
            </w:r>
            <w:r w:rsidRPr="00F42B66">
              <w:rPr>
                <w:szCs w:val="24"/>
              </w:rPr>
              <w:instrText xml:space="preserve"> REF DPDa \h  \* MERGEFORMAT </w:instrText>
            </w:r>
            <w:r w:rsidRPr="00F42B66">
              <w:rPr>
                <w:color w:val="2B579A"/>
                <w:szCs w:val="24"/>
                <w:shd w:val="clear" w:color="auto" w:fill="E6E6E6"/>
              </w:rPr>
            </w:r>
            <w:r w:rsidRPr="00F42B66">
              <w:rPr>
                <w:color w:val="2B579A"/>
                <w:szCs w:val="24"/>
                <w:shd w:val="clear" w:color="auto" w:fill="E6E6E6"/>
              </w:rPr>
              <w:fldChar w:fldCharType="separate"/>
            </w:r>
            <w:r w:rsidR="005C572C" w:rsidRPr="005C572C">
              <w:rPr>
                <w:b/>
                <w:szCs w:val="24"/>
              </w:rPr>
              <w:t>DPD</w:t>
            </w:r>
            <w:r w:rsidRPr="00F42B66">
              <w:rPr>
                <w:color w:val="2B579A"/>
                <w:szCs w:val="24"/>
                <w:shd w:val="clear" w:color="auto" w:fill="E6E6E6"/>
              </w:rPr>
              <w:fldChar w:fldCharType="end"/>
            </w:r>
          </w:p>
        </w:tc>
      </w:tr>
    </w:tbl>
    <w:p w14:paraId="6E861D9D" w14:textId="77777777" w:rsidR="00201F6A" w:rsidRPr="007E0261" w:rsidRDefault="00201F6A" w:rsidP="00201F6A">
      <w:pPr>
        <w:ind w:left="0" w:firstLine="0"/>
        <w:jc w:val="left"/>
        <w:rPr>
          <w:szCs w:val="24"/>
        </w:rPr>
      </w:pPr>
    </w:p>
    <w:p w14:paraId="6E861D9E" w14:textId="77777777" w:rsidR="00201F6A" w:rsidRPr="007E0261" w:rsidRDefault="00201F6A" w:rsidP="00201F6A">
      <w:pPr>
        <w:spacing w:after="120"/>
        <w:ind w:left="0" w:firstLine="0"/>
        <w:jc w:val="left"/>
        <w:rPr>
          <w:b/>
          <w:szCs w:val="24"/>
        </w:rPr>
      </w:pPr>
      <w:r w:rsidRPr="007E0261">
        <w:rPr>
          <w:b/>
          <w:szCs w:val="24"/>
        </w:rPr>
        <w:t>Notes:</w:t>
      </w:r>
    </w:p>
    <w:p w14:paraId="6E861D9F" w14:textId="04B6BDE7" w:rsidR="00201F6A" w:rsidRPr="007E0261" w:rsidRDefault="00201F6A" w:rsidP="00B77034">
      <w:pPr>
        <w:numPr>
          <w:ilvl w:val="0"/>
          <w:numId w:val="57"/>
        </w:numPr>
        <w:tabs>
          <w:tab w:val="clear" w:pos="720"/>
          <w:tab w:val="num" w:pos="360"/>
        </w:tabs>
        <w:spacing w:after="120"/>
        <w:ind w:left="360"/>
        <w:jc w:val="left"/>
        <w:rPr>
          <w:szCs w:val="24"/>
        </w:rPr>
      </w:pPr>
      <w:r w:rsidRPr="007E0261">
        <w:rPr>
          <w:szCs w:val="24"/>
        </w:rPr>
        <w:t xml:space="preserve">Intermittent and Non-intermittent Generation is defined in </w:t>
      </w:r>
      <w:r w:rsidR="00DF4770" w:rsidRPr="007E0261">
        <w:rPr>
          <w:szCs w:val="24"/>
        </w:rPr>
        <w:t>ENA EREP 130</w:t>
      </w:r>
      <w:r w:rsidRPr="007E0261">
        <w:rPr>
          <w:szCs w:val="24"/>
        </w:rPr>
        <w:t xml:space="preserve"> as follows:</w:t>
      </w:r>
    </w:p>
    <w:p w14:paraId="6E861DA0" w14:textId="77777777" w:rsidR="00201F6A" w:rsidRPr="007E0261" w:rsidRDefault="00201F6A" w:rsidP="00B77034">
      <w:pPr>
        <w:numPr>
          <w:ilvl w:val="1"/>
          <w:numId w:val="54"/>
        </w:numPr>
        <w:tabs>
          <w:tab w:val="clear" w:pos="1440"/>
          <w:tab w:val="num" w:pos="720"/>
        </w:tabs>
        <w:spacing w:after="120"/>
        <w:ind w:left="720"/>
        <w:jc w:val="left"/>
        <w:rPr>
          <w:szCs w:val="24"/>
        </w:rPr>
      </w:pPr>
      <w:r w:rsidRPr="007E0261">
        <w:rPr>
          <w:szCs w:val="24"/>
        </w:rPr>
        <w:t xml:space="preserve">Intermittent Generation: Generation plant where the energy source for the prime mover </w:t>
      </w:r>
      <w:proofErr w:type="spellStart"/>
      <w:r w:rsidRPr="007E0261">
        <w:rPr>
          <w:szCs w:val="24"/>
        </w:rPr>
        <w:t>can not</w:t>
      </w:r>
      <w:proofErr w:type="spellEnd"/>
      <w:r w:rsidRPr="007E0261">
        <w:rPr>
          <w:szCs w:val="24"/>
        </w:rPr>
        <w:t xml:space="preserve"> be made available on demand</w:t>
      </w:r>
    </w:p>
    <w:p w14:paraId="6E861DA1" w14:textId="77777777" w:rsidR="00201F6A" w:rsidRPr="007E0261" w:rsidRDefault="00201F6A" w:rsidP="00B77034">
      <w:pPr>
        <w:numPr>
          <w:ilvl w:val="1"/>
          <w:numId w:val="54"/>
        </w:numPr>
        <w:tabs>
          <w:tab w:val="clear" w:pos="1440"/>
          <w:tab w:val="num" w:pos="720"/>
        </w:tabs>
        <w:spacing w:after="120"/>
        <w:ind w:left="720"/>
        <w:jc w:val="left"/>
        <w:rPr>
          <w:szCs w:val="24"/>
        </w:rPr>
      </w:pPr>
      <w:r w:rsidRPr="007E0261">
        <w:rPr>
          <w:szCs w:val="24"/>
        </w:rPr>
        <w:t>Non-intermittent Generation: Generation plant where the energy source for the prime mover can be made available on demand</w:t>
      </w:r>
    </w:p>
    <w:p w14:paraId="6E861DA2" w14:textId="710D38E7" w:rsidR="00201F6A" w:rsidRPr="007E0261" w:rsidRDefault="00201F6A" w:rsidP="00B77034">
      <w:pPr>
        <w:numPr>
          <w:ilvl w:val="0"/>
          <w:numId w:val="57"/>
        </w:numPr>
        <w:tabs>
          <w:tab w:val="clear" w:pos="720"/>
          <w:tab w:val="num" w:pos="360"/>
        </w:tabs>
        <w:spacing w:after="120"/>
        <w:ind w:left="360"/>
        <w:jc w:val="left"/>
        <w:rPr>
          <w:szCs w:val="24"/>
        </w:rPr>
      </w:pPr>
      <w:r w:rsidRPr="007E0261">
        <w:rPr>
          <w:szCs w:val="24"/>
        </w:rPr>
        <w:t xml:space="preserve">This section relates to operating conditions when the </w:t>
      </w:r>
      <w:r w:rsidR="00786E2C" w:rsidRPr="007E0261">
        <w:rPr>
          <w:b/>
          <w:color w:val="2B579A"/>
          <w:szCs w:val="24"/>
          <w:shd w:val="clear" w:color="auto" w:fill="E6E6E6"/>
        </w:rPr>
        <w:fldChar w:fldCharType="begin"/>
      </w:r>
      <w:r w:rsidRPr="007E0261">
        <w:rPr>
          <w:szCs w:val="24"/>
        </w:rPr>
        <w:instrText xml:space="preserve"> REF EmbeddedTransmissionSystem \h </w:instrText>
      </w:r>
      <w:r w:rsidR="005E6EB2">
        <w:rPr>
          <w:b/>
          <w:szCs w:val="24"/>
        </w:rPr>
        <w:instrText xml:space="preserve"> \* MERGEFORMAT </w:instrText>
      </w:r>
      <w:r w:rsidR="00786E2C" w:rsidRPr="007E0261">
        <w:rPr>
          <w:b/>
          <w:color w:val="2B579A"/>
          <w:szCs w:val="24"/>
          <w:shd w:val="clear" w:color="auto" w:fill="E6E6E6"/>
        </w:rPr>
      </w:r>
      <w:r w:rsidR="00786E2C" w:rsidRPr="007E0261">
        <w:rPr>
          <w:b/>
          <w:color w:val="2B579A"/>
          <w:szCs w:val="24"/>
          <w:shd w:val="clear" w:color="auto" w:fill="E6E6E6"/>
        </w:rPr>
        <w:fldChar w:fldCharType="separate"/>
      </w:r>
      <w:r w:rsidR="005C572C" w:rsidRPr="005C572C">
        <w:rPr>
          <w:b/>
          <w:szCs w:val="24"/>
        </w:rPr>
        <w:t>Embedded Transmission System</w:t>
      </w:r>
      <w:r w:rsidR="00786E2C" w:rsidRPr="007E0261">
        <w:rPr>
          <w:b/>
          <w:color w:val="2B579A"/>
          <w:szCs w:val="24"/>
          <w:shd w:val="clear" w:color="auto" w:fill="E6E6E6"/>
        </w:rPr>
        <w:fldChar w:fldCharType="end"/>
      </w:r>
      <w:r w:rsidRPr="007E0261">
        <w:rPr>
          <w:szCs w:val="24"/>
        </w:rPr>
        <w:t xml:space="preserve"> is importing </w:t>
      </w:r>
      <w:hyperlink w:anchor="ActivePower" w:history="1">
        <w:r w:rsidR="008572B5" w:rsidRPr="005E6EB2">
          <w:rPr>
            <w:color w:val="2B579A"/>
            <w:szCs w:val="24"/>
            <w:shd w:val="clear" w:color="auto" w:fill="E6E6E6"/>
          </w:rPr>
          <w:fldChar w:fldCharType="begin"/>
        </w:r>
        <w:r w:rsidR="008572B5" w:rsidRPr="005E6EB2">
          <w:rPr>
            <w:szCs w:val="24"/>
          </w:rPr>
          <w:instrText xml:space="preserve"> REF ActivePower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Active Power</w:t>
        </w:r>
        <w:r w:rsidR="008572B5" w:rsidRPr="005E6EB2">
          <w:rPr>
            <w:color w:val="2B579A"/>
            <w:szCs w:val="24"/>
            <w:shd w:val="clear" w:color="auto" w:fill="E6E6E6"/>
          </w:rPr>
          <w:fldChar w:fldCharType="end"/>
        </w:r>
      </w:hyperlink>
      <w:r w:rsidRPr="007E0261">
        <w:rPr>
          <w:szCs w:val="24"/>
        </w:rPr>
        <w:t xml:space="preserve">, typically when it is not generating.  The maximum </w:t>
      </w:r>
      <w:hyperlink w:anchor="ActivePower" w:history="1">
        <w:r w:rsidR="008572B5" w:rsidRPr="005E6EB2">
          <w:rPr>
            <w:color w:val="2B579A"/>
            <w:szCs w:val="24"/>
            <w:shd w:val="clear" w:color="auto" w:fill="E6E6E6"/>
          </w:rPr>
          <w:fldChar w:fldCharType="begin"/>
        </w:r>
        <w:r w:rsidR="008572B5" w:rsidRPr="005E6EB2">
          <w:rPr>
            <w:szCs w:val="24"/>
          </w:rPr>
          <w:instrText xml:space="preserve"> REF ActivePower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Active Power</w:t>
        </w:r>
        <w:r w:rsidR="008572B5" w:rsidRPr="005E6EB2">
          <w:rPr>
            <w:color w:val="2B579A"/>
            <w:szCs w:val="24"/>
            <w:shd w:val="clear" w:color="auto" w:fill="E6E6E6"/>
          </w:rPr>
          <w:fldChar w:fldCharType="end"/>
        </w:r>
      </w:hyperlink>
      <w:r w:rsidRPr="007E0261">
        <w:rPr>
          <w:szCs w:val="24"/>
        </w:rPr>
        <w:t xml:space="preserve"> import requirement and the associated maximum </w:t>
      </w:r>
      <w:r w:rsidR="008572B5" w:rsidRPr="005E6EB2">
        <w:rPr>
          <w:color w:val="2B579A"/>
          <w:szCs w:val="24"/>
          <w:shd w:val="clear" w:color="auto" w:fill="E6E6E6"/>
        </w:rPr>
        <w:fldChar w:fldCharType="begin"/>
      </w:r>
      <w:r w:rsidR="008572B5" w:rsidRPr="005E6EB2">
        <w:rPr>
          <w:szCs w:val="24"/>
        </w:rPr>
        <w:instrText xml:space="preserve"> REF ReactivePower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Reactive Power</w:t>
      </w:r>
      <w:r w:rsidR="008572B5" w:rsidRPr="005E6EB2">
        <w:rPr>
          <w:color w:val="2B579A"/>
          <w:szCs w:val="24"/>
          <w:shd w:val="clear" w:color="auto" w:fill="E6E6E6"/>
        </w:rPr>
        <w:fldChar w:fldCharType="end"/>
      </w:r>
      <w:r w:rsidRPr="007E0261">
        <w:rPr>
          <w:szCs w:val="24"/>
        </w:rPr>
        <w:t xml:space="preserve"> import and/or export requirements should be stated.</w:t>
      </w:r>
    </w:p>
    <w:p w14:paraId="6E861DA3" w14:textId="177943A9" w:rsidR="00201F6A" w:rsidRPr="007E0261" w:rsidRDefault="00201F6A" w:rsidP="00B77034">
      <w:pPr>
        <w:numPr>
          <w:ilvl w:val="0"/>
          <w:numId w:val="57"/>
        </w:numPr>
        <w:tabs>
          <w:tab w:val="clear" w:pos="720"/>
          <w:tab w:val="num" w:pos="360"/>
        </w:tabs>
        <w:spacing w:after="120"/>
        <w:ind w:left="360"/>
        <w:jc w:val="left"/>
        <w:rPr>
          <w:szCs w:val="24"/>
        </w:rPr>
      </w:pPr>
      <w:r w:rsidRPr="007E0261">
        <w:rPr>
          <w:szCs w:val="24"/>
        </w:rPr>
        <w:t xml:space="preserve">This section relates to operating conditions when the </w:t>
      </w:r>
      <w:r w:rsidR="00786E2C" w:rsidRPr="007E0261">
        <w:rPr>
          <w:b/>
          <w:color w:val="2B579A"/>
          <w:szCs w:val="24"/>
          <w:shd w:val="clear" w:color="auto" w:fill="E6E6E6"/>
        </w:rPr>
        <w:fldChar w:fldCharType="begin"/>
      </w:r>
      <w:r w:rsidRPr="007E0261">
        <w:rPr>
          <w:szCs w:val="24"/>
        </w:rPr>
        <w:instrText xml:space="preserve"> REF EmbeddedTransmissionSystem \h </w:instrText>
      </w:r>
      <w:r w:rsidR="005E6EB2">
        <w:rPr>
          <w:b/>
          <w:szCs w:val="24"/>
        </w:rPr>
        <w:instrText xml:space="preserve"> \* MERGEFORMAT </w:instrText>
      </w:r>
      <w:r w:rsidR="00786E2C" w:rsidRPr="007E0261">
        <w:rPr>
          <w:b/>
          <w:color w:val="2B579A"/>
          <w:szCs w:val="24"/>
          <w:shd w:val="clear" w:color="auto" w:fill="E6E6E6"/>
        </w:rPr>
      </w:r>
      <w:r w:rsidR="00786E2C" w:rsidRPr="007E0261">
        <w:rPr>
          <w:b/>
          <w:color w:val="2B579A"/>
          <w:szCs w:val="24"/>
          <w:shd w:val="clear" w:color="auto" w:fill="E6E6E6"/>
        </w:rPr>
        <w:fldChar w:fldCharType="separate"/>
      </w:r>
      <w:r w:rsidR="005C572C" w:rsidRPr="005C572C">
        <w:rPr>
          <w:b/>
          <w:szCs w:val="24"/>
        </w:rPr>
        <w:t>Embedded Transmission System</w:t>
      </w:r>
      <w:r w:rsidR="00786E2C" w:rsidRPr="007E0261">
        <w:rPr>
          <w:b/>
          <w:color w:val="2B579A"/>
          <w:szCs w:val="24"/>
          <w:shd w:val="clear" w:color="auto" w:fill="E6E6E6"/>
        </w:rPr>
        <w:fldChar w:fldCharType="end"/>
      </w:r>
      <w:r w:rsidRPr="007E0261">
        <w:rPr>
          <w:szCs w:val="24"/>
        </w:rPr>
        <w:t xml:space="preserve"> is exporting </w:t>
      </w:r>
      <w:hyperlink w:anchor="ActivePower" w:history="1">
        <w:r w:rsidR="008572B5" w:rsidRPr="005E6EB2">
          <w:rPr>
            <w:color w:val="2B579A"/>
            <w:szCs w:val="24"/>
            <w:shd w:val="clear" w:color="auto" w:fill="E6E6E6"/>
          </w:rPr>
          <w:fldChar w:fldCharType="begin"/>
        </w:r>
        <w:r w:rsidR="008572B5" w:rsidRPr="005E6EB2">
          <w:rPr>
            <w:szCs w:val="24"/>
          </w:rPr>
          <w:instrText xml:space="preserve"> REF ActivePower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Active Power</w:t>
        </w:r>
        <w:r w:rsidR="008572B5" w:rsidRPr="005E6EB2">
          <w:rPr>
            <w:color w:val="2B579A"/>
            <w:szCs w:val="24"/>
            <w:shd w:val="clear" w:color="auto" w:fill="E6E6E6"/>
          </w:rPr>
          <w:fldChar w:fldCharType="end"/>
        </w:r>
      </w:hyperlink>
      <w:r w:rsidRPr="007E0261">
        <w:rPr>
          <w:szCs w:val="24"/>
        </w:rPr>
        <w:t xml:space="preserve">.  The </w:t>
      </w:r>
      <w:hyperlink w:anchor="ActivePower" w:history="1">
        <w:r w:rsidR="008572B5" w:rsidRPr="005E6EB2">
          <w:rPr>
            <w:color w:val="2B579A"/>
            <w:szCs w:val="24"/>
            <w:shd w:val="clear" w:color="auto" w:fill="E6E6E6"/>
          </w:rPr>
          <w:fldChar w:fldCharType="begin"/>
        </w:r>
        <w:r w:rsidR="008572B5" w:rsidRPr="005E6EB2">
          <w:rPr>
            <w:szCs w:val="24"/>
          </w:rPr>
          <w:instrText xml:space="preserve"> REF ActivePower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Active Power</w:t>
        </w:r>
        <w:r w:rsidR="008572B5" w:rsidRPr="005E6EB2">
          <w:rPr>
            <w:color w:val="2B579A"/>
            <w:szCs w:val="24"/>
            <w:shd w:val="clear" w:color="auto" w:fill="E6E6E6"/>
          </w:rPr>
          <w:fldChar w:fldCharType="end"/>
        </w:r>
      </w:hyperlink>
      <w:r w:rsidRPr="007E0261">
        <w:rPr>
          <w:szCs w:val="24"/>
        </w:rPr>
        <w:t xml:space="preserve"> export and associated maximum </w:t>
      </w:r>
      <w:r w:rsidR="008572B5" w:rsidRPr="005E6EB2">
        <w:rPr>
          <w:color w:val="2B579A"/>
          <w:szCs w:val="24"/>
          <w:shd w:val="clear" w:color="auto" w:fill="E6E6E6"/>
        </w:rPr>
        <w:fldChar w:fldCharType="begin"/>
      </w:r>
      <w:r w:rsidR="008572B5" w:rsidRPr="005E6EB2">
        <w:rPr>
          <w:szCs w:val="24"/>
        </w:rPr>
        <w:instrText xml:space="preserve"> REF ReactivePower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 xml:space="preserve">Reactive </w:t>
      </w:r>
      <w:r w:rsidR="005C572C" w:rsidRPr="005C572C">
        <w:rPr>
          <w:b/>
          <w:szCs w:val="24"/>
        </w:rPr>
        <w:lastRenderedPageBreak/>
        <w:t>Power</w:t>
      </w:r>
      <w:r w:rsidR="008572B5" w:rsidRPr="005E6EB2">
        <w:rPr>
          <w:color w:val="2B579A"/>
          <w:szCs w:val="24"/>
          <w:shd w:val="clear" w:color="auto" w:fill="E6E6E6"/>
        </w:rPr>
        <w:fldChar w:fldCharType="end"/>
      </w:r>
      <w:r w:rsidRPr="007E0261">
        <w:rPr>
          <w:szCs w:val="24"/>
        </w:rPr>
        <w:t xml:space="preserve"> range should be stated for operation at </w:t>
      </w:r>
      <w:r w:rsidR="008572B5" w:rsidRPr="005E6EB2">
        <w:rPr>
          <w:color w:val="2B579A"/>
          <w:szCs w:val="24"/>
          <w:shd w:val="clear" w:color="auto" w:fill="E6E6E6"/>
        </w:rPr>
        <w:fldChar w:fldCharType="begin"/>
      </w:r>
      <w:r w:rsidR="008572B5" w:rsidRPr="005E6EB2">
        <w:rPr>
          <w:szCs w:val="24"/>
        </w:rPr>
        <w:instrText xml:space="preserve"> REF RegisteredCapacity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Registered Capacity</w:t>
      </w:r>
      <w:r w:rsidR="008572B5" w:rsidRPr="005E6EB2">
        <w:rPr>
          <w:color w:val="2B579A"/>
          <w:szCs w:val="24"/>
          <w:shd w:val="clear" w:color="auto" w:fill="E6E6E6"/>
        </w:rPr>
        <w:fldChar w:fldCharType="end"/>
      </w:r>
      <w:r w:rsidRPr="007E0261">
        <w:rPr>
          <w:szCs w:val="24"/>
          <w:lang w:val="en-US"/>
        </w:rPr>
        <w:t xml:space="preserve"> and for operation at </w:t>
      </w:r>
      <w:r w:rsidR="008572B5" w:rsidRPr="005E6EB2">
        <w:rPr>
          <w:color w:val="2B579A"/>
          <w:szCs w:val="24"/>
          <w:shd w:val="clear" w:color="auto" w:fill="E6E6E6"/>
        </w:rPr>
        <w:fldChar w:fldCharType="begin"/>
      </w:r>
      <w:r w:rsidR="008572B5" w:rsidRPr="005E6EB2">
        <w:rPr>
          <w:szCs w:val="24"/>
        </w:rPr>
        <w:instrText xml:space="preserve"> REF MinimumGeneration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Minimum Generation</w:t>
      </w:r>
      <w:r w:rsidR="008572B5" w:rsidRPr="005E6EB2">
        <w:rPr>
          <w:color w:val="2B579A"/>
          <w:szCs w:val="24"/>
          <w:shd w:val="clear" w:color="auto" w:fill="E6E6E6"/>
        </w:rPr>
        <w:fldChar w:fldCharType="end"/>
      </w:r>
      <w:r w:rsidRPr="007E0261">
        <w:rPr>
          <w:szCs w:val="24"/>
        </w:rPr>
        <w:t>.</w:t>
      </w:r>
    </w:p>
    <w:p w14:paraId="6E861DA4" w14:textId="77777777" w:rsidR="00201F6A" w:rsidRPr="007E0261" w:rsidRDefault="00201F6A" w:rsidP="00B77034">
      <w:pPr>
        <w:numPr>
          <w:ilvl w:val="0"/>
          <w:numId w:val="57"/>
        </w:numPr>
        <w:tabs>
          <w:tab w:val="clear" w:pos="720"/>
          <w:tab w:val="num" w:pos="360"/>
        </w:tabs>
        <w:spacing w:after="120"/>
        <w:ind w:left="360"/>
        <w:jc w:val="left"/>
        <w:rPr>
          <w:szCs w:val="24"/>
        </w:rPr>
      </w:pPr>
      <w:r w:rsidRPr="007E0261">
        <w:rPr>
          <w:szCs w:val="24"/>
        </w:rPr>
        <w:t xml:space="preserve">See ER G74, ETR 120 and IEC 60909 for guidance on short-circuit current data.  Additionally, fault current contribution data may be provided in the form of detailed graphs, waveforms and/or tables.  </w:t>
      </w:r>
    </w:p>
    <w:p w14:paraId="6E861DA5" w14:textId="026137AC" w:rsidR="00201F6A" w:rsidRPr="007E0261" w:rsidRDefault="00201F6A" w:rsidP="00B77034">
      <w:pPr>
        <w:numPr>
          <w:ilvl w:val="0"/>
          <w:numId w:val="57"/>
        </w:numPr>
        <w:tabs>
          <w:tab w:val="clear" w:pos="720"/>
          <w:tab w:val="num" w:pos="360"/>
        </w:tabs>
        <w:spacing w:after="120"/>
        <w:ind w:left="360"/>
        <w:jc w:val="left"/>
        <w:rPr>
          <w:szCs w:val="24"/>
        </w:rPr>
      </w:pPr>
      <w:r w:rsidRPr="007E0261">
        <w:rPr>
          <w:szCs w:val="24"/>
        </w:rPr>
        <w:t xml:space="preserve">The interface arrangements need to be agreed and implemented between the </w:t>
      </w:r>
      <w:r w:rsidR="008572B5" w:rsidRPr="005E6EB2">
        <w:rPr>
          <w:color w:val="2B579A"/>
          <w:szCs w:val="24"/>
          <w:shd w:val="clear" w:color="auto" w:fill="E6E6E6"/>
        </w:rPr>
        <w:fldChar w:fldCharType="begin"/>
      </w:r>
      <w:r w:rsidR="008572B5" w:rsidRPr="005E6EB2">
        <w:rPr>
          <w:szCs w:val="24"/>
        </w:rPr>
        <w:instrText xml:space="preserve"> REF User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User</w:t>
      </w:r>
      <w:r w:rsidR="008572B5" w:rsidRPr="005E6EB2">
        <w:rPr>
          <w:color w:val="2B579A"/>
          <w:szCs w:val="24"/>
          <w:shd w:val="clear" w:color="auto" w:fill="E6E6E6"/>
        </w:rPr>
        <w:fldChar w:fldCharType="end"/>
      </w:r>
      <w:r w:rsidRPr="007E0261">
        <w:rPr>
          <w:szCs w:val="24"/>
        </w:rPr>
        <w:t xml:space="preserve"> and the </w:t>
      </w:r>
      <w:r w:rsidR="008572B5" w:rsidRPr="005E6EB2">
        <w:rPr>
          <w:color w:val="2B579A"/>
          <w:szCs w:val="24"/>
          <w:shd w:val="clear" w:color="auto" w:fill="E6E6E6"/>
        </w:rPr>
        <w:fldChar w:fldCharType="begin"/>
      </w:r>
      <w:r w:rsidR="008572B5" w:rsidRPr="005E6EB2">
        <w:rPr>
          <w:szCs w:val="24"/>
        </w:rPr>
        <w:instrText xml:space="preserve"> REF DNO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DNO</w:t>
      </w:r>
      <w:r w:rsidR="008572B5" w:rsidRPr="005E6EB2">
        <w:rPr>
          <w:color w:val="2B579A"/>
          <w:szCs w:val="24"/>
          <w:shd w:val="clear" w:color="auto" w:fill="E6E6E6"/>
        </w:rPr>
        <w:fldChar w:fldCharType="end"/>
      </w:r>
      <w:r w:rsidRPr="007E0261">
        <w:rPr>
          <w:szCs w:val="24"/>
        </w:rPr>
        <w:t xml:space="preserve"> before energisation and consideration should be given to addressing the Distribution Code requirements including DGC5, DGC8, DPC6.7, DOC5, DOC7.4, DOC8.6.3, DOC8.6.4, DOC9 and DOC10</w:t>
      </w:r>
      <w:r w:rsidR="00585B3F" w:rsidRPr="007E0261">
        <w:rPr>
          <w:szCs w:val="24"/>
        </w:rPr>
        <w:t xml:space="preserve"> and the requirements of EREC G59 and EREC G99 as applicable</w:t>
      </w:r>
      <w:r w:rsidRPr="007E0261">
        <w:rPr>
          <w:szCs w:val="24"/>
        </w:rPr>
        <w:t xml:space="preserve">.  For example DOC7 requires up to date contact details and procedures are required to establish an effective means of communication between the </w:t>
      </w:r>
      <w:r w:rsidR="008572B5" w:rsidRPr="005E6EB2">
        <w:rPr>
          <w:color w:val="2B579A"/>
          <w:szCs w:val="24"/>
          <w:shd w:val="clear" w:color="auto" w:fill="E6E6E6"/>
        </w:rPr>
        <w:fldChar w:fldCharType="begin"/>
      </w:r>
      <w:r w:rsidR="008572B5" w:rsidRPr="005E6EB2">
        <w:rPr>
          <w:szCs w:val="24"/>
        </w:rPr>
        <w:instrText xml:space="preserve"> REF Generator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Generator</w:t>
      </w:r>
      <w:r w:rsidR="008572B5" w:rsidRPr="005E6EB2">
        <w:rPr>
          <w:color w:val="2B579A"/>
          <w:szCs w:val="24"/>
          <w:shd w:val="clear" w:color="auto" w:fill="E6E6E6"/>
        </w:rPr>
        <w:fldChar w:fldCharType="end"/>
      </w:r>
      <w:r w:rsidRPr="007E0261">
        <w:rPr>
          <w:szCs w:val="24"/>
        </w:rPr>
        <w:t xml:space="preserve"> and the </w:t>
      </w:r>
      <w:r w:rsidR="008572B5" w:rsidRPr="005E6EB2">
        <w:rPr>
          <w:color w:val="2B579A"/>
          <w:szCs w:val="24"/>
          <w:shd w:val="clear" w:color="auto" w:fill="E6E6E6"/>
        </w:rPr>
        <w:fldChar w:fldCharType="begin"/>
      </w:r>
      <w:r w:rsidR="008572B5" w:rsidRPr="005E6EB2">
        <w:rPr>
          <w:szCs w:val="24"/>
        </w:rPr>
        <w:instrText xml:space="preserve"> REF DNO \h  \* MERGEFORMAT </w:instrText>
      </w:r>
      <w:r w:rsidR="008572B5" w:rsidRPr="005E6EB2">
        <w:rPr>
          <w:color w:val="2B579A"/>
          <w:szCs w:val="24"/>
          <w:shd w:val="clear" w:color="auto" w:fill="E6E6E6"/>
        </w:rPr>
      </w:r>
      <w:r w:rsidR="008572B5" w:rsidRPr="005E6EB2">
        <w:rPr>
          <w:color w:val="2B579A"/>
          <w:szCs w:val="24"/>
          <w:shd w:val="clear" w:color="auto" w:fill="E6E6E6"/>
        </w:rPr>
        <w:fldChar w:fldCharType="separate"/>
      </w:r>
      <w:r w:rsidR="005C572C" w:rsidRPr="005C572C">
        <w:rPr>
          <w:b/>
          <w:szCs w:val="24"/>
        </w:rPr>
        <w:t>DNO</w:t>
      </w:r>
      <w:r w:rsidR="008572B5" w:rsidRPr="005E6EB2">
        <w:rPr>
          <w:color w:val="2B579A"/>
          <w:szCs w:val="24"/>
          <w:shd w:val="clear" w:color="auto" w:fill="E6E6E6"/>
        </w:rPr>
        <w:fldChar w:fldCharType="end"/>
      </w:r>
      <w:r w:rsidRPr="007E0261">
        <w:rPr>
          <w:szCs w:val="24"/>
        </w:rPr>
        <w:t>.</w:t>
      </w:r>
    </w:p>
    <w:p w14:paraId="6E861DA6" w14:textId="77777777" w:rsidR="00201F6A" w:rsidRDefault="00201F6A" w:rsidP="00C623DB">
      <w:pPr>
        <w:pStyle w:val="Heading2"/>
        <w:spacing w:beforeLines="40" w:before="96" w:afterLines="40" w:after="96"/>
      </w:pPr>
    </w:p>
    <w:p w14:paraId="6E861DA7" w14:textId="77777777" w:rsidR="00FA62DE" w:rsidRDefault="00FA62DE">
      <w:pPr>
        <w:pStyle w:val="Heading2"/>
      </w:pPr>
      <w:bookmarkStart w:id="1295" w:name="Schedule6"/>
      <w:r>
        <w:br w:type="page"/>
      </w:r>
    </w:p>
    <w:p w14:paraId="2FA06937" w14:textId="77777777" w:rsidR="00484C58" w:rsidRPr="00484C58" w:rsidRDefault="00484C58" w:rsidP="00951B4E">
      <w:pPr>
        <w:pStyle w:val="Heading2"/>
      </w:pPr>
      <w:bookmarkStart w:id="1296" w:name="_Toc138331159"/>
      <w:bookmarkStart w:id="1297" w:name="_Toc523932652"/>
      <w:r w:rsidRPr="00484C58">
        <w:lastRenderedPageBreak/>
        <w:t>Schedule 5f</w:t>
      </w:r>
      <w:bookmarkEnd w:id="1296"/>
    </w:p>
    <w:p w14:paraId="37F11F4C" w14:textId="77777777" w:rsidR="00484C58" w:rsidRPr="00484C58" w:rsidRDefault="00484C58" w:rsidP="00484C58">
      <w:pPr>
        <w:rPr>
          <w:sz w:val="22"/>
          <w:szCs w:val="22"/>
        </w:rPr>
      </w:pPr>
      <w:smartTag w:uri="urn:schemas-microsoft-com:office:smarttags" w:element="stockticker">
        <w:r w:rsidRPr="00484C58">
          <w:rPr>
            <w:b/>
            <w:sz w:val="22"/>
            <w:szCs w:val="22"/>
          </w:rPr>
          <w:t>DATA</w:t>
        </w:r>
      </w:smartTag>
      <w:r w:rsidRPr="00484C58">
        <w:rPr>
          <w:sz w:val="22"/>
          <w:szCs w:val="22"/>
        </w:rPr>
        <w:t xml:space="preserve"> </w:t>
      </w:r>
      <w:r w:rsidRPr="00484C58">
        <w:rPr>
          <w:b/>
          <w:sz w:val="22"/>
          <w:szCs w:val="22"/>
        </w:rPr>
        <w:t>REGISTRATION</w:t>
      </w:r>
      <w:r w:rsidRPr="00484C58">
        <w:rPr>
          <w:sz w:val="22"/>
          <w:szCs w:val="22"/>
        </w:rPr>
        <w:t xml:space="preserve"> </w:t>
      </w:r>
      <w:r w:rsidRPr="00484C58">
        <w:rPr>
          <w:b/>
          <w:sz w:val="22"/>
          <w:szCs w:val="22"/>
        </w:rPr>
        <w:t>CODE</w:t>
      </w:r>
    </w:p>
    <w:p w14:paraId="384A88EB" w14:textId="27D0805F" w:rsidR="00484C58" w:rsidRPr="00320142" w:rsidRDefault="00484C58" w:rsidP="00484C58">
      <w:pPr>
        <w:spacing w:after="120" w:line="264" w:lineRule="auto"/>
        <w:ind w:left="0" w:firstLine="0"/>
        <w:jc w:val="left"/>
        <w:rPr>
          <w:caps/>
          <w:spacing w:val="5"/>
        </w:rPr>
      </w:pPr>
      <w:r w:rsidRPr="00484C58">
        <w:rPr>
          <w:b/>
          <w:bCs/>
          <w:caps/>
          <w:spacing w:val="5"/>
          <w:sz w:val="22"/>
          <w:szCs w:val="22"/>
        </w:rPr>
        <w:t xml:space="preserve">Re synchronisation Times and Block Loading Capabilities from </w:t>
      </w:r>
      <w:r w:rsidR="00393739">
        <w:rPr>
          <w:b/>
          <w:bCs/>
          <w:caps/>
          <w:spacing w:val="5"/>
          <w:sz w:val="22"/>
          <w:szCs w:val="22"/>
        </w:rPr>
        <w:t>Restoration contractor</w:t>
      </w:r>
      <w:r w:rsidRPr="00484C58">
        <w:rPr>
          <w:b/>
          <w:bCs/>
          <w:caps/>
          <w:spacing w:val="5"/>
          <w:sz w:val="22"/>
          <w:szCs w:val="22"/>
        </w:rPr>
        <w:t xml:space="preserve">s for </w:t>
      </w:r>
      <w:r w:rsidR="00320142">
        <w:rPr>
          <w:b/>
          <w:bCs/>
          <w:caps/>
        </w:rPr>
        <w:t>Distribution Restoration Zones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484C58" w:rsidRPr="00484C58" w14:paraId="26F6DBE6" w14:textId="77777777" w:rsidTr="00EE029D">
        <w:trPr>
          <w:tblHeader/>
        </w:trPr>
        <w:tc>
          <w:tcPr>
            <w:tcW w:w="6237" w:type="dxa"/>
            <w:tcBorders>
              <w:bottom w:val="single" w:sz="4" w:space="0" w:color="auto"/>
            </w:tcBorders>
          </w:tcPr>
          <w:p w14:paraId="1E735ED6" w14:textId="77777777" w:rsidR="00484C58" w:rsidRPr="00484C58" w:rsidRDefault="00484C58" w:rsidP="00484C58">
            <w:pPr>
              <w:spacing w:before="60" w:after="60" w:line="264" w:lineRule="auto"/>
              <w:ind w:left="0" w:firstLine="0"/>
              <w:jc w:val="left"/>
              <w:rPr>
                <w:b/>
                <w:spacing w:val="5"/>
                <w:sz w:val="22"/>
                <w:szCs w:val="22"/>
                <w:u w:val="single"/>
              </w:rPr>
            </w:pPr>
            <w:smartTag w:uri="urn:schemas-microsoft-com:office:smarttags" w:element="stockticker">
              <w:r w:rsidRPr="00484C58">
                <w:rPr>
                  <w:b/>
                  <w:spacing w:val="5"/>
                  <w:sz w:val="22"/>
                  <w:szCs w:val="22"/>
                  <w:u w:val="single"/>
                </w:rPr>
                <w:t>DATA</w:t>
              </w:r>
            </w:smartTag>
            <w:r w:rsidRPr="00484C58">
              <w:rPr>
                <w:b/>
                <w:spacing w:val="5"/>
                <w:sz w:val="22"/>
                <w:szCs w:val="22"/>
                <w:u w:val="single"/>
              </w:rPr>
              <w:t xml:space="preserve"> DESCRIPTION</w:t>
            </w:r>
          </w:p>
          <w:p w14:paraId="4B0A0BD0" w14:textId="5B566489" w:rsidR="00484C58" w:rsidRPr="00484C58" w:rsidRDefault="00484C58" w:rsidP="00484C58">
            <w:pPr>
              <w:spacing w:before="60" w:after="60" w:line="264" w:lineRule="auto"/>
              <w:ind w:left="1440" w:hanging="1440"/>
              <w:jc w:val="left"/>
              <w:rPr>
                <w:b/>
                <w:spacing w:val="5"/>
                <w:sz w:val="22"/>
                <w:szCs w:val="22"/>
                <w:u w:val="single"/>
              </w:rPr>
            </w:pPr>
            <w:r w:rsidRPr="00484C58">
              <w:rPr>
                <w:b/>
                <w:spacing w:val="5"/>
                <w:sz w:val="22"/>
                <w:szCs w:val="22"/>
              </w:rPr>
              <w:t xml:space="preserve">5f </w:t>
            </w:r>
            <w:r w:rsidR="003D45F8">
              <w:rPr>
                <w:b/>
                <w:color w:val="2B579A"/>
                <w:shd w:val="clear" w:color="auto" w:fill="E6E6E6"/>
              </w:rPr>
              <w:fldChar w:fldCharType="begin"/>
            </w:r>
            <w:r w:rsidR="003D45F8">
              <w:instrText xml:space="preserve"> REF restorationcontractor \h </w:instrText>
            </w:r>
            <w:r w:rsidR="003D45F8">
              <w:rPr>
                <w:b/>
                <w:color w:val="2B579A"/>
                <w:shd w:val="clear" w:color="auto" w:fill="E6E6E6"/>
              </w:rPr>
            </w:r>
            <w:r w:rsidR="003D45F8">
              <w:rPr>
                <w:b/>
                <w:color w:val="2B579A"/>
                <w:shd w:val="clear" w:color="auto" w:fill="E6E6E6"/>
              </w:rPr>
              <w:fldChar w:fldCharType="separate"/>
            </w:r>
            <w:r w:rsidR="005C572C">
              <w:rPr>
                <w:b/>
              </w:rPr>
              <w:t>Restoration Contractor</w:t>
            </w:r>
            <w:r w:rsidR="003D45F8">
              <w:rPr>
                <w:b/>
                <w:color w:val="2B579A"/>
                <w:shd w:val="clear" w:color="auto" w:fill="E6E6E6"/>
              </w:rPr>
              <w:fldChar w:fldCharType="end"/>
            </w:r>
            <w:r w:rsidRPr="00484C58">
              <w:rPr>
                <w:b/>
                <w:spacing w:val="5"/>
                <w:sz w:val="22"/>
                <w:szCs w:val="22"/>
              </w:rPr>
              <w:t xml:space="preserve"> Data</w:t>
            </w:r>
          </w:p>
        </w:tc>
        <w:tc>
          <w:tcPr>
            <w:tcW w:w="1418" w:type="dxa"/>
            <w:tcBorders>
              <w:bottom w:val="single" w:sz="4" w:space="0" w:color="auto"/>
            </w:tcBorders>
          </w:tcPr>
          <w:p w14:paraId="5B73FCC2" w14:textId="77777777" w:rsidR="00484C58" w:rsidRPr="00484C58" w:rsidRDefault="00484C58" w:rsidP="00484C58">
            <w:pPr>
              <w:spacing w:before="60" w:after="60" w:line="264" w:lineRule="auto"/>
              <w:ind w:left="0" w:firstLine="0"/>
              <w:jc w:val="center"/>
              <w:rPr>
                <w:b/>
                <w:spacing w:val="5"/>
                <w:sz w:val="22"/>
                <w:szCs w:val="22"/>
                <w:u w:val="single"/>
              </w:rPr>
            </w:pPr>
            <w:r w:rsidRPr="00484C58">
              <w:rPr>
                <w:b/>
                <w:spacing w:val="5"/>
                <w:sz w:val="22"/>
                <w:szCs w:val="22"/>
                <w:u w:val="single"/>
              </w:rPr>
              <w:t>UNITS</w:t>
            </w:r>
          </w:p>
        </w:tc>
        <w:tc>
          <w:tcPr>
            <w:tcW w:w="1559" w:type="dxa"/>
            <w:tcBorders>
              <w:bottom w:val="single" w:sz="4" w:space="0" w:color="auto"/>
            </w:tcBorders>
          </w:tcPr>
          <w:p w14:paraId="0BB48249" w14:textId="77777777" w:rsidR="00484C58" w:rsidRPr="00484C58" w:rsidRDefault="00484C58" w:rsidP="00484C58">
            <w:pPr>
              <w:spacing w:before="60" w:after="60" w:line="264" w:lineRule="auto"/>
              <w:ind w:left="0" w:firstLine="0"/>
              <w:jc w:val="center"/>
              <w:rPr>
                <w:b/>
                <w:spacing w:val="5"/>
                <w:sz w:val="22"/>
                <w:szCs w:val="22"/>
                <w:u w:val="single"/>
              </w:rPr>
            </w:pPr>
            <w:smartTag w:uri="urn:schemas-microsoft-com:office:smarttags" w:element="stockticker">
              <w:r w:rsidRPr="00484C58">
                <w:rPr>
                  <w:b/>
                  <w:spacing w:val="5"/>
                  <w:sz w:val="22"/>
                  <w:szCs w:val="22"/>
                  <w:u w:val="single"/>
                </w:rPr>
                <w:t>DATA</w:t>
              </w:r>
            </w:smartTag>
            <w:r w:rsidRPr="00484C58">
              <w:rPr>
                <w:b/>
                <w:spacing w:val="5"/>
                <w:sz w:val="22"/>
                <w:szCs w:val="22"/>
                <w:u w:val="single"/>
              </w:rPr>
              <w:t xml:space="preserve"> CATEGORY</w:t>
            </w:r>
          </w:p>
        </w:tc>
      </w:tr>
      <w:tr w:rsidR="00484C58" w:rsidRPr="00484C58" w14:paraId="30F9968D" w14:textId="77777777" w:rsidTr="00EE029D">
        <w:tc>
          <w:tcPr>
            <w:tcW w:w="6237" w:type="dxa"/>
            <w:shd w:val="clear" w:color="auto" w:fill="B3B3B3"/>
          </w:tcPr>
          <w:p w14:paraId="675ED4ED" w14:textId="77777777" w:rsidR="00484C58" w:rsidRPr="00484C58" w:rsidRDefault="00484C58" w:rsidP="00484C58">
            <w:pPr>
              <w:spacing w:before="60" w:after="60" w:line="264" w:lineRule="auto"/>
              <w:ind w:left="0" w:firstLine="0"/>
              <w:jc w:val="left"/>
              <w:rPr>
                <w:b/>
                <w:caps/>
                <w:spacing w:val="5"/>
                <w:sz w:val="22"/>
                <w:szCs w:val="22"/>
              </w:rPr>
            </w:pPr>
            <w:r w:rsidRPr="00484C58">
              <w:rPr>
                <w:b/>
                <w:caps/>
                <w:spacing w:val="5"/>
                <w:sz w:val="22"/>
                <w:szCs w:val="22"/>
              </w:rPr>
              <w:t>Re-synchronisation Times</w:t>
            </w:r>
          </w:p>
        </w:tc>
        <w:tc>
          <w:tcPr>
            <w:tcW w:w="1418" w:type="dxa"/>
            <w:shd w:val="clear" w:color="auto" w:fill="B3B3B3"/>
          </w:tcPr>
          <w:p w14:paraId="3C1B8827" w14:textId="77777777" w:rsidR="00484C58" w:rsidRPr="00484C58" w:rsidRDefault="00484C58" w:rsidP="00484C58">
            <w:pPr>
              <w:spacing w:before="60" w:after="60" w:line="264" w:lineRule="auto"/>
              <w:ind w:left="42" w:right="117" w:firstLine="0"/>
              <w:jc w:val="center"/>
              <w:rPr>
                <w:spacing w:val="5"/>
                <w:sz w:val="22"/>
                <w:szCs w:val="22"/>
              </w:rPr>
            </w:pPr>
          </w:p>
        </w:tc>
        <w:tc>
          <w:tcPr>
            <w:tcW w:w="1559" w:type="dxa"/>
            <w:shd w:val="clear" w:color="auto" w:fill="B3B3B3"/>
          </w:tcPr>
          <w:p w14:paraId="074303E8" w14:textId="77777777" w:rsidR="00484C58" w:rsidRPr="00484C58" w:rsidRDefault="00484C58" w:rsidP="00484C58">
            <w:pPr>
              <w:spacing w:before="60" w:after="60" w:line="264" w:lineRule="auto"/>
              <w:ind w:left="1440" w:hanging="1440"/>
              <w:jc w:val="center"/>
              <w:rPr>
                <w:b/>
                <w:spacing w:val="5"/>
                <w:sz w:val="22"/>
                <w:szCs w:val="22"/>
              </w:rPr>
            </w:pPr>
          </w:p>
        </w:tc>
      </w:tr>
      <w:tr w:rsidR="00484C58" w:rsidRPr="00484C58" w14:paraId="1F1C4754" w14:textId="77777777" w:rsidTr="00EE029D">
        <w:tc>
          <w:tcPr>
            <w:tcW w:w="6237" w:type="dxa"/>
          </w:tcPr>
          <w:p w14:paraId="72116CB2" w14:textId="47352152" w:rsidR="00484C58" w:rsidRPr="00BA17DF" w:rsidRDefault="00484C58" w:rsidP="00484C58">
            <w:pPr>
              <w:spacing w:before="60" w:after="60" w:line="264" w:lineRule="auto"/>
              <w:ind w:left="0" w:firstLine="0"/>
              <w:jc w:val="left"/>
              <w:rPr>
                <w:spacing w:val="5"/>
                <w:szCs w:val="24"/>
              </w:rPr>
            </w:pPr>
            <w:r w:rsidRPr="00BA17DF">
              <w:rPr>
                <w:spacing w:val="5"/>
                <w:szCs w:val="24"/>
              </w:rPr>
              <w:t xml:space="preserve">Assuming all </w:t>
            </w:r>
            <w:r w:rsidR="003D45F8" w:rsidRPr="00BA17DF">
              <w:rPr>
                <w:b/>
                <w:color w:val="2B579A"/>
                <w:szCs w:val="24"/>
                <w:shd w:val="clear" w:color="auto" w:fill="E6E6E6"/>
              </w:rPr>
              <w:fldChar w:fldCharType="begin"/>
            </w:r>
            <w:r w:rsidR="003D45F8" w:rsidRPr="00BA17DF">
              <w:rPr>
                <w:szCs w:val="24"/>
              </w:rPr>
              <w:instrText xml:space="preserve"> REF restorationcontractor \h </w:instrText>
            </w:r>
            <w:r w:rsidR="00BA17DF">
              <w:rPr>
                <w:b/>
                <w:bCs/>
                <w:szCs w:val="24"/>
              </w:rPr>
              <w:instrText xml:space="preserve"> \* MERGEFORMAT </w:instrText>
            </w:r>
            <w:r w:rsidR="003D45F8" w:rsidRPr="00BA17DF">
              <w:rPr>
                <w:b/>
                <w:color w:val="2B579A"/>
                <w:szCs w:val="24"/>
                <w:shd w:val="clear" w:color="auto" w:fill="E6E6E6"/>
              </w:rPr>
            </w:r>
            <w:r w:rsidR="003D45F8" w:rsidRPr="00BA17DF">
              <w:rPr>
                <w:b/>
                <w:color w:val="2B579A"/>
                <w:szCs w:val="24"/>
                <w:shd w:val="clear" w:color="auto" w:fill="E6E6E6"/>
              </w:rPr>
              <w:fldChar w:fldCharType="separate"/>
            </w:r>
            <w:r w:rsidR="005C572C" w:rsidRPr="005C572C">
              <w:rPr>
                <w:b/>
                <w:szCs w:val="24"/>
              </w:rPr>
              <w:t>Restoration Contractor</w:t>
            </w:r>
            <w:r w:rsidR="003D45F8" w:rsidRPr="00BA17DF">
              <w:rPr>
                <w:b/>
                <w:color w:val="2B579A"/>
                <w:szCs w:val="24"/>
                <w:shd w:val="clear" w:color="auto" w:fill="E6E6E6"/>
              </w:rPr>
              <w:fldChar w:fldCharType="end"/>
            </w:r>
            <w:r w:rsidRPr="00BA17DF">
              <w:rPr>
                <w:b/>
                <w:bCs/>
                <w:spacing w:val="5"/>
                <w:szCs w:val="24"/>
              </w:rPr>
              <w:t xml:space="preserve">s’ </w:t>
            </w:r>
            <w:r w:rsidR="002F2DC3" w:rsidRPr="00BA17DF">
              <w:rPr>
                <w:b/>
                <w:color w:val="2B579A"/>
                <w:szCs w:val="24"/>
                <w:shd w:val="clear" w:color="auto" w:fill="E6E6E6"/>
              </w:rPr>
              <w:fldChar w:fldCharType="begin"/>
            </w:r>
            <w:r w:rsidR="002F2DC3" w:rsidRPr="00BA17DF">
              <w:rPr>
                <w:bCs/>
                <w:szCs w:val="24"/>
              </w:rPr>
              <w:instrText xml:space="preserve"> REF Equipment \h </w:instrText>
            </w:r>
            <w:r w:rsidR="00BA17DF">
              <w:rPr>
                <w:b/>
                <w:szCs w:val="24"/>
              </w:rPr>
              <w:instrText xml:space="preserve"> \* MERGEFORMAT </w:instrText>
            </w:r>
            <w:r w:rsidR="002F2DC3" w:rsidRPr="00BA17DF">
              <w:rPr>
                <w:b/>
                <w:color w:val="2B579A"/>
                <w:szCs w:val="24"/>
                <w:shd w:val="clear" w:color="auto" w:fill="E6E6E6"/>
              </w:rPr>
            </w:r>
            <w:r w:rsidR="002F2DC3" w:rsidRPr="00BA17DF">
              <w:rPr>
                <w:b/>
                <w:color w:val="2B579A"/>
                <w:szCs w:val="24"/>
                <w:shd w:val="clear" w:color="auto" w:fill="E6E6E6"/>
              </w:rPr>
              <w:fldChar w:fldCharType="separate"/>
            </w:r>
            <w:r w:rsidR="005C572C" w:rsidRPr="005C572C">
              <w:rPr>
                <w:b/>
                <w:szCs w:val="24"/>
              </w:rPr>
              <w:t>Equipment</w:t>
            </w:r>
            <w:r w:rsidR="002F2DC3" w:rsidRPr="00BA17DF">
              <w:rPr>
                <w:b/>
                <w:color w:val="2B579A"/>
                <w:szCs w:val="24"/>
                <w:shd w:val="clear" w:color="auto" w:fill="E6E6E6"/>
              </w:rPr>
              <w:fldChar w:fldCharType="end"/>
            </w:r>
            <w:r w:rsidRPr="00BA17DF">
              <w:rPr>
                <w:b/>
                <w:bCs/>
                <w:spacing w:val="5"/>
                <w:szCs w:val="24"/>
              </w:rPr>
              <w:t xml:space="preserve"> </w:t>
            </w:r>
            <w:r w:rsidR="00915CA8" w:rsidRPr="00BA17DF">
              <w:rPr>
                <w:spacing w:val="5"/>
                <w:szCs w:val="24"/>
              </w:rPr>
              <w:t>was</w:t>
            </w:r>
            <w:r w:rsidRPr="00BA17DF">
              <w:rPr>
                <w:spacing w:val="5"/>
                <w:szCs w:val="24"/>
              </w:rPr>
              <w:t xml:space="preserve"> running immediately prior to the </w:t>
            </w:r>
            <w:r w:rsidR="002F2DC3" w:rsidRPr="00BA17DF">
              <w:rPr>
                <w:b/>
                <w:color w:val="2B579A"/>
                <w:szCs w:val="24"/>
                <w:shd w:val="clear" w:color="auto" w:fill="E6E6E6"/>
              </w:rPr>
              <w:fldChar w:fldCharType="begin"/>
            </w:r>
            <w:r w:rsidR="002F2DC3" w:rsidRPr="00BA17DF">
              <w:rPr>
                <w:bCs/>
                <w:szCs w:val="24"/>
              </w:rPr>
              <w:instrText xml:space="preserve"> REF TotalShutdown \h </w:instrText>
            </w:r>
            <w:r w:rsidR="00BA17DF">
              <w:rPr>
                <w:b/>
                <w:szCs w:val="24"/>
              </w:rPr>
              <w:instrText xml:space="preserve"> \* MERGEFORMAT </w:instrText>
            </w:r>
            <w:r w:rsidR="002F2DC3" w:rsidRPr="00BA17DF">
              <w:rPr>
                <w:b/>
                <w:color w:val="2B579A"/>
                <w:szCs w:val="24"/>
                <w:shd w:val="clear" w:color="auto" w:fill="E6E6E6"/>
              </w:rPr>
            </w:r>
            <w:r w:rsidR="002F2DC3" w:rsidRPr="00BA17DF">
              <w:rPr>
                <w:b/>
                <w:color w:val="2B579A"/>
                <w:szCs w:val="24"/>
                <w:shd w:val="clear" w:color="auto" w:fill="E6E6E6"/>
              </w:rPr>
              <w:fldChar w:fldCharType="separate"/>
            </w:r>
            <w:r w:rsidR="005C572C" w:rsidRPr="005C572C">
              <w:rPr>
                <w:b/>
                <w:szCs w:val="24"/>
              </w:rPr>
              <w:t>Total Shutdown</w:t>
            </w:r>
            <w:r w:rsidR="002F2DC3" w:rsidRPr="00BA17DF">
              <w:rPr>
                <w:b/>
                <w:color w:val="2B579A"/>
                <w:szCs w:val="24"/>
                <w:shd w:val="clear" w:color="auto" w:fill="E6E6E6"/>
              </w:rPr>
              <w:fldChar w:fldCharType="end"/>
            </w:r>
            <w:r w:rsidRPr="00BA17DF">
              <w:rPr>
                <w:spacing w:val="5"/>
                <w:szCs w:val="24"/>
              </w:rPr>
              <w:t xml:space="preserve"> or </w:t>
            </w:r>
            <w:r w:rsidR="00DA3D54" w:rsidRPr="00BA17DF">
              <w:rPr>
                <w:b/>
                <w:color w:val="2B579A"/>
                <w:szCs w:val="24"/>
                <w:shd w:val="clear" w:color="auto" w:fill="E6E6E6"/>
              </w:rPr>
              <w:fldChar w:fldCharType="begin"/>
            </w:r>
            <w:r w:rsidR="00DA3D54" w:rsidRPr="00BA17DF">
              <w:rPr>
                <w:bCs/>
                <w:szCs w:val="24"/>
              </w:rPr>
              <w:instrText xml:space="preserve"> REF PartialShutdown \h </w:instrText>
            </w:r>
            <w:r w:rsidR="00BA17DF">
              <w:rPr>
                <w:b/>
                <w:szCs w:val="24"/>
              </w:rPr>
              <w:instrText xml:space="preserve"> \* MERGEFORMAT </w:instrText>
            </w:r>
            <w:r w:rsidR="00DA3D54" w:rsidRPr="00BA17DF">
              <w:rPr>
                <w:b/>
                <w:color w:val="2B579A"/>
                <w:szCs w:val="24"/>
                <w:shd w:val="clear" w:color="auto" w:fill="E6E6E6"/>
              </w:rPr>
            </w:r>
            <w:r w:rsidR="00DA3D54" w:rsidRPr="00BA17DF">
              <w:rPr>
                <w:b/>
                <w:color w:val="2B579A"/>
                <w:szCs w:val="24"/>
                <w:shd w:val="clear" w:color="auto" w:fill="E6E6E6"/>
              </w:rPr>
              <w:fldChar w:fldCharType="separate"/>
            </w:r>
            <w:r w:rsidR="005C572C" w:rsidRPr="005C572C">
              <w:rPr>
                <w:b/>
                <w:szCs w:val="24"/>
              </w:rPr>
              <w:t>Partial Shutdown</w:t>
            </w:r>
            <w:r w:rsidR="00DA3D54" w:rsidRPr="00BA17DF">
              <w:rPr>
                <w:b/>
                <w:color w:val="2B579A"/>
                <w:szCs w:val="24"/>
                <w:shd w:val="clear" w:color="auto" w:fill="E6E6E6"/>
              </w:rPr>
              <w:fldChar w:fldCharType="end"/>
            </w:r>
            <w:r w:rsidRPr="00BA17DF">
              <w:rPr>
                <w:spacing w:val="5"/>
                <w:szCs w:val="24"/>
              </w:rPr>
              <w:t xml:space="preserve"> and in the event of loss of all external power supplies, provide the following information:</w:t>
            </w:r>
          </w:p>
        </w:tc>
        <w:tc>
          <w:tcPr>
            <w:tcW w:w="1418" w:type="dxa"/>
          </w:tcPr>
          <w:p w14:paraId="2183E1D3" w14:textId="77777777" w:rsidR="00484C58" w:rsidRPr="00484C58" w:rsidRDefault="00484C58" w:rsidP="00484C58">
            <w:pPr>
              <w:spacing w:before="60" w:after="60" w:line="264" w:lineRule="auto"/>
              <w:ind w:left="0" w:firstLine="0"/>
              <w:jc w:val="center"/>
              <w:rPr>
                <w:spacing w:val="5"/>
                <w:sz w:val="22"/>
                <w:szCs w:val="22"/>
              </w:rPr>
            </w:pPr>
          </w:p>
        </w:tc>
        <w:tc>
          <w:tcPr>
            <w:tcW w:w="1559" w:type="dxa"/>
          </w:tcPr>
          <w:p w14:paraId="5B7B2A8D" w14:textId="77777777" w:rsidR="00484C58" w:rsidRPr="00484C58" w:rsidRDefault="00484C58" w:rsidP="00484C58">
            <w:pPr>
              <w:spacing w:before="60" w:after="60" w:line="264" w:lineRule="auto"/>
              <w:ind w:left="0" w:firstLine="0"/>
              <w:jc w:val="center"/>
              <w:rPr>
                <w:b/>
                <w:spacing w:val="5"/>
                <w:sz w:val="22"/>
                <w:szCs w:val="22"/>
              </w:rPr>
            </w:pPr>
          </w:p>
        </w:tc>
      </w:tr>
      <w:tr w:rsidR="00484C58" w:rsidRPr="00484C58" w14:paraId="1906DA64" w14:textId="77777777" w:rsidTr="00EE029D">
        <w:tc>
          <w:tcPr>
            <w:tcW w:w="6237" w:type="dxa"/>
          </w:tcPr>
          <w:p w14:paraId="1AE92EC5" w14:textId="062065A3" w:rsidR="00484C58" w:rsidRPr="00484C58" w:rsidRDefault="00484C58" w:rsidP="00484C58">
            <w:pPr>
              <w:spacing w:before="60" w:after="60" w:line="264" w:lineRule="auto"/>
              <w:ind w:left="0" w:firstLine="0"/>
              <w:jc w:val="left"/>
              <w:rPr>
                <w:spacing w:val="5"/>
                <w:sz w:val="22"/>
                <w:szCs w:val="22"/>
              </w:rPr>
            </w:pPr>
            <w:r w:rsidRPr="00484C58">
              <w:rPr>
                <w:spacing w:val="5"/>
              </w:rPr>
              <w:t xml:space="preserve">The estimated time by when each item of relevant </w:t>
            </w:r>
            <w:r w:rsidR="00202DC7">
              <w:rPr>
                <w:b/>
                <w:color w:val="2B579A"/>
                <w:shd w:val="clear" w:color="auto" w:fill="E6E6E6"/>
              </w:rPr>
              <w:fldChar w:fldCharType="begin"/>
            </w:r>
            <w:r w:rsidR="00202DC7">
              <w:instrText xml:space="preserve"> REF Plant \h </w:instrText>
            </w:r>
            <w:r w:rsidR="00202DC7">
              <w:rPr>
                <w:b/>
                <w:color w:val="2B579A"/>
                <w:shd w:val="clear" w:color="auto" w:fill="E6E6E6"/>
              </w:rPr>
            </w:r>
            <w:r w:rsidR="00202DC7">
              <w:rPr>
                <w:b/>
                <w:color w:val="2B579A"/>
                <w:shd w:val="clear" w:color="auto" w:fill="E6E6E6"/>
              </w:rPr>
              <w:fldChar w:fldCharType="separate"/>
            </w:r>
            <w:r w:rsidR="005C572C" w:rsidRPr="0076424C">
              <w:rPr>
                <w:b/>
              </w:rPr>
              <w:t>Plant</w:t>
            </w:r>
            <w:r w:rsidR="00202DC7">
              <w:rPr>
                <w:b/>
                <w:color w:val="2B579A"/>
                <w:shd w:val="clear" w:color="auto" w:fill="E6E6E6"/>
              </w:rPr>
              <w:fldChar w:fldCharType="end"/>
            </w:r>
            <w:r w:rsidRPr="00484C58">
              <w:rPr>
                <w:spacing w:val="5"/>
              </w:rPr>
              <w:t xml:space="preserve"> identified in the </w:t>
            </w:r>
            <w:r w:rsidR="004F3D77">
              <w:rPr>
                <w:b/>
                <w:color w:val="2B579A"/>
                <w:shd w:val="clear" w:color="auto" w:fill="E6E6E6"/>
              </w:rPr>
              <w:fldChar w:fldCharType="begin"/>
            </w:r>
            <w:r w:rsidR="004F3D77">
              <w:instrText xml:space="preserve"> REF DRZP \h </w:instrText>
            </w:r>
            <w:r w:rsidR="004F3D77">
              <w:rPr>
                <w:b/>
                <w:color w:val="2B579A"/>
                <w:shd w:val="clear" w:color="auto" w:fill="E6E6E6"/>
              </w:rPr>
            </w:r>
            <w:r w:rsidR="004F3D77">
              <w:rPr>
                <w:b/>
                <w:color w:val="2B579A"/>
                <w:shd w:val="clear" w:color="auto" w:fill="E6E6E6"/>
              </w:rPr>
              <w:fldChar w:fldCharType="separate"/>
            </w:r>
            <w:r w:rsidR="005C572C">
              <w:rPr>
                <w:b/>
              </w:rPr>
              <w:t>DRZP</w:t>
            </w:r>
            <w:r w:rsidR="004F3D77">
              <w:rPr>
                <w:b/>
                <w:color w:val="2B579A"/>
                <w:shd w:val="clear" w:color="auto" w:fill="E6E6E6"/>
              </w:rPr>
              <w:fldChar w:fldCharType="end"/>
            </w:r>
            <w:r w:rsidRPr="00484C58">
              <w:rPr>
                <w:spacing w:val="5"/>
              </w:rPr>
              <w:t xml:space="preserve"> can be </w:t>
            </w:r>
            <w:r w:rsidR="00283C26">
              <w:rPr>
                <w:color w:val="2B579A"/>
                <w:shd w:val="clear" w:color="auto" w:fill="E6E6E6"/>
              </w:rPr>
              <w:fldChar w:fldCharType="begin"/>
            </w:r>
            <w:r w:rsidR="00283C26">
              <w:instrText xml:space="preserve"> REF synch \h </w:instrText>
            </w:r>
            <w:r w:rsidR="00283C26">
              <w:rPr>
                <w:color w:val="2B579A"/>
                <w:shd w:val="clear" w:color="auto" w:fill="E6E6E6"/>
              </w:rPr>
            </w:r>
            <w:r w:rsidR="00283C26">
              <w:rPr>
                <w:color w:val="2B579A"/>
                <w:shd w:val="clear" w:color="auto" w:fill="E6E6E6"/>
              </w:rPr>
              <w:fldChar w:fldCharType="separate"/>
            </w:r>
            <w:r w:rsidR="005C572C">
              <w:rPr>
                <w:b/>
              </w:rPr>
              <w:t>Synchronis</w:t>
            </w:r>
            <w:r w:rsidR="00283C26">
              <w:rPr>
                <w:color w:val="2B579A"/>
                <w:shd w:val="clear" w:color="auto" w:fill="E6E6E6"/>
              </w:rPr>
              <w:fldChar w:fldCharType="end"/>
            </w:r>
            <w:r w:rsidR="00283C26" w:rsidRPr="00283C26">
              <w:rPr>
                <w:b/>
                <w:bCs/>
              </w:rPr>
              <w:t>ed</w:t>
            </w:r>
            <w:r w:rsidRPr="00484C58">
              <w:rPr>
                <w:spacing w:val="5"/>
              </w:rPr>
              <w:t xml:space="preserve"> after receiving an instruction following a </w:t>
            </w:r>
            <w:r w:rsidR="002F2DC3">
              <w:rPr>
                <w:b/>
                <w:color w:val="2B579A"/>
                <w:shd w:val="clear" w:color="auto" w:fill="E6E6E6"/>
              </w:rPr>
              <w:fldChar w:fldCharType="begin"/>
            </w:r>
            <w:r w:rsidR="002F2DC3">
              <w:rPr>
                <w:bCs/>
              </w:rPr>
              <w:instrText xml:space="preserve"> REF TotalShutdown \h </w:instrText>
            </w:r>
            <w:r w:rsidR="002F2DC3">
              <w:rPr>
                <w:b/>
                <w:color w:val="2B579A"/>
                <w:shd w:val="clear" w:color="auto" w:fill="E6E6E6"/>
              </w:rPr>
            </w:r>
            <w:r w:rsidR="002F2DC3">
              <w:rPr>
                <w:b/>
                <w:color w:val="2B579A"/>
                <w:shd w:val="clear" w:color="auto" w:fill="E6E6E6"/>
              </w:rPr>
              <w:fldChar w:fldCharType="separate"/>
            </w:r>
            <w:r w:rsidR="005C572C" w:rsidRPr="0076424C">
              <w:rPr>
                <w:b/>
              </w:rPr>
              <w:t>Total Shutdown</w:t>
            </w:r>
            <w:r w:rsidR="002F2DC3">
              <w:rPr>
                <w:b/>
                <w:color w:val="2B579A"/>
                <w:shd w:val="clear" w:color="auto" w:fill="E6E6E6"/>
              </w:rPr>
              <w:fldChar w:fldCharType="end"/>
            </w:r>
            <w:r w:rsidRPr="00484C58">
              <w:rPr>
                <w:spacing w:val="5"/>
              </w:rPr>
              <w:t xml:space="preserve"> or </w:t>
            </w:r>
            <w:r w:rsidR="00DA3D54">
              <w:rPr>
                <w:b/>
                <w:color w:val="2B579A"/>
                <w:shd w:val="clear" w:color="auto" w:fill="E6E6E6"/>
              </w:rPr>
              <w:fldChar w:fldCharType="begin"/>
            </w:r>
            <w:r w:rsidR="00DA3D54">
              <w:rPr>
                <w:bCs/>
              </w:rPr>
              <w:instrText xml:space="preserve"> REF PartialShutdown \h </w:instrText>
            </w:r>
            <w:r w:rsidR="00DA3D54">
              <w:rPr>
                <w:b/>
                <w:color w:val="2B579A"/>
                <w:shd w:val="clear" w:color="auto" w:fill="E6E6E6"/>
              </w:rPr>
            </w:r>
            <w:r w:rsidR="00DA3D54">
              <w:rPr>
                <w:b/>
                <w:color w:val="2B579A"/>
                <w:shd w:val="clear" w:color="auto" w:fill="E6E6E6"/>
              </w:rPr>
              <w:fldChar w:fldCharType="separate"/>
            </w:r>
            <w:r w:rsidR="005C572C" w:rsidRPr="0076424C">
              <w:rPr>
                <w:b/>
              </w:rPr>
              <w:t>Partial Shutdown</w:t>
            </w:r>
            <w:r w:rsidR="00DA3D54">
              <w:rPr>
                <w:b/>
                <w:color w:val="2B579A"/>
                <w:shd w:val="clear" w:color="auto" w:fill="E6E6E6"/>
              </w:rPr>
              <w:fldChar w:fldCharType="end"/>
            </w:r>
            <w:r w:rsidRPr="00484C58">
              <w:rPr>
                <w:b/>
                <w:bCs/>
                <w:spacing w:val="5"/>
              </w:rPr>
              <w:t>,</w:t>
            </w:r>
            <w:r w:rsidRPr="00484C58">
              <w:rPr>
                <w:spacing w:val="5"/>
              </w:rPr>
              <w:t xml:space="preserve"> </w:t>
            </w:r>
            <w:r w:rsidR="00463ACE">
              <w:rPr>
                <w:spacing w:val="5"/>
              </w:rPr>
              <w:t>assuming all were running imm</w:t>
            </w:r>
            <w:r w:rsidR="00C52F48">
              <w:rPr>
                <w:spacing w:val="5"/>
              </w:rPr>
              <w:t xml:space="preserve">ediately prior to the </w:t>
            </w:r>
            <w:r w:rsidR="00C52F48">
              <w:rPr>
                <w:b/>
                <w:color w:val="2B579A"/>
                <w:shd w:val="clear" w:color="auto" w:fill="E6E6E6"/>
              </w:rPr>
              <w:fldChar w:fldCharType="begin"/>
            </w:r>
            <w:r w:rsidR="00C52F48">
              <w:rPr>
                <w:bCs/>
              </w:rPr>
              <w:instrText xml:space="preserve"> REF TotalShutdown \h </w:instrText>
            </w:r>
            <w:r w:rsidR="00C52F48">
              <w:rPr>
                <w:b/>
                <w:color w:val="2B579A"/>
                <w:shd w:val="clear" w:color="auto" w:fill="E6E6E6"/>
              </w:rPr>
            </w:r>
            <w:r w:rsidR="00C52F48">
              <w:rPr>
                <w:b/>
                <w:color w:val="2B579A"/>
                <w:shd w:val="clear" w:color="auto" w:fill="E6E6E6"/>
              </w:rPr>
              <w:fldChar w:fldCharType="separate"/>
            </w:r>
            <w:r w:rsidR="005C572C" w:rsidRPr="0076424C">
              <w:rPr>
                <w:b/>
              </w:rPr>
              <w:t>Total Shutdown</w:t>
            </w:r>
            <w:r w:rsidR="00C52F48">
              <w:rPr>
                <w:b/>
                <w:color w:val="2B579A"/>
                <w:shd w:val="clear" w:color="auto" w:fill="E6E6E6"/>
              </w:rPr>
              <w:fldChar w:fldCharType="end"/>
            </w:r>
            <w:r w:rsidR="00C52F48" w:rsidRPr="00484C58">
              <w:rPr>
                <w:spacing w:val="5"/>
              </w:rPr>
              <w:t xml:space="preserve"> or </w:t>
            </w:r>
            <w:r w:rsidR="00C52F48">
              <w:rPr>
                <w:b/>
                <w:color w:val="2B579A"/>
                <w:shd w:val="clear" w:color="auto" w:fill="E6E6E6"/>
              </w:rPr>
              <w:fldChar w:fldCharType="begin"/>
            </w:r>
            <w:r w:rsidR="00C52F48">
              <w:rPr>
                <w:bCs/>
              </w:rPr>
              <w:instrText xml:space="preserve"> REF PartialShutdown \h </w:instrText>
            </w:r>
            <w:r w:rsidR="00C52F48">
              <w:rPr>
                <w:b/>
                <w:color w:val="2B579A"/>
                <w:shd w:val="clear" w:color="auto" w:fill="E6E6E6"/>
              </w:rPr>
            </w:r>
            <w:r w:rsidR="00C52F48">
              <w:rPr>
                <w:b/>
                <w:color w:val="2B579A"/>
                <w:shd w:val="clear" w:color="auto" w:fill="E6E6E6"/>
              </w:rPr>
              <w:fldChar w:fldCharType="separate"/>
            </w:r>
            <w:r w:rsidR="005C572C" w:rsidRPr="0076424C">
              <w:rPr>
                <w:b/>
              </w:rPr>
              <w:t>Partial Shutdown</w:t>
            </w:r>
            <w:r w:rsidR="00C52F48">
              <w:rPr>
                <w:b/>
                <w:color w:val="2B579A"/>
                <w:shd w:val="clear" w:color="auto" w:fill="E6E6E6"/>
              </w:rPr>
              <w:fldChar w:fldCharType="end"/>
            </w:r>
            <w:r w:rsidR="00C52F48">
              <w:rPr>
                <w:b/>
              </w:rPr>
              <w:t xml:space="preserve"> </w:t>
            </w:r>
            <w:r w:rsidR="007B2D00">
              <w:rPr>
                <w:spacing w:val="5"/>
              </w:rPr>
              <w:t>i</w:t>
            </w:r>
            <w:r w:rsidRPr="00484C58">
              <w:rPr>
                <w:spacing w:val="5"/>
              </w:rPr>
              <w:t xml:space="preserve">ncluding, where appropriate, at time intervals </w:t>
            </w:r>
            <w:r w:rsidR="00F32C37" w:rsidRPr="00345388">
              <w:t>of</w:t>
            </w:r>
            <w:r w:rsidR="00F32C37">
              <w:t xml:space="preserve"> being </w:t>
            </w:r>
            <w:r w:rsidR="00F32C37">
              <w:rPr>
                <w:color w:val="2B579A"/>
                <w:shd w:val="clear" w:color="auto" w:fill="E6E6E6"/>
              </w:rPr>
              <w:fldChar w:fldCharType="begin"/>
            </w:r>
            <w:r w:rsidR="00F32C37">
              <w:instrText xml:space="preserve"> REF shutdown \h </w:instrText>
            </w:r>
            <w:r w:rsidR="00F32C37">
              <w:rPr>
                <w:color w:val="2B579A"/>
                <w:shd w:val="clear" w:color="auto" w:fill="E6E6E6"/>
              </w:rPr>
            </w:r>
            <w:r w:rsidR="00F32C37">
              <w:rPr>
                <w:color w:val="2B579A"/>
                <w:shd w:val="clear" w:color="auto" w:fill="E6E6E6"/>
              </w:rPr>
              <w:fldChar w:fldCharType="separate"/>
            </w:r>
            <w:r w:rsidR="005C572C">
              <w:rPr>
                <w:b/>
              </w:rPr>
              <w:t>Shutdown</w:t>
            </w:r>
            <w:r w:rsidR="00F32C37">
              <w:rPr>
                <w:color w:val="2B579A"/>
                <w:shd w:val="clear" w:color="auto" w:fill="E6E6E6"/>
              </w:rPr>
              <w:fldChar w:fldCharType="end"/>
            </w:r>
            <w:r w:rsidR="00F32C37">
              <w:t xml:space="preserve"> </w:t>
            </w:r>
            <w:r w:rsidRPr="00484C58">
              <w:rPr>
                <w:spacing w:val="5"/>
              </w:rPr>
              <w:t xml:space="preserve">12 hours, 24 hours, 36 hours, 48 hours and 72 </w:t>
            </w:r>
            <w:r w:rsidR="007B2D00">
              <w:rPr>
                <w:spacing w:val="5"/>
              </w:rPr>
              <w:t xml:space="preserve">before the </w:t>
            </w:r>
            <w:r w:rsidR="007B2D00">
              <w:rPr>
                <w:b/>
                <w:color w:val="2B579A"/>
                <w:shd w:val="clear" w:color="auto" w:fill="E6E6E6"/>
              </w:rPr>
              <w:fldChar w:fldCharType="begin"/>
            </w:r>
            <w:r w:rsidR="007B2D00">
              <w:rPr>
                <w:bCs/>
              </w:rPr>
              <w:instrText xml:space="preserve"> REF TotalShutdown \h </w:instrText>
            </w:r>
            <w:r w:rsidR="007B2D00">
              <w:rPr>
                <w:b/>
                <w:color w:val="2B579A"/>
                <w:shd w:val="clear" w:color="auto" w:fill="E6E6E6"/>
              </w:rPr>
            </w:r>
            <w:r w:rsidR="007B2D00">
              <w:rPr>
                <w:b/>
                <w:color w:val="2B579A"/>
                <w:shd w:val="clear" w:color="auto" w:fill="E6E6E6"/>
              </w:rPr>
              <w:fldChar w:fldCharType="separate"/>
            </w:r>
            <w:r w:rsidR="005C572C" w:rsidRPr="0076424C">
              <w:rPr>
                <w:b/>
              </w:rPr>
              <w:t>Total Shutdown</w:t>
            </w:r>
            <w:r w:rsidR="007B2D00">
              <w:rPr>
                <w:b/>
                <w:color w:val="2B579A"/>
                <w:shd w:val="clear" w:color="auto" w:fill="E6E6E6"/>
              </w:rPr>
              <w:fldChar w:fldCharType="end"/>
            </w:r>
            <w:r w:rsidR="007B2D00" w:rsidRPr="00484C58">
              <w:rPr>
                <w:spacing w:val="5"/>
              </w:rPr>
              <w:t xml:space="preserve"> or </w:t>
            </w:r>
            <w:r w:rsidR="007B2D00">
              <w:rPr>
                <w:b/>
                <w:color w:val="2B579A"/>
                <w:shd w:val="clear" w:color="auto" w:fill="E6E6E6"/>
              </w:rPr>
              <w:fldChar w:fldCharType="begin"/>
            </w:r>
            <w:r w:rsidR="007B2D00">
              <w:rPr>
                <w:bCs/>
              </w:rPr>
              <w:instrText xml:space="preserve"> REF PartialShutdown \h </w:instrText>
            </w:r>
            <w:r w:rsidR="007B2D00">
              <w:rPr>
                <w:b/>
                <w:color w:val="2B579A"/>
                <w:shd w:val="clear" w:color="auto" w:fill="E6E6E6"/>
              </w:rPr>
            </w:r>
            <w:r w:rsidR="007B2D00">
              <w:rPr>
                <w:b/>
                <w:color w:val="2B579A"/>
                <w:shd w:val="clear" w:color="auto" w:fill="E6E6E6"/>
              </w:rPr>
              <w:fldChar w:fldCharType="separate"/>
            </w:r>
            <w:r w:rsidR="005C572C" w:rsidRPr="0076424C">
              <w:rPr>
                <w:b/>
              </w:rPr>
              <w:t>Partial Shutdown</w:t>
            </w:r>
            <w:r w:rsidR="007B2D00">
              <w:rPr>
                <w:b/>
                <w:color w:val="2B579A"/>
                <w:shd w:val="clear" w:color="auto" w:fill="E6E6E6"/>
              </w:rPr>
              <w:fldChar w:fldCharType="end"/>
            </w:r>
            <w:r w:rsidRPr="00484C58">
              <w:rPr>
                <w:spacing w:val="5"/>
              </w:rPr>
              <w:t>. (see note 1)</w:t>
            </w:r>
          </w:p>
        </w:tc>
        <w:tc>
          <w:tcPr>
            <w:tcW w:w="1418" w:type="dxa"/>
          </w:tcPr>
          <w:p w14:paraId="7EB3F974" w14:textId="77777777" w:rsidR="00484C58" w:rsidRPr="00484C58" w:rsidRDefault="00484C58" w:rsidP="00484C58">
            <w:pPr>
              <w:spacing w:before="60" w:after="60" w:line="264" w:lineRule="auto"/>
              <w:ind w:left="0" w:firstLine="0"/>
              <w:jc w:val="center"/>
              <w:rPr>
                <w:spacing w:val="5"/>
                <w:sz w:val="22"/>
                <w:szCs w:val="22"/>
              </w:rPr>
            </w:pPr>
            <w:r w:rsidRPr="00484C58">
              <w:rPr>
                <w:spacing w:val="5"/>
                <w:sz w:val="22"/>
                <w:szCs w:val="22"/>
              </w:rPr>
              <w:t>Tabular or graphical</w:t>
            </w:r>
          </w:p>
        </w:tc>
        <w:tc>
          <w:tcPr>
            <w:tcW w:w="1559" w:type="dxa"/>
          </w:tcPr>
          <w:p w14:paraId="5975D8B1" w14:textId="77777777" w:rsidR="00484C58" w:rsidRPr="00484C58" w:rsidRDefault="00484C58" w:rsidP="00484C58">
            <w:pPr>
              <w:spacing w:before="60" w:after="60" w:line="264" w:lineRule="auto"/>
              <w:ind w:left="0" w:firstLine="0"/>
              <w:jc w:val="center"/>
              <w:rPr>
                <w:b/>
                <w:bCs/>
                <w:spacing w:val="5"/>
                <w:sz w:val="22"/>
                <w:szCs w:val="22"/>
              </w:rPr>
            </w:pPr>
            <w:r w:rsidRPr="00484C58">
              <w:rPr>
                <w:b/>
                <w:bCs/>
                <w:spacing w:val="5"/>
              </w:rPr>
              <w:t>DPD</w:t>
            </w:r>
          </w:p>
        </w:tc>
      </w:tr>
      <w:tr w:rsidR="00484C58" w:rsidRPr="00555567" w14:paraId="0D3A7D50" w14:textId="77777777" w:rsidTr="00EE029D">
        <w:tc>
          <w:tcPr>
            <w:tcW w:w="6237" w:type="dxa"/>
            <w:tcBorders>
              <w:bottom w:val="single" w:sz="4" w:space="0" w:color="auto"/>
            </w:tcBorders>
          </w:tcPr>
          <w:p w14:paraId="36F4EADF" w14:textId="56E95FA1" w:rsidR="00555567" w:rsidRPr="00555567" w:rsidRDefault="00484C58" w:rsidP="00555567">
            <w:pPr>
              <w:spacing w:before="60" w:after="60" w:line="264" w:lineRule="auto"/>
              <w:ind w:left="0" w:firstLine="0"/>
              <w:jc w:val="left"/>
              <w:rPr>
                <w:spacing w:val="5"/>
              </w:rPr>
            </w:pPr>
            <w:r w:rsidRPr="00555567">
              <w:rPr>
                <w:spacing w:val="5"/>
              </w:rPr>
              <w:t>Describe any significant issues (</w:t>
            </w:r>
            <w:proofErr w:type="spellStart"/>
            <w:r w:rsidRPr="00555567">
              <w:rPr>
                <w:spacing w:val="5"/>
              </w:rPr>
              <w:t>ie</w:t>
            </w:r>
            <w:proofErr w:type="spellEnd"/>
            <w:r w:rsidRPr="00555567">
              <w:rPr>
                <w:spacing w:val="5"/>
              </w:rPr>
              <w:t xml:space="preserve"> those that would affect the time at which the </w:t>
            </w:r>
            <w:r w:rsidR="00435A81" w:rsidRPr="00555567">
              <w:rPr>
                <w:b/>
                <w:color w:val="2B579A"/>
                <w:spacing w:val="5"/>
                <w:shd w:val="clear" w:color="auto" w:fill="E6E6E6"/>
              </w:rPr>
              <w:fldChar w:fldCharType="begin"/>
            </w:r>
            <w:r w:rsidR="00435A81" w:rsidRPr="00555567">
              <w:rPr>
                <w:spacing w:val="5"/>
              </w:rPr>
              <w:instrText xml:space="preserve"> REF Anchor \h </w:instrText>
            </w:r>
            <w:r w:rsidR="00555567">
              <w:rPr>
                <w:b/>
                <w:bCs/>
                <w:spacing w:val="5"/>
              </w:rPr>
              <w:instrText xml:space="preserve"> \* MERGEFORMAT </w:instrText>
            </w:r>
            <w:r w:rsidR="00435A81" w:rsidRPr="00555567">
              <w:rPr>
                <w:b/>
                <w:color w:val="2B579A"/>
                <w:spacing w:val="5"/>
                <w:shd w:val="clear" w:color="auto" w:fill="E6E6E6"/>
              </w:rPr>
            </w:r>
            <w:r w:rsidR="00435A81" w:rsidRPr="00555567">
              <w:rPr>
                <w:b/>
                <w:color w:val="2B579A"/>
                <w:spacing w:val="5"/>
                <w:shd w:val="clear" w:color="auto" w:fill="E6E6E6"/>
              </w:rPr>
              <w:fldChar w:fldCharType="separate"/>
            </w:r>
            <w:r w:rsidR="005C572C" w:rsidRPr="005C572C">
              <w:rPr>
                <w:b/>
                <w:spacing w:val="5"/>
              </w:rPr>
              <w:t>Anchor</w:t>
            </w:r>
            <w:r w:rsidR="00435A81" w:rsidRPr="00555567">
              <w:rPr>
                <w:b/>
                <w:color w:val="2B579A"/>
                <w:spacing w:val="5"/>
                <w:shd w:val="clear" w:color="auto" w:fill="E6E6E6"/>
              </w:rPr>
              <w:fldChar w:fldCharType="end"/>
            </w:r>
            <w:r w:rsidRPr="00555567">
              <w:rPr>
                <w:b/>
                <w:bCs/>
                <w:spacing w:val="5"/>
              </w:rPr>
              <w:t xml:space="preserve"> </w:t>
            </w:r>
            <w:r w:rsidR="007A5525" w:rsidRPr="00555567">
              <w:rPr>
                <w:b/>
                <w:color w:val="2B579A"/>
                <w:spacing w:val="5"/>
                <w:shd w:val="clear" w:color="auto" w:fill="E6E6E6"/>
              </w:rPr>
              <w:fldChar w:fldCharType="begin"/>
            </w:r>
            <w:r w:rsidR="007A5525" w:rsidRPr="00555567">
              <w:rPr>
                <w:spacing w:val="5"/>
              </w:rPr>
              <w:instrText xml:space="preserve"> REF pgm \h </w:instrText>
            </w:r>
            <w:r w:rsidR="00555567">
              <w:rPr>
                <w:b/>
                <w:bCs/>
                <w:spacing w:val="5"/>
              </w:rPr>
              <w:instrText xml:space="preserve"> \* MERGEFORMAT </w:instrText>
            </w:r>
            <w:r w:rsidR="007A5525" w:rsidRPr="00555567">
              <w:rPr>
                <w:b/>
                <w:color w:val="2B579A"/>
                <w:spacing w:val="5"/>
                <w:shd w:val="clear" w:color="auto" w:fill="E6E6E6"/>
              </w:rPr>
            </w:r>
            <w:r w:rsidR="007A5525" w:rsidRPr="00555567">
              <w:rPr>
                <w:b/>
                <w:color w:val="2B579A"/>
                <w:spacing w:val="5"/>
                <w:shd w:val="clear" w:color="auto" w:fill="E6E6E6"/>
              </w:rPr>
              <w:fldChar w:fldCharType="separate"/>
            </w:r>
            <w:r w:rsidR="005C572C" w:rsidRPr="005C572C">
              <w:rPr>
                <w:b/>
                <w:spacing w:val="5"/>
              </w:rPr>
              <w:t>Power Generating Module</w:t>
            </w:r>
            <w:r w:rsidR="007A5525" w:rsidRPr="00555567">
              <w:rPr>
                <w:b/>
                <w:color w:val="2B579A"/>
                <w:spacing w:val="5"/>
                <w:shd w:val="clear" w:color="auto" w:fill="E6E6E6"/>
              </w:rPr>
              <w:fldChar w:fldCharType="end"/>
            </w:r>
            <w:r w:rsidRPr="00555567">
              <w:rPr>
                <w:spacing w:val="5"/>
              </w:rPr>
              <w:t xml:space="preserve"> or </w:t>
            </w:r>
            <w:r w:rsidR="003D45F8" w:rsidRPr="00555567">
              <w:rPr>
                <w:b/>
                <w:color w:val="2B579A"/>
                <w:spacing w:val="5"/>
                <w:shd w:val="clear" w:color="auto" w:fill="E6E6E6"/>
              </w:rPr>
              <w:fldChar w:fldCharType="begin"/>
            </w:r>
            <w:r w:rsidR="003D45F8" w:rsidRPr="00555567">
              <w:rPr>
                <w:spacing w:val="5"/>
              </w:rPr>
              <w:instrText xml:space="preserve"> REF restorationcontractor \h </w:instrText>
            </w:r>
            <w:r w:rsidR="00555567">
              <w:rPr>
                <w:b/>
                <w:bCs/>
                <w:spacing w:val="5"/>
              </w:rPr>
              <w:instrText xml:space="preserve"> \* MERGEFORMAT </w:instrText>
            </w:r>
            <w:r w:rsidR="003D45F8" w:rsidRPr="00555567">
              <w:rPr>
                <w:b/>
                <w:color w:val="2B579A"/>
                <w:spacing w:val="5"/>
                <w:shd w:val="clear" w:color="auto" w:fill="E6E6E6"/>
              </w:rPr>
            </w:r>
            <w:r w:rsidR="003D45F8" w:rsidRPr="00555567">
              <w:rPr>
                <w:b/>
                <w:color w:val="2B579A"/>
                <w:spacing w:val="5"/>
                <w:shd w:val="clear" w:color="auto" w:fill="E6E6E6"/>
              </w:rPr>
              <w:fldChar w:fldCharType="separate"/>
            </w:r>
            <w:r w:rsidR="005C572C" w:rsidRPr="005C572C">
              <w:rPr>
                <w:b/>
                <w:spacing w:val="5"/>
              </w:rPr>
              <w:t>Restoration Contractor</w:t>
            </w:r>
            <w:r w:rsidR="003D45F8" w:rsidRPr="00555567">
              <w:rPr>
                <w:b/>
                <w:color w:val="2B579A"/>
                <w:spacing w:val="5"/>
                <w:shd w:val="clear" w:color="auto" w:fill="E6E6E6"/>
              </w:rPr>
              <w:fldChar w:fldCharType="end"/>
            </w:r>
            <w:r w:rsidRPr="00555567">
              <w:rPr>
                <w:b/>
                <w:bCs/>
                <w:spacing w:val="5"/>
              </w:rPr>
              <w:t xml:space="preserve">’s </w:t>
            </w:r>
            <w:r w:rsidR="00202DC7" w:rsidRPr="00555567">
              <w:rPr>
                <w:b/>
                <w:color w:val="2B579A"/>
                <w:spacing w:val="5"/>
                <w:shd w:val="clear" w:color="auto" w:fill="E6E6E6"/>
              </w:rPr>
              <w:fldChar w:fldCharType="begin"/>
            </w:r>
            <w:r w:rsidR="00202DC7" w:rsidRPr="00555567">
              <w:rPr>
                <w:spacing w:val="5"/>
              </w:rPr>
              <w:instrText xml:space="preserve"> REF Plant \h </w:instrText>
            </w:r>
            <w:r w:rsidR="00555567">
              <w:rPr>
                <w:b/>
                <w:bCs/>
                <w:spacing w:val="5"/>
              </w:rPr>
              <w:instrText xml:space="preserve"> \* MERGEFORMAT </w:instrText>
            </w:r>
            <w:r w:rsidR="00202DC7" w:rsidRPr="00555567">
              <w:rPr>
                <w:b/>
                <w:color w:val="2B579A"/>
                <w:spacing w:val="5"/>
                <w:shd w:val="clear" w:color="auto" w:fill="E6E6E6"/>
              </w:rPr>
            </w:r>
            <w:r w:rsidR="00202DC7" w:rsidRPr="00555567">
              <w:rPr>
                <w:b/>
                <w:color w:val="2B579A"/>
                <w:spacing w:val="5"/>
                <w:shd w:val="clear" w:color="auto" w:fill="E6E6E6"/>
              </w:rPr>
              <w:fldChar w:fldCharType="separate"/>
            </w:r>
            <w:r w:rsidR="005C572C" w:rsidRPr="005C572C">
              <w:rPr>
                <w:b/>
                <w:spacing w:val="5"/>
              </w:rPr>
              <w:t>Plant</w:t>
            </w:r>
            <w:r w:rsidR="00202DC7" w:rsidRPr="00555567">
              <w:rPr>
                <w:b/>
                <w:color w:val="2B579A"/>
                <w:spacing w:val="5"/>
                <w:shd w:val="clear" w:color="auto" w:fill="E6E6E6"/>
              </w:rPr>
              <w:fldChar w:fldCharType="end"/>
            </w:r>
            <w:r w:rsidRPr="00555567">
              <w:rPr>
                <w:spacing w:val="5"/>
              </w:rPr>
              <w:t xml:space="preserve"> to be</w:t>
            </w:r>
            <w:r w:rsidR="00283C26" w:rsidRPr="00555567">
              <w:rPr>
                <w:spacing w:val="5"/>
              </w:rPr>
              <w:t xml:space="preserve"> </w:t>
            </w:r>
            <w:r w:rsidR="00283C26" w:rsidRPr="00555567">
              <w:rPr>
                <w:color w:val="2B579A"/>
                <w:spacing w:val="5"/>
                <w:shd w:val="clear" w:color="auto" w:fill="E6E6E6"/>
              </w:rPr>
              <w:fldChar w:fldCharType="begin"/>
            </w:r>
            <w:r w:rsidR="00283C26" w:rsidRPr="00555567">
              <w:rPr>
                <w:spacing w:val="5"/>
              </w:rPr>
              <w:instrText xml:space="preserve"> REF synch \h </w:instrText>
            </w:r>
            <w:r w:rsidR="00555567">
              <w:rPr>
                <w:spacing w:val="5"/>
              </w:rPr>
              <w:instrText xml:space="preserve"> \* MERGEFORMAT </w:instrText>
            </w:r>
            <w:r w:rsidR="00283C26" w:rsidRPr="00555567">
              <w:rPr>
                <w:color w:val="2B579A"/>
                <w:spacing w:val="5"/>
                <w:shd w:val="clear" w:color="auto" w:fill="E6E6E6"/>
              </w:rPr>
            </w:r>
            <w:r w:rsidR="00283C26" w:rsidRPr="00555567">
              <w:rPr>
                <w:color w:val="2B579A"/>
                <w:spacing w:val="5"/>
                <w:shd w:val="clear" w:color="auto" w:fill="E6E6E6"/>
              </w:rPr>
              <w:fldChar w:fldCharType="separate"/>
            </w:r>
            <w:r w:rsidR="005C572C" w:rsidRPr="005C572C">
              <w:rPr>
                <w:b/>
                <w:spacing w:val="5"/>
              </w:rPr>
              <w:t>Synchronis</w:t>
            </w:r>
            <w:r w:rsidR="00283C26" w:rsidRPr="00555567">
              <w:rPr>
                <w:color w:val="2B579A"/>
                <w:spacing w:val="5"/>
                <w:shd w:val="clear" w:color="auto" w:fill="E6E6E6"/>
              </w:rPr>
              <w:fldChar w:fldCharType="end"/>
            </w:r>
            <w:r w:rsidR="00283C26" w:rsidRPr="00555567">
              <w:rPr>
                <w:b/>
                <w:bCs/>
                <w:spacing w:val="5"/>
              </w:rPr>
              <w:t>ed</w:t>
            </w:r>
            <w:r w:rsidRPr="00555567">
              <w:rPr>
                <w:spacing w:val="5"/>
              </w:rPr>
              <w:t>) that may arise, as time progresses without external supplies being restored.</w:t>
            </w:r>
          </w:p>
        </w:tc>
        <w:tc>
          <w:tcPr>
            <w:tcW w:w="1418" w:type="dxa"/>
            <w:tcBorders>
              <w:bottom w:val="single" w:sz="4" w:space="0" w:color="auto"/>
            </w:tcBorders>
          </w:tcPr>
          <w:p w14:paraId="6CE33DDB" w14:textId="77777777" w:rsidR="00484C58" w:rsidRPr="00555567" w:rsidRDefault="00484C58" w:rsidP="00484C58">
            <w:pPr>
              <w:spacing w:before="60" w:after="60" w:line="264" w:lineRule="auto"/>
              <w:ind w:left="0" w:firstLine="0"/>
              <w:jc w:val="center"/>
              <w:rPr>
                <w:spacing w:val="5"/>
                <w:sz w:val="22"/>
                <w:szCs w:val="22"/>
              </w:rPr>
            </w:pPr>
            <w:r w:rsidRPr="00555567">
              <w:rPr>
                <w:spacing w:val="5"/>
                <w:sz w:val="22"/>
                <w:szCs w:val="22"/>
              </w:rPr>
              <w:t>Text</w:t>
            </w:r>
          </w:p>
        </w:tc>
        <w:tc>
          <w:tcPr>
            <w:tcW w:w="1559" w:type="dxa"/>
            <w:tcBorders>
              <w:bottom w:val="single" w:sz="4" w:space="0" w:color="auto"/>
            </w:tcBorders>
          </w:tcPr>
          <w:p w14:paraId="64C8FA62" w14:textId="77777777" w:rsidR="00484C58" w:rsidRPr="00555567" w:rsidRDefault="00484C58" w:rsidP="00484C58">
            <w:pPr>
              <w:spacing w:before="60" w:after="60" w:line="264" w:lineRule="auto"/>
              <w:ind w:left="0" w:firstLine="0"/>
              <w:jc w:val="center"/>
              <w:rPr>
                <w:b/>
                <w:bCs/>
                <w:spacing w:val="5"/>
              </w:rPr>
            </w:pPr>
            <w:r w:rsidRPr="00555567">
              <w:rPr>
                <w:b/>
                <w:bCs/>
                <w:spacing w:val="5"/>
              </w:rPr>
              <w:t>DPD</w:t>
            </w:r>
          </w:p>
        </w:tc>
      </w:tr>
      <w:tr w:rsidR="00484C58" w:rsidRPr="00555567" w14:paraId="5A5FAFBD" w14:textId="77777777" w:rsidTr="00EE029D">
        <w:tc>
          <w:tcPr>
            <w:tcW w:w="6237" w:type="dxa"/>
            <w:shd w:val="clear" w:color="auto" w:fill="B3B3B3"/>
          </w:tcPr>
          <w:p w14:paraId="17E61545" w14:textId="77777777" w:rsidR="00484C58" w:rsidRPr="00555567" w:rsidRDefault="00484C58" w:rsidP="00484C58">
            <w:pPr>
              <w:spacing w:before="60" w:after="60" w:line="264" w:lineRule="auto"/>
              <w:ind w:left="0" w:firstLine="0"/>
              <w:jc w:val="left"/>
              <w:rPr>
                <w:b/>
                <w:caps/>
                <w:spacing w:val="5"/>
                <w:sz w:val="22"/>
                <w:szCs w:val="22"/>
              </w:rPr>
            </w:pPr>
            <w:r w:rsidRPr="00555567">
              <w:rPr>
                <w:b/>
                <w:caps/>
                <w:spacing w:val="5"/>
                <w:sz w:val="22"/>
                <w:szCs w:val="22"/>
              </w:rPr>
              <w:t>Block Loading Capabilities</w:t>
            </w:r>
          </w:p>
        </w:tc>
        <w:tc>
          <w:tcPr>
            <w:tcW w:w="1418" w:type="dxa"/>
            <w:shd w:val="clear" w:color="auto" w:fill="B3B3B3"/>
          </w:tcPr>
          <w:p w14:paraId="70CABC2C" w14:textId="77777777" w:rsidR="00484C58" w:rsidRPr="00555567" w:rsidRDefault="00484C58" w:rsidP="00484C58">
            <w:pPr>
              <w:spacing w:before="60" w:after="60" w:line="264" w:lineRule="auto"/>
              <w:ind w:left="42" w:right="117" w:firstLine="0"/>
              <w:jc w:val="center"/>
              <w:rPr>
                <w:spacing w:val="5"/>
                <w:sz w:val="22"/>
                <w:szCs w:val="22"/>
              </w:rPr>
            </w:pPr>
          </w:p>
        </w:tc>
        <w:tc>
          <w:tcPr>
            <w:tcW w:w="1559" w:type="dxa"/>
            <w:shd w:val="clear" w:color="auto" w:fill="B3B3B3"/>
          </w:tcPr>
          <w:p w14:paraId="2CA1E876" w14:textId="77777777" w:rsidR="00484C58" w:rsidRPr="00555567" w:rsidRDefault="00484C58" w:rsidP="00484C58">
            <w:pPr>
              <w:spacing w:before="60" w:after="60" w:line="264" w:lineRule="auto"/>
              <w:ind w:left="1440" w:hanging="1440"/>
              <w:jc w:val="center"/>
              <w:rPr>
                <w:b/>
                <w:spacing w:val="5"/>
                <w:sz w:val="22"/>
                <w:szCs w:val="22"/>
              </w:rPr>
            </w:pPr>
          </w:p>
        </w:tc>
      </w:tr>
      <w:tr w:rsidR="00484C58" w:rsidRPr="00555567" w14:paraId="7A345B1B" w14:textId="77777777" w:rsidTr="00EE029D">
        <w:tc>
          <w:tcPr>
            <w:tcW w:w="6237" w:type="dxa"/>
          </w:tcPr>
          <w:p w14:paraId="23E5BA55" w14:textId="60ACE08B" w:rsidR="00484C58" w:rsidRPr="00555567" w:rsidRDefault="00484C58" w:rsidP="00555567">
            <w:pPr>
              <w:spacing w:before="60" w:after="60" w:line="264" w:lineRule="auto"/>
              <w:ind w:left="0" w:firstLine="0"/>
              <w:jc w:val="left"/>
              <w:rPr>
                <w:spacing w:val="5"/>
                <w:szCs w:val="18"/>
              </w:rPr>
            </w:pPr>
            <w:r w:rsidRPr="00555567">
              <w:rPr>
                <w:spacing w:val="5"/>
                <w:szCs w:val="18"/>
              </w:rPr>
              <w:t xml:space="preserve">The estimated </w:t>
            </w:r>
            <w:r w:rsidR="0066353C" w:rsidRPr="00555567">
              <w:rPr>
                <w:b/>
                <w:color w:val="2B579A"/>
                <w:spacing w:val="5"/>
                <w:shd w:val="clear" w:color="auto" w:fill="E6E6E6"/>
              </w:rPr>
              <w:fldChar w:fldCharType="begin"/>
            </w:r>
            <w:r w:rsidR="0066353C" w:rsidRPr="00555567">
              <w:rPr>
                <w:spacing w:val="5"/>
              </w:rPr>
              <w:instrText xml:space="preserve"> REF blockloadingcapability \h </w:instrText>
            </w:r>
            <w:r w:rsidR="00555567">
              <w:rPr>
                <w:b/>
                <w:bCs/>
                <w:spacing w:val="5"/>
              </w:rPr>
              <w:instrText xml:space="preserve"> \* MERGEFORMAT </w:instrText>
            </w:r>
            <w:r w:rsidR="0066353C" w:rsidRPr="00555567">
              <w:rPr>
                <w:b/>
                <w:color w:val="2B579A"/>
                <w:spacing w:val="5"/>
                <w:shd w:val="clear" w:color="auto" w:fill="E6E6E6"/>
              </w:rPr>
            </w:r>
            <w:r w:rsidR="0066353C" w:rsidRPr="00555567">
              <w:rPr>
                <w:b/>
                <w:color w:val="2B579A"/>
                <w:spacing w:val="5"/>
                <w:shd w:val="clear" w:color="auto" w:fill="E6E6E6"/>
              </w:rPr>
              <w:fldChar w:fldCharType="separate"/>
            </w:r>
            <w:r w:rsidR="005C572C" w:rsidRPr="005C572C">
              <w:rPr>
                <w:b/>
                <w:spacing w:val="5"/>
              </w:rPr>
              <w:t>Block Loading Capability</w:t>
            </w:r>
            <w:r w:rsidR="0066353C" w:rsidRPr="00555567">
              <w:rPr>
                <w:b/>
                <w:color w:val="2B579A"/>
                <w:spacing w:val="5"/>
                <w:shd w:val="clear" w:color="auto" w:fill="E6E6E6"/>
              </w:rPr>
              <w:fldChar w:fldCharType="end"/>
            </w:r>
            <w:r w:rsidRPr="00555567">
              <w:rPr>
                <w:spacing w:val="5"/>
                <w:szCs w:val="18"/>
              </w:rPr>
              <w:t xml:space="preserve"> of the relevant </w:t>
            </w:r>
            <w:r w:rsidR="00202DC7" w:rsidRPr="00555567">
              <w:rPr>
                <w:b/>
                <w:color w:val="2B579A"/>
                <w:spacing w:val="5"/>
                <w:shd w:val="clear" w:color="auto" w:fill="E6E6E6"/>
              </w:rPr>
              <w:fldChar w:fldCharType="begin"/>
            </w:r>
            <w:r w:rsidR="00202DC7" w:rsidRPr="00555567">
              <w:rPr>
                <w:spacing w:val="5"/>
              </w:rPr>
              <w:instrText xml:space="preserve"> REF Plant \h </w:instrText>
            </w:r>
            <w:r w:rsidR="00555567">
              <w:rPr>
                <w:b/>
                <w:bCs/>
                <w:spacing w:val="5"/>
              </w:rPr>
              <w:instrText xml:space="preserve"> \* MERGEFORMAT </w:instrText>
            </w:r>
            <w:r w:rsidR="00202DC7" w:rsidRPr="00555567">
              <w:rPr>
                <w:b/>
                <w:color w:val="2B579A"/>
                <w:spacing w:val="5"/>
                <w:shd w:val="clear" w:color="auto" w:fill="E6E6E6"/>
              </w:rPr>
            </w:r>
            <w:r w:rsidR="00202DC7" w:rsidRPr="00555567">
              <w:rPr>
                <w:b/>
                <w:color w:val="2B579A"/>
                <w:spacing w:val="5"/>
                <w:shd w:val="clear" w:color="auto" w:fill="E6E6E6"/>
              </w:rPr>
              <w:fldChar w:fldCharType="separate"/>
            </w:r>
            <w:r w:rsidR="005C572C" w:rsidRPr="005C572C">
              <w:rPr>
                <w:b/>
                <w:spacing w:val="5"/>
              </w:rPr>
              <w:t>Plant</w:t>
            </w:r>
            <w:r w:rsidR="00202DC7" w:rsidRPr="00555567">
              <w:rPr>
                <w:b/>
                <w:color w:val="2B579A"/>
                <w:spacing w:val="5"/>
                <w:shd w:val="clear" w:color="auto" w:fill="E6E6E6"/>
              </w:rPr>
              <w:fldChar w:fldCharType="end"/>
            </w:r>
            <w:r w:rsidRPr="00555567">
              <w:rPr>
                <w:spacing w:val="5"/>
                <w:szCs w:val="18"/>
              </w:rPr>
              <w:t xml:space="preserve"> shall be provided in either graphical or tabular format showing the estimated </w:t>
            </w:r>
            <w:r w:rsidR="0066353C" w:rsidRPr="00555567">
              <w:rPr>
                <w:b/>
                <w:color w:val="2B579A"/>
                <w:spacing w:val="5"/>
                <w:shd w:val="clear" w:color="auto" w:fill="E6E6E6"/>
              </w:rPr>
              <w:fldChar w:fldCharType="begin"/>
            </w:r>
            <w:r w:rsidR="0066353C" w:rsidRPr="00555567">
              <w:rPr>
                <w:spacing w:val="5"/>
              </w:rPr>
              <w:instrText xml:space="preserve"> REF blockloadingcapability \h </w:instrText>
            </w:r>
            <w:r w:rsidR="00555567">
              <w:rPr>
                <w:b/>
                <w:bCs/>
                <w:spacing w:val="5"/>
              </w:rPr>
              <w:instrText xml:space="preserve"> \* MERGEFORMAT </w:instrText>
            </w:r>
            <w:r w:rsidR="0066353C" w:rsidRPr="00555567">
              <w:rPr>
                <w:b/>
                <w:color w:val="2B579A"/>
                <w:spacing w:val="5"/>
                <w:shd w:val="clear" w:color="auto" w:fill="E6E6E6"/>
              </w:rPr>
            </w:r>
            <w:r w:rsidR="0066353C" w:rsidRPr="00555567">
              <w:rPr>
                <w:b/>
                <w:color w:val="2B579A"/>
                <w:spacing w:val="5"/>
                <w:shd w:val="clear" w:color="auto" w:fill="E6E6E6"/>
              </w:rPr>
              <w:fldChar w:fldCharType="separate"/>
            </w:r>
            <w:r w:rsidR="005C572C" w:rsidRPr="005C572C">
              <w:rPr>
                <w:b/>
                <w:spacing w:val="5"/>
              </w:rPr>
              <w:t>Block Loading Capability</w:t>
            </w:r>
            <w:r w:rsidR="0066353C" w:rsidRPr="00555567">
              <w:rPr>
                <w:b/>
                <w:color w:val="2B579A"/>
                <w:spacing w:val="5"/>
                <w:shd w:val="clear" w:color="auto" w:fill="E6E6E6"/>
              </w:rPr>
              <w:fldChar w:fldCharType="end"/>
            </w:r>
            <w:r w:rsidRPr="00555567">
              <w:rPr>
                <w:spacing w:val="5"/>
                <w:szCs w:val="18"/>
              </w:rPr>
              <w:t xml:space="preserve"> from 0MW to the </w:t>
            </w:r>
            <w:r w:rsidR="00202DC7" w:rsidRPr="00555567">
              <w:rPr>
                <w:b/>
                <w:color w:val="2B579A"/>
                <w:spacing w:val="5"/>
                <w:shd w:val="clear" w:color="auto" w:fill="E6E6E6"/>
              </w:rPr>
              <w:fldChar w:fldCharType="begin"/>
            </w:r>
            <w:r w:rsidR="00202DC7" w:rsidRPr="00555567">
              <w:rPr>
                <w:spacing w:val="5"/>
              </w:rPr>
              <w:instrText xml:space="preserve"> REF Plant \h </w:instrText>
            </w:r>
            <w:r w:rsidR="00555567">
              <w:rPr>
                <w:b/>
                <w:bCs/>
                <w:spacing w:val="5"/>
              </w:rPr>
              <w:instrText xml:space="preserve"> \* MERGEFORMAT </w:instrText>
            </w:r>
            <w:r w:rsidR="00202DC7" w:rsidRPr="00555567">
              <w:rPr>
                <w:b/>
                <w:color w:val="2B579A"/>
                <w:spacing w:val="5"/>
                <w:shd w:val="clear" w:color="auto" w:fill="E6E6E6"/>
              </w:rPr>
            </w:r>
            <w:r w:rsidR="00202DC7" w:rsidRPr="00555567">
              <w:rPr>
                <w:b/>
                <w:color w:val="2B579A"/>
                <w:spacing w:val="5"/>
                <w:shd w:val="clear" w:color="auto" w:fill="E6E6E6"/>
              </w:rPr>
              <w:fldChar w:fldCharType="separate"/>
            </w:r>
            <w:r w:rsidR="005C572C" w:rsidRPr="005C572C">
              <w:rPr>
                <w:b/>
                <w:spacing w:val="5"/>
              </w:rPr>
              <w:t>Plant</w:t>
            </w:r>
            <w:r w:rsidR="00202DC7" w:rsidRPr="00555567">
              <w:rPr>
                <w:b/>
                <w:color w:val="2B579A"/>
                <w:spacing w:val="5"/>
                <w:shd w:val="clear" w:color="auto" w:fill="E6E6E6"/>
              </w:rPr>
              <w:fldChar w:fldCharType="end"/>
            </w:r>
            <w:r w:rsidRPr="00555567">
              <w:rPr>
                <w:b/>
                <w:bCs/>
                <w:spacing w:val="5"/>
                <w:szCs w:val="18"/>
              </w:rPr>
              <w:t>’s</w:t>
            </w:r>
            <w:r w:rsidRPr="00555567">
              <w:rPr>
                <w:spacing w:val="5"/>
                <w:szCs w:val="18"/>
              </w:rPr>
              <w:t xml:space="preserve"> </w:t>
            </w:r>
            <w:r w:rsidR="007A5525" w:rsidRPr="00555567">
              <w:rPr>
                <w:b/>
                <w:color w:val="2B579A"/>
                <w:spacing w:val="5"/>
                <w:shd w:val="clear" w:color="auto" w:fill="E6E6E6"/>
              </w:rPr>
              <w:fldChar w:fldCharType="begin"/>
            </w:r>
            <w:r w:rsidR="007A5525" w:rsidRPr="00555567">
              <w:rPr>
                <w:spacing w:val="5"/>
              </w:rPr>
              <w:instrText xml:space="preserve"> REF RegisteredCapacity \h </w:instrText>
            </w:r>
            <w:r w:rsidR="00555567">
              <w:rPr>
                <w:b/>
                <w:bCs/>
                <w:spacing w:val="5"/>
              </w:rPr>
              <w:instrText xml:space="preserve"> \* MERGEFORMAT </w:instrText>
            </w:r>
            <w:r w:rsidR="007A5525" w:rsidRPr="00555567">
              <w:rPr>
                <w:b/>
                <w:color w:val="2B579A"/>
                <w:spacing w:val="5"/>
                <w:shd w:val="clear" w:color="auto" w:fill="E6E6E6"/>
              </w:rPr>
            </w:r>
            <w:r w:rsidR="007A5525" w:rsidRPr="00555567">
              <w:rPr>
                <w:b/>
                <w:color w:val="2B579A"/>
                <w:spacing w:val="5"/>
                <w:shd w:val="clear" w:color="auto" w:fill="E6E6E6"/>
              </w:rPr>
              <w:fldChar w:fldCharType="separate"/>
            </w:r>
            <w:r w:rsidR="005C572C" w:rsidRPr="005C572C">
              <w:rPr>
                <w:b/>
                <w:spacing w:val="5"/>
              </w:rPr>
              <w:t>Registered Capacity</w:t>
            </w:r>
            <w:r w:rsidR="007A5525" w:rsidRPr="00555567">
              <w:rPr>
                <w:b/>
                <w:color w:val="2B579A"/>
                <w:spacing w:val="5"/>
                <w:shd w:val="clear" w:color="auto" w:fill="E6E6E6"/>
              </w:rPr>
              <w:fldChar w:fldCharType="end"/>
            </w:r>
            <w:r w:rsidRPr="00555567">
              <w:rPr>
                <w:spacing w:val="5"/>
                <w:szCs w:val="18"/>
              </w:rPr>
              <w:t xml:space="preserve">.  Any particular </w:t>
            </w:r>
            <w:r w:rsidR="00047923" w:rsidRPr="00555567">
              <w:rPr>
                <w:b/>
                <w:color w:val="2B579A"/>
                <w:spacing w:val="5"/>
                <w:shd w:val="clear" w:color="auto" w:fill="E6E6E6"/>
              </w:rPr>
              <w:fldChar w:fldCharType="begin"/>
            </w:r>
            <w:r w:rsidR="00047923" w:rsidRPr="00555567">
              <w:rPr>
                <w:spacing w:val="5"/>
              </w:rPr>
              <w:instrText xml:space="preserve"> REF ActivePower \h </w:instrText>
            </w:r>
            <w:r w:rsidR="00555567">
              <w:rPr>
                <w:b/>
                <w:bCs/>
                <w:spacing w:val="5"/>
              </w:rPr>
              <w:instrText xml:space="preserve"> \* MERGEFORMAT </w:instrText>
            </w:r>
            <w:r w:rsidR="00047923" w:rsidRPr="00555567">
              <w:rPr>
                <w:b/>
                <w:color w:val="2B579A"/>
                <w:spacing w:val="5"/>
                <w:shd w:val="clear" w:color="auto" w:fill="E6E6E6"/>
              </w:rPr>
            </w:r>
            <w:r w:rsidR="00047923" w:rsidRPr="00555567">
              <w:rPr>
                <w:b/>
                <w:color w:val="2B579A"/>
                <w:spacing w:val="5"/>
                <w:shd w:val="clear" w:color="auto" w:fill="E6E6E6"/>
              </w:rPr>
              <w:fldChar w:fldCharType="separate"/>
            </w:r>
            <w:r w:rsidR="005C572C" w:rsidRPr="005C572C">
              <w:rPr>
                <w:b/>
                <w:spacing w:val="5"/>
              </w:rPr>
              <w:t>Active Power</w:t>
            </w:r>
            <w:r w:rsidR="00047923" w:rsidRPr="00555567">
              <w:rPr>
                <w:b/>
                <w:color w:val="2B579A"/>
                <w:spacing w:val="5"/>
                <w:shd w:val="clear" w:color="auto" w:fill="E6E6E6"/>
              </w:rPr>
              <w:fldChar w:fldCharType="end"/>
            </w:r>
            <w:r w:rsidRPr="00555567">
              <w:rPr>
                <w:spacing w:val="5"/>
                <w:szCs w:val="18"/>
              </w:rPr>
              <w:t xml:space="preserve"> loading points at which the </w:t>
            </w:r>
            <w:r w:rsidR="002A57FF" w:rsidRPr="00555567">
              <w:rPr>
                <w:b/>
                <w:color w:val="2B579A"/>
                <w:spacing w:val="5"/>
                <w:shd w:val="clear" w:color="auto" w:fill="E6E6E6"/>
              </w:rPr>
              <w:fldChar w:fldCharType="begin"/>
            </w:r>
            <w:r w:rsidR="002A57FF" w:rsidRPr="00555567">
              <w:rPr>
                <w:spacing w:val="5"/>
              </w:rPr>
              <w:instrText xml:space="preserve"> REF Anchor \h </w:instrText>
            </w:r>
            <w:r w:rsidR="00555567">
              <w:rPr>
                <w:b/>
                <w:bCs/>
                <w:spacing w:val="5"/>
              </w:rPr>
              <w:instrText xml:space="preserve"> \* MERGEFORMAT </w:instrText>
            </w:r>
            <w:r w:rsidR="002A57FF" w:rsidRPr="00555567">
              <w:rPr>
                <w:b/>
                <w:color w:val="2B579A"/>
                <w:spacing w:val="5"/>
                <w:shd w:val="clear" w:color="auto" w:fill="E6E6E6"/>
              </w:rPr>
            </w:r>
            <w:r w:rsidR="002A57FF" w:rsidRPr="00555567">
              <w:rPr>
                <w:b/>
                <w:color w:val="2B579A"/>
                <w:spacing w:val="5"/>
                <w:shd w:val="clear" w:color="auto" w:fill="E6E6E6"/>
              </w:rPr>
              <w:fldChar w:fldCharType="separate"/>
            </w:r>
            <w:r w:rsidR="005C572C" w:rsidRPr="005C572C">
              <w:rPr>
                <w:b/>
                <w:spacing w:val="5"/>
              </w:rPr>
              <w:t>Anchor</w:t>
            </w:r>
            <w:r w:rsidR="002A57FF" w:rsidRPr="00555567">
              <w:rPr>
                <w:b/>
                <w:color w:val="2B579A"/>
                <w:spacing w:val="5"/>
                <w:shd w:val="clear" w:color="auto" w:fill="E6E6E6"/>
              </w:rPr>
              <w:fldChar w:fldCharType="end"/>
            </w:r>
            <w:r w:rsidR="002A57FF" w:rsidRPr="00555567">
              <w:rPr>
                <w:b/>
                <w:bCs/>
                <w:spacing w:val="5"/>
              </w:rPr>
              <w:t xml:space="preserve"> </w:t>
            </w:r>
            <w:r w:rsidR="002A57FF" w:rsidRPr="00555567">
              <w:rPr>
                <w:b/>
                <w:color w:val="2B579A"/>
                <w:spacing w:val="5"/>
                <w:shd w:val="clear" w:color="auto" w:fill="E6E6E6"/>
              </w:rPr>
              <w:fldChar w:fldCharType="begin"/>
            </w:r>
            <w:r w:rsidR="002A57FF" w:rsidRPr="00555567">
              <w:rPr>
                <w:b/>
                <w:bCs/>
                <w:spacing w:val="5"/>
              </w:rPr>
              <w:instrText xml:space="preserve"> REF Generator \h </w:instrText>
            </w:r>
            <w:r w:rsidR="00555567">
              <w:rPr>
                <w:b/>
                <w:bCs/>
                <w:spacing w:val="5"/>
              </w:rPr>
              <w:instrText xml:space="preserve"> \* MERGEFORMAT </w:instrText>
            </w:r>
            <w:r w:rsidR="002A57FF" w:rsidRPr="00555567">
              <w:rPr>
                <w:b/>
                <w:color w:val="2B579A"/>
                <w:spacing w:val="5"/>
                <w:shd w:val="clear" w:color="auto" w:fill="E6E6E6"/>
              </w:rPr>
            </w:r>
            <w:r w:rsidR="002A57FF" w:rsidRPr="00555567">
              <w:rPr>
                <w:b/>
                <w:color w:val="2B579A"/>
                <w:spacing w:val="5"/>
                <w:shd w:val="clear" w:color="auto" w:fill="E6E6E6"/>
              </w:rPr>
              <w:fldChar w:fldCharType="separate"/>
            </w:r>
            <w:r w:rsidR="005C572C" w:rsidRPr="005C572C">
              <w:rPr>
                <w:b/>
                <w:spacing w:val="5"/>
              </w:rPr>
              <w:t>Generator</w:t>
            </w:r>
            <w:r w:rsidR="002A57FF" w:rsidRPr="00555567">
              <w:rPr>
                <w:b/>
                <w:color w:val="2B579A"/>
                <w:spacing w:val="5"/>
                <w:shd w:val="clear" w:color="auto" w:fill="E6E6E6"/>
              </w:rPr>
              <w:fldChar w:fldCharType="end"/>
            </w:r>
            <w:r w:rsidRPr="00555567">
              <w:rPr>
                <w:b/>
                <w:bCs/>
                <w:spacing w:val="5"/>
                <w:szCs w:val="18"/>
              </w:rPr>
              <w:t xml:space="preserve">’s </w:t>
            </w:r>
            <w:r w:rsidR="00202DC7" w:rsidRPr="00555567">
              <w:rPr>
                <w:b/>
                <w:color w:val="2B579A"/>
                <w:spacing w:val="5"/>
                <w:shd w:val="clear" w:color="auto" w:fill="E6E6E6"/>
              </w:rPr>
              <w:fldChar w:fldCharType="begin"/>
            </w:r>
            <w:r w:rsidR="00202DC7" w:rsidRPr="00555567">
              <w:rPr>
                <w:spacing w:val="5"/>
              </w:rPr>
              <w:instrText xml:space="preserve"> REF Plant \h </w:instrText>
            </w:r>
            <w:r w:rsidR="00555567">
              <w:rPr>
                <w:b/>
                <w:bCs/>
                <w:spacing w:val="5"/>
              </w:rPr>
              <w:instrText xml:space="preserve"> \* MERGEFORMAT </w:instrText>
            </w:r>
            <w:r w:rsidR="00202DC7" w:rsidRPr="00555567">
              <w:rPr>
                <w:b/>
                <w:color w:val="2B579A"/>
                <w:spacing w:val="5"/>
                <w:shd w:val="clear" w:color="auto" w:fill="E6E6E6"/>
              </w:rPr>
            </w:r>
            <w:r w:rsidR="00202DC7" w:rsidRPr="00555567">
              <w:rPr>
                <w:b/>
                <w:color w:val="2B579A"/>
                <w:spacing w:val="5"/>
                <w:shd w:val="clear" w:color="auto" w:fill="E6E6E6"/>
              </w:rPr>
              <w:fldChar w:fldCharType="separate"/>
            </w:r>
            <w:r w:rsidR="005C572C" w:rsidRPr="005C572C">
              <w:rPr>
                <w:b/>
                <w:spacing w:val="5"/>
              </w:rPr>
              <w:t>Plant</w:t>
            </w:r>
            <w:r w:rsidR="00202DC7" w:rsidRPr="00555567">
              <w:rPr>
                <w:b/>
                <w:color w:val="2B579A"/>
                <w:spacing w:val="5"/>
                <w:shd w:val="clear" w:color="auto" w:fill="E6E6E6"/>
              </w:rPr>
              <w:fldChar w:fldCharType="end"/>
            </w:r>
            <w:r w:rsidRPr="00555567">
              <w:rPr>
                <w:spacing w:val="5"/>
                <w:szCs w:val="18"/>
              </w:rPr>
              <w:t xml:space="preserve"> or </w:t>
            </w:r>
            <w:r w:rsidR="003D45F8" w:rsidRPr="00555567">
              <w:rPr>
                <w:b/>
                <w:color w:val="2B579A"/>
                <w:spacing w:val="5"/>
                <w:shd w:val="clear" w:color="auto" w:fill="E6E6E6"/>
              </w:rPr>
              <w:fldChar w:fldCharType="begin"/>
            </w:r>
            <w:r w:rsidR="003D45F8" w:rsidRPr="00555567">
              <w:rPr>
                <w:spacing w:val="5"/>
              </w:rPr>
              <w:instrText xml:space="preserve"> REF restorationcontractor \h </w:instrText>
            </w:r>
            <w:r w:rsidR="00555567">
              <w:rPr>
                <w:b/>
                <w:bCs/>
                <w:spacing w:val="5"/>
              </w:rPr>
              <w:instrText xml:space="preserve"> \* MERGEFORMAT </w:instrText>
            </w:r>
            <w:r w:rsidR="003D45F8" w:rsidRPr="00555567">
              <w:rPr>
                <w:b/>
                <w:color w:val="2B579A"/>
                <w:spacing w:val="5"/>
                <w:shd w:val="clear" w:color="auto" w:fill="E6E6E6"/>
              </w:rPr>
            </w:r>
            <w:r w:rsidR="003D45F8" w:rsidRPr="00555567">
              <w:rPr>
                <w:b/>
                <w:color w:val="2B579A"/>
                <w:spacing w:val="5"/>
                <w:shd w:val="clear" w:color="auto" w:fill="E6E6E6"/>
              </w:rPr>
              <w:fldChar w:fldCharType="separate"/>
            </w:r>
            <w:r w:rsidR="005C572C" w:rsidRPr="005C572C">
              <w:rPr>
                <w:b/>
                <w:spacing w:val="5"/>
              </w:rPr>
              <w:t>Restoration Contractor</w:t>
            </w:r>
            <w:r w:rsidR="003D45F8" w:rsidRPr="00555567">
              <w:rPr>
                <w:b/>
                <w:color w:val="2B579A"/>
                <w:spacing w:val="5"/>
                <w:shd w:val="clear" w:color="auto" w:fill="E6E6E6"/>
              </w:rPr>
              <w:fldChar w:fldCharType="end"/>
            </w:r>
            <w:r w:rsidRPr="00555567">
              <w:rPr>
                <w:b/>
                <w:bCs/>
                <w:spacing w:val="5"/>
                <w:szCs w:val="18"/>
              </w:rPr>
              <w:t xml:space="preserve">’s </w:t>
            </w:r>
            <w:r w:rsidR="00202DC7" w:rsidRPr="00555567">
              <w:rPr>
                <w:b/>
                <w:color w:val="2B579A"/>
                <w:spacing w:val="5"/>
                <w:shd w:val="clear" w:color="auto" w:fill="E6E6E6"/>
              </w:rPr>
              <w:fldChar w:fldCharType="begin"/>
            </w:r>
            <w:r w:rsidR="00202DC7" w:rsidRPr="00555567">
              <w:rPr>
                <w:spacing w:val="5"/>
              </w:rPr>
              <w:instrText xml:space="preserve"> REF Plant \h </w:instrText>
            </w:r>
            <w:r w:rsidR="00555567">
              <w:rPr>
                <w:b/>
                <w:bCs/>
                <w:spacing w:val="5"/>
              </w:rPr>
              <w:instrText xml:space="preserve"> \* MERGEFORMAT </w:instrText>
            </w:r>
            <w:r w:rsidR="00202DC7" w:rsidRPr="00555567">
              <w:rPr>
                <w:b/>
                <w:color w:val="2B579A"/>
                <w:spacing w:val="5"/>
                <w:shd w:val="clear" w:color="auto" w:fill="E6E6E6"/>
              </w:rPr>
            </w:r>
            <w:r w:rsidR="00202DC7" w:rsidRPr="00555567">
              <w:rPr>
                <w:b/>
                <w:color w:val="2B579A"/>
                <w:spacing w:val="5"/>
                <w:shd w:val="clear" w:color="auto" w:fill="E6E6E6"/>
              </w:rPr>
              <w:fldChar w:fldCharType="separate"/>
            </w:r>
            <w:r w:rsidR="005C572C" w:rsidRPr="005C572C">
              <w:rPr>
                <w:b/>
                <w:spacing w:val="5"/>
              </w:rPr>
              <w:t>Plant</w:t>
            </w:r>
            <w:r w:rsidR="00202DC7" w:rsidRPr="00555567">
              <w:rPr>
                <w:b/>
                <w:color w:val="2B579A"/>
                <w:spacing w:val="5"/>
                <w:shd w:val="clear" w:color="auto" w:fill="E6E6E6"/>
              </w:rPr>
              <w:fldChar w:fldCharType="end"/>
            </w:r>
            <w:r w:rsidRPr="00555567">
              <w:rPr>
                <w:spacing w:val="5"/>
                <w:szCs w:val="18"/>
              </w:rPr>
              <w:t xml:space="preserve"> should be operated until further changes in output can be accommodated, and the time between those changes, should also be identified. </w:t>
            </w:r>
            <w:r w:rsidRPr="00555567">
              <w:rPr>
                <w:spacing w:val="5"/>
              </w:rPr>
              <w:t xml:space="preserve">The data of each </w:t>
            </w:r>
            <w:r w:rsidR="003D45F8" w:rsidRPr="00555567">
              <w:rPr>
                <w:b/>
                <w:color w:val="2B579A"/>
                <w:spacing w:val="5"/>
                <w:shd w:val="clear" w:color="auto" w:fill="E6E6E6"/>
              </w:rPr>
              <w:fldChar w:fldCharType="begin"/>
            </w:r>
            <w:r w:rsidR="003D45F8" w:rsidRPr="00555567">
              <w:rPr>
                <w:spacing w:val="5"/>
              </w:rPr>
              <w:instrText xml:space="preserve"> REF restorationcontractor \h </w:instrText>
            </w:r>
            <w:r w:rsidR="00555567">
              <w:rPr>
                <w:b/>
                <w:bCs/>
                <w:spacing w:val="5"/>
              </w:rPr>
              <w:instrText xml:space="preserve"> \* MERGEFORMAT </w:instrText>
            </w:r>
            <w:r w:rsidR="003D45F8" w:rsidRPr="00555567">
              <w:rPr>
                <w:b/>
                <w:color w:val="2B579A"/>
                <w:spacing w:val="5"/>
                <w:shd w:val="clear" w:color="auto" w:fill="E6E6E6"/>
              </w:rPr>
            </w:r>
            <w:r w:rsidR="003D45F8" w:rsidRPr="00555567">
              <w:rPr>
                <w:b/>
                <w:color w:val="2B579A"/>
                <w:spacing w:val="5"/>
                <w:shd w:val="clear" w:color="auto" w:fill="E6E6E6"/>
              </w:rPr>
              <w:fldChar w:fldCharType="separate"/>
            </w:r>
            <w:r w:rsidR="005C572C" w:rsidRPr="005C572C">
              <w:rPr>
                <w:b/>
                <w:spacing w:val="5"/>
              </w:rPr>
              <w:t>Restoration Contractor</w:t>
            </w:r>
            <w:r w:rsidR="003D45F8" w:rsidRPr="00555567">
              <w:rPr>
                <w:b/>
                <w:color w:val="2B579A"/>
                <w:spacing w:val="5"/>
                <w:shd w:val="clear" w:color="auto" w:fill="E6E6E6"/>
              </w:rPr>
              <w:fldChar w:fldCharType="end"/>
            </w:r>
            <w:r w:rsidRPr="00555567">
              <w:rPr>
                <w:b/>
                <w:bCs/>
                <w:spacing w:val="5"/>
              </w:rPr>
              <w:t xml:space="preserve">s’ </w:t>
            </w:r>
            <w:r w:rsidR="002F2DC3" w:rsidRPr="00555567">
              <w:rPr>
                <w:b/>
                <w:color w:val="2B579A"/>
                <w:spacing w:val="5"/>
                <w:shd w:val="clear" w:color="auto" w:fill="E6E6E6"/>
              </w:rPr>
              <w:fldChar w:fldCharType="begin"/>
            </w:r>
            <w:r w:rsidR="002F2DC3" w:rsidRPr="00555567">
              <w:rPr>
                <w:bCs/>
                <w:spacing w:val="5"/>
              </w:rPr>
              <w:instrText xml:space="preserve"> REF Equipment \h </w:instrText>
            </w:r>
            <w:r w:rsidR="00555567">
              <w:rPr>
                <w:b/>
                <w:spacing w:val="5"/>
              </w:rPr>
              <w:instrText xml:space="preserve"> \* MERGEFORMAT </w:instrText>
            </w:r>
            <w:r w:rsidR="002F2DC3" w:rsidRPr="00555567">
              <w:rPr>
                <w:b/>
                <w:color w:val="2B579A"/>
                <w:spacing w:val="5"/>
                <w:shd w:val="clear" w:color="auto" w:fill="E6E6E6"/>
              </w:rPr>
            </w:r>
            <w:r w:rsidR="002F2DC3" w:rsidRPr="00555567">
              <w:rPr>
                <w:b/>
                <w:color w:val="2B579A"/>
                <w:spacing w:val="5"/>
                <w:shd w:val="clear" w:color="auto" w:fill="E6E6E6"/>
              </w:rPr>
              <w:fldChar w:fldCharType="separate"/>
            </w:r>
            <w:r w:rsidR="005C572C" w:rsidRPr="005C572C">
              <w:rPr>
                <w:b/>
                <w:spacing w:val="5"/>
              </w:rPr>
              <w:t>Equipment</w:t>
            </w:r>
            <w:r w:rsidR="002F2DC3" w:rsidRPr="00555567">
              <w:rPr>
                <w:b/>
                <w:color w:val="2B579A"/>
                <w:spacing w:val="5"/>
                <w:shd w:val="clear" w:color="auto" w:fill="E6E6E6"/>
              </w:rPr>
              <w:fldChar w:fldCharType="end"/>
            </w:r>
            <w:r w:rsidRPr="00555567">
              <w:rPr>
                <w:spacing w:val="5"/>
              </w:rPr>
              <w:t xml:space="preserve"> identified in a </w:t>
            </w:r>
            <w:r w:rsidR="004F3D77" w:rsidRPr="00555567">
              <w:rPr>
                <w:b/>
                <w:color w:val="2B579A"/>
                <w:spacing w:val="5"/>
                <w:shd w:val="clear" w:color="auto" w:fill="E6E6E6"/>
              </w:rPr>
              <w:fldChar w:fldCharType="begin"/>
            </w:r>
            <w:r w:rsidR="004F3D77" w:rsidRPr="00555567">
              <w:rPr>
                <w:spacing w:val="5"/>
              </w:rPr>
              <w:instrText xml:space="preserve"> REF DRZP \h </w:instrText>
            </w:r>
            <w:r w:rsidR="00555567">
              <w:rPr>
                <w:b/>
                <w:spacing w:val="5"/>
              </w:rPr>
              <w:instrText xml:space="preserve"> \* MERGEFORMAT </w:instrText>
            </w:r>
            <w:r w:rsidR="004F3D77" w:rsidRPr="00555567">
              <w:rPr>
                <w:b/>
                <w:color w:val="2B579A"/>
                <w:spacing w:val="5"/>
                <w:shd w:val="clear" w:color="auto" w:fill="E6E6E6"/>
              </w:rPr>
            </w:r>
            <w:r w:rsidR="004F3D77" w:rsidRPr="00555567">
              <w:rPr>
                <w:b/>
                <w:color w:val="2B579A"/>
                <w:spacing w:val="5"/>
                <w:shd w:val="clear" w:color="auto" w:fill="E6E6E6"/>
              </w:rPr>
              <w:fldChar w:fldCharType="separate"/>
            </w:r>
            <w:r w:rsidR="005C572C" w:rsidRPr="005C572C">
              <w:rPr>
                <w:b/>
                <w:spacing w:val="5"/>
              </w:rPr>
              <w:t>DRZP</w:t>
            </w:r>
            <w:r w:rsidR="004F3D77" w:rsidRPr="00555567">
              <w:rPr>
                <w:b/>
                <w:color w:val="2B579A"/>
                <w:spacing w:val="5"/>
                <w:shd w:val="clear" w:color="auto" w:fill="E6E6E6"/>
              </w:rPr>
              <w:fldChar w:fldCharType="end"/>
            </w:r>
            <w:r w:rsidRPr="00555567">
              <w:rPr>
                <w:spacing w:val="5"/>
              </w:rPr>
              <w:t xml:space="preserve"> should be provided for the condition of the </w:t>
            </w:r>
            <w:r w:rsidR="003D45F8" w:rsidRPr="00555567">
              <w:rPr>
                <w:b/>
                <w:color w:val="2B579A"/>
                <w:spacing w:val="5"/>
                <w:shd w:val="clear" w:color="auto" w:fill="E6E6E6"/>
              </w:rPr>
              <w:fldChar w:fldCharType="begin"/>
            </w:r>
            <w:r w:rsidR="003D45F8" w:rsidRPr="00555567">
              <w:rPr>
                <w:spacing w:val="5"/>
              </w:rPr>
              <w:instrText xml:space="preserve"> REF restorationcontractor \h </w:instrText>
            </w:r>
            <w:r w:rsidR="00555567">
              <w:rPr>
                <w:b/>
                <w:bCs/>
                <w:spacing w:val="5"/>
              </w:rPr>
              <w:instrText xml:space="preserve"> \* MERGEFORMAT </w:instrText>
            </w:r>
            <w:r w:rsidR="003D45F8" w:rsidRPr="00555567">
              <w:rPr>
                <w:b/>
                <w:color w:val="2B579A"/>
                <w:spacing w:val="5"/>
                <w:shd w:val="clear" w:color="auto" w:fill="E6E6E6"/>
              </w:rPr>
            </w:r>
            <w:r w:rsidR="003D45F8" w:rsidRPr="00555567">
              <w:rPr>
                <w:b/>
                <w:color w:val="2B579A"/>
                <w:spacing w:val="5"/>
                <w:shd w:val="clear" w:color="auto" w:fill="E6E6E6"/>
              </w:rPr>
              <w:fldChar w:fldCharType="separate"/>
            </w:r>
            <w:r w:rsidR="005C572C" w:rsidRPr="005C572C">
              <w:rPr>
                <w:b/>
                <w:spacing w:val="5"/>
              </w:rPr>
              <w:t>Restoration Contractor</w:t>
            </w:r>
            <w:r w:rsidR="003D45F8" w:rsidRPr="00555567">
              <w:rPr>
                <w:b/>
                <w:color w:val="2B579A"/>
                <w:spacing w:val="5"/>
                <w:shd w:val="clear" w:color="auto" w:fill="E6E6E6"/>
              </w:rPr>
              <w:fldChar w:fldCharType="end"/>
            </w:r>
            <w:r w:rsidRPr="00555567">
              <w:rPr>
                <w:b/>
                <w:bCs/>
                <w:spacing w:val="5"/>
              </w:rPr>
              <w:t xml:space="preserve">s’ </w:t>
            </w:r>
            <w:r w:rsidR="002F2DC3" w:rsidRPr="00555567">
              <w:rPr>
                <w:b/>
                <w:color w:val="2B579A"/>
                <w:spacing w:val="5"/>
                <w:shd w:val="clear" w:color="auto" w:fill="E6E6E6"/>
              </w:rPr>
              <w:fldChar w:fldCharType="begin"/>
            </w:r>
            <w:r w:rsidR="002F2DC3" w:rsidRPr="00555567">
              <w:rPr>
                <w:bCs/>
                <w:spacing w:val="5"/>
              </w:rPr>
              <w:instrText xml:space="preserve"> REF Equipment \h </w:instrText>
            </w:r>
            <w:r w:rsidR="00555567">
              <w:rPr>
                <w:b/>
                <w:spacing w:val="5"/>
              </w:rPr>
              <w:instrText xml:space="preserve"> \* MERGEFORMAT </w:instrText>
            </w:r>
            <w:r w:rsidR="002F2DC3" w:rsidRPr="00555567">
              <w:rPr>
                <w:b/>
                <w:color w:val="2B579A"/>
                <w:spacing w:val="5"/>
                <w:shd w:val="clear" w:color="auto" w:fill="E6E6E6"/>
              </w:rPr>
            </w:r>
            <w:r w:rsidR="002F2DC3" w:rsidRPr="00555567">
              <w:rPr>
                <w:b/>
                <w:color w:val="2B579A"/>
                <w:spacing w:val="5"/>
                <w:shd w:val="clear" w:color="auto" w:fill="E6E6E6"/>
              </w:rPr>
              <w:fldChar w:fldCharType="separate"/>
            </w:r>
            <w:r w:rsidR="005C572C" w:rsidRPr="005C572C">
              <w:rPr>
                <w:b/>
                <w:spacing w:val="5"/>
              </w:rPr>
              <w:t>Equipment</w:t>
            </w:r>
            <w:r w:rsidR="002F2DC3" w:rsidRPr="00555567">
              <w:rPr>
                <w:b/>
                <w:color w:val="2B579A"/>
                <w:spacing w:val="5"/>
                <w:shd w:val="clear" w:color="auto" w:fill="E6E6E6"/>
              </w:rPr>
              <w:fldChar w:fldCharType="end"/>
            </w:r>
            <w:r w:rsidRPr="00555567">
              <w:rPr>
                <w:spacing w:val="5"/>
              </w:rPr>
              <w:t xml:space="preserve"> which were </w:t>
            </w:r>
            <w:r w:rsidR="001B0344" w:rsidRPr="00555567">
              <w:rPr>
                <w:color w:val="2B579A"/>
                <w:spacing w:val="5"/>
                <w:shd w:val="clear" w:color="auto" w:fill="E6E6E6"/>
              </w:rPr>
              <w:fldChar w:fldCharType="begin"/>
            </w:r>
            <w:r w:rsidR="001B0344" w:rsidRPr="00555567">
              <w:rPr>
                <w:spacing w:val="5"/>
              </w:rPr>
              <w:instrText xml:space="preserve"> REF synch \h </w:instrText>
            </w:r>
            <w:r w:rsidR="00555567">
              <w:rPr>
                <w:spacing w:val="5"/>
              </w:rPr>
              <w:instrText xml:space="preserve"> \* MERGEFORMAT </w:instrText>
            </w:r>
            <w:r w:rsidR="001B0344" w:rsidRPr="00555567">
              <w:rPr>
                <w:color w:val="2B579A"/>
                <w:spacing w:val="5"/>
                <w:shd w:val="clear" w:color="auto" w:fill="E6E6E6"/>
              </w:rPr>
            </w:r>
            <w:r w:rsidR="001B0344" w:rsidRPr="00555567">
              <w:rPr>
                <w:color w:val="2B579A"/>
                <w:spacing w:val="5"/>
                <w:shd w:val="clear" w:color="auto" w:fill="E6E6E6"/>
              </w:rPr>
              <w:fldChar w:fldCharType="separate"/>
            </w:r>
            <w:r w:rsidR="005C572C" w:rsidRPr="005C572C">
              <w:rPr>
                <w:b/>
                <w:spacing w:val="5"/>
              </w:rPr>
              <w:t>Synchronis</w:t>
            </w:r>
            <w:r w:rsidR="001B0344" w:rsidRPr="00555567">
              <w:rPr>
                <w:color w:val="2B579A"/>
                <w:spacing w:val="5"/>
                <w:shd w:val="clear" w:color="auto" w:fill="E6E6E6"/>
              </w:rPr>
              <w:fldChar w:fldCharType="end"/>
            </w:r>
            <w:r w:rsidR="001B0344" w:rsidRPr="00555567">
              <w:rPr>
                <w:b/>
                <w:bCs/>
                <w:spacing w:val="5"/>
              </w:rPr>
              <w:t>ed</w:t>
            </w:r>
            <w:r w:rsidR="001B0344" w:rsidRPr="00555567">
              <w:rPr>
                <w:spacing w:val="5"/>
              </w:rPr>
              <w:t xml:space="preserve"> </w:t>
            </w:r>
            <w:r w:rsidRPr="00555567">
              <w:rPr>
                <w:spacing w:val="5"/>
              </w:rPr>
              <w:t xml:space="preserve">immediately prior to the </w:t>
            </w:r>
            <w:r w:rsidR="00181F94" w:rsidRPr="00555567">
              <w:rPr>
                <w:b/>
                <w:color w:val="2B579A"/>
                <w:spacing w:val="5"/>
                <w:shd w:val="clear" w:color="auto" w:fill="E6E6E6"/>
              </w:rPr>
              <w:fldChar w:fldCharType="begin"/>
            </w:r>
            <w:r w:rsidR="00181F94" w:rsidRPr="00555567">
              <w:rPr>
                <w:spacing w:val="5"/>
              </w:rPr>
              <w:instrText xml:space="preserve"> REF TotalShutdown \h </w:instrText>
            </w:r>
            <w:r w:rsidR="00555567">
              <w:rPr>
                <w:b/>
                <w:bCs/>
                <w:spacing w:val="5"/>
              </w:rPr>
              <w:instrText xml:space="preserve"> \* MERGEFORMAT </w:instrText>
            </w:r>
            <w:r w:rsidR="00181F94" w:rsidRPr="00555567">
              <w:rPr>
                <w:b/>
                <w:color w:val="2B579A"/>
                <w:spacing w:val="5"/>
                <w:shd w:val="clear" w:color="auto" w:fill="E6E6E6"/>
              </w:rPr>
            </w:r>
            <w:r w:rsidR="00181F94" w:rsidRPr="00555567">
              <w:rPr>
                <w:b/>
                <w:color w:val="2B579A"/>
                <w:spacing w:val="5"/>
                <w:shd w:val="clear" w:color="auto" w:fill="E6E6E6"/>
              </w:rPr>
              <w:fldChar w:fldCharType="separate"/>
            </w:r>
            <w:r w:rsidR="005C572C" w:rsidRPr="005C572C">
              <w:rPr>
                <w:b/>
                <w:spacing w:val="5"/>
              </w:rPr>
              <w:t>Total Shutdown</w:t>
            </w:r>
            <w:r w:rsidR="00181F94" w:rsidRPr="00555567">
              <w:rPr>
                <w:b/>
                <w:color w:val="2B579A"/>
                <w:spacing w:val="5"/>
                <w:shd w:val="clear" w:color="auto" w:fill="E6E6E6"/>
              </w:rPr>
              <w:fldChar w:fldCharType="end"/>
            </w:r>
            <w:r w:rsidR="00AE223E" w:rsidRPr="00555567">
              <w:rPr>
                <w:b/>
                <w:bCs/>
                <w:spacing w:val="5"/>
              </w:rPr>
              <w:t xml:space="preserve"> </w:t>
            </w:r>
            <w:r w:rsidRPr="00555567">
              <w:rPr>
                <w:spacing w:val="5"/>
              </w:rPr>
              <w:t xml:space="preserve">or </w:t>
            </w:r>
            <w:r w:rsidR="00DA3D54" w:rsidRPr="00555567">
              <w:rPr>
                <w:b/>
                <w:color w:val="2B579A"/>
                <w:spacing w:val="5"/>
                <w:shd w:val="clear" w:color="auto" w:fill="E6E6E6"/>
              </w:rPr>
              <w:fldChar w:fldCharType="begin"/>
            </w:r>
            <w:r w:rsidR="00DA3D54" w:rsidRPr="00555567">
              <w:rPr>
                <w:bCs/>
                <w:spacing w:val="5"/>
              </w:rPr>
              <w:instrText xml:space="preserve"> REF PartialShutdown \h </w:instrText>
            </w:r>
            <w:r w:rsidR="00555567">
              <w:rPr>
                <w:b/>
                <w:spacing w:val="5"/>
              </w:rPr>
              <w:instrText xml:space="preserve"> \* MERGEFORMAT </w:instrText>
            </w:r>
            <w:r w:rsidR="00DA3D54" w:rsidRPr="00555567">
              <w:rPr>
                <w:b/>
                <w:color w:val="2B579A"/>
                <w:spacing w:val="5"/>
                <w:shd w:val="clear" w:color="auto" w:fill="E6E6E6"/>
              </w:rPr>
            </w:r>
            <w:r w:rsidR="00DA3D54" w:rsidRPr="00555567">
              <w:rPr>
                <w:b/>
                <w:color w:val="2B579A"/>
                <w:spacing w:val="5"/>
                <w:shd w:val="clear" w:color="auto" w:fill="E6E6E6"/>
              </w:rPr>
              <w:fldChar w:fldCharType="separate"/>
            </w:r>
            <w:r w:rsidR="005C572C" w:rsidRPr="005C572C">
              <w:rPr>
                <w:b/>
                <w:spacing w:val="5"/>
              </w:rPr>
              <w:t>Partial Shutdown</w:t>
            </w:r>
            <w:r w:rsidR="00DA3D54" w:rsidRPr="00555567">
              <w:rPr>
                <w:b/>
                <w:color w:val="2B579A"/>
                <w:spacing w:val="5"/>
                <w:shd w:val="clear" w:color="auto" w:fill="E6E6E6"/>
              </w:rPr>
              <w:fldChar w:fldCharType="end"/>
            </w:r>
            <w:r w:rsidRPr="00555567">
              <w:rPr>
                <w:spacing w:val="5"/>
              </w:rPr>
              <w:t xml:space="preserve"> and</w:t>
            </w:r>
            <w:r w:rsidR="00181F94" w:rsidRPr="00555567">
              <w:rPr>
                <w:spacing w:val="5"/>
              </w:rPr>
              <w:t xml:space="preserve"> where appropriate</w:t>
            </w:r>
            <w:r w:rsidRPr="00555567">
              <w:rPr>
                <w:spacing w:val="5"/>
              </w:rPr>
              <w:t xml:space="preserve"> for time intervals of </w:t>
            </w:r>
            <w:r w:rsidR="00AE223E" w:rsidRPr="00555567">
              <w:rPr>
                <w:spacing w:val="5"/>
              </w:rPr>
              <w:t xml:space="preserve">being </w:t>
            </w:r>
            <w:r w:rsidR="00555567">
              <w:rPr>
                <w:color w:val="2B579A"/>
                <w:spacing w:val="5"/>
                <w:shd w:val="clear" w:color="auto" w:fill="E6E6E6"/>
              </w:rPr>
              <w:fldChar w:fldCharType="begin"/>
            </w:r>
            <w:r w:rsidR="00555567">
              <w:rPr>
                <w:spacing w:val="5"/>
              </w:rPr>
              <w:instrText xml:space="preserve"> REF shutdown \h </w:instrText>
            </w:r>
            <w:r w:rsidR="00555567">
              <w:rPr>
                <w:color w:val="2B579A"/>
                <w:spacing w:val="5"/>
                <w:shd w:val="clear" w:color="auto" w:fill="E6E6E6"/>
              </w:rPr>
            </w:r>
            <w:r w:rsidR="00555567">
              <w:rPr>
                <w:color w:val="2B579A"/>
                <w:spacing w:val="5"/>
                <w:shd w:val="clear" w:color="auto" w:fill="E6E6E6"/>
              </w:rPr>
              <w:fldChar w:fldCharType="separate"/>
            </w:r>
            <w:r w:rsidR="005C572C">
              <w:rPr>
                <w:b/>
              </w:rPr>
              <w:t>Shutdown</w:t>
            </w:r>
            <w:r w:rsidR="00555567">
              <w:rPr>
                <w:color w:val="2B579A"/>
                <w:spacing w:val="5"/>
                <w:shd w:val="clear" w:color="auto" w:fill="E6E6E6"/>
              </w:rPr>
              <w:fldChar w:fldCharType="end"/>
            </w:r>
            <w:r w:rsidR="00555567">
              <w:rPr>
                <w:spacing w:val="5"/>
              </w:rPr>
              <w:t xml:space="preserve"> </w:t>
            </w:r>
            <w:r w:rsidRPr="00555567">
              <w:rPr>
                <w:spacing w:val="5"/>
              </w:rPr>
              <w:t xml:space="preserve">12 hours, 24 hours, 36 hours, 48 hours and 72 hours </w:t>
            </w:r>
            <w:r w:rsidR="009C1E16" w:rsidRPr="00555567">
              <w:rPr>
                <w:spacing w:val="5"/>
              </w:rPr>
              <w:t xml:space="preserve">before the </w:t>
            </w:r>
            <w:r w:rsidR="009C1E16" w:rsidRPr="00555567">
              <w:rPr>
                <w:color w:val="2B579A"/>
                <w:spacing w:val="5"/>
                <w:shd w:val="clear" w:color="auto" w:fill="E6E6E6"/>
              </w:rPr>
              <w:fldChar w:fldCharType="begin"/>
            </w:r>
            <w:r w:rsidR="009C1E16" w:rsidRPr="00555567">
              <w:rPr>
                <w:spacing w:val="5"/>
              </w:rPr>
              <w:instrText xml:space="preserve"> REF TotalShutdown \h </w:instrText>
            </w:r>
            <w:r w:rsidR="00555567">
              <w:rPr>
                <w:spacing w:val="5"/>
              </w:rPr>
              <w:instrText xml:space="preserve"> \* MERGEFORMAT </w:instrText>
            </w:r>
            <w:r w:rsidR="009C1E16" w:rsidRPr="00555567">
              <w:rPr>
                <w:color w:val="2B579A"/>
                <w:spacing w:val="5"/>
                <w:shd w:val="clear" w:color="auto" w:fill="E6E6E6"/>
              </w:rPr>
            </w:r>
            <w:r w:rsidR="009C1E16" w:rsidRPr="00555567">
              <w:rPr>
                <w:color w:val="2B579A"/>
                <w:spacing w:val="5"/>
                <w:shd w:val="clear" w:color="auto" w:fill="E6E6E6"/>
              </w:rPr>
              <w:fldChar w:fldCharType="separate"/>
            </w:r>
            <w:r w:rsidR="005C572C" w:rsidRPr="005C572C">
              <w:rPr>
                <w:b/>
                <w:spacing w:val="5"/>
              </w:rPr>
              <w:t>Total Shutdown</w:t>
            </w:r>
            <w:r w:rsidR="009C1E16" w:rsidRPr="00555567">
              <w:rPr>
                <w:color w:val="2B579A"/>
                <w:spacing w:val="5"/>
                <w:shd w:val="clear" w:color="auto" w:fill="E6E6E6"/>
              </w:rPr>
              <w:fldChar w:fldCharType="end"/>
            </w:r>
            <w:r w:rsidR="009C1E16" w:rsidRPr="00555567">
              <w:rPr>
                <w:spacing w:val="5"/>
              </w:rPr>
              <w:t xml:space="preserve"> or </w:t>
            </w:r>
            <w:r w:rsidR="009C1E16" w:rsidRPr="00555567">
              <w:rPr>
                <w:color w:val="2B579A"/>
                <w:spacing w:val="5"/>
                <w:shd w:val="clear" w:color="auto" w:fill="E6E6E6"/>
              </w:rPr>
              <w:fldChar w:fldCharType="begin"/>
            </w:r>
            <w:r w:rsidR="009C1E16" w:rsidRPr="00555567">
              <w:rPr>
                <w:spacing w:val="5"/>
              </w:rPr>
              <w:instrText xml:space="preserve"> REF PartialShutdown \h </w:instrText>
            </w:r>
            <w:r w:rsidR="00555567">
              <w:rPr>
                <w:spacing w:val="5"/>
              </w:rPr>
              <w:instrText xml:space="preserve"> \* MERGEFORMAT </w:instrText>
            </w:r>
            <w:r w:rsidR="009C1E16" w:rsidRPr="00555567">
              <w:rPr>
                <w:color w:val="2B579A"/>
                <w:spacing w:val="5"/>
                <w:shd w:val="clear" w:color="auto" w:fill="E6E6E6"/>
              </w:rPr>
            </w:r>
            <w:r w:rsidR="009C1E16" w:rsidRPr="00555567">
              <w:rPr>
                <w:color w:val="2B579A"/>
                <w:spacing w:val="5"/>
                <w:shd w:val="clear" w:color="auto" w:fill="E6E6E6"/>
              </w:rPr>
              <w:fldChar w:fldCharType="separate"/>
            </w:r>
            <w:r w:rsidR="005C572C" w:rsidRPr="005C572C">
              <w:rPr>
                <w:b/>
                <w:spacing w:val="5"/>
              </w:rPr>
              <w:t>Partial Shutdown</w:t>
            </w:r>
            <w:r w:rsidR="009C1E16" w:rsidRPr="00555567">
              <w:rPr>
                <w:color w:val="2B579A"/>
                <w:spacing w:val="5"/>
                <w:shd w:val="clear" w:color="auto" w:fill="E6E6E6"/>
              </w:rPr>
              <w:fldChar w:fldCharType="end"/>
            </w:r>
            <w:r w:rsidRPr="00555567">
              <w:rPr>
                <w:spacing w:val="5"/>
              </w:rPr>
              <w:t xml:space="preserve">.  </w:t>
            </w:r>
            <w:r w:rsidRPr="00555567">
              <w:rPr>
                <w:spacing w:val="5"/>
                <w:szCs w:val="18"/>
              </w:rPr>
              <w:t>(See note 1)</w:t>
            </w:r>
          </w:p>
        </w:tc>
        <w:tc>
          <w:tcPr>
            <w:tcW w:w="1418" w:type="dxa"/>
          </w:tcPr>
          <w:p w14:paraId="3F2A0C18" w14:textId="77777777" w:rsidR="00484C58" w:rsidRPr="00555567" w:rsidRDefault="00484C58" w:rsidP="00484C58">
            <w:pPr>
              <w:spacing w:before="60" w:after="60" w:line="264" w:lineRule="auto"/>
              <w:ind w:left="0" w:firstLine="0"/>
              <w:jc w:val="center"/>
              <w:rPr>
                <w:spacing w:val="5"/>
                <w:sz w:val="22"/>
                <w:szCs w:val="18"/>
              </w:rPr>
            </w:pPr>
            <w:r w:rsidRPr="00555567">
              <w:rPr>
                <w:spacing w:val="5"/>
                <w:sz w:val="22"/>
                <w:szCs w:val="22"/>
              </w:rPr>
              <w:t>Tabular or graphical</w:t>
            </w:r>
          </w:p>
        </w:tc>
        <w:tc>
          <w:tcPr>
            <w:tcW w:w="1559" w:type="dxa"/>
          </w:tcPr>
          <w:p w14:paraId="4B1EDDEB" w14:textId="77777777" w:rsidR="00484C58" w:rsidRPr="00555567" w:rsidRDefault="00484C58" w:rsidP="00484C58">
            <w:pPr>
              <w:spacing w:before="60" w:after="60" w:line="264" w:lineRule="auto"/>
              <w:ind w:left="0" w:firstLine="0"/>
              <w:jc w:val="center"/>
              <w:rPr>
                <w:b/>
                <w:bCs/>
                <w:spacing w:val="5"/>
                <w:sz w:val="22"/>
                <w:szCs w:val="18"/>
              </w:rPr>
            </w:pPr>
            <w:r w:rsidRPr="00555567">
              <w:rPr>
                <w:b/>
                <w:bCs/>
                <w:spacing w:val="5"/>
              </w:rPr>
              <w:t>DPD</w:t>
            </w:r>
          </w:p>
        </w:tc>
      </w:tr>
    </w:tbl>
    <w:p w14:paraId="0EDEC6F9" w14:textId="26CC3603" w:rsidR="005C140C" w:rsidRPr="00555567" w:rsidRDefault="005C140C">
      <w:pPr>
        <w:rPr>
          <w:spacing w:val="5"/>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484C58" w:rsidRPr="00555567" w14:paraId="13349B25" w14:textId="77777777" w:rsidTr="00EE029D">
        <w:tc>
          <w:tcPr>
            <w:tcW w:w="6237" w:type="dxa"/>
            <w:tcBorders>
              <w:top w:val="single" w:sz="4" w:space="0" w:color="auto"/>
              <w:left w:val="single" w:sz="4" w:space="0" w:color="auto"/>
              <w:bottom w:val="single" w:sz="4" w:space="0" w:color="auto"/>
              <w:right w:val="single" w:sz="4" w:space="0" w:color="auto"/>
            </w:tcBorders>
            <w:shd w:val="clear" w:color="auto" w:fill="B3B3B3"/>
          </w:tcPr>
          <w:p w14:paraId="459819BD" w14:textId="0F56C561" w:rsidR="00484C58" w:rsidRPr="00555567" w:rsidRDefault="00484C58" w:rsidP="00484C58">
            <w:pPr>
              <w:spacing w:before="60" w:after="60"/>
              <w:ind w:left="0" w:firstLine="0"/>
              <w:jc w:val="left"/>
              <w:rPr>
                <w:b/>
                <w:caps/>
                <w:spacing w:val="5"/>
                <w:sz w:val="22"/>
                <w:szCs w:val="22"/>
              </w:rPr>
            </w:pPr>
            <w:r w:rsidRPr="00555567">
              <w:rPr>
                <w:b/>
                <w:caps/>
                <w:spacing w:val="5"/>
                <w:sz w:val="22"/>
                <w:szCs w:val="22"/>
              </w:rPr>
              <w:t>Frequency Control setting Information</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7720361B" w14:textId="77777777" w:rsidR="00484C58" w:rsidRPr="00555567" w:rsidRDefault="00484C58" w:rsidP="00484C58">
            <w:pPr>
              <w:spacing w:before="60" w:after="60" w:line="264" w:lineRule="auto"/>
              <w:ind w:left="0" w:firstLine="0"/>
              <w:jc w:val="center"/>
              <w:rPr>
                <w:spacing w:val="5"/>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B3B3B3"/>
          </w:tcPr>
          <w:p w14:paraId="29C8B0D5" w14:textId="77777777" w:rsidR="00484C58" w:rsidRPr="00555567" w:rsidRDefault="00484C58" w:rsidP="00484C58">
            <w:pPr>
              <w:spacing w:before="60" w:after="60" w:line="264" w:lineRule="auto"/>
              <w:ind w:left="0" w:firstLine="0"/>
              <w:jc w:val="center"/>
              <w:rPr>
                <w:b/>
                <w:bCs/>
                <w:spacing w:val="5"/>
              </w:rPr>
            </w:pPr>
          </w:p>
        </w:tc>
      </w:tr>
      <w:tr w:rsidR="00484C58" w:rsidRPr="00555567" w14:paraId="03A10503" w14:textId="77777777" w:rsidTr="00EE029D">
        <w:tc>
          <w:tcPr>
            <w:tcW w:w="6237" w:type="dxa"/>
            <w:tcBorders>
              <w:top w:val="single" w:sz="4" w:space="0" w:color="auto"/>
              <w:left w:val="single" w:sz="4" w:space="0" w:color="auto"/>
              <w:bottom w:val="single" w:sz="4" w:space="0" w:color="auto"/>
              <w:right w:val="single" w:sz="4" w:space="0" w:color="auto"/>
            </w:tcBorders>
          </w:tcPr>
          <w:p w14:paraId="6430A405" w14:textId="2C510BA5" w:rsidR="00484C58" w:rsidRPr="00555567" w:rsidRDefault="00484C58" w:rsidP="00484C58">
            <w:pPr>
              <w:spacing w:before="60" w:after="60"/>
              <w:ind w:left="0" w:firstLine="0"/>
              <w:jc w:val="left"/>
              <w:rPr>
                <w:spacing w:val="5"/>
                <w:szCs w:val="18"/>
              </w:rPr>
            </w:pPr>
            <w:r w:rsidRPr="00555567">
              <w:rPr>
                <w:b/>
                <w:bCs/>
                <w:spacing w:val="5"/>
                <w:szCs w:val="18"/>
              </w:rPr>
              <w:t>Frequency</w:t>
            </w:r>
            <w:r w:rsidRPr="00555567">
              <w:rPr>
                <w:spacing w:val="5"/>
                <w:szCs w:val="18"/>
              </w:rPr>
              <w:t xml:space="preserve"> control device (or speed governor) settings of the relevant </w:t>
            </w:r>
            <w:r w:rsidR="00202DC7" w:rsidRPr="00555567">
              <w:rPr>
                <w:b/>
                <w:color w:val="2B579A"/>
                <w:spacing w:val="5"/>
                <w:shd w:val="clear" w:color="auto" w:fill="E6E6E6"/>
              </w:rPr>
              <w:fldChar w:fldCharType="begin"/>
            </w:r>
            <w:r w:rsidR="00202DC7" w:rsidRPr="00555567">
              <w:rPr>
                <w:spacing w:val="5"/>
              </w:rPr>
              <w:instrText xml:space="preserve"> REF Plant \h </w:instrText>
            </w:r>
            <w:r w:rsidR="00555567">
              <w:rPr>
                <w:b/>
                <w:bCs/>
                <w:spacing w:val="5"/>
              </w:rPr>
              <w:instrText xml:space="preserve"> \* MERGEFORMAT </w:instrText>
            </w:r>
            <w:r w:rsidR="00202DC7" w:rsidRPr="00555567">
              <w:rPr>
                <w:b/>
                <w:color w:val="2B579A"/>
                <w:spacing w:val="5"/>
                <w:shd w:val="clear" w:color="auto" w:fill="E6E6E6"/>
              </w:rPr>
            </w:r>
            <w:r w:rsidR="00202DC7" w:rsidRPr="00555567">
              <w:rPr>
                <w:b/>
                <w:color w:val="2B579A"/>
                <w:spacing w:val="5"/>
                <w:shd w:val="clear" w:color="auto" w:fill="E6E6E6"/>
              </w:rPr>
              <w:fldChar w:fldCharType="separate"/>
            </w:r>
            <w:r w:rsidR="005C572C" w:rsidRPr="005C572C">
              <w:rPr>
                <w:b/>
                <w:spacing w:val="5"/>
              </w:rPr>
              <w:t>Plant</w:t>
            </w:r>
            <w:r w:rsidR="00202DC7" w:rsidRPr="00555567">
              <w:rPr>
                <w:b/>
                <w:color w:val="2B579A"/>
                <w:spacing w:val="5"/>
                <w:shd w:val="clear" w:color="auto" w:fill="E6E6E6"/>
              </w:rPr>
              <w:fldChar w:fldCharType="end"/>
            </w:r>
            <w:r w:rsidRPr="00555567">
              <w:rPr>
                <w:spacing w:val="5"/>
                <w:szCs w:val="18"/>
              </w:rPr>
              <w:t xml:space="preserve"> for normal operation and when operating under a </w:t>
            </w:r>
            <w:r w:rsidR="0066353C" w:rsidRPr="00555567">
              <w:rPr>
                <w:b/>
                <w:color w:val="2B579A"/>
                <w:spacing w:val="5"/>
                <w:shd w:val="clear" w:color="auto" w:fill="E6E6E6"/>
              </w:rPr>
              <w:fldChar w:fldCharType="begin"/>
            </w:r>
            <w:r w:rsidR="0066353C" w:rsidRPr="00555567">
              <w:rPr>
                <w:bCs/>
                <w:spacing w:val="5"/>
              </w:rPr>
              <w:instrText xml:space="preserve"> REF distributionRestorationContract \h </w:instrText>
            </w:r>
            <w:r w:rsidR="00555567">
              <w:rPr>
                <w:b/>
                <w:spacing w:val="5"/>
              </w:rPr>
              <w:instrText xml:space="preserve"> \* MERGEFORMAT </w:instrText>
            </w:r>
            <w:r w:rsidR="0066353C" w:rsidRPr="00555567">
              <w:rPr>
                <w:b/>
                <w:color w:val="2B579A"/>
                <w:spacing w:val="5"/>
                <w:shd w:val="clear" w:color="auto" w:fill="E6E6E6"/>
              </w:rPr>
            </w:r>
            <w:r w:rsidR="0066353C" w:rsidRPr="00555567">
              <w:rPr>
                <w:b/>
                <w:color w:val="2B579A"/>
                <w:spacing w:val="5"/>
                <w:shd w:val="clear" w:color="auto" w:fill="E6E6E6"/>
              </w:rPr>
              <w:fldChar w:fldCharType="separate"/>
            </w:r>
            <w:r w:rsidR="005C572C" w:rsidRPr="005C572C">
              <w:rPr>
                <w:b/>
                <w:spacing w:val="5"/>
              </w:rPr>
              <w:t>Distribution Restoration Contract</w:t>
            </w:r>
            <w:r w:rsidR="0066353C" w:rsidRPr="00555567">
              <w:rPr>
                <w:b/>
                <w:color w:val="2B579A"/>
                <w:spacing w:val="5"/>
                <w:shd w:val="clear" w:color="auto" w:fill="E6E6E6"/>
              </w:rPr>
              <w:fldChar w:fldCharType="end"/>
            </w:r>
            <w:r w:rsidRPr="00555567">
              <w:rPr>
                <w:spacing w:val="5"/>
                <w:szCs w:val="18"/>
              </w:rPr>
              <w:t xml:space="preserve"> as part of a </w:t>
            </w:r>
            <w:r w:rsidR="004F3D77" w:rsidRPr="00555567">
              <w:rPr>
                <w:b/>
                <w:color w:val="2B579A"/>
                <w:spacing w:val="5"/>
                <w:shd w:val="clear" w:color="auto" w:fill="E6E6E6"/>
              </w:rPr>
              <w:fldChar w:fldCharType="begin"/>
            </w:r>
            <w:r w:rsidR="004F3D77" w:rsidRPr="00555567">
              <w:rPr>
                <w:spacing w:val="5"/>
              </w:rPr>
              <w:instrText xml:space="preserve"> REF DRZP \h </w:instrText>
            </w:r>
            <w:r w:rsidR="00555567">
              <w:rPr>
                <w:b/>
                <w:spacing w:val="5"/>
              </w:rPr>
              <w:instrText xml:space="preserve"> \* MERGEFORMAT </w:instrText>
            </w:r>
            <w:r w:rsidR="004F3D77" w:rsidRPr="00555567">
              <w:rPr>
                <w:b/>
                <w:color w:val="2B579A"/>
                <w:spacing w:val="5"/>
                <w:shd w:val="clear" w:color="auto" w:fill="E6E6E6"/>
              </w:rPr>
            </w:r>
            <w:r w:rsidR="004F3D77" w:rsidRPr="00555567">
              <w:rPr>
                <w:b/>
                <w:color w:val="2B579A"/>
                <w:spacing w:val="5"/>
                <w:shd w:val="clear" w:color="auto" w:fill="E6E6E6"/>
              </w:rPr>
              <w:fldChar w:fldCharType="separate"/>
            </w:r>
            <w:r w:rsidR="005C572C" w:rsidRPr="005C572C">
              <w:rPr>
                <w:b/>
                <w:spacing w:val="5"/>
              </w:rPr>
              <w:t>DRZP</w:t>
            </w:r>
            <w:r w:rsidR="004F3D77" w:rsidRPr="00555567">
              <w:rPr>
                <w:b/>
                <w:color w:val="2B579A"/>
                <w:spacing w:val="5"/>
                <w:shd w:val="clear" w:color="auto" w:fill="E6E6E6"/>
              </w:rPr>
              <w:fldChar w:fldCharType="end"/>
            </w:r>
            <w:r w:rsidRPr="00555567">
              <w:rPr>
                <w:spacing w:val="5"/>
                <w:szCs w:val="18"/>
              </w:rPr>
              <w:t>.</w:t>
            </w:r>
          </w:p>
        </w:tc>
        <w:tc>
          <w:tcPr>
            <w:tcW w:w="1418" w:type="dxa"/>
            <w:tcBorders>
              <w:top w:val="single" w:sz="4" w:space="0" w:color="auto"/>
              <w:left w:val="single" w:sz="4" w:space="0" w:color="auto"/>
              <w:bottom w:val="single" w:sz="4" w:space="0" w:color="auto"/>
              <w:right w:val="single" w:sz="4" w:space="0" w:color="auto"/>
            </w:tcBorders>
          </w:tcPr>
          <w:p w14:paraId="39113BE4" w14:textId="77777777" w:rsidR="00484C58" w:rsidRPr="00555567" w:rsidRDefault="00484C58" w:rsidP="00484C58">
            <w:pPr>
              <w:spacing w:before="60" w:after="60" w:line="264" w:lineRule="auto"/>
              <w:ind w:left="0" w:firstLine="0"/>
              <w:jc w:val="center"/>
              <w:rPr>
                <w:spacing w:val="5"/>
                <w:sz w:val="22"/>
                <w:szCs w:val="22"/>
              </w:rPr>
            </w:pPr>
            <w:r w:rsidRPr="00555567">
              <w:rPr>
                <w:spacing w:val="5"/>
                <w:sz w:val="22"/>
                <w:szCs w:val="22"/>
              </w:rPr>
              <w:t>Text, tabular and graphical</w:t>
            </w:r>
          </w:p>
        </w:tc>
        <w:tc>
          <w:tcPr>
            <w:tcW w:w="1559" w:type="dxa"/>
            <w:tcBorders>
              <w:top w:val="single" w:sz="4" w:space="0" w:color="auto"/>
              <w:left w:val="single" w:sz="4" w:space="0" w:color="auto"/>
              <w:bottom w:val="single" w:sz="4" w:space="0" w:color="auto"/>
              <w:right w:val="single" w:sz="4" w:space="0" w:color="auto"/>
            </w:tcBorders>
          </w:tcPr>
          <w:p w14:paraId="65337F21" w14:textId="77777777" w:rsidR="00484C58" w:rsidRPr="00555567" w:rsidRDefault="00484C58" w:rsidP="00484C58">
            <w:pPr>
              <w:spacing w:before="60" w:after="60" w:line="264" w:lineRule="auto"/>
              <w:ind w:left="0" w:firstLine="0"/>
              <w:jc w:val="center"/>
              <w:rPr>
                <w:b/>
                <w:bCs/>
                <w:spacing w:val="5"/>
              </w:rPr>
            </w:pPr>
            <w:r w:rsidRPr="00555567">
              <w:rPr>
                <w:b/>
                <w:bCs/>
                <w:spacing w:val="5"/>
              </w:rPr>
              <w:t>DPD</w:t>
            </w:r>
          </w:p>
        </w:tc>
      </w:tr>
    </w:tbl>
    <w:p w14:paraId="643E7E35" w14:textId="77777777" w:rsidR="00B864A7" w:rsidRDefault="00B864A7" w:rsidP="00CA7FA8">
      <w:pPr>
        <w:pStyle w:val="Heading2"/>
        <w:spacing w:after="120"/>
        <w:rPr>
          <w:b w:val="0"/>
          <w:spacing w:val="5"/>
          <w:sz w:val="22"/>
          <w:szCs w:val="18"/>
        </w:rPr>
      </w:pPr>
    </w:p>
    <w:p w14:paraId="63EE9C8B" w14:textId="35F0717C" w:rsidR="00755ADC" w:rsidRDefault="00484C58" w:rsidP="00951B4E">
      <w:pPr>
        <w:rPr>
          <w:b/>
        </w:rPr>
      </w:pPr>
      <w:r w:rsidRPr="00484C58">
        <w:t>Note 1</w:t>
      </w:r>
      <w:r w:rsidRPr="00484C58">
        <w:tab/>
        <w:t>Please refer to DPC 8.11.3 for the details of the data required.</w:t>
      </w:r>
      <w:bookmarkEnd w:id="1297"/>
    </w:p>
    <w:p w14:paraId="7EAAAD7D" w14:textId="77777777" w:rsidR="00755ADC" w:rsidRDefault="00755ADC">
      <w:pPr>
        <w:spacing w:after="0"/>
        <w:ind w:left="0" w:firstLine="0"/>
        <w:jc w:val="left"/>
        <w:rPr>
          <w:spacing w:val="5"/>
          <w:sz w:val="22"/>
          <w:szCs w:val="18"/>
        </w:rPr>
      </w:pPr>
      <w:r>
        <w:rPr>
          <w:b/>
          <w:spacing w:val="5"/>
          <w:sz w:val="22"/>
          <w:szCs w:val="18"/>
        </w:rPr>
        <w:br w:type="page"/>
      </w:r>
    </w:p>
    <w:p w14:paraId="742704CA" w14:textId="77777777" w:rsidR="004D46E6" w:rsidRPr="004D46E6" w:rsidRDefault="004D46E6" w:rsidP="00951B4E">
      <w:pPr>
        <w:pStyle w:val="Heading2"/>
      </w:pPr>
      <w:bookmarkStart w:id="1298" w:name="_Toc138331160"/>
      <w:r w:rsidRPr="004D46E6">
        <w:lastRenderedPageBreak/>
        <w:t>Schedule 5g</w:t>
      </w:r>
      <w:bookmarkEnd w:id="1298"/>
    </w:p>
    <w:p w14:paraId="17EF9C37" w14:textId="77777777" w:rsidR="004D46E6" w:rsidRPr="004D46E6" w:rsidRDefault="004D46E6" w:rsidP="004D46E6">
      <w:pPr>
        <w:rPr>
          <w:szCs w:val="24"/>
        </w:rPr>
      </w:pPr>
      <w:smartTag w:uri="urn:schemas-microsoft-com:office:smarttags" w:element="stockticker">
        <w:r w:rsidRPr="004D46E6">
          <w:rPr>
            <w:b/>
            <w:szCs w:val="24"/>
          </w:rPr>
          <w:t>DATA</w:t>
        </w:r>
      </w:smartTag>
      <w:r w:rsidRPr="004D46E6">
        <w:rPr>
          <w:szCs w:val="24"/>
        </w:rPr>
        <w:t xml:space="preserve"> </w:t>
      </w:r>
      <w:r w:rsidRPr="004D46E6">
        <w:rPr>
          <w:b/>
          <w:szCs w:val="24"/>
        </w:rPr>
        <w:t>REGISTRATION</w:t>
      </w:r>
      <w:r w:rsidRPr="004D46E6">
        <w:rPr>
          <w:szCs w:val="24"/>
        </w:rPr>
        <w:t xml:space="preserve"> </w:t>
      </w:r>
      <w:r w:rsidRPr="004D46E6">
        <w:rPr>
          <w:b/>
          <w:szCs w:val="24"/>
        </w:rPr>
        <w:t>CODE</w:t>
      </w:r>
    </w:p>
    <w:p w14:paraId="5E48B3EF" w14:textId="77777777" w:rsidR="004D46E6" w:rsidRPr="004D46E6" w:rsidRDefault="004D46E6" w:rsidP="004D46E6">
      <w:pPr>
        <w:ind w:left="0" w:firstLine="0"/>
        <w:rPr>
          <w:b/>
          <w:szCs w:val="24"/>
        </w:rPr>
      </w:pPr>
      <w:r w:rsidRPr="004D46E6">
        <w:rPr>
          <w:b/>
          <w:szCs w:val="24"/>
        </w:rPr>
        <w:t>System Restoration Information</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1984"/>
        <w:gridCol w:w="1418"/>
        <w:gridCol w:w="3544"/>
      </w:tblGrid>
      <w:tr w:rsidR="004D46E6" w:rsidRPr="004D46E6" w14:paraId="0978B3B8" w14:textId="77777777" w:rsidTr="00EE029D">
        <w:trPr>
          <w:cantSplit/>
          <w:tblHeader/>
        </w:trPr>
        <w:tc>
          <w:tcPr>
            <w:tcW w:w="9385" w:type="dxa"/>
            <w:gridSpan w:val="4"/>
            <w:tcBorders>
              <w:bottom w:val="single" w:sz="4" w:space="0" w:color="auto"/>
            </w:tcBorders>
          </w:tcPr>
          <w:p w14:paraId="262BBC61" w14:textId="77777777" w:rsidR="004D46E6" w:rsidRPr="004D46E6" w:rsidRDefault="004D46E6" w:rsidP="004D46E6">
            <w:pPr>
              <w:spacing w:before="60" w:after="60" w:line="264" w:lineRule="auto"/>
              <w:ind w:left="0" w:firstLine="0"/>
              <w:jc w:val="left"/>
              <w:rPr>
                <w:b/>
                <w:spacing w:val="5"/>
                <w:szCs w:val="24"/>
                <w:u w:val="single"/>
              </w:rPr>
            </w:pPr>
            <w:r w:rsidRPr="004D46E6">
              <w:rPr>
                <w:b/>
                <w:spacing w:val="5"/>
                <w:szCs w:val="24"/>
                <w:u w:val="single"/>
              </w:rPr>
              <w:t>Data Description</w:t>
            </w:r>
          </w:p>
          <w:p w14:paraId="76E6A5EF" w14:textId="043B509B" w:rsidR="004D46E6" w:rsidRPr="004D46E6" w:rsidRDefault="004D46E6" w:rsidP="004D46E6">
            <w:pPr>
              <w:spacing w:before="60" w:after="60" w:line="264" w:lineRule="auto"/>
              <w:ind w:left="0" w:firstLine="0"/>
              <w:jc w:val="left"/>
              <w:rPr>
                <w:b/>
                <w:spacing w:val="5"/>
                <w:szCs w:val="24"/>
              </w:rPr>
            </w:pPr>
            <w:r w:rsidRPr="004D46E6">
              <w:rPr>
                <w:b/>
                <w:spacing w:val="5"/>
                <w:szCs w:val="24"/>
              </w:rPr>
              <w:t xml:space="preserve">5g </w:t>
            </w:r>
            <w:r w:rsidR="00443E61">
              <w:rPr>
                <w:b/>
                <w:color w:val="2B579A"/>
                <w:spacing w:val="5"/>
                <w:szCs w:val="24"/>
                <w:shd w:val="clear" w:color="auto" w:fill="E6E6E6"/>
              </w:rPr>
              <w:fldChar w:fldCharType="begin"/>
            </w:r>
            <w:r w:rsidR="00443E61">
              <w:rPr>
                <w:b/>
                <w:spacing w:val="5"/>
                <w:szCs w:val="24"/>
              </w:rPr>
              <w:instrText xml:space="preserve"> REF restorationcontractor \h </w:instrText>
            </w:r>
            <w:r w:rsidR="00443E61">
              <w:rPr>
                <w:b/>
                <w:color w:val="2B579A"/>
                <w:spacing w:val="5"/>
                <w:szCs w:val="24"/>
                <w:shd w:val="clear" w:color="auto" w:fill="E6E6E6"/>
              </w:rPr>
            </w:r>
            <w:r w:rsidR="00443E61">
              <w:rPr>
                <w:b/>
                <w:color w:val="2B579A"/>
                <w:spacing w:val="5"/>
                <w:szCs w:val="24"/>
                <w:shd w:val="clear" w:color="auto" w:fill="E6E6E6"/>
              </w:rPr>
              <w:fldChar w:fldCharType="separate"/>
            </w:r>
            <w:r w:rsidR="005C572C">
              <w:rPr>
                <w:b/>
              </w:rPr>
              <w:t>Restoration Contractor</w:t>
            </w:r>
            <w:r w:rsidR="00443E61">
              <w:rPr>
                <w:b/>
                <w:color w:val="2B579A"/>
                <w:spacing w:val="5"/>
                <w:szCs w:val="24"/>
                <w:shd w:val="clear" w:color="auto" w:fill="E6E6E6"/>
              </w:rPr>
              <w:fldChar w:fldCharType="end"/>
            </w:r>
            <w:r w:rsidRPr="004D46E6">
              <w:rPr>
                <w:b/>
                <w:spacing w:val="5"/>
                <w:szCs w:val="24"/>
              </w:rPr>
              <w:t xml:space="preserve"> Data</w:t>
            </w:r>
          </w:p>
        </w:tc>
      </w:tr>
      <w:tr w:rsidR="004D46E6" w:rsidRPr="004D46E6" w14:paraId="0C940E42" w14:textId="77777777" w:rsidTr="00EE029D">
        <w:trPr>
          <w:cantSplit/>
          <w:tblHeader/>
        </w:trPr>
        <w:tc>
          <w:tcPr>
            <w:tcW w:w="9385" w:type="dxa"/>
            <w:gridSpan w:val="4"/>
            <w:tcBorders>
              <w:bottom w:val="single" w:sz="4" w:space="0" w:color="auto"/>
            </w:tcBorders>
            <w:shd w:val="clear" w:color="auto" w:fill="C0C0C0"/>
          </w:tcPr>
          <w:p w14:paraId="769350EA" w14:textId="6F0773FD" w:rsidR="004D46E6" w:rsidRPr="004D46E6" w:rsidRDefault="00FC4B23" w:rsidP="004D46E6">
            <w:pPr>
              <w:spacing w:before="60" w:after="60" w:line="264" w:lineRule="auto"/>
              <w:ind w:left="0" w:firstLine="0"/>
              <w:jc w:val="left"/>
              <w:rPr>
                <w:b/>
                <w:spacing w:val="5"/>
                <w:szCs w:val="24"/>
              </w:rPr>
            </w:pPr>
            <w:r>
              <w:rPr>
                <w:b/>
                <w:color w:val="2B579A"/>
                <w:spacing w:val="5"/>
                <w:szCs w:val="24"/>
                <w:shd w:val="clear" w:color="auto" w:fill="E6E6E6"/>
              </w:rPr>
              <w:fldChar w:fldCharType="begin"/>
            </w:r>
            <w:r>
              <w:rPr>
                <w:b/>
                <w:spacing w:val="5"/>
                <w:szCs w:val="24"/>
              </w:rPr>
              <w:instrText xml:space="preserve"> REF systemrestoration \h </w:instrText>
            </w:r>
            <w:r>
              <w:rPr>
                <w:b/>
                <w:color w:val="2B579A"/>
                <w:spacing w:val="5"/>
                <w:szCs w:val="24"/>
                <w:shd w:val="clear" w:color="auto" w:fill="E6E6E6"/>
              </w:rPr>
            </w:r>
            <w:r>
              <w:rPr>
                <w:b/>
                <w:color w:val="2B579A"/>
                <w:spacing w:val="5"/>
                <w:szCs w:val="24"/>
                <w:shd w:val="clear" w:color="auto" w:fill="E6E6E6"/>
              </w:rPr>
              <w:fldChar w:fldCharType="separate"/>
            </w:r>
            <w:r w:rsidR="005C572C" w:rsidRPr="0076424C">
              <w:rPr>
                <w:b/>
              </w:rPr>
              <w:t>S</w:t>
            </w:r>
            <w:r w:rsidR="005C572C">
              <w:rPr>
                <w:b/>
              </w:rPr>
              <w:t>ystem Restoration</w:t>
            </w:r>
            <w:r>
              <w:rPr>
                <w:b/>
                <w:color w:val="2B579A"/>
                <w:spacing w:val="5"/>
                <w:szCs w:val="24"/>
                <w:shd w:val="clear" w:color="auto" w:fill="E6E6E6"/>
              </w:rPr>
              <w:fldChar w:fldCharType="end"/>
            </w:r>
            <w:r w:rsidR="004D46E6" w:rsidRPr="004D46E6">
              <w:rPr>
                <w:b/>
                <w:spacing w:val="5"/>
                <w:szCs w:val="24"/>
              </w:rPr>
              <w:t xml:space="preserve"> Information</w:t>
            </w:r>
          </w:p>
        </w:tc>
      </w:tr>
      <w:tr w:rsidR="004D46E6" w:rsidRPr="004D46E6" w14:paraId="13CACB47" w14:textId="77777777" w:rsidTr="00EE029D">
        <w:trPr>
          <w:cantSplit/>
          <w:tblHeader/>
        </w:trPr>
        <w:tc>
          <w:tcPr>
            <w:tcW w:w="2439" w:type="dxa"/>
          </w:tcPr>
          <w:p w14:paraId="26F3A729" w14:textId="77777777" w:rsidR="004D46E6" w:rsidRPr="004D46E6" w:rsidRDefault="004D46E6" w:rsidP="004D46E6">
            <w:pPr>
              <w:spacing w:before="60" w:after="60" w:line="264" w:lineRule="auto"/>
              <w:ind w:left="0" w:firstLine="0"/>
              <w:jc w:val="left"/>
              <w:rPr>
                <w:b/>
                <w:spacing w:val="5"/>
                <w:szCs w:val="24"/>
                <w:u w:val="single"/>
              </w:rPr>
            </w:pPr>
            <w:r w:rsidRPr="004D46E6">
              <w:rPr>
                <w:b/>
                <w:spacing w:val="5"/>
                <w:szCs w:val="24"/>
                <w:u w:val="single"/>
              </w:rPr>
              <w:t>Assurance Activity</w:t>
            </w:r>
          </w:p>
        </w:tc>
        <w:tc>
          <w:tcPr>
            <w:tcW w:w="1984" w:type="dxa"/>
          </w:tcPr>
          <w:p w14:paraId="6C6097AC" w14:textId="77777777" w:rsidR="004D46E6" w:rsidRPr="004D46E6" w:rsidRDefault="004D46E6" w:rsidP="004D46E6">
            <w:pPr>
              <w:spacing w:before="60" w:after="60" w:line="264" w:lineRule="auto"/>
              <w:ind w:left="0" w:firstLine="0"/>
              <w:jc w:val="center"/>
              <w:rPr>
                <w:b/>
                <w:spacing w:val="5"/>
                <w:szCs w:val="24"/>
                <w:u w:val="single"/>
              </w:rPr>
            </w:pPr>
            <w:r w:rsidRPr="004D46E6">
              <w:rPr>
                <w:b/>
                <w:spacing w:val="5"/>
                <w:szCs w:val="24"/>
                <w:u w:val="single"/>
              </w:rPr>
              <w:t>Distribution Code Reference</w:t>
            </w:r>
          </w:p>
        </w:tc>
        <w:tc>
          <w:tcPr>
            <w:tcW w:w="1418" w:type="dxa"/>
          </w:tcPr>
          <w:p w14:paraId="50A7A223" w14:textId="77777777" w:rsidR="004D46E6" w:rsidRPr="004D46E6" w:rsidRDefault="004D46E6" w:rsidP="004D46E6">
            <w:pPr>
              <w:spacing w:before="60" w:after="60" w:line="264" w:lineRule="auto"/>
              <w:ind w:left="0" w:firstLine="0"/>
              <w:jc w:val="center"/>
              <w:rPr>
                <w:b/>
                <w:spacing w:val="5"/>
                <w:szCs w:val="24"/>
                <w:u w:val="single"/>
              </w:rPr>
            </w:pPr>
            <w:r w:rsidRPr="004D46E6">
              <w:rPr>
                <w:b/>
                <w:spacing w:val="5"/>
                <w:szCs w:val="24"/>
                <w:u w:val="single"/>
              </w:rPr>
              <w:t>Frequency of activity</w:t>
            </w:r>
          </w:p>
        </w:tc>
        <w:tc>
          <w:tcPr>
            <w:tcW w:w="3544" w:type="dxa"/>
          </w:tcPr>
          <w:p w14:paraId="4A03EDE8" w14:textId="77777777" w:rsidR="004D46E6" w:rsidRPr="004D46E6" w:rsidRDefault="004D46E6" w:rsidP="004D46E6">
            <w:pPr>
              <w:spacing w:before="60" w:after="60" w:line="264" w:lineRule="auto"/>
              <w:ind w:left="0" w:firstLine="0"/>
              <w:jc w:val="center"/>
              <w:rPr>
                <w:b/>
                <w:spacing w:val="5"/>
                <w:szCs w:val="24"/>
                <w:u w:val="single"/>
              </w:rPr>
            </w:pPr>
            <w:r w:rsidRPr="004D46E6">
              <w:rPr>
                <w:b/>
                <w:spacing w:val="5"/>
                <w:szCs w:val="24"/>
                <w:u w:val="single"/>
              </w:rPr>
              <w:t>Date of test, results and comments</w:t>
            </w:r>
          </w:p>
        </w:tc>
      </w:tr>
      <w:tr w:rsidR="004D46E6" w:rsidRPr="004D46E6" w14:paraId="78088E89" w14:textId="77777777" w:rsidTr="00EE029D">
        <w:trPr>
          <w:cantSplit/>
          <w:tblHeader/>
        </w:trPr>
        <w:tc>
          <w:tcPr>
            <w:tcW w:w="2439" w:type="dxa"/>
          </w:tcPr>
          <w:p w14:paraId="65E52F25" w14:textId="0567ED2A" w:rsidR="004D46E6" w:rsidRPr="004D46E6" w:rsidRDefault="004D46E6" w:rsidP="004D46E6">
            <w:pPr>
              <w:spacing w:before="60" w:after="60" w:line="264" w:lineRule="auto"/>
              <w:ind w:left="0" w:firstLine="0"/>
              <w:jc w:val="left"/>
              <w:rPr>
                <w:bCs/>
                <w:spacing w:val="5"/>
                <w:szCs w:val="24"/>
              </w:rPr>
            </w:pPr>
            <w:r w:rsidRPr="004D46E6">
              <w:rPr>
                <w:bCs/>
                <w:spacing w:val="5"/>
                <w:szCs w:val="24"/>
              </w:rPr>
              <w:t xml:space="preserve">Remote </w:t>
            </w:r>
            <w:r w:rsidR="005A2369" w:rsidRPr="00443E61">
              <w:rPr>
                <w:b/>
                <w:color w:val="2B579A"/>
                <w:spacing w:val="5"/>
                <w:szCs w:val="24"/>
                <w:shd w:val="clear" w:color="auto" w:fill="E6E6E6"/>
              </w:rPr>
              <w:fldChar w:fldCharType="begin"/>
            </w:r>
            <w:r w:rsidR="005A2369" w:rsidRPr="00443E61">
              <w:rPr>
                <w:b/>
                <w:spacing w:val="5"/>
                <w:szCs w:val="24"/>
              </w:rPr>
              <w:instrText xml:space="preserve"> REF synch \h </w:instrText>
            </w:r>
            <w:r w:rsidR="005A2369">
              <w:rPr>
                <w:b/>
                <w:spacing w:val="5"/>
                <w:szCs w:val="24"/>
              </w:rPr>
              <w:instrText xml:space="preserve"> \* MERGEFORMAT </w:instrText>
            </w:r>
            <w:r w:rsidR="005A2369" w:rsidRPr="00443E61">
              <w:rPr>
                <w:b/>
                <w:color w:val="2B579A"/>
                <w:spacing w:val="5"/>
                <w:szCs w:val="24"/>
                <w:shd w:val="clear" w:color="auto" w:fill="E6E6E6"/>
              </w:rPr>
            </w:r>
            <w:r w:rsidR="005A2369" w:rsidRPr="00443E61">
              <w:rPr>
                <w:b/>
                <w:color w:val="2B579A"/>
                <w:spacing w:val="5"/>
                <w:szCs w:val="24"/>
                <w:shd w:val="clear" w:color="auto" w:fill="E6E6E6"/>
              </w:rPr>
              <w:fldChar w:fldCharType="separate"/>
            </w:r>
            <w:r w:rsidR="005C572C">
              <w:rPr>
                <w:b/>
              </w:rPr>
              <w:t>Synchronis</w:t>
            </w:r>
            <w:r w:rsidR="005A2369" w:rsidRPr="00443E61">
              <w:rPr>
                <w:b/>
                <w:color w:val="2B579A"/>
                <w:spacing w:val="5"/>
                <w:szCs w:val="24"/>
                <w:shd w:val="clear" w:color="auto" w:fill="E6E6E6"/>
              </w:rPr>
              <w:fldChar w:fldCharType="end"/>
            </w:r>
            <w:r w:rsidR="005A2369" w:rsidRPr="00443E61">
              <w:rPr>
                <w:b/>
                <w:spacing w:val="5"/>
                <w:szCs w:val="24"/>
              </w:rPr>
              <w:t>ation</w:t>
            </w:r>
            <w:r w:rsidR="005A2369">
              <w:rPr>
                <w:bCs/>
                <w:spacing w:val="5"/>
                <w:szCs w:val="24"/>
              </w:rPr>
              <w:t xml:space="preserve"> </w:t>
            </w:r>
            <w:r w:rsidRPr="004D46E6">
              <w:rPr>
                <w:bCs/>
                <w:spacing w:val="5"/>
                <w:szCs w:val="24"/>
              </w:rPr>
              <w:t>Test</w:t>
            </w:r>
          </w:p>
        </w:tc>
        <w:tc>
          <w:tcPr>
            <w:tcW w:w="1984" w:type="dxa"/>
          </w:tcPr>
          <w:p w14:paraId="244E7BCE" w14:textId="77777777" w:rsidR="004D46E6" w:rsidRPr="004D46E6" w:rsidRDefault="004D46E6" w:rsidP="004D46E6">
            <w:pPr>
              <w:spacing w:before="60" w:after="60" w:line="264" w:lineRule="auto"/>
              <w:ind w:left="0" w:firstLine="0"/>
              <w:jc w:val="left"/>
              <w:rPr>
                <w:bCs/>
                <w:spacing w:val="5"/>
                <w:szCs w:val="24"/>
              </w:rPr>
            </w:pPr>
            <w:r w:rsidRPr="004D46E6">
              <w:rPr>
                <w:bCs/>
                <w:spacing w:val="5"/>
                <w:szCs w:val="24"/>
              </w:rPr>
              <w:t>DOC5.7.3.2(m)</w:t>
            </w:r>
          </w:p>
        </w:tc>
        <w:tc>
          <w:tcPr>
            <w:tcW w:w="1418" w:type="dxa"/>
          </w:tcPr>
          <w:p w14:paraId="71F04DBF" w14:textId="77777777" w:rsidR="004D46E6" w:rsidRPr="004D46E6" w:rsidRDefault="004D46E6" w:rsidP="004D46E6">
            <w:pPr>
              <w:spacing w:before="60" w:after="60" w:line="264" w:lineRule="auto"/>
              <w:ind w:left="0" w:firstLine="0"/>
              <w:jc w:val="center"/>
              <w:rPr>
                <w:bCs/>
                <w:spacing w:val="5"/>
                <w:szCs w:val="24"/>
              </w:rPr>
            </w:pPr>
            <w:r w:rsidRPr="004D46E6">
              <w:rPr>
                <w:bCs/>
                <w:spacing w:val="5"/>
                <w:szCs w:val="24"/>
              </w:rPr>
              <w:t>3 yearly</w:t>
            </w:r>
          </w:p>
        </w:tc>
        <w:tc>
          <w:tcPr>
            <w:tcW w:w="3544" w:type="dxa"/>
          </w:tcPr>
          <w:p w14:paraId="2AE39645" w14:textId="77777777" w:rsidR="004D46E6" w:rsidRPr="004D46E6" w:rsidRDefault="004D46E6" w:rsidP="004D46E6">
            <w:pPr>
              <w:spacing w:before="60" w:after="60" w:line="264" w:lineRule="auto"/>
              <w:ind w:left="0" w:firstLine="0"/>
              <w:jc w:val="center"/>
              <w:rPr>
                <w:bCs/>
                <w:spacing w:val="5"/>
                <w:szCs w:val="24"/>
              </w:rPr>
            </w:pPr>
          </w:p>
        </w:tc>
      </w:tr>
      <w:tr w:rsidR="004D46E6" w:rsidRPr="004D46E6" w14:paraId="6FD94471" w14:textId="77777777" w:rsidTr="00EE029D">
        <w:trPr>
          <w:cantSplit/>
          <w:tblHeader/>
        </w:trPr>
        <w:tc>
          <w:tcPr>
            <w:tcW w:w="2439" w:type="dxa"/>
          </w:tcPr>
          <w:p w14:paraId="7B5103D2" w14:textId="152B66FB" w:rsidR="004D46E6" w:rsidRPr="004D46E6" w:rsidRDefault="004D46E6" w:rsidP="004D46E6">
            <w:pPr>
              <w:spacing w:before="60" w:after="60" w:line="264" w:lineRule="auto"/>
              <w:ind w:left="0" w:firstLine="0"/>
              <w:jc w:val="left"/>
              <w:rPr>
                <w:bCs/>
                <w:spacing w:val="5"/>
                <w:szCs w:val="24"/>
              </w:rPr>
            </w:pPr>
            <w:r w:rsidRPr="004D46E6">
              <w:rPr>
                <w:bCs/>
                <w:spacing w:val="5"/>
                <w:szCs w:val="24"/>
              </w:rPr>
              <w:t xml:space="preserve">Resilience </w:t>
            </w:r>
            <w:r w:rsidR="005A2369">
              <w:rPr>
                <w:bCs/>
                <w:spacing w:val="5"/>
                <w:szCs w:val="24"/>
              </w:rPr>
              <w:t xml:space="preserve">to </w:t>
            </w:r>
            <w:r w:rsidR="00C44FA9">
              <w:rPr>
                <w:color w:val="2B579A"/>
                <w:spacing w:val="5"/>
                <w:szCs w:val="24"/>
                <w:shd w:val="clear" w:color="auto" w:fill="E6E6E6"/>
              </w:rPr>
              <w:fldChar w:fldCharType="begin"/>
            </w:r>
            <w:r w:rsidR="00C44FA9">
              <w:rPr>
                <w:bCs/>
                <w:spacing w:val="5"/>
                <w:szCs w:val="24"/>
              </w:rPr>
              <w:instrText xml:space="preserve"> REF TotalShutdown \h </w:instrText>
            </w:r>
            <w:r w:rsidR="00C44FA9">
              <w:rPr>
                <w:color w:val="2B579A"/>
                <w:spacing w:val="5"/>
                <w:szCs w:val="24"/>
                <w:shd w:val="clear" w:color="auto" w:fill="E6E6E6"/>
              </w:rPr>
            </w:r>
            <w:r w:rsidR="00C44FA9">
              <w:rPr>
                <w:color w:val="2B579A"/>
                <w:spacing w:val="5"/>
                <w:szCs w:val="24"/>
                <w:shd w:val="clear" w:color="auto" w:fill="E6E6E6"/>
              </w:rPr>
              <w:fldChar w:fldCharType="separate"/>
            </w:r>
            <w:r w:rsidR="005C572C" w:rsidRPr="0076424C">
              <w:rPr>
                <w:b/>
              </w:rPr>
              <w:t>Total Shutdown</w:t>
            </w:r>
            <w:r w:rsidR="00C44FA9">
              <w:rPr>
                <w:color w:val="2B579A"/>
                <w:spacing w:val="5"/>
                <w:szCs w:val="24"/>
                <w:shd w:val="clear" w:color="auto" w:fill="E6E6E6"/>
              </w:rPr>
              <w:fldChar w:fldCharType="end"/>
            </w:r>
            <w:r w:rsidR="00C44FA9">
              <w:rPr>
                <w:bCs/>
                <w:spacing w:val="5"/>
                <w:szCs w:val="24"/>
              </w:rPr>
              <w:t xml:space="preserve"> or</w:t>
            </w:r>
            <w:r w:rsidR="001F6A0A">
              <w:rPr>
                <w:bCs/>
                <w:spacing w:val="5"/>
                <w:szCs w:val="24"/>
              </w:rPr>
              <w:t xml:space="preserve"> </w:t>
            </w:r>
            <w:r w:rsidR="00C44FA9">
              <w:rPr>
                <w:color w:val="2B579A"/>
                <w:spacing w:val="5"/>
                <w:szCs w:val="24"/>
                <w:shd w:val="clear" w:color="auto" w:fill="E6E6E6"/>
              </w:rPr>
              <w:fldChar w:fldCharType="begin"/>
            </w:r>
            <w:r w:rsidR="00C44FA9">
              <w:rPr>
                <w:bCs/>
                <w:spacing w:val="5"/>
                <w:szCs w:val="24"/>
              </w:rPr>
              <w:instrText xml:space="preserve"> REF PartialShutdown \h </w:instrText>
            </w:r>
            <w:r w:rsidR="00C44FA9">
              <w:rPr>
                <w:color w:val="2B579A"/>
                <w:spacing w:val="5"/>
                <w:szCs w:val="24"/>
                <w:shd w:val="clear" w:color="auto" w:fill="E6E6E6"/>
              </w:rPr>
            </w:r>
            <w:r w:rsidR="00C44FA9">
              <w:rPr>
                <w:color w:val="2B579A"/>
                <w:spacing w:val="5"/>
                <w:szCs w:val="24"/>
                <w:shd w:val="clear" w:color="auto" w:fill="E6E6E6"/>
              </w:rPr>
              <w:fldChar w:fldCharType="separate"/>
            </w:r>
            <w:r w:rsidR="005C572C" w:rsidRPr="0076424C">
              <w:rPr>
                <w:b/>
              </w:rPr>
              <w:t>Partial Shutdown</w:t>
            </w:r>
            <w:r w:rsidR="00C44FA9">
              <w:rPr>
                <w:color w:val="2B579A"/>
                <w:spacing w:val="5"/>
                <w:szCs w:val="24"/>
                <w:shd w:val="clear" w:color="auto" w:fill="E6E6E6"/>
              </w:rPr>
              <w:fldChar w:fldCharType="end"/>
            </w:r>
            <w:r w:rsidRPr="004D46E6">
              <w:rPr>
                <w:bCs/>
                <w:spacing w:val="5"/>
                <w:szCs w:val="24"/>
              </w:rPr>
              <w:t xml:space="preserve"> </w:t>
            </w:r>
            <w:r w:rsidR="00C44FA9">
              <w:rPr>
                <w:bCs/>
                <w:spacing w:val="5"/>
                <w:szCs w:val="24"/>
              </w:rPr>
              <w:t xml:space="preserve">of </w:t>
            </w:r>
            <w:r w:rsidR="00C44FA9">
              <w:rPr>
                <w:color w:val="2B579A"/>
                <w:spacing w:val="5"/>
                <w:szCs w:val="24"/>
                <w:shd w:val="clear" w:color="auto" w:fill="E6E6E6"/>
              </w:rPr>
              <w:fldChar w:fldCharType="begin"/>
            </w:r>
            <w:r w:rsidR="00C44FA9">
              <w:rPr>
                <w:bCs/>
                <w:spacing w:val="5"/>
                <w:szCs w:val="24"/>
              </w:rPr>
              <w:instrText xml:space="preserve"> REF restorationcontractor \h </w:instrText>
            </w:r>
            <w:r w:rsidR="00C44FA9">
              <w:rPr>
                <w:color w:val="2B579A"/>
                <w:spacing w:val="5"/>
                <w:szCs w:val="24"/>
                <w:shd w:val="clear" w:color="auto" w:fill="E6E6E6"/>
              </w:rPr>
            </w:r>
            <w:r w:rsidR="00C44FA9">
              <w:rPr>
                <w:color w:val="2B579A"/>
                <w:spacing w:val="5"/>
                <w:szCs w:val="24"/>
                <w:shd w:val="clear" w:color="auto" w:fill="E6E6E6"/>
              </w:rPr>
              <w:fldChar w:fldCharType="separate"/>
            </w:r>
            <w:r w:rsidR="005C572C">
              <w:rPr>
                <w:b/>
              </w:rPr>
              <w:t>Restoration Contractor</w:t>
            </w:r>
            <w:r w:rsidR="00C44FA9">
              <w:rPr>
                <w:color w:val="2B579A"/>
                <w:spacing w:val="5"/>
                <w:szCs w:val="24"/>
                <w:shd w:val="clear" w:color="auto" w:fill="E6E6E6"/>
              </w:rPr>
              <w:fldChar w:fldCharType="end"/>
            </w:r>
            <w:r w:rsidR="001F6A0A">
              <w:rPr>
                <w:bCs/>
                <w:spacing w:val="5"/>
                <w:szCs w:val="24"/>
              </w:rPr>
              <w:t>.</w:t>
            </w:r>
          </w:p>
        </w:tc>
        <w:tc>
          <w:tcPr>
            <w:tcW w:w="1984" w:type="dxa"/>
          </w:tcPr>
          <w:p w14:paraId="6E0C7869" w14:textId="77777777" w:rsidR="004D46E6" w:rsidRPr="004D46E6" w:rsidRDefault="004D46E6" w:rsidP="004D46E6">
            <w:pPr>
              <w:spacing w:before="60" w:after="60" w:line="264" w:lineRule="auto"/>
              <w:ind w:left="0" w:firstLine="0"/>
              <w:jc w:val="left"/>
              <w:rPr>
                <w:bCs/>
                <w:spacing w:val="5"/>
                <w:szCs w:val="24"/>
              </w:rPr>
            </w:pPr>
            <w:r w:rsidRPr="004D46E6">
              <w:rPr>
                <w:bCs/>
                <w:spacing w:val="5"/>
                <w:szCs w:val="24"/>
              </w:rPr>
              <w:t>DOC5.7.3.6(a)</w:t>
            </w:r>
          </w:p>
        </w:tc>
        <w:tc>
          <w:tcPr>
            <w:tcW w:w="1418" w:type="dxa"/>
          </w:tcPr>
          <w:p w14:paraId="6F744E5A" w14:textId="77777777" w:rsidR="004D46E6" w:rsidRPr="004D46E6" w:rsidRDefault="004D46E6" w:rsidP="004D46E6">
            <w:pPr>
              <w:spacing w:before="60" w:after="60" w:line="264" w:lineRule="auto"/>
              <w:ind w:left="0" w:firstLine="0"/>
              <w:jc w:val="center"/>
              <w:rPr>
                <w:bCs/>
                <w:spacing w:val="5"/>
                <w:szCs w:val="24"/>
              </w:rPr>
            </w:pPr>
            <w:r w:rsidRPr="004D46E6">
              <w:rPr>
                <w:bCs/>
                <w:spacing w:val="5"/>
                <w:szCs w:val="24"/>
              </w:rPr>
              <w:t>3 yearly</w:t>
            </w:r>
          </w:p>
        </w:tc>
        <w:tc>
          <w:tcPr>
            <w:tcW w:w="3544" w:type="dxa"/>
          </w:tcPr>
          <w:p w14:paraId="5BEEB66C" w14:textId="77777777" w:rsidR="004D46E6" w:rsidRPr="004D46E6" w:rsidRDefault="004D46E6" w:rsidP="004D46E6">
            <w:pPr>
              <w:spacing w:before="60" w:after="60" w:line="264" w:lineRule="auto"/>
              <w:ind w:left="0" w:firstLine="0"/>
              <w:jc w:val="center"/>
              <w:rPr>
                <w:bCs/>
                <w:spacing w:val="5"/>
                <w:szCs w:val="24"/>
              </w:rPr>
            </w:pPr>
          </w:p>
        </w:tc>
      </w:tr>
      <w:tr w:rsidR="004D46E6" w:rsidRPr="004D46E6" w14:paraId="15769338" w14:textId="77777777" w:rsidTr="00EE029D">
        <w:trPr>
          <w:cantSplit/>
          <w:tblHeader/>
        </w:trPr>
        <w:tc>
          <w:tcPr>
            <w:tcW w:w="2439" w:type="dxa"/>
          </w:tcPr>
          <w:p w14:paraId="7D23A2E0" w14:textId="1D30AE14" w:rsidR="004D46E6" w:rsidRPr="004D46E6" w:rsidRDefault="004D46E6" w:rsidP="004D46E6">
            <w:pPr>
              <w:spacing w:before="60" w:after="60" w:line="264" w:lineRule="auto"/>
              <w:ind w:left="0" w:firstLine="0"/>
              <w:jc w:val="left"/>
              <w:rPr>
                <w:bCs/>
                <w:spacing w:val="5"/>
                <w:szCs w:val="24"/>
              </w:rPr>
            </w:pPr>
            <w:r w:rsidRPr="004D46E6">
              <w:rPr>
                <w:bCs/>
                <w:spacing w:val="5"/>
                <w:szCs w:val="24"/>
              </w:rPr>
              <w:t xml:space="preserve">Voice </w:t>
            </w:r>
            <w:r w:rsidR="00CF1037">
              <w:rPr>
                <w:bCs/>
                <w:spacing w:val="5"/>
                <w:szCs w:val="24"/>
              </w:rPr>
              <w:t>s</w:t>
            </w:r>
            <w:r w:rsidRPr="004D46E6">
              <w:rPr>
                <w:bCs/>
                <w:spacing w:val="5"/>
                <w:szCs w:val="24"/>
              </w:rPr>
              <w:t>ystem capability validation</w:t>
            </w:r>
          </w:p>
        </w:tc>
        <w:tc>
          <w:tcPr>
            <w:tcW w:w="1984" w:type="dxa"/>
          </w:tcPr>
          <w:p w14:paraId="5B2C6715" w14:textId="77777777" w:rsidR="004D46E6" w:rsidRPr="004D46E6" w:rsidRDefault="004D46E6" w:rsidP="004D46E6">
            <w:pPr>
              <w:spacing w:before="60" w:after="60" w:line="264" w:lineRule="auto"/>
              <w:ind w:left="0" w:firstLine="0"/>
              <w:jc w:val="left"/>
              <w:rPr>
                <w:bCs/>
                <w:spacing w:val="5"/>
                <w:szCs w:val="24"/>
              </w:rPr>
            </w:pPr>
            <w:r w:rsidRPr="004D46E6">
              <w:rPr>
                <w:bCs/>
                <w:spacing w:val="5"/>
                <w:szCs w:val="24"/>
              </w:rPr>
              <w:t>DOC5.7.3.7</w:t>
            </w:r>
          </w:p>
        </w:tc>
        <w:tc>
          <w:tcPr>
            <w:tcW w:w="1418" w:type="dxa"/>
          </w:tcPr>
          <w:p w14:paraId="517B6645" w14:textId="77777777" w:rsidR="004D46E6" w:rsidRPr="004D46E6" w:rsidRDefault="004D46E6" w:rsidP="004D46E6">
            <w:pPr>
              <w:spacing w:before="60" w:after="60" w:line="264" w:lineRule="auto"/>
              <w:ind w:left="0" w:firstLine="0"/>
              <w:jc w:val="center"/>
              <w:rPr>
                <w:bCs/>
                <w:spacing w:val="5"/>
                <w:szCs w:val="24"/>
              </w:rPr>
            </w:pPr>
            <w:r w:rsidRPr="004D46E6">
              <w:rPr>
                <w:bCs/>
                <w:spacing w:val="5"/>
                <w:szCs w:val="24"/>
              </w:rPr>
              <w:t>Yearly</w:t>
            </w:r>
          </w:p>
        </w:tc>
        <w:tc>
          <w:tcPr>
            <w:tcW w:w="3544" w:type="dxa"/>
          </w:tcPr>
          <w:p w14:paraId="060F5683" w14:textId="77777777" w:rsidR="004D46E6" w:rsidRPr="004D46E6" w:rsidRDefault="004D46E6" w:rsidP="004D46E6">
            <w:pPr>
              <w:spacing w:before="60" w:after="60" w:line="264" w:lineRule="auto"/>
              <w:ind w:left="0" w:firstLine="0"/>
              <w:jc w:val="center"/>
              <w:rPr>
                <w:bCs/>
                <w:spacing w:val="5"/>
                <w:szCs w:val="24"/>
              </w:rPr>
            </w:pPr>
          </w:p>
        </w:tc>
      </w:tr>
      <w:tr w:rsidR="004D46E6" w:rsidRPr="004D46E6" w14:paraId="293659D2" w14:textId="77777777" w:rsidTr="00EE029D">
        <w:trPr>
          <w:cantSplit/>
          <w:tblHeader/>
        </w:trPr>
        <w:tc>
          <w:tcPr>
            <w:tcW w:w="2439" w:type="dxa"/>
            <w:tcBorders>
              <w:bottom w:val="single" w:sz="4" w:space="0" w:color="auto"/>
            </w:tcBorders>
          </w:tcPr>
          <w:p w14:paraId="00FA8498" w14:textId="77777777" w:rsidR="004D46E6" w:rsidRPr="004D46E6" w:rsidRDefault="004D46E6" w:rsidP="004D46E6">
            <w:pPr>
              <w:spacing w:before="60" w:after="60" w:line="264" w:lineRule="auto"/>
              <w:ind w:left="0" w:firstLine="0"/>
              <w:jc w:val="left"/>
              <w:rPr>
                <w:bCs/>
                <w:spacing w:val="5"/>
                <w:szCs w:val="24"/>
              </w:rPr>
            </w:pPr>
            <w:r w:rsidRPr="004D46E6">
              <w:rPr>
                <w:bCs/>
                <w:spacing w:val="5"/>
                <w:szCs w:val="24"/>
              </w:rPr>
              <w:t>Cyber security</w:t>
            </w:r>
          </w:p>
        </w:tc>
        <w:tc>
          <w:tcPr>
            <w:tcW w:w="1984" w:type="dxa"/>
            <w:tcBorders>
              <w:bottom w:val="single" w:sz="4" w:space="0" w:color="auto"/>
            </w:tcBorders>
          </w:tcPr>
          <w:p w14:paraId="25BD6601" w14:textId="77777777" w:rsidR="004D46E6" w:rsidRPr="004D46E6" w:rsidRDefault="004D46E6" w:rsidP="004D46E6">
            <w:pPr>
              <w:spacing w:before="60" w:after="60" w:line="264" w:lineRule="auto"/>
              <w:ind w:left="0" w:firstLine="0"/>
              <w:jc w:val="left"/>
              <w:rPr>
                <w:bCs/>
                <w:spacing w:val="5"/>
                <w:szCs w:val="24"/>
              </w:rPr>
            </w:pPr>
            <w:r w:rsidRPr="004D46E6">
              <w:rPr>
                <w:bCs/>
                <w:spacing w:val="5"/>
                <w:szCs w:val="24"/>
              </w:rPr>
              <w:t>DOC5.7.3.6(b)</w:t>
            </w:r>
          </w:p>
        </w:tc>
        <w:tc>
          <w:tcPr>
            <w:tcW w:w="1418" w:type="dxa"/>
            <w:tcBorders>
              <w:bottom w:val="single" w:sz="4" w:space="0" w:color="auto"/>
            </w:tcBorders>
          </w:tcPr>
          <w:p w14:paraId="6DFF0356" w14:textId="77777777" w:rsidR="004D46E6" w:rsidRPr="004D46E6" w:rsidRDefault="004D46E6" w:rsidP="004D46E6">
            <w:pPr>
              <w:spacing w:before="60" w:after="60" w:line="264" w:lineRule="auto"/>
              <w:ind w:left="0" w:firstLine="0"/>
              <w:jc w:val="center"/>
              <w:rPr>
                <w:bCs/>
                <w:spacing w:val="5"/>
                <w:szCs w:val="24"/>
              </w:rPr>
            </w:pPr>
            <w:r w:rsidRPr="004D46E6">
              <w:rPr>
                <w:bCs/>
                <w:spacing w:val="5"/>
                <w:szCs w:val="24"/>
              </w:rPr>
              <w:t>3 yearly</w:t>
            </w:r>
          </w:p>
        </w:tc>
        <w:tc>
          <w:tcPr>
            <w:tcW w:w="3544" w:type="dxa"/>
            <w:tcBorders>
              <w:bottom w:val="single" w:sz="4" w:space="0" w:color="auto"/>
            </w:tcBorders>
          </w:tcPr>
          <w:p w14:paraId="6B2FF0D0" w14:textId="77777777" w:rsidR="004D46E6" w:rsidRPr="004D46E6" w:rsidRDefault="004D46E6" w:rsidP="004D46E6">
            <w:pPr>
              <w:spacing w:before="60" w:after="60" w:line="264" w:lineRule="auto"/>
              <w:ind w:left="0" w:firstLine="0"/>
              <w:jc w:val="center"/>
              <w:rPr>
                <w:bCs/>
                <w:spacing w:val="5"/>
                <w:szCs w:val="24"/>
              </w:rPr>
            </w:pPr>
          </w:p>
        </w:tc>
      </w:tr>
    </w:tbl>
    <w:p w14:paraId="7CD82AC4" w14:textId="77777777" w:rsidR="00FC4B23" w:rsidRDefault="00FC4B23">
      <w:pPr>
        <w:pStyle w:val="Heading2"/>
      </w:pPr>
    </w:p>
    <w:p w14:paraId="32C3CDA8" w14:textId="77777777" w:rsidR="00FC4B23" w:rsidRDefault="00FC4B23">
      <w:pPr>
        <w:spacing w:after="0"/>
        <w:ind w:left="0" w:firstLine="0"/>
        <w:jc w:val="left"/>
        <w:rPr>
          <w:b/>
          <w:spacing w:val="-2"/>
        </w:rPr>
      </w:pPr>
      <w:r>
        <w:br w:type="page"/>
      </w:r>
    </w:p>
    <w:p w14:paraId="6E861DA8" w14:textId="0BED8995" w:rsidR="00314B36" w:rsidRPr="00287BD3" w:rsidRDefault="00314B36">
      <w:pPr>
        <w:pStyle w:val="Heading2"/>
      </w:pPr>
      <w:bookmarkStart w:id="1299" w:name="_Toc138331161"/>
      <w:r w:rsidRPr="00287BD3">
        <w:lastRenderedPageBreak/>
        <w:t>Schedule 6</w:t>
      </w:r>
      <w:bookmarkEnd w:id="1295"/>
      <w:bookmarkEnd w:id="1299"/>
    </w:p>
    <w:p w14:paraId="6E861DA9" w14:textId="77777777" w:rsidR="00314B36" w:rsidRPr="00287BD3" w:rsidRDefault="00314B36">
      <w:smartTag w:uri="urn:schemas-microsoft-com:office:smarttags" w:element="stockticker">
        <w:r w:rsidRPr="00287BD3">
          <w:rPr>
            <w:b/>
          </w:rPr>
          <w:t>DATA</w:t>
        </w:r>
      </w:smartTag>
      <w:r w:rsidRPr="00287BD3">
        <w:t xml:space="preserve"> </w:t>
      </w:r>
      <w:r w:rsidRPr="00287BD3">
        <w:rPr>
          <w:b/>
        </w:rPr>
        <w:t>REGISTRATION CODE</w:t>
      </w:r>
    </w:p>
    <w:p w14:paraId="6E861DAA" w14:textId="3779D865" w:rsidR="00314B36" w:rsidRPr="003B3441" w:rsidRDefault="008572B5">
      <w:pPr>
        <w:rPr>
          <w:b/>
          <w:caps/>
          <w:szCs w:val="24"/>
        </w:rPr>
      </w:pP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5C572C">
        <w:rPr>
          <w:b/>
          <w:caps/>
          <w:szCs w:val="24"/>
        </w:rPr>
        <w:t>Demand</w:t>
      </w:r>
      <w:r>
        <w:rPr>
          <w:color w:val="2B579A"/>
          <w:shd w:val="clear" w:color="auto" w:fill="E6E6E6"/>
        </w:rPr>
        <w:fldChar w:fldCharType="end"/>
      </w:r>
      <w:r w:rsidR="00314B36" w:rsidRPr="003B3441">
        <w:rPr>
          <w:b/>
          <w:caps/>
          <w:szCs w:val="24"/>
        </w:rPr>
        <w:t xml:space="preserve"> </w:t>
      </w:r>
      <w:proofErr w:type="gramStart"/>
      <w:r w:rsidR="00314B36" w:rsidRPr="003B3441">
        <w:rPr>
          <w:b/>
          <w:caps/>
          <w:szCs w:val="24"/>
        </w:rPr>
        <w:t>FORECASTS</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021"/>
        <w:gridCol w:w="1418"/>
        <w:gridCol w:w="1530"/>
        <w:gridCol w:w="1620"/>
      </w:tblGrid>
      <w:tr w:rsidR="00314B36" w:rsidRPr="00287BD3" w14:paraId="6E861DB4" w14:textId="77777777">
        <w:trPr>
          <w:cantSplit/>
          <w:tblHeader/>
        </w:trPr>
        <w:tc>
          <w:tcPr>
            <w:tcW w:w="3402" w:type="dxa"/>
          </w:tcPr>
          <w:p w14:paraId="6E861DAB" w14:textId="77777777" w:rsidR="00314B36" w:rsidRPr="00287BD3" w:rsidRDefault="00314B36">
            <w:pPr>
              <w:spacing w:before="60"/>
              <w:ind w:left="360" w:hanging="3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021" w:type="dxa"/>
          </w:tcPr>
          <w:p w14:paraId="6E861DAC" w14:textId="77777777" w:rsidR="00314B36" w:rsidRPr="00287BD3" w:rsidRDefault="00314B36">
            <w:pPr>
              <w:spacing w:before="60"/>
              <w:ind w:left="15" w:hanging="15"/>
              <w:jc w:val="center"/>
              <w:rPr>
                <w:b/>
                <w:caps/>
                <w:u w:val="single"/>
              </w:rPr>
            </w:pPr>
            <w:r w:rsidRPr="00287BD3">
              <w:rPr>
                <w:b/>
                <w:caps/>
                <w:u w:val="single"/>
              </w:rPr>
              <w:t>UNITS</w:t>
            </w:r>
          </w:p>
        </w:tc>
        <w:tc>
          <w:tcPr>
            <w:tcW w:w="1418" w:type="dxa"/>
          </w:tcPr>
          <w:p w14:paraId="6E861DAD" w14:textId="77777777" w:rsidR="00314B36" w:rsidRPr="00287BD3" w:rsidRDefault="00314B36">
            <w:pPr>
              <w:spacing w:before="60" w:after="0"/>
              <w:jc w:val="center"/>
              <w:rPr>
                <w:b/>
                <w:caps/>
                <w:u w:val="single"/>
              </w:rPr>
            </w:pPr>
            <w:r w:rsidRPr="00287BD3">
              <w:rPr>
                <w:b/>
                <w:caps/>
                <w:u w:val="single"/>
              </w:rPr>
              <w:t xml:space="preserve">TIME </w:t>
            </w:r>
          </w:p>
          <w:p w14:paraId="6E861DAE" w14:textId="77777777" w:rsidR="00314B36" w:rsidRPr="00287BD3" w:rsidRDefault="00314B36">
            <w:pPr>
              <w:spacing w:before="60" w:after="0"/>
              <w:jc w:val="center"/>
              <w:rPr>
                <w:b/>
                <w:caps/>
                <w:u w:val="single"/>
              </w:rPr>
            </w:pPr>
            <w:r w:rsidRPr="00287BD3">
              <w:rPr>
                <w:b/>
                <w:caps/>
                <w:u w:val="single"/>
              </w:rPr>
              <w:t xml:space="preserve">PERIOD </w:t>
            </w:r>
          </w:p>
          <w:p w14:paraId="6E861DAF" w14:textId="77777777" w:rsidR="00314B36" w:rsidRPr="00287BD3" w:rsidRDefault="00314B36">
            <w:pPr>
              <w:spacing w:before="60" w:after="0"/>
              <w:jc w:val="center"/>
              <w:rPr>
                <w:b/>
                <w:caps/>
                <w:u w:val="single"/>
              </w:rPr>
            </w:pPr>
            <w:r w:rsidRPr="00287BD3">
              <w:rPr>
                <w:b/>
                <w:caps/>
                <w:u w:val="single"/>
              </w:rPr>
              <w:t>COVERED</w:t>
            </w:r>
          </w:p>
        </w:tc>
        <w:tc>
          <w:tcPr>
            <w:tcW w:w="1530" w:type="dxa"/>
          </w:tcPr>
          <w:p w14:paraId="6E861DB0" w14:textId="77777777" w:rsidR="00314B36" w:rsidRPr="00287BD3" w:rsidRDefault="00314B36">
            <w:pPr>
              <w:spacing w:before="60" w:after="0"/>
              <w:jc w:val="center"/>
              <w:rPr>
                <w:b/>
                <w:caps/>
                <w:u w:val="single"/>
              </w:rPr>
            </w:pPr>
            <w:r w:rsidRPr="00287BD3">
              <w:rPr>
                <w:b/>
                <w:caps/>
                <w:u w:val="single"/>
              </w:rPr>
              <w:t>UPDATE</w:t>
            </w:r>
          </w:p>
          <w:p w14:paraId="6E861DB1" w14:textId="77777777" w:rsidR="00314B36" w:rsidRPr="00287BD3" w:rsidRDefault="00314B36">
            <w:pPr>
              <w:spacing w:before="60" w:after="0"/>
              <w:jc w:val="center"/>
              <w:rPr>
                <w:b/>
                <w:caps/>
                <w:u w:val="single"/>
              </w:rPr>
            </w:pPr>
            <w:r w:rsidRPr="00287BD3">
              <w:rPr>
                <w:b/>
                <w:caps/>
                <w:u w:val="single"/>
              </w:rPr>
              <w:t>TIME</w:t>
            </w:r>
          </w:p>
        </w:tc>
        <w:tc>
          <w:tcPr>
            <w:tcW w:w="1620" w:type="dxa"/>
          </w:tcPr>
          <w:p w14:paraId="6E861DB2" w14:textId="77777777" w:rsidR="00314B36" w:rsidRPr="00287BD3" w:rsidRDefault="00314B36">
            <w:pPr>
              <w:spacing w:before="60" w:after="0"/>
              <w:jc w:val="center"/>
              <w:rPr>
                <w:b/>
                <w:caps/>
                <w:u w:val="single"/>
              </w:rPr>
            </w:pPr>
            <w:smartTag w:uri="urn:schemas-microsoft-com:office:smarttags" w:element="stockticker">
              <w:r w:rsidRPr="00287BD3">
                <w:rPr>
                  <w:b/>
                  <w:caps/>
                  <w:u w:val="single"/>
                </w:rPr>
                <w:t>DATA</w:t>
              </w:r>
            </w:smartTag>
          </w:p>
          <w:p w14:paraId="6E861DB3" w14:textId="77777777" w:rsidR="00314B36" w:rsidRPr="00287BD3" w:rsidRDefault="00314B36">
            <w:pPr>
              <w:spacing w:before="60" w:after="0"/>
              <w:jc w:val="center"/>
              <w:rPr>
                <w:b/>
                <w:caps/>
                <w:u w:val="single"/>
              </w:rPr>
            </w:pPr>
            <w:r w:rsidRPr="00287BD3">
              <w:rPr>
                <w:b/>
                <w:caps/>
                <w:u w:val="single"/>
              </w:rPr>
              <w:t>CATEGORY</w:t>
            </w:r>
          </w:p>
        </w:tc>
      </w:tr>
      <w:tr w:rsidR="00314B36" w:rsidRPr="00287BD3" w14:paraId="6E861DBA" w14:textId="77777777">
        <w:trPr>
          <w:cantSplit/>
        </w:trPr>
        <w:tc>
          <w:tcPr>
            <w:tcW w:w="3402" w:type="dxa"/>
          </w:tcPr>
          <w:p w14:paraId="6E861DB5" w14:textId="1955413E" w:rsidR="00314B36" w:rsidRPr="00287BD3" w:rsidRDefault="00314B36">
            <w:pPr>
              <w:spacing w:after="120"/>
              <w:ind w:left="360" w:hanging="360"/>
              <w:jc w:val="left"/>
            </w:pPr>
            <w:r w:rsidRPr="00287BD3">
              <w:t>1.</w:t>
            </w:r>
            <w:r w:rsidRPr="00287BD3">
              <w:tab/>
              <w:t xml:space="preserve">Half hour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287BD3">
              <w:t xml:space="preserve"> and </w:t>
            </w:r>
            <w:r w:rsidR="008572B5">
              <w:rPr>
                <w:color w:val="2B579A"/>
                <w:shd w:val="clear" w:color="auto" w:fill="E6E6E6"/>
              </w:rPr>
              <w:fldChar w:fldCharType="begin"/>
            </w:r>
            <w:r w:rsidR="008572B5">
              <w:instrText xml:space="preserve"> REF PowerFactor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Factor</w:t>
            </w:r>
            <w:r w:rsidR="008572B5">
              <w:rPr>
                <w:color w:val="2B579A"/>
                <w:shd w:val="clear" w:color="auto" w:fill="E6E6E6"/>
              </w:rPr>
              <w:fldChar w:fldCharType="end"/>
            </w:r>
            <w:r w:rsidRPr="00287BD3">
              <w:t xml:space="preserve"> at </w:t>
            </w:r>
            <w:r w:rsidRPr="00287BD3">
              <w:rPr>
                <w:b/>
              </w:rPr>
              <w:t xml:space="preserve">Annual </w:t>
            </w:r>
            <w:r w:rsidR="008572B5">
              <w:rPr>
                <w:color w:val="2B579A"/>
                <w:shd w:val="clear" w:color="auto" w:fill="E6E6E6"/>
              </w:rPr>
              <w:fldChar w:fldCharType="begin"/>
            </w:r>
            <w:r w:rsidR="008572B5">
              <w:instrText xml:space="preserve"> REF ACS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ACS</w:t>
            </w:r>
            <w:r w:rsidR="008572B5">
              <w:rPr>
                <w:color w:val="2B579A"/>
                <w:shd w:val="clear" w:color="auto" w:fill="E6E6E6"/>
              </w:rPr>
              <w:fldChar w:fldCharType="end"/>
            </w:r>
            <w:r w:rsidRPr="00287BD3">
              <w:rPr>
                <w:b/>
              </w:rPr>
              <w:t xml:space="preserve"> Conditions</w:t>
            </w:r>
            <w:r w:rsidRPr="00287BD3">
              <w:t xml:space="preserve"> for specified time of the annual peak half hour at the associated </w:t>
            </w:r>
            <w:r w:rsidR="008572B5">
              <w:rPr>
                <w:color w:val="2B579A"/>
                <w:shd w:val="clear" w:color="auto" w:fill="E6E6E6"/>
              </w:rPr>
              <w:fldChar w:fldCharType="begin"/>
            </w:r>
            <w:r w:rsidR="008572B5">
              <w:instrText xml:space="preserve"> REF GSP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Grid Supply Point</w:t>
            </w:r>
            <w:r w:rsidR="008572B5">
              <w:rPr>
                <w:color w:val="2B579A"/>
                <w:shd w:val="clear" w:color="auto" w:fill="E6E6E6"/>
              </w:rPr>
              <w:fldChar w:fldCharType="end"/>
            </w:r>
            <w:r w:rsidRPr="00287BD3">
              <w:rPr>
                <w:b/>
              </w:rPr>
              <w:t>s</w:t>
            </w:r>
            <w:r w:rsidRPr="00287BD3">
              <w:t xml:space="preserve"> and at the specified time of the annual peak half-hour of the </w:t>
            </w:r>
            <w:r w:rsidR="008B238E" w:rsidRPr="0045266C">
              <w:rPr>
                <w:b/>
              </w:rPr>
              <w:t>National Electricity Transmission System</w:t>
            </w:r>
            <w:r w:rsidR="008B238E">
              <w:rPr>
                <w:b/>
              </w:rPr>
              <w:t xml:space="preserve"> Demand</w:t>
            </w:r>
          </w:p>
        </w:tc>
        <w:tc>
          <w:tcPr>
            <w:tcW w:w="1021" w:type="dxa"/>
          </w:tcPr>
          <w:p w14:paraId="6E861DB6" w14:textId="77777777" w:rsidR="00314B36" w:rsidRPr="00287BD3" w:rsidRDefault="00314B36">
            <w:pPr>
              <w:spacing w:before="60"/>
              <w:ind w:left="0" w:firstLine="0"/>
              <w:jc w:val="center"/>
            </w:pPr>
            <w:r w:rsidRPr="00287BD3">
              <w:t>MW/</w:t>
            </w:r>
            <w:r w:rsidRPr="00287BD3">
              <w:br/>
              <w:t>MVAr</w:t>
            </w:r>
          </w:p>
        </w:tc>
        <w:tc>
          <w:tcPr>
            <w:tcW w:w="1418" w:type="dxa"/>
          </w:tcPr>
          <w:p w14:paraId="6E861DB7" w14:textId="77777777" w:rsidR="00314B36" w:rsidRPr="00287BD3" w:rsidRDefault="00314B36">
            <w:pPr>
              <w:spacing w:before="60"/>
              <w:ind w:left="34" w:hanging="34"/>
              <w:jc w:val="center"/>
            </w:pPr>
            <w:r w:rsidRPr="00287BD3">
              <w:t>8 weeks - 3 years</w:t>
            </w:r>
          </w:p>
        </w:tc>
        <w:tc>
          <w:tcPr>
            <w:tcW w:w="1530" w:type="dxa"/>
          </w:tcPr>
          <w:p w14:paraId="6E861DB8" w14:textId="77777777" w:rsidR="00314B36" w:rsidRPr="00287BD3" w:rsidRDefault="00314B36">
            <w:pPr>
              <w:spacing w:before="60"/>
              <w:jc w:val="center"/>
            </w:pPr>
            <w:r w:rsidRPr="00287BD3">
              <w:t>Week 35</w:t>
            </w:r>
          </w:p>
        </w:tc>
        <w:tc>
          <w:tcPr>
            <w:tcW w:w="1620" w:type="dxa"/>
          </w:tcPr>
          <w:p w14:paraId="6E861DB9" w14:textId="52652FB0"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DC0" w14:textId="77777777">
        <w:trPr>
          <w:cantSplit/>
        </w:trPr>
        <w:tc>
          <w:tcPr>
            <w:tcW w:w="3402" w:type="dxa"/>
          </w:tcPr>
          <w:p w14:paraId="6E861DBB" w14:textId="7B31300D" w:rsidR="00314B36" w:rsidRPr="00287BD3" w:rsidRDefault="00314B36">
            <w:pPr>
              <w:spacing w:after="120"/>
              <w:ind w:left="360" w:hanging="360"/>
              <w:jc w:val="left"/>
            </w:pPr>
            <w:r w:rsidRPr="00287BD3">
              <w:t>2.</w:t>
            </w:r>
            <w:r w:rsidRPr="00287BD3">
              <w:tab/>
              <w:t xml:space="preserve">Half hour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287BD3">
              <w:t xml:space="preserve"> and </w:t>
            </w:r>
            <w:r w:rsidR="008572B5">
              <w:rPr>
                <w:color w:val="2B579A"/>
                <w:shd w:val="clear" w:color="auto" w:fill="E6E6E6"/>
              </w:rPr>
              <w:fldChar w:fldCharType="begin"/>
            </w:r>
            <w:r w:rsidR="008572B5">
              <w:instrText xml:space="preserve"> REF PowerFactor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Power Factor</w:t>
            </w:r>
            <w:r w:rsidR="008572B5">
              <w:rPr>
                <w:color w:val="2B579A"/>
                <w:shd w:val="clear" w:color="auto" w:fill="E6E6E6"/>
              </w:rPr>
              <w:fldChar w:fldCharType="end"/>
            </w:r>
            <w:r w:rsidRPr="00287BD3">
              <w:t xml:space="preserve"> at </w:t>
            </w:r>
            <w:r w:rsidR="008572B5">
              <w:rPr>
                <w:color w:val="2B579A"/>
                <w:shd w:val="clear" w:color="auto" w:fill="E6E6E6"/>
              </w:rPr>
              <w:fldChar w:fldCharType="begin"/>
            </w:r>
            <w:r w:rsidR="008572B5">
              <w:instrText xml:space="preserve"> REF Average_Conditions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Average Conditions</w:t>
            </w:r>
            <w:r w:rsidR="008572B5">
              <w:rPr>
                <w:color w:val="2B579A"/>
                <w:shd w:val="clear" w:color="auto" w:fill="E6E6E6"/>
              </w:rPr>
              <w:fldChar w:fldCharType="end"/>
            </w:r>
            <w:r w:rsidRPr="00287BD3">
              <w:t xml:space="preserve"> at the specified half hour of the annual minimum </w:t>
            </w:r>
            <w:r w:rsidR="008B238E" w:rsidRPr="0045266C">
              <w:rPr>
                <w:b/>
              </w:rPr>
              <w:t>National Electricity Transmission System</w:t>
            </w:r>
            <w:r w:rsidR="008B238E">
              <w:rPr>
                <w:b/>
              </w:rPr>
              <w:t xml:space="preserve"> Demand</w:t>
            </w:r>
            <w:r w:rsidRPr="00287BD3">
              <w:rPr>
                <w:b/>
              </w:rPr>
              <w:t>.</w:t>
            </w:r>
          </w:p>
        </w:tc>
        <w:tc>
          <w:tcPr>
            <w:tcW w:w="1021" w:type="dxa"/>
          </w:tcPr>
          <w:p w14:paraId="6E861DBC" w14:textId="77777777" w:rsidR="00314B36" w:rsidRPr="00287BD3" w:rsidRDefault="00314B36">
            <w:pPr>
              <w:spacing w:before="60" w:after="0"/>
              <w:ind w:left="0" w:firstLine="0"/>
              <w:jc w:val="center"/>
            </w:pPr>
            <w:r w:rsidRPr="00287BD3">
              <w:t>MW/</w:t>
            </w:r>
            <w:r w:rsidRPr="00287BD3">
              <w:br/>
              <w:t>MVAr</w:t>
            </w:r>
          </w:p>
        </w:tc>
        <w:tc>
          <w:tcPr>
            <w:tcW w:w="1418" w:type="dxa"/>
          </w:tcPr>
          <w:p w14:paraId="6E861DBD" w14:textId="77777777" w:rsidR="00314B36" w:rsidRPr="00287BD3" w:rsidRDefault="00314B36">
            <w:pPr>
              <w:spacing w:before="60" w:after="0"/>
              <w:ind w:left="0" w:firstLine="0"/>
              <w:jc w:val="center"/>
            </w:pPr>
            <w:r w:rsidRPr="00287BD3">
              <w:t>8 weeks - 3 years</w:t>
            </w:r>
          </w:p>
        </w:tc>
        <w:tc>
          <w:tcPr>
            <w:tcW w:w="1530" w:type="dxa"/>
          </w:tcPr>
          <w:p w14:paraId="6E861DBE" w14:textId="77777777" w:rsidR="00314B36" w:rsidRPr="00287BD3" w:rsidRDefault="00314B36">
            <w:pPr>
              <w:spacing w:before="60" w:after="0"/>
              <w:jc w:val="center"/>
            </w:pPr>
            <w:r w:rsidRPr="00287BD3">
              <w:t>Week 35</w:t>
            </w:r>
          </w:p>
        </w:tc>
        <w:tc>
          <w:tcPr>
            <w:tcW w:w="1620" w:type="dxa"/>
          </w:tcPr>
          <w:p w14:paraId="6E861DBF" w14:textId="778D4E27"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DC6" w14:textId="77777777">
        <w:trPr>
          <w:cantSplit/>
        </w:trPr>
        <w:tc>
          <w:tcPr>
            <w:tcW w:w="3402" w:type="dxa"/>
          </w:tcPr>
          <w:p w14:paraId="6E861DC1" w14:textId="79C93E31" w:rsidR="00314B36" w:rsidRPr="00287BD3" w:rsidRDefault="00314B36">
            <w:pPr>
              <w:spacing w:after="120"/>
              <w:ind w:left="360" w:hanging="360"/>
              <w:jc w:val="left"/>
            </w:pPr>
            <w:r w:rsidRPr="00287BD3">
              <w:t>3.</w:t>
            </w:r>
            <w:r w:rsidRPr="00287BD3">
              <w:tab/>
              <w:t xml:space="preserve">Half hour Power output of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287BD3">
              <w:t xml:space="preserve">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1B45FB">
              <w:t xml:space="preserve"> </w:t>
            </w:r>
            <w:r w:rsidR="00E5681B">
              <w:t xml:space="preserve">and/or </w:t>
            </w:r>
            <w:r w:rsidR="007847C7">
              <w:rPr>
                <w:b/>
              </w:rPr>
              <w:t xml:space="preserve">Embedded Transmission System </w:t>
            </w:r>
            <w:r w:rsidRPr="00287BD3">
              <w:t>at the specified half hour of the annual peak half hour of the</w:t>
            </w:r>
            <w:r w:rsidRPr="00287BD3">
              <w:rPr>
                <w:b/>
              </w:rPr>
              <w:t xml:space="preserve"> </w:t>
            </w:r>
            <w:r w:rsidR="00786E2C">
              <w:rPr>
                <w:b/>
                <w:color w:val="2B579A"/>
                <w:shd w:val="clear" w:color="auto" w:fill="E6E6E6"/>
              </w:rPr>
              <w:fldChar w:fldCharType="begin"/>
            </w:r>
            <w:r w:rsidR="00815371">
              <w:instrText xml:space="preserve"> REF NETS \h </w:instrText>
            </w:r>
            <w:r w:rsidR="00786E2C">
              <w:rPr>
                <w:b/>
                <w:color w:val="2B579A"/>
                <w:shd w:val="clear" w:color="auto" w:fill="E6E6E6"/>
              </w:rPr>
            </w:r>
            <w:r w:rsidR="00786E2C">
              <w:rPr>
                <w:b/>
                <w:color w:val="2B579A"/>
                <w:shd w:val="clear" w:color="auto" w:fill="E6E6E6"/>
              </w:rPr>
              <w:fldChar w:fldCharType="separate"/>
            </w:r>
            <w:r w:rsidR="005C572C" w:rsidRPr="0076424C">
              <w:rPr>
                <w:b/>
              </w:rPr>
              <w:t>National Electricity Transmission System</w:t>
            </w:r>
            <w:r w:rsidR="00786E2C">
              <w:rPr>
                <w:b/>
                <w:color w:val="2B579A"/>
                <w:shd w:val="clear" w:color="auto" w:fill="E6E6E6"/>
              </w:rPr>
              <w:fldChar w:fldCharType="end"/>
            </w:r>
          </w:p>
        </w:tc>
        <w:tc>
          <w:tcPr>
            <w:tcW w:w="1021" w:type="dxa"/>
          </w:tcPr>
          <w:p w14:paraId="6E861DC2" w14:textId="77777777" w:rsidR="00314B36" w:rsidRPr="00287BD3" w:rsidRDefault="00314B36">
            <w:pPr>
              <w:spacing w:before="60" w:after="0"/>
              <w:jc w:val="center"/>
            </w:pPr>
            <w:r w:rsidRPr="00287BD3">
              <w:t>MW</w:t>
            </w:r>
          </w:p>
        </w:tc>
        <w:tc>
          <w:tcPr>
            <w:tcW w:w="1418" w:type="dxa"/>
          </w:tcPr>
          <w:p w14:paraId="6E861DC3" w14:textId="77777777" w:rsidR="00314B36" w:rsidRPr="00287BD3" w:rsidRDefault="00314B36">
            <w:pPr>
              <w:spacing w:before="60" w:after="0"/>
              <w:ind w:left="0" w:firstLine="0"/>
              <w:jc w:val="center"/>
            </w:pPr>
            <w:r w:rsidRPr="00287BD3">
              <w:t>8 weeks - 3 years</w:t>
            </w:r>
          </w:p>
        </w:tc>
        <w:tc>
          <w:tcPr>
            <w:tcW w:w="1530" w:type="dxa"/>
          </w:tcPr>
          <w:p w14:paraId="6E861DC4" w14:textId="77777777" w:rsidR="00314B36" w:rsidRPr="00287BD3" w:rsidRDefault="00314B36">
            <w:pPr>
              <w:spacing w:before="60" w:after="0"/>
              <w:jc w:val="center"/>
            </w:pPr>
            <w:r w:rsidRPr="00287BD3">
              <w:t>Week 35</w:t>
            </w:r>
          </w:p>
        </w:tc>
        <w:tc>
          <w:tcPr>
            <w:tcW w:w="1620" w:type="dxa"/>
          </w:tcPr>
          <w:p w14:paraId="6E861DC5" w14:textId="24F33002"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DCF" w14:textId="77777777">
        <w:trPr>
          <w:cantSplit/>
        </w:trPr>
        <w:tc>
          <w:tcPr>
            <w:tcW w:w="3402" w:type="dxa"/>
          </w:tcPr>
          <w:p w14:paraId="6E861DC7" w14:textId="741FEAB2" w:rsidR="00314B36" w:rsidRPr="00287BD3" w:rsidRDefault="00314B36">
            <w:pPr>
              <w:spacing w:after="120"/>
              <w:ind w:left="360" w:hanging="360"/>
              <w:jc w:val="left"/>
            </w:pPr>
            <w:r w:rsidRPr="00287BD3">
              <w:t>4.</w:t>
            </w:r>
            <w:r w:rsidRPr="00287BD3">
              <w:tab/>
              <w:t xml:space="preserve">Schedules for the operation of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287BD3">
              <w:t xml:space="preserve">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1B45FB">
              <w:t>s</w:t>
            </w:r>
            <w:r w:rsidR="00E5681B">
              <w:t xml:space="preserve"> and/or </w:t>
            </w:r>
            <w:r w:rsidR="007847C7">
              <w:rPr>
                <w:b/>
              </w:rPr>
              <w:t xml:space="preserve">Embedded Transmission Systems </w:t>
            </w:r>
            <w:r w:rsidRPr="00287BD3">
              <w:t xml:space="preserve">whose output is greater than 5MW on a half-hourly basis </w:t>
            </w:r>
          </w:p>
        </w:tc>
        <w:tc>
          <w:tcPr>
            <w:tcW w:w="1021" w:type="dxa"/>
          </w:tcPr>
          <w:p w14:paraId="6E861DC8" w14:textId="77777777" w:rsidR="00314B36" w:rsidRPr="00287BD3" w:rsidRDefault="00314B36">
            <w:pPr>
              <w:spacing w:before="60" w:after="0"/>
              <w:jc w:val="center"/>
            </w:pPr>
            <w:r w:rsidRPr="00287BD3">
              <w:t>MW</w:t>
            </w:r>
          </w:p>
          <w:p w14:paraId="6E861DC9" w14:textId="77777777" w:rsidR="00314B36" w:rsidRPr="00287BD3" w:rsidRDefault="00314B36">
            <w:pPr>
              <w:spacing w:before="60" w:after="0"/>
              <w:jc w:val="center"/>
            </w:pPr>
            <w:r w:rsidRPr="00287BD3">
              <w:t>Date</w:t>
            </w:r>
          </w:p>
          <w:p w14:paraId="6E861DCA" w14:textId="77777777" w:rsidR="00314B36" w:rsidRPr="00287BD3" w:rsidRDefault="00314B36">
            <w:pPr>
              <w:spacing w:before="60" w:after="0"/>
              <w:jc w:val="center"/>
            </w:pPr>
            <w:r w:rsidRPr="00287BD3">
              <w:t>Time</w:t>
            </w:r>
          </w:p>
        </w:tc>
        <w:tc>
          <w:tcPr>
            <w:tcW w:w="1418" w:type="dxa"/>
          </w:tcPr>
          <w:p w14:paraId="6E861DCB" w14:textId="77777777" w:rsidR="00314B36" w:rsidRPr="00287BD3" w:rsidRDefault="00314B36">
            <w:pPr>
              <w:spacing w:before="60" w:after="0"/>
              <w:ind w:left="0" w:firstLine="0"/>
              <w:jc w:val="center"/>
            </w:pPr>
            <w:r w:rsidRPr="00287BD3">
              <w:t>2 weeks to 8 weeks ahead</w:t>
            </w:r>
          </w:p>
        </w:tc>
        <w:tc>
          <w:tcPr>
            <w:tcW w:w="1530" w:type="dxa"/>
          </w:tcPr>
          <w:p w14:paraId="6E861DCC" w14:textId="77777777" w:rsidR="00314B36" w:rsidRPr="00287BD3" w:rsidRDefault="00314B36">
            <w:pPr>
              <w:spacing w:before="60" w:after="0"/>
              <w:jc w:val="center"/>
            </w:pPr>
            <w:r w:rsidRPr="00287BD3">
              <w:t>1600 hrs each</w:t>
            </w:r>
          </w:p>
          <w:p w14:paraId="6E861DCD" w14:textId="77777777" w:rsidR="00314B36" w:rsidRPr="00287BD3" w:rsidRDefault="00314B36">
            <w:pPr>
              <w:spacing w:before="60" w:after="0"/>
              <w:jc w:val="center"/>
            </w:pPr>
            <w:r w:rsidRPr="00287BD3">
              <w:t>Friday</w:t>
            </w:r>
          </w:p>
        </w:tc>
        <w:tc>
          <w:tcPr>
            <w:tcW w:w="1620" w:type="dxa"/>
          </w:tcPr>
          <w:p w14:paraId="6E861DCE" w14:textId="125BDDF5"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DD8" w14:textId="77777777">
        <w:trPr>
          <w:cantSplit/>
        </w:trPr>
        <w:tc>
          <w:tcPr>
            <w:tcW w:w="3402" w:type="dxa"/>
          </w:tcPr>
          <w:p w14:paraId="6E861DD0" w14:textId="0A34CE54" w:rsidR="00314B36" w:rsidRPr="00287BD3" w:rsidRDefault="00314B36">
            <w:pPr>
              <w:spacing w:after="120"/>
              <w:ind w:left="360" w:hanging="360"/>
              <w:jc w:val="left"/>
            </w:pPr>
            <w:r w:rsidRPr="00287BD3">
              <w:lastRenderedPageBreak/>
              <w:t>5.</w:t>
            </w:r>
            <w:r w:rsidRPr="00287BD3">
              <w:tab/>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287BD3">
              <w:t xml:space="preserve">s will provide details of their proposed use of </w:t>
            </w:r>
            <w:r w:rsidR="008572B5">
              <w:rPr>
                <w:color w:val="2B579A"/>
                <w:shd w:val="clear" w:color="auto" w:fill="E6E6E6"/>
              </w:rPr>
              <w:fldChar w:fldCharType="begin"/>
            </w:r>
            <w:r w:rsidR="008572B5">
              <w:instrText xml:space="preserve"> REF DemandControl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 Control</w:t>
            </w:r>
            <w:r w:rsidR="008572B5">
              <w:rPr>
                <w:color w:val="2B579A"/>
                <w:shd w:val="clear" w:color="auto" w:fill="E6E6E6"/>
              </w:rPr>
              <w:fldChar w:fldCharType="end"/>
            </w:r>
            <w:r w:rsidRPr="00287BD3">
              <w:t xml:space="preserve"> measures aggregated to 5MW or more (averaged over any half hour) on a half hourly basis for each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287BD3">
              <w:t>.</w:t>
            </w:r>
          </w:p>
        </w:tc>
        <w:tc>
          <w:tcPr>
            <w:tcW w:w="1021" w:type="dxa"/>
          </w:tcPr>
          <w:p w14:paraId="6E861DD1" w14:textId="77777777" w:rsidR="00314B36" w:rsidRPr="00287BD3" w:rsidRDefault="00314B36">
            <w:pPr>
              <w:spacing w:before="60"/>
              <w:jc w:val="center"/>
            </w:pPr>
            <w:r w:rsidRPr="00287BD3">
              <w:t>MW</w:t>
            </w:r>
          </w:p>
          <w:p w14:paraId="6E861DD2" w14:textId="77777777" w:rsidR="00314B36" w:rsidRPr="00287BD3" w:rsidRDefault="00314B36">
            <w:pPr>
              <w:spacing w:before="60"/>
              <w:jc w:val="center"/>
            </w:pPr>
            <w:r w:rsidRPr="00287BD3">
              <w:t>Date</w:t>
            </w:r>
          </w:p>
          <w:p w14:paraId="6E861DD3" w14:textId="77777777" w:rsidR="00314B36" w:rsidRPr="00287BD3" w:rsidRDefault="00314B36">
            <w:pPr>
              <w:spacing w:before="60"/>
              <w:jc w:val="center"/>
            </w:pPr>
            <w:r w:rsidRPr="00287BD3">
              <w:t>Time</w:t>
            </w:r>
          </w:p>
        </w:tc>
        <w:tc>
          <w:tcPr>
            <w:tcW w:w="1418" w:type="dxa"/>
          </w:tcPr>
          <w:p w14:paraId="6E861DD4" w14:textId="77777777" w:rsidR="00314B36" w:rsidRPr="00287BD3" w:rsidRDefault="00314B36">
            <w:pPr>
              <w:spacing w:before="60"/>
              <w:ind w:left="44" w:firstLine="0"/>
              <w:jc w:val="center"/>
            </w:pPr>
            <w:r w:rsidRPr="00287BD3">
              <w:t>2 weeks to 8 weeks ahead</w:t>
            </w:r>
          </w:p>
        </w:tc>
        <w:tc>
          <w:tcPr>
            <w:tcW w:w="1530" w:type="dxa"/>
          </w:tcPr>
          <w:p w14:paraId="6E861DD5" w14:textId="77777777" w:rsidR="00314B36" w:rsidRPr="00287BD3" w:rsidRDefault="00314B36">
            <w:pPr>
              <w:spacing w:before="60"/>
              <w:jc w:val="center"/>
            </w:pPr>
            <w:r w:rsidRPr="00287BD3">
              <w:t xml:space="preserve">1600 hrs each </w:t>
            </w:r>
          </w:p>
          <w:p w14:paraId="6E861DD6" w14:textId="77777777" w:rsidR="00314B36" w:rsidRPr="00287BD3" w:rsidRDefault="00314B36">
            <w:pPr>
              <w:spacing w:before="60"/>
              <w:jc w:val="center"/>
            </w:pPr>
            <w:r w:rsidRPr="00287BD3">
              <w:t>Friday</w:t>
            </w:r>
          </w:p>
        </w:tc>
        <w:tc>
          <w:tcPr>
            <w:tcW w:w="1620" w:type="dxa"/>
          </w:tcPr>
          <w:p w14:paraId="6E861DD7" w14:textId="0BF716E7"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DE1" w14:textId="77777777">
        <w:trPr>
          <w:cantSplit/>
        </w:trPr>
        <w:tc>
          <w:tcPr>
            <w:tcW w:w="3402" w:type="dxa"/>
          </w:tcPr>
          <w:p w14:paraId="6E861DD9" w14:textId="12168DCC" w:rsidR="00314B36" w:rsidRPr="00287BD3" w:rsidRDefault="00314B36">
            <w:pPr>
              <w:spacing w:after="120"/>
              <w:ind w:left="360" w:hanging="360"/>
              <w:jc w:val="left"/>
            </w:pPr>
            <w:r w:rsidRPr="00287BD3">
              <w:t xml:space="preserve">6. </w:t>
            </w:r>
            <w:r w:rsidRPr="00287BD3">
              <w:tab/>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287BD3">
              <w:rPr>
                <w:b/>
              </w:rPr>
              <w:t>s</w:t>
            </w:r>
            <w:r w:rsidRPr="00287BD3">
              <w:t xml:space="preserve">, </w:t>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287BD3">
              <w:rPr>
                <w:b/>
              </w:rPr>
              <w:t xml:space="preserve">s, </w:t>
            </w:r>
            <w:r w:rsidRPr="00287BD3">
              <w:t xml:space="preserve">Other Network Operators and other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rPr>
                <w:b/>
              </w:rPr>
              <w:t>s</w:t>
            </w:r>
            <w:r w:rsidRPr="00287BD3">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287BD3">
              <w:t xml:space="preserve"> shall notify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where their or their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287BD3">
              <w:rPr>
                <w:b/>
              </w:rPr>
              <w:t>s</w:t>
            </w:r>
            <w:r w:rsidRPr="00287BD3">
              <w:t xml:space="preserve"> operations are likely to result in an aggregated change in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287BD3">
              <w:t xml:space="preserve"> of supply of greater than 5MW of the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at that time on a half hourly basis.</w:t>
            </w:r>
          </w:p>
        </w:tc>
        <w:tc>
          <w:tcPr>
            <w:tcW w:w="1021" w:type="dxa"/>
          </w:tcPr>
          <w:p w14:paraId="6E861DDA" w14:textId="77777777" w:rsidR="00314B36" w:rsidRPr="00287BD3" w:rsidRDefault="00314B36">
            <w:pPr>
              <w:spacing w:before="60"/>
              <w:jc w:val="center"/>
            </w:pPr>
            <w:r w:rsidRPr="00287BD3">
              <w:t>MW</w:t>
            </w:r>
          </w:p>
          <w:p w14:paraId="6E861DDB" w14:textId="77777777" w:rsidR="00314B36" w:rsidRPr="00287BD3" w:rsidRDefault="00314B36">
            <w:pPr>
              <w:spacing w:before="60"/>
              <w:jc w:val="center"/>
            </w:pPr>
            <w:r w:rsidRPr="00287BD3">
              <w:t>Date</w:t>
            </w:r>
          </w:p>
          <w:p w14:paraId="6E861DDC" w14:textId="77777777" w:rsidR="00314B36" w:rsidRPr="00287BD3" w:rsidRDefault="00314B36">
            <w:pPr>
              <w:spacing w:before="60"/>
              <w:jc w:val="center"/>
            </w:pPr>
            <w:r w:rsidRPr="00287BD3">
              <w:t>Time</w:t>
            </w:r>
          </w:p>
        </w:tc>
        <w:tc>
          <w:tcPr>
            <w:tcW w:w="1418" w:type="dxa"/>
          </w:tcPr>
          <w:p w14:paraId="6E861DDD" w14:textId="77777777" w:rsidR="00314B36" w:rsidRPr="00287BD3" w:rsidRDefault="00314B36">
            <w:pPr>
              <w:spacing w:before="60"/>
              <w:ind w:left="44" w:firstLine="0"/>
              <w:jc w:val="center"/>
            </w:pPr>
            <w:r w:rsidRPr="00287BD3">
              <w:t>2 weeks to 8 weeks ahead</w:t>
            </w:r>
          </w:p>
        </w:tc>
        <w:tc>
          <w:tcPr>
            <w:tcW w:w="1530" w:type="dxa"/>
          </w:tcPr>
          <w:p w14:paraId="6E861DDE" w14:textId="77777777" w:rsidR="00314B36" w:rsidRPr="00287BD3" w:rsidRDefault="00314B36">
            <w:pPr>
              <w:spacing w:before="60"/>
              <w:jc w:val="center"/>
            </w:pPr>
            <w:r w:rsidRPr="00287BD3">
              <w:t>1600 hrs each</w:t>
            </w:r>
          </w:p>
          <w:p w14:paraId="6E861DDF" w14:textId="77777777" w:rsidR="00314B36" w:rsidRPr="00287BD3" w:rsidRDefault="00314B36">
            <w:pPr>
              <w:spacing w:before="60"/>
              <w:jc w:val="center"/>
            </w:pPr>
            <w:r w:rsidRPr="00287BD3">
              <w:t xml:space="preserve"> Friday</w:t>
            </w:r>
          </w:p>
        </w:tc>
        <w:tc>
          <w:tcPr>
            <w:tcW w:w="1620" w:type="dxa"/>
          </w:tcPr>
          <w:p w14:paraId="6E861DE0" w14:textId="149A953C"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DE7" w14:textId="77777777">
        <w:trPr>
          <w:cantSplit/>
          <w:trHeight w:val="1036"/>
        </w:trPr>
        <w:tc>
          <w:tcPr>
            <w:tcW w:w="3402" w:type="dxa"/>
          </w:tcPr>
          <w:p w14:paraId="6E861DE2" w14:textId="77777777" w:rsidR="00314B36" w:rsidRPr="00287BD3" w:rsidRDefault="00314B36">
            <w:pPr>
              <w:spacing w:after="120"/>
              <w:ind w:left="360" w:hanging="360"/>
              <w:jc w:val="left"/>
            </w:pPr>
            <w:r w:rsidRPr="00287BD3">
              <w:t>7.</w:t>
            </w:r>
            <w:r w:rsidRPr="00287BD3">
              <w:tab/>
              <w:t>Items 5, 6 and 7 above updated.</w:t>
            </w:r>
          </w:p>
        </w:tc>
        <w:tc>
          <w:tcPr>
            <w:tcW w:w="1021" w:type="dxa"/>
          </w:tcPr>
          <w:p w14:paraId="6E861DE3" w14:textId="77777777" w:rsidR="00314B36" w:rsidRPr="00287BD3" w:rsidRDefault="00314B36">
            <w:pPr>
              <w:spacing w:before="60"/>
              <w:jc w:val="center"/>
            </w:pPr>
          </w:p>
        </w:tc>
        <w:tc>
          <w:tcPr>
            <w:tcW w:w="1418" w:type="dxa"/>
          </w:tcPr>
          <w:p w14:paraId="6E861DE4" w14:textId="77777777" w:rsidR="00314B36" w:rsidRPr="00287BD3" w:rsidRDefault="00314B36">
            <w:pPr>
              <w:spacing w:before="60" w:after="120"/>
              <w:ind w:left="0" w:firstLine="0"/>
              <w:jc w:val="center"/>
            </w:pPr>
            <w:r w:rsidRPr="00287BD3">
              <w:t>2 days to 12 days ahead</w:t>
            </w:r>
          </w:p>
        </w:tc>
        <w:tc>
          <w:tcPr>
            <w:tcW w:w="1530" w:type="dxa"/>
          </w:tcPr>
          <w:p w14:paraId="6E861DE5" w14:textId="77777777" w:rsidR="00314B36" w:rsidRPr="00287BD3" w:rsidRDefault="00314B36">
            <w:pPr>
              <w:spacing w:before="60" w:after="0"/>
              <w:ind w:left="0" w:firstLine="0"/>
              <w:jc w:val="center"/>
            </w:pPr>
            <w:r w:rsidRPr="00287BD3">
              <w:t>0900 hrs each Wednesday</w:t>
            </w:r>
          </w:p>
        </w:tc>
        <w:tc>
          <w:tcPr>
            <w:tcW w:w="1620" w:type="dxa"/>
          </w:tcPr>
          <w:p w14:paraId="6E861DE6" w14:textId="410F64FA"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DEF" w14:textId="77777777">
        <w:trPr>
          <w:cantSplit/>
        </w:trPr>
        <w:tc>
          <w:tcPr>
            <w:tcW w:w="3402" w:type="dxa"/>
          </w:tcPr>
          <w:p w14:paraId="6E861DE8" w14:textId="2A821A8C" w:rsidR="00314B36" w:rsidRPr="00287BD3" w:rsidRDefault="00314B36">
            <w:pPr>
              <w:spacing w:after="120"/>
              <w:ind w:left="360" w:hanging="360"/>
              <w:jc w:val="left"/>
            </w:pPr>
            <w:r w:rsidRPr="00287BD3">
              <w:t>8.</w:t>
            </w:r>
            <w:r w:rsidRPr="00287BD3">
              <w:tab/>
              <w:t xml:space="preserve">Details of differences greater than 5MW from the schedules of operation of any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287BD3">
              <w:t xml:space="preserve">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1B45FB">
              <w:t xml:space="preserve"> </w:t>
            </w:r>
            <w:r w:rsidR="008E474E">
              <w:t xml:space="preserve">and/or </w:t>
            </w:r>
            <w:r w:rsidR="007847C7">
              <w:rPr>
                <w:b/>
              </w:rPr>
              <w:t xml:space="preserve">Embedded Transmission System </w:t>
            </w:r>
            <w:r w:rsidRPr="00287BD3">
              <w:t>on a half-hourly basis submitted under item 5 above.</w:t>
            </w:r>
          </w:p>
        </w:tc>
        <w:tc>
          <w:tcPr>
            <w:tcW w:w="1021" w:type="dxa"/>
          </w:tcPr>
          <w:p w14:paraId="6E861DE9" w14:textId="77777777" w:rsidR="00314B36" w:rsidRPr="00287BD3" w:rsidRDefault="00314B36">
            <w:pPr>
              <w:spacing w:before="60"/>
              <w:jc w:val="center"/>
            </w:pPr>
            <w:r w:rsidRPr="00287BD3">
              <w:t>MW</w:t>
            </w:r>
          </w:p>
          <w:p w14:paraId="6E861DEA" w14:textId="77777777" w:rsidR="00314B36" w:rsidRPr="00287BD3" w:rsidRDefault="00314B36">
            <w:pPr>
              <w:spacing w:before="60"/>
              <w:jc w:val="center"/>
            </w:pPr>
            <w:r w:rsidRPr="00287BD3">
              <w:t>Date</w:t>
            </w:r>
          </w:p>
          <w:p w14:paraId="6E861DEB" w14:textId="77777777" w:rsidR="00314B36" w:rsidRPr="00287BD3" w:rsidRDefault="00314B36">
            <w:pPr>
              <w:spacing w:before="60"/>
              <w:jc w:val="center"/>
            </w:pPr>
            <w:r w:rsidRPr="00287BD3">
              <w:t>Time</w:t>
            </w:r>
          </w:p>
        </w:tc>
        <w:tc>
          <w:tcPr>
            <w:tcW w:w="1418" w:type="dxa"/>
          </w:tcPr>
          <w:p w14:paraId="6E861DEC" w14:textId="77777777" w:rsidR="00314B36" w:rsidRPr="00287BD3" w:rsidRDefault="00314B36">
            <w:pPr>
              <w:spacing w:before="60"/>
              <w:ind w:left="0" w:firstLine="0"/>
              <w:jc w:val="center"/>
            </w:pPr>
            <w:r w:rsidRPr="00287BD3">
              <w:t>0 - 24 hrs ahead</w:t>
            </w:r>
          </w:p>
        </w:tc>
        <w:tc>
          <w:tcPr>
            <w:tcW w:w="1530" w:type="dxa"/>
          </w:tcPr>
          <w:p w14:paraId="6E861DED" w14:textId="77777777" w:rsidR="00314B36" w:rsidRPr="00287BD3" w:rsidRDefault="00314B36">
            <w:pPr>
              <w:spacing w:before="60"/>
              <w:jc w:val="center"/>
            </w:pPr>
            <w:r w:rsidRPr="00287BD3">
              <w:t>As specified</w:t>
            </w:r>
          </w:p>
        </w:tc>
        <w:tc>
          <w:tcPr>
            <w:tcW w:w="1620" w:type="dxa"/>
          </w:tcPr>
          <w:p w14:paraId="6E861DEE" w14:textId="2E3FDCB1"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DF7" w14:textId="77777777">
        <w:trPr>
          <w:cantSplit/>
        </w:trPr>
        <w:tc>
          <w:tcPr>
            <w:tcW w:w="3402" w:type="dxa"/>
          </w:tcPr>
          <w:p w14:paraId="6E861DF0" w14:textId="69D8A5E4" w:rsidR="00314B36" w:rsidRPr="00287BD3" w:rsidRDefault="00314B36">
            <w:pPr>
              <w:spacing w:after="120"/>
              <w:ind w:left="360" w:hanging="360"/>
              <w:jc w:val="left"/>
            </w:pPr>
            <w:r w:rsidRPr="00287BD3">
              <w:t>9.</w:t>
            </w:r>
            <w:r w:rsidRPr="00287BD3">
              <w:tab/>
              <w:t xml:space="preserve">Details from </w:t>
            </w:r>
            <w:r w:rsidRPr="00287BD3">
              <w:rPr>
                <w:b/>
              </w:rPr>
              <w:t>Supplier</w:t>
            </w:r>
            <w:r w:rsidRPr="00287BD3">
              <w:t xml:space="preserve">s of any differences of the amount and donation of their proposed use of </w:t>
            </w:r>
            <w:r w:rsidR="008572B5">
              <w:rPr>
                <w:color w:val="2B579A"/>
                <w:shd w:val="clear" w:color="auto" w:fill="E6E6E6"/>
              </w:rPr>
              <w:fldChar w:fldCharType="begin"/>
            </w:r>
            <w:r w:rsidR="008572B5">
              <w:instrText xml:space="preserve"> REF Customer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Customer</w:t>
            </w:r>
            <w:r w:rsidR="008572B5">
              <w:rPr>
                <w:color w:val="2B579A"/>
                <w:shd w:val="clear" w:color="auto" w:fill="E6E6E6"/>
              </w:rPr>
              <w:fldChar w:fldCharType="end"/>
            </w:r>
            <w:r w:rsidRPr="00287BD3">
              <w:t xml:space="preserve"> </w:t>
            </w:r>
            <w:r w:rsidR="008572B5">
              <w:rPr>
                <w:color w:val="2B579A"/>
                <w:shd w:val="clear" w:color="auto" w:fill="E6E6E6"/>
              </w:rPr>
              <w:fldChar w:fldCharType="begin"/>
            </w:r>
            <w:r w:rsidR="008572B5">
              <w:instrText xml:space="preserve"> REF DemandControl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 Control</w:t>
            </w:r>
            <w:r w:rsidR="008572B5">
              <w:rPr>
                <w:color w:val="2B579A"/>
                <w:shd w:val="clear" w:color="auto" w:fill="E6E6E6"/>
              </w:rPr>
              <w:fldChar w:fldCharType="end"/>
            </w:r>
            <w:r w:rsidRPr="00287BD3">
              <w:rPr>
                <w:b/>
              </w:rPr>
              <w:t xml:space="preserve"> </w:t>
            </w:r>
            <w:r w:rsidRPr="00287BD3">
              <w:t>(aggregated over any half hourly basis submitted under item 6 above).</w:t>
            </w:r>
          </w:p>
        </w:tc>
        <w:tc>
          <w:tcPr>
            <w:tcW w:w="1021" w:type="dxa"/>
          </w:tcPr>
          <w:p w14:paraId="6E861DF1" w14:textId="77777777" w:rsidR="00314B36" w:rsidRPr="00287BD3" w:rsidRDefault="00314B36">
            <w:pPr>
              <w:spacing w:before="60"/>
              <w:jc w:val="center"/>
            </w:pPr>
            <w:r w:rsidRPr="00287BD3">
              <w:t>MW</w:t>
            </w:r>
          </w:p>
          <w:p w14:paraId="6E861DF2" w14:textId="77777777" w:rsidR="00314B36" w:rsidRPr="00287BD3" w:rsidRDefault="00314B36">
            <w:pPr>
              <w:spacing w:before="60"/>
              <w:jc w:val="center"/>
            </w:pPr>
            <w:r w:rsidRPr="00287BD3">
              <w:t>Date</w:t>
            </w:r>
          </w:p>
          <w:p w14:paraId="6E861DF3" w14:textId="77777777" w:rsidR="00314B36" w:rsidRPr="00287BD3" w:rsidRDefault="00314B36">
            <w:pPr>
              <w:spacing w:before="60"/>
              <w:jc w:val="center"/>
            </w:pPr>
            <w:r w:rsidRPr="00287BD3">
              <w:t>Time</w:t>
            </w:r>
          </w:p>
        </w:tc>
        <w:tc>
          <w:tcPr>
            <w:tcW w:w="1418" w:type="dxa"/>
          </w:tcPr>
          <w:p w14:paraId="6E861DF4" w14:textId="77777777" w:rsidR="00314B36" w:rsidRPr="00287BD3" w:rsidRDefault="00314B36">
            <w:pPr>
              <w:spacing w:before="60"/>
              <w:ind w:left="0" w:firstLine="0"/>
              <w:jc w:val="center"/>
            </w:pPr>
            <w:r w:rsidRPr="00287BD3">
              <w:t>0 - 24 hrs ahead</w:t>
            </w:r>
          </w:p>
        </w:tc>
        <w:tc>
          <w:tcPr>
            <w:tcW w:w="1530" w:type="dxa"/>
          </w:tcPr>
          <w:p w14:paraId="6E861DF5" w14:textId="77777777" w:rsidR="00314B36" w:rsidRPr="00287BD3" w:rsidRDefault="00314B36">
            <w:pPr>
              <w:spacing w:before="60"/>
              <w:jc w:val="center"/>
            </w:pPr>
            <w:r w:rsidRPr="00287BD3">
              <w:t>As specified</w:t>
            </w:r>
          </w:p>
        </w:tc>
        <w:tc>
          <w:tcPr>
            <w:tcW w:w="1620" w:type="dxa"/>
          </w:tcPr>
          <w:p w14:paraId="6E861DF6" w14:textId="466858B7"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DFF" w14:textId="77777777">
        <w:trPr>
          <w:cantSplit/>
        </w:trPr>
        <w:tc>
          <w:tcPr>
            <w:tcW w:w="3402" w:type="dxa"/>
          </w:tcPr>
          <w:p w14:paraId="6E861DF8" w14:textId="18472113" w:rsidR="00314B36" w:rsidRPr="00287BD3" w:rsidRDefault="00314B36">
            <w:pPr>
              <w:spacing w:after="120"/>
              <w:ind w:left="360" w:hanging="360"/>
              <w:jc w:val="left"/>
            </w:pPr>
            <w:r w:rsidRPr="00287BD3">
              <w:lastRenderedPageBreak/>
              <w:t>10.</w:t>
            </w:r>
            <w:r w:rsidRPr="00287BD3">
              <w:tab/>
              <w:t xml:space="preserve">Details from each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287BD3">
              <w:t xml:space="preserve"> of any change in aggregate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at the point of surplus of greater than 5MW of the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w:t>
            </w:r>
          </w:p>
        </w:tc>
        <w:tc>
          <w:tcPr>
            <w:tcW w:w="1021" w:type="dxa"/>
          </w:tcPr>
          <w:p w14:paraId="6E861DF9" w14:textId="77777777" w:rsidR="00314B36" w:rsidRPr="00287BD3" w:rsidRDefault="00314B36">
            <w:pPr>
              <w:spacing w:before="60"/>
              <w:jc w:val="center"/>
            </w:pPr>
            <w:r w:rsidRPr="00287BD3">
              <w:t>MW</w:t>
            </w:r>
          </w:p>
          <w:p w14:paraId="6E861DFA" w14:textId="77777777" w:rsidR="00314B36" w:rsidRPr="00287BD3" w:rsidRDefault="00314B36">
            <w:pPr>
              <w:spacing w:before="60"/>
              <w:jc w:val="center"/>
            </w:pPr>
            <w:r w:rsidRPr="00287BD3">
              <w:t>Date</w:t>
            </w:r>
          </w:p>
          <w:p w14:paraId="6E861DFB" w14:textId="77777777" w:rsidR="00314B36" w:rsidRPr="00287BD3" w:rsidRDefault="00314B36">
            <w:pPr>
              <w:spacing w:before="60"/>
              <w:jc w:val="center"/>
            </w:pPr>
            <w:r w:rsidRPr="00287BD3">
              <w:t>Time</w:t>
            </w:r>
          </w:p>
        </w:tc>
        <w:tc>
          <w:tcPr>
            <w:tcW w:w="1418" w:type="dxa"/>
          </w:tcPr>
          <w:p w14:paraId="6E861DFC" w14:textId="77777777" w:rsidR="00314B36" w:rsidRPr="00287BD3" w:rsidRDefault="00314B36">
            <w:pPr>
              <w:spacing w:before="60"/>
              <w:ind w:left="0" w:firstLine="0"/>
              <w:jc w:val="center"/>
            </w:pPr>
            <w:r w:rsidRPr="00287BD3">
              <w:t>0 - 24 hrs ahead</w:t>
            </w:r>
          </w:p>
        </w:tc>
        <w:tc>
          <w:tcPr>
            <w:tcW w:w="1530" w:type="dxa"/>
          </w:tcPr>
          <w:p w14:paraId="6E861DFD" w14:textId="77777777" w:rsidR="00314B36" w:rsidRPr="00287BD3" w:rsidRDefault="00314B36">
            <w:pPr>
              <w:spacing w:before="60"/>
              <w:jc w:val="center"/>
            </w:pPr>
            <w:r w:rsidRPr="00287BD3">
              <w:t>As specified</w:t>
            </w:r>
          </w:p>
        </w:tc>
        <w:tc>
          <w:tcPr>
            <w:tcW w:w="1620" w:type="dxa"/>
          </w:tcPr>
          <w:p w14:paraId="6E861DFE" w14:textId="4A33B99C"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06" w14:textId="77777777">
        <w:trPr>
          <w:cantSplit/>
        </w:trPr>
        <w:tc>
          <w:tcPr>
            <w:tcW w:w="3402" w:type="dxa"/>
          </w:tcPr>
          <w:p w14:paraId="6E861E00" w14:textId="5A71646D" w:rsidR="00314B36" w:rsidRPr="00287BD3" w:rsidRDefault="00314B36">
            <w:pPr>
              <w:spacing w:after="120"/>
              <w:ind w:left="360" w:hanging="360"/>
              <w:jc w:val="left"/>
            </w:pPr>
            <w:r w:rsidRPr="00287BD3">
              <w:t>11.</w:t>
            </w:r>
            <w:r w:rsidRPr="00287BD3">
              <w:tab/>
              <w:t xml:space="preserve">Details of half hour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287BD3">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287BD3">
              <w:t xml:space="preserve"> output sent out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287BD3">
              <w:t xml:space="preserve"> by </w:t>
            </w:r>
            <w:r w:rsidR="008572B5">
              <w:rPr>
                <w:color w:val="2B579A"/>
                <w:shd w:val="clear" w:color="auto" w:fill="E6E6E6"/>
              </w:rPr>
              <w:fldChar w:fldCharType="begin"/>
            </w:r>
            <w:r w:rsidR="008572B5">
              <w:instrText xml:space="preserve"> REF Embedded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w:t>
            </w:r>
            <w:r w:rsidR="008572B5">
              <w:rPr>
                <w:color w:val="2B579A"/>
                <w:shd w:val="clear" w:color="auto" w:fill="E6E6E6"/>
              </w:rPr>
              <w:fldChar w:fldCharType="end"/>
            </w:r>
            <w:r w:rsidRPr="00287BD3">
              <w:t xml:space="preserve">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1B45FB">
              <w:t xml:space="preserve"> </w:t>
            </w:r>
            <w:r w:rsidR="00CF4E2A">
              <w:t xml:space="preserve">and/or </w:t>
            </w:r>
            <w:r w:rsidR="007847C7">
              <w:rPr>
                <w:b/>
              </w:rPr>
              <w:t xml:space="preserve">Embedded Transmission System </w:t>
            </w:r>
            <w:r w:rsidRPr="00287BD3">
              <w:t>during the previous day on a half hourly basis.</w:t>
            </w:r>
          </w:p>
        </w:tc>
        <w:tc>
          <w:tcPr>
            <w:tcW w:w="1021" w:type="dxa"/>
          </w:tcPr>
          <w:p w14:paraId="6E861E01" w14:textId="77777777" w:rsidR="00314B36" w:rsidRPr="00287BD3" w:rsidRDefault="00314B36">
            <w:pPr>
              <w:spacing w:before="60"/>
              <w:jc w:val="center"/>
            </w:pPr>
            <w:r w:rsidRPr="00287BD3">
              <w:t>MW</w:t>
            </w:r>
          </w:p>
          <w:p w14:paraId="6E861E02" w14:textId="77777777" w:rsidR="00314B36" w:rsidRPr="00287BD3" w:rsidRDefault="00314B36">
            <w:pPr>
              <w:spacing w:before="60"/>
              <w:jc w:val="center"/>
            </w:pPr>
            <w:r w:rsidRPr="00287BD3">
              <w:t>MVAr</w:t>
            </w:r>
          </w:p>
        </w:tc>
        <w:tc>
          <w:tcPr>
            <w:tcW w:w="1418" w:type="dxa"/>
          </w:tcPr>
          <w:p w14:paraId="6E861E03" w14:textId="77777777" w:rsidR="00314B36" w:rsidRPr="00287BD3" w:rsidRDefault="00314B36">
            <w:pPr>
              <w:spacing w:before="60"/>
              <w:ind w:left="0" w:firstLine="0"/>
              <w:jc w:val="center"/>
            </w:pPr>
            <w:r w:rsidRPr="00287BD3">
              <w:t>Previous day</w:t>
            </w:r>
          </w:p>
        </w:tc>
        <w:tc>
          <w:tcPr>
            <w:tcW w:w="1530" w:type="dxa"/>
          </w:tcPr>
          <w:p w14:paraId="6E861E04" w14:textId="77777777" w:rsidR="00314B36" w:rsidRPr="00287BD3" w:rsidRDefault="00314B36">
            <w:pPr>
              <w:spacing w:before="60"/>
              <w:ind w:left="0" w:firstLine="0"/>
              <w:jc w:val="center"/>
            </w:pPr>
            <w:r w:rsidRPr="00287BD3">
              <w:t>0300</w:t>
            </w:r>
          </w:p>
        </w:tc>
        <w:tc>
          <w:tcPr>
            <w:tcW w:w="1620" w:type="dxa"/>
          </w:tcPr>
          <w:p w14:paraId="6E861E05" w14:textId="5F8ACB2A"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0E" w14:textId="77777777">
        <w:trPr>
          <w:cantSplit/>
        </w:trPr>
        <w:tc>
          <w:tcPr>
            <w:tcW w:w="3402" w:type="dxa"/>
          </w:tcPr>
          <w:p w14:paraId="6E861E07" w14:textId="698749FB" w:rsidR="00314B36" w:rsidRPr="00287BD3" w:rsidRDefault="00314B36">
            <w:pPr>
              <w:spacing w:after="120"/>
              <w:ind w:left="360" w:hanging="360"/>
              <w:jc w:val="left"/>
            </w:pPr>
            <w:r w:rsidRPr="00287BD3">
              <w:t>12.</w:t>
            </w:r>
            <w:r w:rsidR="008572B5">
              <w:rPr>
                <w:color w:val="2B579A"/>
                <w:shd w:val="clear" w:color="auto" w:fill="E6E6E6"/>
              </w:rPr>
              <w:fldChar w:fldCharType="begin"/>
            </w:r>
            <w:r w:rsidR="008572B5">
              <w:instrText xml:space="preserve"> REF Supplier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Supplier</w:t>
            </w:r>
            <w:r w:rsidR="008572B5">
              <w:rPr>
                <w:color w:val="2B579A"/>
                <w:shd w:val="clear" w:color="auto" w:fill="E6E6E6"/>
              </w:rPr>
              <w:fldChar w:fldCharType="end"/>
            </w:r>
            <w:r w:rsidRPr="00287BD3">
              <w:t>s, Other Network</w:t>
            </w:r>
            <w:r w:rsidRPr="00287BD3">
              <w:rPr>
                <w:u w:val="single"/>
              </w:rPr>
              <w:t xml:space="preserve"> </w:t>
            </w:r>
            <w:r w:rsidRPr="00287BD3">
              <w:t xml:space="preserve">Operators and other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rPr>
                <w:b/>
              </w:rPr>
              <w:t xml:space="preserve">s </w:t>
            </w:r>
            <w:r w:rsidRPr="00287BD3">
              <w:t xml:space="preserve">connected 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287BD3">
              <w:t xml:space="preserve"> will provide details of the amount and duration of </w:t>
            </w:r>
            <w:r w:rsidR="008572B5">
              <w:rPr>
                <w:color w:val="2B579A"/>
                <w:shd w:val="clear" w:color="auto" w:fill="E6E6E6"/>
              </w:rPr>
              <w:fldChar w:fldCharType="begin"/>
            </w:r>
            <w:r w:rsidR="008572B5">
              <w:instrText xml:space="preserve"> REF DemandControl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 Control</w:t>
            </w:r>
            <w:r w:rsidR="008572B5">
              <w:rPr>
                <w:color w:val="2B579A"/>
                <w:shd w:val="clear" w:color="auto" w:fill="E6E6E6"/>
              </w:rPr>
              <w:fldChar w:fldCharType="end"/>
            </w:r>
            <w:r w:rsidRPr="00287BD3">
              <w:t xml:space="preserve"> at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t>
            </w:r>
            <w:r w:rsidR="008572B5">
              <w:rPr>
                <w:color w:val="2B579A"/>
                <w:shd w:val="clear" w:color="auto" w:fill="E6E6E6"/>
              </w:rPr>
              <w:fldChar w:fldCharType="begin"/>
            </w:r>
            <w:r w:rsidR="008572B5">
              <w:instrText xml:space="preserve"> REF ConnectionPoint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Connection Point</w:t>
            </w:r>
            <w:r w:rsidR="008572B5">
              <w:rPr>
                <w:color w:val="2B579A"/>
                <w:shd w:val="clear" w:color="auto" w:fill="E6E6E6"/>
              </w:rPr>
              <w:fldChar w:fldCharType="end"/>
            </w:r>
            <w:r w:rsidRPr="00287BD3">
              <w:t xml:space="preserve"> aggregated to 5MW or more (arranged over any half hour) which was implemented during the previous </w:t>
            </w:r>
            <w:r w:rsidR="008572B5">
              <w:rPr>
                <w:color w:val="2B579A"/>
                <w:shd w:val="clear" w:color="auto" w:fill="E6E6E6"/>
              </w:rPr>
              <w:fldChar w:fldCharType="begin"/>
            </w:r>
            <w:r w:rsidR="008572B5">
              <w:instrText xml:space="preserve"> REF OperationalDay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Operational Day</w:t>
            </w:r>
            <w:r w:rsidR="008572B5">
              <w:rPr>
                <w:color w:val="2B579A"/>
                <w:shd w:val="clear" w:color="auto" w:fill="E6E6E6"/>
              </w:rPr>
              <w:fldChar w:fldCharType="end"/>
            </w:r>
            <w:r w:rsidRPr="00287BD3">
              <w:t>.</w:t>
            </w:r>
          </w:p>
        </w:tc>
        <w:tc>
          <w:tcPr>
            <w:tcW w:w="1021" w:type="dxa"/>
          </w:tcPr>
          <w:p w14:paraId="6E861E08" w14:textId="77777777" w:rsidR="00314B36" w:rsidRPr="00287BD3" w:rsidRDefault="00314B36">
            <w:pPr>
              <w:spacing w:before="60"/>
              <w:jc w:val="center"/>
            </w:pPr>
            <w:r w:rsidRPr="00287BD3">
              <w:t>MW</w:t>
            </w:r>
          </w:p>
          <w:p w14:paraId="6E861E09" w14:textId="77777777" w:rsidR="00314B36" w:rsidRPr="00287BD3" w:rsidRDefault="00314B36">
            <w:pPr>
              <w:spacing w:before="60"/>
              <w:jc w:val="center"/>
            </w:pPr>
            <w:r w:rsidRPr="00287BD3">
              <w:t>Time</w:t>
            </w:r>
          </w:p>
        </w:tc>
        <w:tc>
          <w:tcPr>
            <w:tcW w:w="1418" w:type="dxa"/>
          </w:tcPr>
          <w:p w14:paraId="6E861E0A" w14:textId="77777777" w:rsidR="00314B36" w:rsidRPr="00287BD3" w:rsidRDefault="00314B36">
            <w:pPr>
              <w:spacing w:before="60"/>
              <w:ind w:left="0" w:firstLine="0"/>
              <w:jc w:val="center"/>
            </w:pPr>
            <w:r w:rsidRPr="00287BD3">
              <w:t>Previous day</w:t>
            </w:r>
          </w:p>
          <w:p w14:paraId="6E861E0B" w14:textId="77777777" w:rsidR="00314B36" w:rsidRPr="00287BD3" w:rsidRDefault="00314B36">
            <w:pPr>
              <w:spacing w:before="60"/>
              <w:jc w:val="center"/>
            </w:pPr>
          </w:p>
        </w:tc>
        <w:tc>
          <w:tcPr>
            <w:tcW w:w="1530" w:type="dxa"/>
          </w:tcPr>
          <w:p w14:paraId="6E861E0C" w14:textId="77777777" w:rsidR="00314B36" w:rsidRPr="00287BD3" w:rsidRDefault="00314B36">
            <w:pPr>
              <w:spacing w:before="60"/>
              <w:ind w:left="0" w:firstLine="0"/>
              <w:jc w:val="center"/>
            </w:pPr>
            <w:r w:rsidRPr="00287BD3">
              <w:t>0300</w:t>
            </w:r>
          </w:p>
        </w:tc>
        <w:tc>
          <w:tcPr>
            <w:tcW w:w="1620" w:type="dxa"/>
          </w:tcPr>
          <w:p w14:paraId="6E861E0D" w14:textId="6FEFDFDD"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bl>
    <w:p w14:paraId="6E861E0F" w14:textId="77777777" w:rsidR="00314B36" w:rsidRPr="00287BD3" w:rsidRDefault="00314B36">
      <w:pPr>
        <w:pStyle w:val="BodyText"/>
      </w:pPr>
    </w:p>
    <w:p w14:paraId="6E861E10" w14:textId="77777777" w:rsidR="00314B36" w:rsidRPr="00287BD3" w:rsidRDefault="00314B36">
      <w:pPr>
        <w:pStyle w:val="Heading2"/>
      </w:pPr>
      <w:r w:rsidRPr="00287BD3">
        <w:br w:type="page"/>
      </w:r>
      <w:bookmarkStart w:id="1300" w:name="Schedule7a"/>
      <w:bookmarkStart w:id="1301" w:name="_Toc138331162"/>
      <w:r w:rsidRPr="00287BD3">
        <w:lastRenderedPageBreak/>
        <w:t>Schedule 7a</w:t>
      </w:r>
      <w:bookmarkEnd w:id="1300"/>
      <w:bookmarkEnd w:id="1301"/>
    </w:p>
    <w:p w14:paraId="6E861E11" w14:textId="77777777" w:rsidR="00314B36" w:rsidRPr="00287BD3" w:rsidRDefault="00314B36">
      <w:pPr>
        <w:rPr>
          <w:b/>
        </w:rPr>
      </w:pPr>
      <w:bookmarkStart w:id="1302" w:name="_Hlt1792706"/>
      <w:bookmarkEnd w:id="1302"/>
      <w:r w:rsidRPr="00287BD3">
        <w:rPr>
          <w:b/>
        </w:rPr>
        <w:t>OPERATIONAL</w:t>
      </w:r>
      <w:r w:rsidRPr="00287BD3">
        <w:t xml:space="preserve"> </w:t>
      </w:r>
      <w:r w:rsidRPr="00287BD3">
        <w:rPr>
          <w:b/>
        </w:rPr>
        <w:t xml:space="preserve">PLANNING - </w:t>
      </w:r>
      <w:r w:rsidRPr="00287BD3">
        <w:t>LONG TERM</w:t>
      </w:r>
    </w:p>
    <w:p w14:paraId="6E861E12" w14:textId="77777777" w:rsidR="00314B36" w:rsidRPr="00287BD3" w:rsidRDefault="00314B36">
      <w:pPr>
        <w:rPr>
          <w:b/>
          <w:caps/>
        </w:rPr>
      </w:pPr>
      <w:r w:rsidRPr="00287BD3">
        <w:rPr>
          <w:b/>
          <w:caps/>
        </w:rPr>
        <w:t>YEARS 3 Ahead-</w:t>
      </w:r>
    </w:p>
    <w:p w14:paraId="6E861E13" w14:textId="7244BFDE" w:rsidR="00314B36" w:rsidRPr="003B3441" w:rsidRDefault="008572B5">
      <w:pPr>
        <w:ind w:left="0" w:firstLine="0"/>
        <w:rPr>
          <w:b/>
          <w:caps/>
          <w:szCs w:val="24"/>
        </w:rPr>
      </w:pPr>
      <w:r>
        <w:rPr>
          <w:color w:val="2B579A"/>
          <w:shd w:val="clear" w:color="auto" w:fill="E6E6E6"/>
        </w:rPr>
        <w:fldChar w:fldCharType="begin"/>
      </w:r>
      <w:r>
        <w:instrText xml:space="preserve"> REF Embedded \h  \* MERGEFORMAT </w:instrText>
      </w:r>
      <w:r>
        <w:rPr>
          <w:color w:val="2B579A"/>
          <w:shd w:val="clear" w:color="auto" w:fill="E6E6E6"/>
        </w:rPr>
      </w:r>
      <w:r>
        <w:rPr>
          <w:color w:val="2B579A"/>
          <w:shd w:val="clear" w:color="auto" w:fill="E6E6E6"/>
        </w:rPr>
        <w:fldChar w:fldCharType="separate"/>
      </w:r>
      <w:r w:rsidR="005C572C" w:rsidRPr="005C572C">
        <w:rPr>
          <w:b/>
          <w:caps/>
          <w:szCs w:val="24"/>
        </w:rPr>
        <w:t>Embedded</w:t>
      </w:r>
      <w:r>
        <w:rPr>
          <w:color w:val="2B579A"/>
          <w:shd w:val="clear" w:color="auto" w:fill="E6E6E6"/>
        </w:rPr>
        <w:fldChar w:fldCharType="end"/>
      </w:r>
      <w:r w:rsidR="008E422C">
        <w:rPr>
          <w:b/>
          <w:caps/>
          <w:szCs w:val="24"/>
        </w:rPr>
        <w:t xml:space="preserve"> </w:t>
      </w:r>
      <w:r w:rsidR="00CF4E2A">
        <w:rPr>
          <w:b/>
          <w:caps/>
          <w:szCs w:val="24"/>
        </w:rPr>
        <w:t xml:space="preserve">GENERATORS </w:t>
      </w:r>
      <w:r w:rsidR="00314B36" w:rsidRPr="003B3441">
        <w:rPr>
          <w:b/>
          <w:caps/>
          <w:szCs w:val="24"/>
        </w:rPr>
        <w:t xml:space="preserve">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5C572C">
        <w:rPr>
          <w:b/>
          <w:caps/>
          <w:szCs w:val="24"/>
        </w:rPr>
        <w:t>DNO’s Distribution System</w:t>
      </w:r>
      <w:r>
        <w:rPr>
          <w:color w:val="2B579A"/>
          <w:shd w:val="clear" w:color="auto" w:fill="E6E6E6"/>
        </w:rP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5C572C">
        <w:rPr>
          <w:b/>
          <w:caps/>
          <w:szCs w:val="24"/>
        </w:rPr>
        <w:t>DNO</w:t>
      </w:r>
      <w:r>
        <w:rPr>
          <w:color w:val="2B579A"/>
          <w:shd w:val="clear" w:color="auto" w:fill="E6E6E6"/>
        </w:rP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3"/>
        <w:gridCol w:w="1559"/>
        <w:gridCol w:w="1661"/>
        <w:gridCol w:w="1661"/>
      </w:tblGrid>
      <w:tr w:rsidR="00314B36" w:rsidRPr="00287BD3" w14:paraId="6E861E1F" w14:textId="77777777">
        <w:trPr>
          <w:cantSplit/>
          <w:tblHeader/>
        </w:trPr>
        <w:tc>
          <w:tcPr>
            <w:tcW w:w="3969" w:type="dxa"/>
          </w:tcPr>
          <w:p w14:paraId="6E861E14" w14:textId="77777777" w:rsidR="00314B36" w:rsidRPr="00287BD3" w:rsidRDefault="00314B36">
            <w:pPr>
              <w:pStyle w:val="BodyText"/>
              <w:spacing w:before="60" w:after="0" w:line="240" w:lineRule="auto"/>
              <w:ind w:left="360" w:hanging="3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993" w:type="dxa"/>
          </w:tcPr>
          <w:p w14:paraId="6E861E15" w14:textId="77777777" w:rsidR="00314B36" w:rsidRPr="00287BD3" w:rsidRDefault="00314B36">
            <w:pPr>
              <w:spacing w:before="60" w:after="0"/>
              <w:jc w:val="center"/>
              <w:rPr>
                <w:b/>
                <w:caps/>
                <w:u w:val="single"/>
              </w:rPr>
            </w:pPr>
            <w:r w:rsidRPr="00287BD3">
              <w:rPr>
                <w:b/>
                <w:caps/>
                <w:u w:val="single"/>
              </w:rPr>
              <w:t>UNITS</w:t>
            </w:r>
          </w:p>
        </w:tc>
        <w:tc>
          <w:tcPr>
            <w:tcW w:w="1559" w:type="dxa"/>
          </w:tcPr>
          <w:p w14:paraId="6E861E16" w14:textId="77777777" w:rsidR="00314B36" w:rsidRPr="00287BD3" w:rsidRDefault="00314B36">
            <w:pPr>
              <w:spacing w:before="60" w:after="0"/>
              <w:jc w:val="center"/>
              <w:rPr>
                <w:b/>
                <w:caps/>
                <w:u w:val="single"/>
              </w:rPr>
            </w:pPr>
            <w:r w:rsidRPr="00287BD3">
              <w:rPr>
                <w:b/>
                <w:caps/>
                <w:u w:val="single"/>
              </w:rPr>
              <w:t>TIME</w:t>
            </w:r>
          </w:p>
          <w:p w14:paraId="6E861E17" w14:textId="77777777" w:rsidR="00314B36" w:rsidRPr="00287BD3" w:rsidRDefault="00314B36">
            <w:pPr>
              <w:spacing w:before="60" w:after="0"/>
              <w:jc w:val="center"/>
              <w:rPr>
                <w:b/>
                <w:caps/>
                <w:u w:val="single"/>
              </w:rPr>
            </w:pPr>
            <w:r w:rsidRPr="00287BD3">
              <w:rPr>
                <w:b/>
                <w:caps/>
                <w:u w:val="single"/>
              </w:rPr>
              <w:t>PERIOD</w:t>
            </w:r>
          </w:p>
          <w:p w14:paraId="6E861E18" w14:textId="77777777" w:rsidR="00314B36" w:rsidRPr="00287BD3" w:rsidRDefault="00314B36">
            <w:pPr>
              <w:spacing w:before="60" w:after="0"/>
              <w:jc w:val="center"/>
              <w:rPr>
                <w:b/>
                <w:caps/>
                <w:u w:val="single"/>
              </w:rPr>
            </w:pPr>
            <w:r w:rsidRPr="00287BD3">
              <w:rPr>
                <w:b/>
                <w:caps/>
                <w:u w:val="single"/>
              </w:rPr>
              <w:t>COVERED</w:t>
            </w:r>
          </w:p>
        </w:tc>
        <w:tc>
          <w:tcPr>
            <w:tcW w:w="1661" w:type="dxa"/>
          </w:tcPr>
          <w:p w14:paraId="6E861E19" w14:textId="77777777" w:rsidR="00314B36" w:rsidRPr="00287BD3" w:rsidRDefault="00314B36">
            <w:pPr>
              <w:spacing w:before="60" w:after="0"/>
              <w:jc w:val="center"/>
              <w:rPr>
                <w:b/>
                <w:caps/>
                <w:u w:val="single"/>
              </w:rPr>
            </w:pPr>
            <w:r w:rsidRPr="00287BD3">
              <w:rPr>
                <w:b/>
                <w:caps/>
                <w:u w:val="single"/>
              </w:rPr>
              <w:t>UPDATE</w:t>
            </w:r>
          </w:p>
          <w:p w14:paraId="6E861E1A" w14:textId="77777777" w:rsidR="00314B36" w:rsidRPr="00287BD3" w:rsidRDefault="00314B36">
            <w:pPr>
              <w:spacing w:before="60" w:after="0"/>
              <w:jc w:val="center"/>
              <w:rPr>
                <w:b/>
                <w:caps/>
                <w:u w:val="single"/>
              </w:rPr>
            </w:pPr>
            <w:r w:rsidRPr="00287BD3">
              <w:rPr>
                <w:b/>
                <w:caps/>
                <w:u w:val="single"/>
              </w:rPr>
              <w:t>TIME</w:t>
            </w:r>
          </w:p>
          <w:p w14:paraId="6E861E1B" w14:textId="77777777" w:rsidR="00314B36" w:rsidRPr="00287BD3" w:rsidRDefault="00314B36">
            <w:pPr>
              <w:spacing w:before="60" w:after="0"/>
              <w:ind w:left="0" w:firstLine="0"/>
              <w:jc w:val="center"/>
              <w:rPr>
                <w:b/>
                <w:caps/>
                <w:u w:val="single"/>
              </w:rPr>
            </w:pPr>
          </w:p>
        </w:tc>
        <w:tc>
          <w:tcPr>
            <w:tcW w:w="1661" w:type="dxa"/>
          </w:tcPr>
          <w:p w14:paraId="6E861E1C" w14:textId="77777777" w:rsidR="00314B36" w:rsidRPr="00287BD3" w:rsidRDefault="00314B36">
            <w:pPr>
              <w:spacing w:before="60" w:after="0"/>
              <w:ind w:left="35" w:hanging="35"/>
              <w:jc w:val="center"/>
              <w:rPr>
                <w:b/>
                <w:caps/>
                <w:u w:val="single"/>
              </w:rPr>
            </w:pPr>
            <w:smartTag w:uri="urn:schemas-microsoft-com:office:smarttags" w:element="stockticker">
              <w:r w:rsidRPr="00287BD3">
                <w:rPr>
                  <w:b/>
                  <w:caps/>
                  <w:u w:val="single"/>
                </w:rPr>
                <w:t>DATA</w:t>
              </w:r>
            </w:smartTag>
          </w:p>
          <w:p w14:paraId="6E861E1D" w14:textId="77777777" w:rsidR="00314B36" w:rsidRPr="00287BD3" w:rsidRDefault="00314B36">
            <w:pPr>
              <w:spacing w:before="60" w:after="0"/>
              <w:ind w:left="35" w:hanging="35"/>
              <w:jc w:val="center"/>
              <w:rPr>
                <w:b/>
                <w:caps/>
                <w:u w:val="single"/>
              </w:rPr>
            </w:pPr>
            <w:r w:rsidRPr="00287BD3">
              <w:rPr>
                <w:b/>
                <w:caps/>
                <w:u w:val="single"/>
              </w:rPr>
              <w:t>CATEGORY</w:t>
            </w:r>
          </w:p>
          <w:p w14:paraId="6E861E1E" w14:textId="77777777" w:rsidR="00314B36" w:rsidRPr="00287BD3" w:rsidRDefault="00314B36">
            <w:pPr>
              <w:spacing w:before="60" w:after="0"/>
              <w:ind w:left="35" w:hanging="35"/>
              <w:jc w:val="center"/>
              <w:rPr>
                <w:b/>
                <w:caps/>
                <w:u w:val="single"/>
              </w:rPr>
            </w:pPr>
          </w:p>
        </w:tc>
      </w:tr>
      <w:tr w:rsidR="00314B36" w:rsidRPr="00287BD3" w14:paraId="6E861E26" w14:textId="77777777">
        <w:trPr>
          <w:cantSplit/>
        </w:trPr>
        <w:tc>
          <w:tcPr>
            <w:tcW w:w="3969" w:type="dxa"/>
          </w:tcPr>
          <w:p w14:paraId="6E861E20" w14:textId="5E153583" w:rsidR="00314B36" w:rsidRPr="00287BD3" w:rsidRDefault="00314B36">
            <w:pPr>
              <w:pStyle w:val="BodyText"/>
              <w:spacing w:before="60"/>
              <w:ind w:left="360" w:hanging="360"/>
              <w:jc w:val="left"/>
            </w:pPr>
            <w:r w:rsidRPr="00287BD3">
              <w:t>1.</w:t>
            </w:r>
            <w:r w:rsidRPr="00287BD3">
              <w:tab/>
              <w:t>For individual</w:t>
            </w:r>
            <w:r w:rsidR="00CF4E2A">
              <w:t xml:space="preserve">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A90005">
              <w:t>s</w:t>
            </w:r>
            <w:r w:rsidRPr="00287BD3">
              <w:t xml:space="preserve"> </w:t>
            </w:r>
            <w:r w:rsidR="002E1B04">
              <w:t xml:space="preserve">or </w:t>
            </w:r>
            <w:r w:rsidR="007847C7">
              <w:rPr>
                <w:b/>
              </w:rPr>
              <w:t xml:space="preserve">Embedded Transmission Systems </w:t>
            </w:r>
            <w:r w:rsidRPr="00287BD3">
              <w:t>the Set</w:t>
            </w:r>
            <w:r w:rsidR="002E1B04">
              <w:t>/</w:t>
            </w:r>
            <w:r w:rsidR="002E1B04" w:rsidRPr="00833591">
              <w:rPr>
                <w:b/>
              </w:rPr>
              <w:t>System</w:t>
            </w:r>
            <w:r w:rsidRPr="00287BD3">
              <w:t xml:space="preserve"> number and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A90005">
              <w:t>/</w:t>
            </w:r>
            <w:r w:rsidR="007847C7">
              <w:rPr>
                <w:b/>
              </w:rPr>
              <w:t xml:space="preserve"> Embedded Transmission System</w:t>
            </w:r>
            <w:r w:rsidRPr="00287BD3">
              <w:t xml:space="preserve"> capacity.  Preferred outage dates earliest start date latest finish date.</w:t>
            </w:r>
          </w:p>
        </w:tc>
        <w:tc>
          <w:tcPr>
            <w:tcW w:w="993" w:type="dxa"/>
          </w:tcPr>
          <w:p w14:paraId="6E861E21" w14:textId="77777777" w:rsidR="00314B36" w:rsidRPr="00287BD3" w:rsidRDefault="00314B36">
            <w:pPr>
              <w:spacing w:before="60" w:after="0"/>
              <w:ind w:left="0" w:firstLine="0"/>
              <w:jc w:val="center"/>
            </w:pPr>
            <w:r w:rsidRPr="00287BD3">
              <w:t>MW</w:t>
            </w:r>
          </w:p>
          <w:p w14:paraId="6E861E22" w14:textId="77777777" w:rsidR="00314B36" w:rsidRPr="00287BD3" w:rsidRDefault="00314B36">
            <w:pPr>
              <w:spacing w:before="60" w:after="0"/>
              <w:ind w:left="0" w:firstLine="0"/>
              <w:jc w:val="center"/>
            </w:pPr>
            <w:r w:rsidRPr="00287BD3">
              <w:t>Date</w:t>
            </w:r>
          </w:p>
        </w:tc>
        <w:tc>
          <w:tcPr>
            <w:tcW w:w="1559" w:type="dxa"/>
          </w:tcPr>
          <w:p w14:paraId="6E861E23" w14:textId="77777777" w:rsidR="00314B36" w:rsidRPr="00287BD3" w:rsidRDefault="00314B36">
            <w:pPr>
              <w:spacing w:before="60"/>
              <w:ind w:left="0" w:firstLine="0"/>
              <w:jc w:val="center"/>
            </w:pPr>
            <w:r w:rsidRPr="00287BD3">
              <w:t>Years 3 ahead</w:t>
            </w:r>
          </w:p>
        </w:tc>
        <w:tc>
          <w:tcPr>
            <w:tcW w:w="1661" w:type="dxa"/>
          </w:tcPr>
          <w:p w14:paraId="6E861E24" w14:textId="77777777" w:rsidR="00314B36" w:rsidRPr="00287BD3" w:rsidRDefault="00314B36">
            <w:pPr>
              <w:spacing w:before="60"/>
              <w:ind w:left="0" w:firstLine="0"/>
              <w:jc w:val="center"/>
            </w:pPr>
            <w:r w:rsidRPr="00287BD3">
              <w:t>Week 2</w:t>
            </w:r>
          </w:p>
        </w:tc>
        <w:tc>
          <w:tcPr>
            <w:tcW w:w="1661" w:type="dxa"/>
          </w:tcPr>
          <w:p w14:paraId="6E861E25" w14:textId="6E826E51" w:rsidR="00314B36" w:rsidRPr="00287BD3" w:rsidRDefault="008572B5">
            <w:pPr>
              <w:spacing w:before="6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2C" w14:textId="77777777">
        <w:trPr>
          <w:cantSplit/>
        </w:trPr>
        <w:tc>
          <w:tcPr>
            <w:tcW w:w="3969" w:type="dxa"/>
          </w:tcPr>
          <w:p w14:paraId="6E861E27" w14:textId="3799A44E" w:rsidR="00314B36" w:rsidRPr="00287BD3" w:rsidRDefault="00314B36">
            <w:pPr>
              <w:pStyle w:val="BodyText"/>
              <w:spacing w:before="60"/>
              <w:ind w:left="360" w:hanging="360"/>
              <w:jc w:val="left"/>
            </w:pPr>
            <w:r w:rsidRPr="00287BD3">
              <w:t>2.</w:t>
            </w:r>
            <w:r w:rsidRPr="00287BD3">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advise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b/>
              </w:rPr>
              <w:t>s</w:t>
            </w:r>
            <w:r w:rsidRPr="00287BD3">
              <w:t xml:space="preserve"> </w:t>
            </w:r>
            <w:proofErr w:type="gramStart"/>
            <w:r w:rsidRPr="00287BD3">
              <w:t>of:-</w:t>
            </w:r>
            <w:proofErr w:type="gramEnd"/>
            <w:r w:rsidRPr="00287BD3">
              <w:t xml:space="preserve"> </w:t>
            </w:r>
          </w:p>
        </w:tc>
        <w:tc>
          <w:tcPr>
            <w:tcW w:w="993" w:type="dxa"/>
          </w:tcPr>
          <w:p w14:paraId="6E861E28" w14:textId="77777777" w:rsidR="00314B36" w:rsidRPr="00287BD3" w:rsidRDefault="00314B36">
            <w:pPr>
              <w:pStyle w:val="BodyText"/>
              <w:spacing w:before="60" w:after="0"/>
              <w:ind w:left="0" w:firstLine="0"/>
              <w:jc w:val="center"/>
            </w:pPr>
          </w:p>
        </w:tc>
        <w:tc>
          <w:tcPr>
            <w:tcW w:w="1559" w:type="dxa"/>
          </w:tcPr>
          <w:p w14:paraId="6E861E29" w14:textId="77777777" w:rsidR="00314B36" w:rsidRPr="00287BD3" w:rsidRDefault="00314B36">
            <w:pPr>
              <w:pStyle w:val="BodyText"/>
              <w:spacing w:before="60"/>
              <w:ind w:left="0" w:firstLine="0"/>
              <w:jc w:val="right"/>
            </w:pPr>
          </w:p>
        </w:tc>
        <w:tc>
          <w:tcPr>
            <w:tcW w:w="1661" w:type="dxa"/>
          </w:tcPr>
          <w:p w14:paraId="6E861E2A" w14:textId="77777777" w:rsidR="00314B36" w:rsidRPr="00287BD3" w:rsidRDefault="00314B36">
            <w:pPr>
              <w:pStyle w:val="BodyText"/>
              <w:spacing w:before="60"/>
              <w:ind w:left="0" w:firstLine="0"/>
              <w:jc w:val="center"/>
            </w:pPr>
          </w:p>
        </w:tc>
        <w:tc>
          <w:tcPr>
            <w:tcW w:w="1661" w:type="dxa"/>
          </w:tcPr>
          <w:p w14:paraId="6E861E2B" w14:textId="77777777" w:rsidR="00314B36" w:rsidRPr="00287BD3" w:rsidRDefault="00314B36">
            <w:pPr>
              <w:pStyle w:val="BodyText"/>
              <w:spacing w:before="60"/>
              <w:ind w:left="0" w:firstLine="0"/>
              <w:jc w:val="center"/>
            </w:pPr>
          </w:p>
        </w:tc>
      </w:tr>
      <w:tr w:rsidR="00314B36" w:rsidRPr="00287BD3" w14:paraId="6E861E32" w14:textId="77777777">
        <w:trPr>
          <w:cantSplit/>
        </w:trPr>
        <w:tc>
          <w:tcPr>
            <w:tcW w:w="3969" w:type="dxa"/>
          </w:tcPr>
          <w:p w14:paraId="6E861E2D" w14:textId="060BA709" w:rsidR="00314B36" w:rsidRPr="00287BD3" w:rsidRDefault="00314B36" w:rsidP="005640C4">
            <w:pPr>
              <w:pStyle w:val="BodyText"/>
              <w:spacing w:before="60"/>
              <w:ind w:left="360" w:hanging="360"/>
              <w:jc w:val="left"/>
            </w:pPr>
            <w:r w:rsidRPr="00287BD3">
              <w:t>(a)</w:t>
            </w:r>
            <w:r w:rsidRPr="00287BD3">
              <w:tab/>
              <w:t xml:space="preserve">details of </w:t>
            </w:r>
            <w:r w:rsidR="005640C4">
              <w:rPr>
                <w:b/>
              </w:rPr>
              <w:t xml:space="preserve">Embedded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A90005">
              <w:t xml:space="preserve"> </w:t>
            </w:r>
            <w:r w:rsidR="00115D2D">
              <w:t>or</w:t>
            </w:r>
            <w:r w:rsidR="007E394F">
              <w:rPr>
                <w:b/>
              </w:rPr>
              <w:t xml:space="preserve"> </w:t>
            </w:r>
            <w:r w:rsidR="007847C7">
              <w:rPr>
                <w:b/>
              </w:rPr>
              <w:t>Embedded Transmission System</w:t>
            </w:r>
            <w:r w:rsidRPr="00287BD3">
              <w:t xml:space="preserve"> they may withdraw from service.</w:t>
            </w:r>
          </w:p>
        </w:tc>
        <w:tc>
          <w:tcPr>
            <w:tcW w:w="993" w:type="dxa"/>
          </w:tcPr>
          <w:p w14:paraId="6E861E2E" w14:textId="77777777" w:rsidR="00314B36" w:rsidRPr="00287BD3" w:rsidRDefault="00314B36">
            <w:pPr>
              <w:pStyle w:val="BodyText"/>
              <w:spacing w:before="60" w:after="0"/>
              <w:ind w:left="0" w:firstLine="0"/>
              <w:jc w:val="center"/>
            </w:pPr>
            <w:r w:rsidRPr="00287BD3">
              <w:t>Date</w:t>
            </w:r>
          </w:p>
        </w:tc>
        <w:tc>
          <w:tcPr>
            <w:tcW w:w="1559" w:type="dxa"/>
          </w:tcPr>
          <w:p w14:paraId="6E861E2F" w14:textId="77777777" w:rsidR="00314B36" w:rsidRPr="00287BD3" w:rsidRDefault="00314B36">
            <w:pPr>
              <w:pStyle w:val="BodyText"/>
              <w:spacing w:before="60"/>
              <w:ind w:left="0" w:firstLine="0"/>
              <w:jc w:val="center"/>
            </w:pPr>
            <w:r w:rsidRPr="00287BD3">
              <w:t>Years 3 ahead</w:t>
            </w:r>
          </w:p>
        </w:tc>
        <w:tc>
          <w:tcPr>
            <w:tcW w:w="1661" w:type="dxa"/>
          </w:tcPr>
          <w:p w14:paraId="6E861E30" w14:textId="77777777" w:rsidR="00314B36" w:rsidRPr="00287BD3" w:rsidRDefault="00314B36">
            <w:pPr>
              <w:pStyle w:val="BodyText"/>
              <w:spacing w:before="60"/>
              <w:ind w:left="0" w:firstLine="0"/>
              <w:jc w:val="center"/>
            </w:pPr>
            <w:r w:rsidRPr="00287BD3">
              <w:t>Week 12</w:t>
            </w:r>
          </w:p>
        </w:tc>
        <w:tc>
          <w:tcPr>
            <w:tcW w:w="1661" w:type="dxa"/>
          </w:tcPr>
          <w:p w14:paraId="6E861E31" w14:textId="130D0E68" w:rsidR="00314B36" w:rsidRPr="00287BD3" w:rsidRDefault="008572B5">
            <w:pPr>
              <w:pStyle w:val="BodyText"/>
              <w:spacing w:before="6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39" w14:textId="77777777">
        <w:trPr>
          <w:cantSplit/>
        </w:trPr>
        <w:tc>
          <w:tcPr>
            <w:tcW w:w="3969" w:type="dxa"/>
          </w:tcPr>
          <w:p w14:paraId="6E861E33" w14:textId="16D4F056" w:rsidR="00314B36" w:rsidRPr="00287BD3" w:rsidRDefault="00314B36">
            <w:pPr>
              <w:pStyle w:val="BodyText"/>
              <w:spacing w:before="60"/>
              <w:ind w:left="360" w:hanging="360"/>
              <w:jc w:val="left"/>
            </w:pPr>
            <w:r w:rsidRPr="00287BD3">
              <w:t>(b)</w:t>
            </w:r>
            <w:r w:rsidRPr="00287BD3">
              <w:tab/>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requirements.</w:t>
            </w:r>
          </w:p>
        </w:tc>
        <w:tc>
          <w:tcPr>
            <w:tcW w:w="993" w:type="dxa"/>
          </w:tcPr>
          <w:p w14:paraId="6E861E34" w14:textId="77777777" w:rsidR="00314B36" w:rsidRPr="00287BD3" w:rsidRDefault="00314B36">
            <w:pPr>
              <w:spacing w:before="60" w:after="0"/>
              <w:ind w:left="0" w:firstLine="0"/>
              <w:jc w:val="center"/>
              <w:rPr>
                <w:spacing w:val="5"/>
              </w:rPr>
            </w:pPr>
            <w:r w:rsidRPr="00287BD3">
              <w:rPr>
                <w:spacing w:val="5"/>
              </w:rPr>
              <w:t>MW</w:t>
            </w:r>
          </w:p>
          <w:p w14:paraId="6E861E35" w14:textId="77777777" w:rsidR="00314B36" w:rsidRPr="00287BD3" w:rsidRDefault="00314B36">
            <w:pPr>
              <w:spacing w:before="60" w:after="0"/>
              <w:ind w:left="0" w:firstLine="0"/>
              <w:jc w:val="center"/>
              <w:rPr>
                <w:spacing w:val="5"/>
              </w:rPr>
            </w:pPr>
            <w:r w:rsidRPr="00287BD3">
              <w:rPr>
                <w:spacing w:val="5"/>
              </w:rPr>
              <w:t>Date</w:t>
            </w:r>
          </w:p>
        </w:tc>
        <w:tc>
          <w:tcPr>
            <w:tcW w:w="1559" w:type="dxa"/>
          </w:tcPr>
          <w:p w14:paraId="6E861E36" w14:textId="77777777" w:rsidR="00314B36" w:rsidRPr="00287BD3" w:rsidRDefault="00314B36">
            <w:pPr>
              <w:spacing w:before="60"/>
              <w:ind w:left="0" w:firstLine="0"/>
              <w:jc w:val="center"/>
              <w:rPr>
                <w:spacing w:val="5"/>
              </w:rPr>
            </w:pPr>
            <w:r w:rsidRPr="00287BD3">
              <w:rPr>
                <w:spacing w:val="5"/>
              </w:rPr>
              <w:t>Years 3 ahead</w:t>
            </w:r>
          </w:p>
        </w:tc>
        <w:tc>
          <w:tcPr>
            <w:tcW w:w="1661" w:type="dxa"/>
          </w:tcPr>
          <w:p w14:paraId="6E861E37" w14:textId="77777777" w:rsidR="00314B36" w:rsidRPr="00287BD3" w:rsidRDefault="00314B36">
            <w:pPr>
              <w:spacing w:before="60"/>
              <w:ind w:left="0" w:firstLine="0"/>
              <w:jc w:val="right"/>
              <w:rPr>
                <w:spacing w:val="5"/>
              </w:rPr>
            </w:pPr>
            <w:r w:rsidRPr="00287BD3">
              <w:rPr>
                <w:spacing w:val="5"/>
              </w:rPr>
              <w:t>Week 12</w:t>
            </w:r>
          </w:p>
        </w:tc>
        <w:tc>
          <w:tcPr>
            <w:tcW w:w="1661" w:type="dxa"/>
          </w:tcPr>
          <w:p w14:paraId="6E861E38" w14:textId="745F2B46" w:rsidR="00314B36" w:rsidRPr="00287BD3" w:rsidRDefault="008572B5">
            <w:pPr>
              <w:spacing w:before="60"/>
              <w:ind w:left="0" w:firstLine="0"/>
              <w:jc w:val="center"/>
              <w:rPr>
                <w:spacing w:val="5"/>
              </w:rP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3F" w14:textId="77777777">
        <w:trPr>
          <w:cantSplit/>
        </w:trPr>
        <w:tc>
          <w:tcPr>
            <w:tcW w:w="3969" w:type="dxa"/>
          </w:tcPr>
          <w:p w14:paraId="6E861E3A" w14:textId="311E1483" w:rsidR="00314B36" w:rsidRPr="00287BD3" w:rsidRDefault="00314B36">
            <w:pPr>
              <w:pStyle w:val="BodyText"/>
              <w:spacing w:before="60"/>
              <w:ind w:left="360" w:hanging="360"/>
              <w:jc w:val="left"/>
            </w:pPr>
            <w:r w:rsidRPr="00287BD3">
              <w:t>3.</w:t>
            </w:r>
            <w:r w:rsidRPr="00287BD3">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b/>
              </w:rPr>
              <w:t>s</w:t>
            </w:r>
            <w:r w:rsidRPr="00287BD3">
              <w:t xml:space="preserve"> </w:t>
            </w:r>
            <w:proofErr w:type="gramStart"/>
            <w:r w:rsidRPr="00287BD3">
              <w:t>provide</w:t>
            </w:r>
            <w:proofErr w:type="gramEnd"/>
            <w:r w:rsidRPr="00287BD3">
              <w:t xml:space="preser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with</w:t>
            </w:r>
          </w:p>
        </w:tc>
        <w:tc>
          <w:tcPr>
            <w:tcW w:w="993" w:type="dxa"/>
          </w:tcPr>
          <w:p w14:paraId="6E861E3B" w14:textId="77777777" w:rsidR="00314B36" w:rsidRPr="00287BD3" w:rsidRDefault="00314B36">
            <w:pPr>
              <w:pStyle w:val="BodyText"/>
              <w:spacing w:before="60" w:after="0"/>
              <w:ind w:left="0" w:firstLine="0"/>
              <w:jc w:val="center"/>
            </w:pPr>
          </w:p>
        </w:tc>
        <w:tc>
          <w:tcPr>
            <w:tcW w:w="1559" w:type="dxa"/>
          </w:tcPr>
          <w:p w14:paraId="6E861E3C" w14:textId="77777777" w:rsidR="00314B36" w:rsidRPr="00287BD3" w:rsidRDefault="00314B36">
            <w:pPr>
              <w:pStyle w:val="BodyText"/>
              <w:spacing w:before="60"/>
              <w:ind w:left="0" w:firstLine="0"/>
              <w:jc w:val="right"/>
            </w:pPr>
          </w:p>
        </w:tc>
        <w:tc>
          <w:tcPr>
            <w:tcW w:w="1661" w:type="dxa"/>
          </w:tcPr>
          <w:p w14:paraId="6E861E3D" w14:textId="77777777" w:rsidR="00314B36" w:rsidRPr="00287BD3" w:rsidRDefault="00314B36">
            <w:pPr>
              <w:pStyle w:val="BodyText"/>
              <w:spacing w:before="60"/>
              <w:ind w:left="0" w:firstLine="0"/>
              <w:jc w:val="center"/>
            </w:pPr>
          </w:p>
        </w:tc>
        <w:tc>
          <w:tcPr>
            <w:tcW w:w="1661" w:type="dxa"/>
          </w:tcPr>
          <w:p w14:paraId="6E861E3E" w14:textId="77777777" w:rsidR="00314B36" w:rsidRPr="00287BD3" w:rsidRDefault="00314B36">
            <w:pPr>
              <w:pStyle w:val="BodyText"/>
              <w:spacing w:before="60"/>
              <w:ind w:left="0" w:firstLine="0"/>
              <w:jc w:val="center"/>
            </w:pPr>
          </w:p>
        </w:tc>
      </w:tr>
      <w:tr w:rsidR="00314B36" w:rsidRPr="00287BD3" w14:paraId="6E861E45" w14:textId="77777777">
        <w:trPr>
          <w:cantSplit/>
        </w:trPr>
        <w:tc>
          <w:tcPr>
            <w:tcW w:w="3969" w:type="dxa"/>
          </w:tcPr>
          <w:p w14:paraId="6E861E40" w14:textId="13E21619" w:rsidR="00314B36" w:rsidRPr="00287BD3" w:rsidRDefault="00314B36" w:rsidP="005640C4">
            <w:pPr>
              <w:pStyle w:val="BodyText"/>
              <w:spacing w:before="60"/>
              <w:ind w:left="360" w:hanging="360"/>
              <w:jc w:val="left"/>
            </w:pPr>
            <w:r w:rsidRPr="00287BD3">
              <w:t>(a)</w:t>
            </w:r>
            <w:r w:rsidRPr="00287BD3">
              <w:tab/>
              <w:t xml:space="preserve">update of provisional </w:t>
            </w:r>
            <w:r w:rsidR="005640C4" w:rsidRPr="005640C4">
              <w:rPr>
                <w:b/>
              </w:rPr>
              <w:t>Embedded</w:t>
            </w:r>
            <w:r w:rsidR="005640C4">
              <w:t xml:space="preserve">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A90005">
              <w:t xml:space="preserve"> </w:t>
            </w:r>
            <w:r w:rsidR="007E394F">
              <w:t xml:space="preserve">or </w:t>
            </w:r>
            <w:r w:rsidR="007847C7">
              <w:rPr>
                <w:b/>
              </w:rPr>
              <w:t xml:space="preserve">Embedded Transmission System </w:t>
            </w:r>
            <w:r w:rsidRPr="00287BD3">
              <w:t>outage programme.</w:t>
            </w:r>
          </w:p>
        </w:tc>
        <w:tc>
          <w:tcPr>
            <w:tcW w:w="993" w:type="dxa"/>
          </w:tcPr>
          <w:p w14:paraId="6E861E41" w14:textId="77777777" w:rsidR="00314B36" w:rsidRPr="00287BD3" w:rsidRDefault="00314B36">
            <w:pPr>
              <w:pStyle w:val="BodyText"/>
              <w:spacing w:before="60" w:after="0"/>
              <w:ind w:left="0" w:firstLine="0"/>
              <w:jc w:val="center"/>
            </w:pPr>
            <w:r w:rsidRPr="00287BD3">
              <w:t>Date</w:t>
            </w:r>
          </w:p>
        </w:tc>
        <w:tc>
          <w:tcPr>
            <w:tcW w:w="1559" w:type="dxa"/>
          </w:tcPr>
          <w:p w14:paraId="6E861E42" w14:textId="77777777" w:rsidR="00314B36" w:rsidRPr="00287BD3" w:rsidRDefault="00314B36">
            <w:pPr>
              <w:pStyle w:val="BodyText"/>
              <w:spacing w:before="60"/>
              <w:ind w:left="0" w:firstLine="0"/>
              <w:jc w:val="center"/>
            </w:pPr>
            <w:r w:rsidRPr="00287BD3">
              <w:t>Years 3 ahead</w:t>
            </w:r>
          </w:p>
        </w:tc>
        <w:tc>
          <w:tcPr>
            <w:tcW w:w="1661" w:type="dxa"/>
          </w:tcPr>
          <w:p w14:paraId="6E861E43" w14:textId="77777777" w:rsidR="00314B36" w:rsidRPr="00287BD3" w:rsidRDefault="00314B36">
            <w:pPr>
              <w:pStyle w:val="BodyText"/>
              <w:spacing w:before="60"/>
              <w:ind w:left="0" w:firstLine="0"/>
              <w:jc w:val="center"/>
            </w:pPr>
            <w:r w:rsidRPr="00287BD3">
              <w:t>Week 12</w:t>
            </w:r>
          </w:p>
        </w:tc>
        <w:tc>
          <w:tcPr>
            <w:tcW w:w="1661" w:type="dxa"/>
          </w:tcPr>
          <w:p w14:paraId="6E861E44" w14:textId="0D21122D" w:rsidR="00314B36" w:rsidRPr="00287BD3" w:rsidRDefault="008572B5">
            <w:pPr>
              <w:pStyle w:val="BodyText"/>
              <w:spacing w:before="6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4B" w14:textId="77777777">
        <w:trPr>
          <w:cantSplit/>
        </w:trPr>
        <w:tc>
          <w:tcPr>
            <w:tcW w:w="3969" w:type="dxa"/>
          </w:tcPr>
          <w:p w14:paraId="6E861E46" w14:textId="694714C0" w:rsidR="00314B36" w:rsidRPr="00287BD3" w:rsidRDefault="00314B36">
            <w:pPr>
              <w:pStyle w:val="BodyText"/>
              <w:spacing w:before="60"/>
              <w:ind w:left="360" w:hanging="360"/>
              <w:jc w:val="left"/>
            </w:pPr>
            <w:r w:rsidRPr="00287BD3">
              <w:t>(b)</w:t>
            </w:r>
            <w:r w:rsidRPr="00287BD3">
              <w:tab/>
            </w:r>
            <w:r w:rsidR="008572B5">
              <w:rPr>
                <w:color w:val="2B579A"/>
                <w:shd w:val="clear" w:color="auto" w:fill="E6E6E6"/>
              </w:rPr>
              <w:fldChar w:fldCharType="begin"/>
            </w:r>
            <w:r w:rsidR="008572B5">
              <w:instrText xml:space="preserve"> REF RegisteredCapacity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Registered Capacity</w:t>
            </w:r>
            <w:r w:rsidR="008572B5">
              <w:rPr>
                <w:color w:val="2B579A"/>
                <w:shd w:val="clear" w:color="auto" w:fill="E6E6E6"/>
              </w:rPr>
              <w:fldChar w:fldCharType="end"/>
            </w:r>
            <w:r w:rsidRPr="00287BD3">
              <w:t>.</w:t>
            </w:r>
          </w:p>
        </w:tc>
        <w:tc>
          <w:tcPr>
            <w:tcW w:w="993" w:type="dxa"/>
          </w:tcPr>
          <w:p w14:paraId="6E861E47" w14:textId="77777777" w:rsidR="00314B36" w:rsidRPr="00287BD3" w:rsidRDefault="00314B36">
            <w:pPr>
              <w:pStyle w:val="BodyText"/>
              <w:spacing w:before="60" w:after="0"/>
              <w:ind w:left="360" w:hanging="360"/>
              <w:jc w:val="center"/>
            </w:pPr>
            <w:r w:rsidRPr="00287BD3">
              <w:t>MW</w:t>
            </w:r>
          </w:p>
        </w:tc>
        <w:tc>
          <w:tcPr>
            <w:tcW w:w="1559" w:type="dxa"/>
          </w:tcPr>
          <w:p w14:paraId="6E861E48" w14:textId="77777777" w:rsidR="00314B36" w:rsidRPr="00287BD3" w:rsidRDefault="00314B36">
            <w:pPr>
              <w:pStyle w:val="BodyText"/>
              <w:spacing w:before="60"/>
              <w:ind w:left="360" w:hanging="360"/>
              <w:jc w:val="right"/>
            </w:pPr>
          </w:p>
        </w:tc>
        <w:tc>
          <w:tcPr>
            <w:tcW w:w="1661" w:type="dxa"/>
          </w:tcPr>
          <w:p w14:paraId="6E861E49" w14:textId="77777777" w:rsidR="00314B36" w:rsidRPr="00287BD3" w:rsidRDefault="00314B36">
            <w:pPr>
              <w:pStyle w:val="BodyText"/>
              <w:spacing w:before="60"/>
              <w:ind w:left="360" w:hanging="360"/>
              <w:jc w:val="center"/>
            </w:pPr>
          </w:p>
        </w:tc>
        <w:tc>
          <w:tcPr>
            <w:tcW w:w="1661" w:type="dxa"/>
          </w:tcPr>
          <w:p w14:paraId="6E861E4A" w14:textId="77777777" w:rsidR="00314B36" w:rsidRPr="00287BD3" w:rsidRDefault="00314B36">
            <w:pPr>
              <w:pStyle w:val="BodyText"/>
              <w:spacing w:before="60"/>
              <w:ind w:left="360" w:hanging="360"/>
              <w:jc w:val="center"/>
            </w:pPr>
          </w:p>
        </w:tc>
      </w:tr>
      <w:tr w:rsidR="00314B36" w:rsidRPr="00287BD3" w14:paraId="6E861E51" w14:textId="77777777">
        <w:trPr>
          <w:cantSplit/>
        </w:trPr>
        <w:tc>
          <w:tcPr>
            <w:tcW w:w="3969" w:type="dxa"/>
          </w:tcPr>
          <w:p w14:paraId="6E861E4C" w14:textId="402D3839" w:rsidR="00314B36" w:rsidRPr="00287BD3" w:rsidRDefault="00314B36">
            <w:pPr>
              <w:pStyle w:val="BodyText"/>
              <w:spacing w:before="60"/>
              <w:ind w:left="360" w:hanging="360"/>
              <w:jc w:val="left"/>
            </w:pPr>
            <w:r w:rsidRPr="00287BD3">
              <w:t>(c)</w:t>
            </w:r>
            <w:r w:rsidRPr="00287BD3">
              <w:tab/>
              <w:t xml:space="preserve">Neutral weekly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forecasts.</w:t>
            </w:r>
          </w:p>
        </w:tc>
        <w:tc>
          <w:tcPr>
            <w:tcW w:w="993" w:type="dxa"/>
          </w:tcPr>
          <w:p w14:paraId="6E861E4D" w14:textId="77777777" w:rsidR="00314B36" w:rsidRPr="00287BD3" w:rsidRDefault="00314B36">
            <w:pPr>
              <w:spacing w:before="60" w:after="0"/>
              <w:ind w:left="0" w:firstLine="0"/>
              <w:jc w:val="center"/>
              <w:rPr>
                <w:spacing w:val="5"/>
              </w:rPr>
            </w:pPr>
            <w:r w:rsidRPr="00287BD3">
              <w:rPr>
                <w:spacing w:val="5"/>
              </w:rPr>
              <w:t>Date</w:t>
            </w:r>
          </w:p>
        </w:tc>
        <w:tc>
          <w:tcPr>
            <w:tcW w:w="1559" w:type="dxa"/>
          </w:tcPr>
          <w:p w14:paraId="6E861E4E" w14:textId="77777777" w:rsidR="00314B36" w:rsidRPr="00287BD3" w:rsidRDefault="00314B36">
            <w:pPr>
              <w:spacing w:before="60"/>
              <w:ind w:left="360"/>
              <w:jc w:val="right"/>
              <w:rPr>
                <w:spacing w:val="5"/>
              </w:rPr>
            </w:pPr>
          </w:p>
        </w:tc>
        <w:tc>
          <w:tcPr>
            <w:tcW w:w="1661" w:type="dxa"/>
          </w:tcPr>
          <w:p w14:paraId="6E861E4F" w14:textId="77777777" w:rsidR="00314B36" w:rsidRPr="00287BD3" w:rsidRDefault="00314B36">
            <w:pPr>
              <w:spacing w:before="60"/>
              <w:ind w:left="360"/>
              <w:jc w:val="center"/>
              <w:rPr>
                <w:spacing w:val="5"/>
              </w:rPr>
            </w:pPr>
          </w:p>
        </w:tc>
        <w:tc>
          <w:tcPr>
            <w:tcW w:w="1661" w:type="dxa"/>
          </w:tcPr>
          <w:p w14:paraId="6E861E50" w14:textId="77777777" w:rsidR="00314B36" w:rsidRPr="00287BD3" w:rsidRDefault="00314B36">
            <w:pPr>
              <w:spacing w:before="60"/>
              <w:ind w:left="360"/>
              <w:jc w:val="center"/>
              <w:rPr>
                <w:spacing w:val="5"/>
              </w:rPr>
            </w:pPr>
          </w:p>
        </w:tc>
      </w:tr>
      <w:tr w:rsidR="00314B36" w:rsidRPr="00287BD3" w14:paraId="6E861E57" w14:textId="77777777">
        <w:trPr>
          <w:cantSplit/>
        </w:trPr>
        <w:tc>
          <w:tcPr>
            <w:tcW w:w="3969" w:type="dxa"/>
          </w:tcPr>
          <w:p w14:paraId="6E861E52" w14:textId="43EDFC1E" w:rsidR="00314B36" w:rsidRPr="00287BD3" w:rsidRDefault="00314B36" w:rsidP="005640C4">
            <w:pPr>
              <w:pStyle w:val="BodyText"/>
              <w:spacing w:before="60"/>
              <w:ind w:left="360" w:hanging="360"/>
              <w:jc w:val="left"/>
            </w:pPr>
            <w:r w:rsidRPr="00287BD3">
              <w:lastRenderedPageBreak/>
              <w:t>4.</w:t>
            </w:r>
            <w:r w:rsidRPr="00287BD3">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following discussion with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t xml:space="preserve"> will notify, with reason, revision to the provisional</w:t>
            </w:r>
            <w:r w:rsidR="005640C4">
              <w:t xml:space="preserve"> </w:t>
            </w:r>
            <w:r w:rsidR="005640C4">
              <w:rPr>
                <w:b/>
              </w:rPr>
              <w:t xml:space="preserve">Embedded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253A94">
              <w:t xml:space="preserve"> </w:t>
            </w:r>
            <w:r w:rsidR="007E394F">
              <w:t xml:space="preserve">or  </w:t>
            </w:r>
            <w:r w:rsidR="007847C7">
              <w:rPr>
                <w:b/>
              </w:rPr>
              <w:t xml:space="preserve">Embedded Transmission System </w:t>
            </w:r>
            <w:r w:rsidRPr="00287BD3">
              <w:t>outage programme.</w:t>
            </w:r>
          </w:p>
        </w:tc>
        <w:tc>
          <w:tcPr>
            <w:tcW w:w="993" w:type="dxa"/>
          </w:tcPr>
          <w:p w14:paraId="6E861E53" w14:textId="77777777" w:rsidR="00314B36" w:rsidRPr="00287BD3" w:rsidRDefault="00314B36">
            <w:pPr>
              <w:spacing w:before="60" w:after="0"/>
              <w:jc w:val="center"/>
              <w:rPr>
                <w:spacing w:val="5"/>
              </w:rPr>
            </w:pPr>
            <w:r w:rsidRPr="00287BD3">
              <w:rPr>
                <w:spacing w:val="5"/>
              </w:rPr>
              <w:t>Date</w:t>
            </w:r>
          </w:p>
        </w:tc>
        <w:tc>
          <w:tcPr>
            <w:tcW w:w="1559" w:type="dxa"/>
          </w:tcPr>
          <w:p w14:paraId="6E861E54" w14:textId="77777777" w:rsidR="00314B36" w:rsidRPr="00287BD3" w:rsidRDefault="00314B36">
            <w:pPr>
              <w:spacing w:before="60"/>
              <w:ind w:left="0" w:firstLine="0"/>
              <w:jc w:val="center"/>
              <w:rPr>
                <w:spacing w:val="5"/>
              </w:rPr>
            </w:pPr>
            <w:r w:rsidRPr="00287BD3">
              <w:rPr>
                <w:spacing w:val="5"/>
              </w:rPr>
              <w:t>Years 3 ahead</w:t>
            </w:r>
          </w:p>
        </w:tc>
        <w:tc>
          <w:tcPr>
            <w:tcW w:w="1661" w:type="dxa"/>
          </w:tcPr>
          <w:p w14:paraId="6E861E55" w14:textId="77777777" w:rsidR="00314B36" w:rsidRPr="00287BD3" w:rsidRDefault="00314B36">
            <w:pPr>
              <w:spacing w:before="60"/>
              <w:jc w:val="center"/>
              <w:rPr>
                <w:spacing w:val="5"/>
              </w:rPr>
            </w:pPr>
            <w:r w:rsidRPr="00287BD3">
              <w:rPr>
                <w:spacing w:val="5"/>
              </w:rPr>
              <w:t>Week 28</w:t>
            </w:r>
          </w:p>
        </w:tc>
        <w:tc>
          <w:tcPr>
            <w:tcW w:w="1661" w:type="dxa"/>
          </w:tcPr>
          <w:p w14:paraId="6E861E56" w14:textId="437F965F" w:rsidR="00314B36" w:rsidRPr="00287BD3" w:rsidRDefault="008572B5">
            <w:pPr>
              <w:spacing w:before="60"/>
              <w:jc w:val="center"/>
              <w:rPr>
                <w:spacing w:val="5"/>
              </w:rP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5D" w14:textId="77777777">
        <w:trPr>
          <w:cantSplit/>
        </w:trPr>
        <w:tc>
          <w:tcPr>
            <w:tcW w:w="3969" w:type="dxa"/>
          </w:tcPr>
          <w:p w14:paraId="6E861E58" w14:textId="51C96505" w:rsidR="00314B36" w:rsidRPr="00287BD3" w:rsidRDefault="00314B36" w:rsidP="005640C4">
            <w:pPr>
              <w:pStyle w:val="BodyText"/>
              <w:spacing w:before="60"/>
              <w:ind w:left="360" w:hanging="360"/>
              <w:jc w:val="left"/>
            </w:pPr>
            <w:r w:rsidRPr="00287BD3">
              <w:t>5.</w:t>
            </w:r>
            <w:r w:rsidRPr="00287BD3">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following discussion with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t xml:space="preserve"> will notify, with reason, revisions to the provisional </w:t>
            </w:r>
            <w:r w:rsidR="005640C4">
              <w:rPr>
                <w:b/>
              </w:rPr>
              <w:t xml:space="preserve">Embedded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7E394F">
              <w:t xml:space="preserve"> or </w:t>
            </w:r>
            <w:r w:rsidR="007847C7">
              <w:rPr>
                <w:b/>
              </w:rPr>
              <w:t xml:space="preserve">Embedded Transmission System </w:t>
            </w:r>
            <w:r w:rsidRPr="00287BD3">
              <w:t xml:space="preserve">outage programme.  (This </w:t>
            </w:r>
            <w:proofErr w:type="gramStart"/>
            <w:r w:rsidRPr="00287BD3">
              <w:t>taking into account</w:t>
            </w:r>
            <w:proofErr w:type="gramEnd"/>
            <w:r w:rsidRPr="00287BD3">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outages received in Week 28).</w:t>
            </w:r>
          </w:p>
        </w:tc>
        <w:tc>
          <w:tcPr>
            <w:tcW w:w="993" w:type="dxa"/>
          </w:tcPr>
          <w:p w14:paraId="6E861E59" w14:textId="77777777" w:rsidR="00314B36" w:rsidRPr="00287BD3" w:rsidRDefault="00314B36">
            <w:pPr>
              <w:spacing w:before="60" w:after="0"/>
              <w:jc w:val="center"/>
            </w:pPr>
            <w:r w:rsidRPr="00287BD3">
              <w:t>Date</w:t>
            </w:r>
          </w:p>
        </w:tc>
        <w:tc>
          <w:tcPr>
            <w:tcW w:w="1559" w:type="dxa"/>
          </w:tcPr>
          <w:p w14:paraId="6E861E5A" w14:textId="77777777" w:rsidR="00314B36" w:rsidRPr="00287BD3" w:rsidRDefault="00314B36">
            <w:pPr>
              <w:spacing w:before="60"/>
              <w:ind w:left="0" w:firstLine="0"/>
              <w:jc w:val="center"/>
            </w:pPr>
            <w:r w:rsidRPr="00287BD3">
              <w:t>Years 3 ahead</w:t>
            </w:r>
          </w:p>
        </w:tc>
        <w:tc>
          <w:tcPr>
            <w:tcW w:w="1661" w:type="dxa"/>
          </w:tcPr>
          <w:p w14:paraId="6E861E5B" w14:textId="77777777" w:rsidR="00314B36" w:rsidRPr="00287BD3" w:rsidRDefault="00314B36">
            <w:pPr>
              <w:spacing w:before="60"/>
              <w:jc w:val="center"/>
            </w:pPr>
            <w:r w:rsidRPr="00287BD3">
              <w:t>Week 42</w:t>
            </w:r>
          </w:p>
        </w:tc>
        <w:tc>
          <w:tcPr>
            <w:tcW w:w="1661" w:type="dxa"/>
          </w:tcPr>
          <w:p w14:paraId="6E861E5C" w14:textId="1D63E327"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64" w14:textId="77777777">
        <w:trPr>
          <w:cantSplit/>
        </w:trPr>
        <w:tc>
          <w:tcPr>
            <w:tcW w:w="3969" w:type="dxa"/>
          </w:tcPr>
          <w:p w14:paraId="6E861E5E" w14:textId="705B14C0" w:rsidR="00314B36" w:rsidRPr="00287BD3" w:rsidRDefault="00314B36">
            <w:pPr>
              <w:pStyle w:val="BodyText"/>
              <w:spacing w:before="60"/>
              <w:ind w:left="360" w:hanging="360"/>
              <w:jc w:val="left"/>
            </w:pPr>
            <w:r w:rsidRPr="00287BD3">
              <w:t>6.</w:t>
            </w:r>
            <w:r w:rsidRPr="00287BD3">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following discussion with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rPr>
                <w:b/>
              </w:rPr>
              <w:t>s</w:t>
            </w:r>
            <w:r w:rsidRPr="00287BD3">
              <w:t xml:space="preserve"> agree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rPr>
                <w:b/>
              </w:rPr>
              <w:t>s</w:t>
            </w:r>
            <w:r w:rsidRPr="00287BD3">
              <w:t xml:space="preserve"> outages.</w:t>
            </w:r>
          </w:p>
        </w:tc>
        <w:tc>
          <w:tcPr>
            <w:tcW w:w="993" w:type="dxa"/>
          </w:tcPr>
          <w:p w14:paraId="6E861E5F" w14:textId="77777777" w:rsidR="00314B36" w:rsidRPr="00287BD3" w:rsidRDefault="00314B36">
            <w:pPr>
              <w:spacing w:before="60" w:after="0"/>
              <w:jc w:val="center"/>
            </w:pPr>
            <w:r w:rsidRPr="00287BD3">
              <w:t>Date</w:t>
            </w:r>
          </w:p>
        </w:tc>
        <w:tc>
          <w:tcPr>
            <w:tcW w:w="1559" w:type="dxa"/>
          </w:tcPr>
          <w:p w14:paraId="6E861E60" w14:textId="77777777" w:rsidR="00314B36" w:rsidRPr="00287BD3" w:rsidRDefault="00314B36">
            <w:pPr>
              <w:spacing w:before="60" w:after="0"/>
              <w:ind w:left="0" w:firstLine="0"/>
              <w:jc w:val="center"/>
            </w:pPr>
            <w:r w:rsidRPr="00287BD3">
              <w:t>Years 3</w:t>
            </w:r>
          </w:p>
          <w:p w14:paraId="6E861E61" w14:textId="77777777" w:rsidR="00314B36" w:rsidRPr="00287BD3" w:rsidRDefault="00314B36">
            <w:pPr>
              <w:spacing w:before="60" w:after="0"/>
              <w:ind w:left="0" w:firstLine="0"/>
              <w:jc w:val="center"/>
            </w:pPr>
            <w:r w:rsidRPr="00287BD3">
              <w:t>ahead</w:t>
            </w:r>
          </w:p>
        </w:tc>
        <w:tc>
          <w:tcPr>
            <w:tcW w:w="1661" w:type="dxa"/>
          </w:tcPr>
          <w:p w14:paraId="6E861E62" w14:textId="77777777" w:rsidR="00314B36" w:rsidRPr="00287BD3" w:rsidRDefault="00314B36">
            <w:pPr>
              <w:spacing w:before="60"/>
              <w:jc w:val="center"/>
            </w:pPr>
            <w:r w:rsidRPr="00287BD3">
              <w:t>Week 43</w:t>
            </w:r>
          </w:p>
        </w:tc>
        <w:tc>
          <w:tcPr>
            <w:tcW w:w="1661" w:type="dxa"/>
          </w:tcPr>
          <w:p w14:paraId="6E861E63" w14:textId="61192689"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bl>
    <w:p w14:paraId="6E861E65" w14:textId="77777777" w:rsidR="00314B36" w:rsidRPr="00287BD3" w:rsidRDefault="00314B36">
      <w:pPr>
        <w:pStyle w:val="Heading2"/>
      </w:pPr>
      <w:r w:rsidRPr="00287BD3">
        <w:br w:type="page"/>
      </w:r>
      <w:bookmarkStart w:id="1303" w:name="Schedule7b"/>
      <w:bookmarkStart w:id="1304" w:name="_Toc138331163"/>
      <w:r w:rsidRPr="00287BD3">
        <w:lastRenderedPageBreak/>
        <w:t>Schedule 7b</w:t>
      </w:r>
      <w:bookmarkEnd w:id="1303"/>
      <w:bookmarkEnd w:id="1304"/>
    </w:p>
    <w:p w14:paraId="6E861E66" w14:textId="08BDA3A4" w:rsidR="00314B36" w:rsidRPr="003B3441" w:rsidRDefault="008572B5">
      <w:pPr>
        <w:rPr>
          <w:b/>
          <w:caps/>
          <w:szCs w:val="24"/>
        </w:rPr>
      </w:pPr>
      <w:r>
        <w:rPr>
          <w:color w:val="2B579A"/>
          <w:shd w:val="clear" w:color="auto" w:fill="E6E6E6"/>
        </w:rPr>
        <w:fldChar w:fldCharType="begin"/>
      </w:r>
      <w:r>
        <w:instrText xml:space="preserve"> REF OperationalPlanning \h  \* MERGEFORMAT </w:instrText>
      </w:r>
      <w:r>
        <w:rPr>
          <w:color w:val="2B579A"/>
          <w:shd w:val="clear" w:color="auto" w:fill="E6E6E6"/>
        </w:rPr>
      </w:r>
      <w:r>
        <w:rPr>
          <w:color w:val="2B579A"/>
          <w:shd w:val="clear" w:color="auto" w:fill="E6E6E6"/>
        </w:rPr>
        <w:fldChar w:fldCharType="separate"/>
      </w:r>
      <w:r w:rsidR="005C572C" w:rsidRPr="005C572C">
        <w:rPr>
          <w:b/>
          <w:caps/>
          <w:szCs w:val="24"/>
        </w:rPr>
        <w:t>Operational Planning</w:t>
      </w:r>
      <w:r>
        <w:rPr>
          <w:color w:val="2B579A"/>
          <w:shd w:val="clear" w:color="auto" w:fill="E6E6E6"/>
        </w:rPr>
        <w:fldChar w:fldCharType="end"/>
      </w:r>
      <w:r w:rsidR="00314B36" w:rsidRPr="003B3441">
        <w:rPr>
          <w:b/>
          <w:caps/>
          <w:szCs w:val="24"/>
        </w:rPr>
        <w:t xml:space="preserve"> - MEDIUM TERM</w:t>
      </w:r>
    </w:p>
    <w:p w14:paraId="6E861E67" w14:textId="77777777" w:rsidR="00314B36" w:rsidRPr="00287BD3" w:rsidRDefault="00314B36">
      <w:pPr>
        <w:rPr>
          <w:b/>
          <w:caps/>
        </w:rPr>
      </w:pPr>
      <w:r w:rsidRPr="00287BD3">
        <w:rPr>
          <w:b/>
          <w:caps/>
        </w:rPr>
        <w:t>YEARS 1-2</w:t>
      </w:r>
    </w:p>
    <w:p w14:paraId="6E861E68" w14:textId="78D4B3E8" w:rsidR="00314B36" w:rsidRPr="003B3441" w:rsidRDefault="008572B5">
      <w:pPr>
        <w:ind w:left="0" w:firstLine="0"/>
        <w:jc w:val="left"/>
        <w:rPr>
          <w:b/>
          <w:caps/>
          <w:szCs w:val="24"/>
        </w:rPr>
      </w:pPr>
      <w:r>
        <w:rPr>
          <w:color w:val="2B579A"/>
          <w:shd w:val="clear" w:color="auto" w:fill="E6E6E6"/>
        </w:rPr>
        <w:fldChar w:fldCharType="begin"/>
      </w:r>
      <w:r>
        <w:instrText xml:space="preserve"> REF Embedded \h  \* MERGEFORMAT </w:instrText>
      </w:r>
      <w:r>
        <w:rPr>
          <w:color w:val="2B579A"/>
          <w:shd w:val="clear" w:color="auto" w:fill="E6E6E6"/>
        </w:rPr>
      </w:r>
      <w:r>
        <w:rPr>
          <w:color w:val="2B579A"/>
          <w:shd w:val="clear" w:color="auto" w:fill="E6E6E6"/>
        </w:rPr>
        <w:fldChar w:fldCharType="separate"/>
      </w:r>
      <w:r w:rsidR="005C572C" w:rsidRPr="005C572C">
        <w:rPr>
          <w:b/>
          <w:caps/>
          <w:szCs w:val="24"/>
        </w:rPr>
        <w:t>Embedded</w:t>
      </w:r>
      <w:r>
        <w:rPr>
          <w:color w:val="2B579A"/>
          <w:shd w:val="clear" w:color="auto" w:fill="E6E6E6"/>
        </w:rPr>
        <w:fldChar w:fldCharType="end"/>
      </w:r>
      <w:r w:rsidR="00314B36" w:rsidRPr="003B3441">
        <w:rPr>
          <w:b/>
          <w:caps/>
          <w:szCs w:val="24"/>
        </w:rPr>
        <w:t xml:space="preserve"> </w:t>
      </w:r>
      <w:r w:rsidR="002679EC">
        <w:rPr>
          <w:b/>
          <w:caps/>
          <w:szCs w:val="24"/>
        </w:rPr>
        <w:t xml:space="preserve">GENERATORS </w:t>
      </w:r>
      <w:r w:rsidR="00314B36" w:rsidRPr="003B3441">
        <w:rPr>
          <w:b/>
          <w:caps/>
          <w:szCs w:val="24"/>
        </w:rPr>
        <w:t xml:space="preserve">CONNECTED TO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5C572C">
        <w:rPr>
          <w:b/>
          <w:caps/>
          <w:szCs w:val="24"/>
        </w:rPr>
        <w:t>DNO</w:t>
      </w:r>
      <w:r>
        <w:rPr>
          <w:color w:val="2B579A"/>
          <w:shd w:val="clear" w:color="auto" w:fill="E6E6E6"/>
        </w:rPr>
        <w:fldChar w:fldCharType="end"/>
      </w:r>
      <w:r w:rsidR="00314B36" w:rsidRPr="003B3441">
        <w:rPr>
          <w:b/>
          <w:caps/>
          <w:szCs w:val="24"/>
        </w:rPr>
        <w:t xml:space="preserve">’s </w:t>
      </w:r>
      <w:r>
        <w:rPr>
          <w:color w:val="2B579A"/>
          <w:shd w:val="clear" w:color="auto" w:fill="E6E6E6"/>
        </w:rPr>
        <w:fldChar w:fldCharType="begin"/>
      </w:r>
      <w:r>
        <w:instrText xml:space="preserve"> REF DistributionSystem \h  \* MERGEFORMAT </w:instrText>
      </w:r>
      <w:r>
        <w:rPr>
          <w:color w:val="2B579A"/>
          <w:shd w:val="clear" w:color="auto" w:fill="E6E6E6"/>
        </w:rPr>
      </w:r>
      <w:r>
        <w:rPr>
          <w:color w:val="2B579A"/>
          <w:shd w:val="clear" w:color="auto" w:fill="E6E6E6"/>
        </w:rPr>
        <w:fldChar w:fldCharType="separate"/>
      </w:r>
      <w:r w:rsidR="005C572C" w:rsidRPr="005C572C">
        <w:rPr>
          <w:b/>
          <w:caps/>
          <w:szCs w:val="24"/>
        </w:rPr>
        <w:t>Distribution System</w:t>
      </w:r>
      <w:r>
        <w:rPr>
          <w:color w:val="2B579A"/>
          <w:shd w:val="clear" w:color="auto" w:fill="E6E6E6"/>
        </w:rP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5C572C">
        <w:rPr>
          <w:b/>
          <w:caps/>
          <w:szCs w:val="24"/>
        </w:rPr>
        <w:t>DNO</w:t>
      </w:r>
      <w:r>
        <w:rPr>
          <w:color w:val="2B579A"/>
          <w:shd w:val="clear" w:color="auto" w:fill="E6E6E6"/>
        </w:rPr>
        <w:fldChar w:fldCharType="end"/>
      </w:r>
    </w:p>
    <w:p w14:paraId="6E861E69" w14:textId="77777777" w:rsidR="00314B36" w:rsidRPr="00287BD3"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2"/>
        <w:gridCol w:w="1559"/>
        <w:gridCol w:w="1661"/>
        <w:gridCol w:w="1661"/>
      </w:tblGrid>
      <w:tr w:rsidR="00314B36" w:rsidRPr="00287BD3" w14:paraId="6E861E6F" w14:textId="77777777">
        <w:tc>
          <w:tcPr>
            <w:tcW w:w="3969" w:type="dxa"/>
          </w:tcPr>
          <w:p w14:paraId="6E861E6A" w14:textId="77777777" w:rsidR="00314B36" w:rsidRPr="00287BD3" w:rsidRDefault="00314B36">
            <w:pPr>
              <w:spacing w:before="60"/>
              <w:ind w:left="357" w:hanging="357"/>
              <w:jc w:val="center"/>
              <w:rPr>
                <w:b/>
                <w:u w:val="single"/>
              </w:rPr>
            </w:pPr>
            <w:smartTag w:uri="urn:schemas-microsoft-com:office:smarttags" w:element="stockticker">
              <w:r w:rsidRPr="00287BD3">
                <w:rPr>
                  <w:b/>
                  <w:u w:val="single"/>
                </w:rPr>
                <w:t>DATA</w:t>
              </w:r>
            </w:smartTag>
            <w:r w:rsidRPr="00287BD3">
              <w:rPr>
                <w:b/>
                <w:u w:val="single"/>
              </w:rPr>
              <w:t xml:space="preserve"> DESCRIPTION</w:t>
            </w:r>
          </w:p>
        </w:tc>
        <w:tc>
          <w:tcPr>
            <w:tcW w:w="992" w:type="dxa"/>
          </w:tcPr>
          <w:p w14:paraId="6E861E6B" w14:textId="77777777" w:rsidR="00314B36" w:rsidRPr="00287BD3" w:rsidRDefault="00314B36">
            <w:pPr>
              <w:spacing w:before="60" w:after="0"/>
              <w:ind w:left="-3" w:firstLine="3"/>
              <w:jc w:val="center"/>
              <w:rPr>
                <w:b/>
                <w:u w:val="single"/>
              </w:rPr>
            </w:pPr>
            <w:r w:rsidRPr="00287BD3">
              <w:rPr>
                <w:b/>
                <w:u w:val="single"/>
              </w:rPr>
              <w:t>UNITS</w:t>
            </w:r>
          </w:p>
        </w:tc>
        <w:tc>
          <w:tcPr>
            <w:tcW w:w="1559" w:type="dxa"/>
          </w:tcPr>
          <w:p w14:paraId="6E861E6C" w14:textId="77777777" w:rsidR="00314B36" w:rsidRPr="00287BD3" w:rsidRDefault="00314B36">
            <w:pPr>
              <w:spacing w:before="60"/>
              <w:ind w:left="0" w:firstLine="0"/>
              <w:jc w:val="center"/>
              <w:rPr>
                <w:b/>
                <w:u w:val="single"/>
              </w:rPr>
            </w:pPr>
            <w:r w:rsidRPr="00287BD3">
              <w:rPr>
                <w:b/>
                <w:u w:val="single"/>
              </w:rPr>
              <w:t>TIME PERIOD COVERED</w:t>
            </w:r>
          </w:p>
        </w:tc>
        <w:tc>
          <w:tcPr>
            <w:tcW w:w="1661" w:type="dxa"/>
          </w:tcPr>
          <w:p w14:paraId="6E861E6D" w14:textId="77777777" w:rsidR="00314B36" w:rsidRPr="00287BD3" w:rsidRDefault="00314B36">
            <w:pPr>
              <w:spacing w:before="60"/>
              <w:ind w:left="122" w:firstLine="0"/>
              <w:jc w:val="center"/>
              <w:rPr>
                <w:b/>
                <w:u w:val="single"/>
              </w:rPr>
            </w:pPr>
            <w:r w:rsidRPr="00287BD3">
              <w:rPr>
                <w:b/>
                <w:u w:val="single"/>
              </w:rPr>
              <w:t>UPDATE TIME</w:t>
            </w:r>
          </w:p>
        </w:tc>
        <w:tc>
          <w:tcPr>
            <w:tcW w:w="1661" w:type="dxa"/>
          </w:tcPr>
          <w:p w14:paraId="6E861E6E" w14:textId="77777777" w:rsidR="00314B36" w:rsidRPr="00287BD3" w:rsidRDefault="00314B36">
            <w:pPr>
              <w:spacing w:before="60"/>
              <w:ind w:left="29" w:firstLine="7"/>
              <w:jc w:val="center"/>
              <w:rPr>
                <w:b/>
                <w:u w:val="single"/>
              </w:rPr>
            </w:pPr>
            <w:smartTag w:uri="urn:schemas-microsoft-com:office:smarttags" w:element="stockticker">
              <w:r w:rsidRPr="00287BD3">
                <w:rPr>
                  <w:b/>
                  <w:u w:val="single"/>
                </w:rPr>
                <w:t>DATA</w:t>
              </w:r>
            </w:smartTag>
            <w:r w:rsidRPr="00287BD3">
              <w:rPr>
                <w:b/>
                <w:u w:val="single"/>
              </w:rPr>
              <w:t xml:space="preserve"> CATEGORY </w:t>
            </w:r>
          </w:p>
        </w:tc>
      </w:tr>
      <w:tr w:rsidR="00314B36" w:rsidRPr="00287BD3" w14:paraId="6E861E76" w14:textId="77777777">
        <w:tc>
          <w:tcPr>
            <w:tcW w:w="3969" w:type="dxa"/>
          </w:tcPr>
          <w:p w14:paraId="6E861E70" w14:textId="302A4A93" w:rsidR="00314B36" w:rsidRPr="00287BD3" w:rsidRDefault="00314B36" w:rsidP="005640C4">
            <w:pPr>
              <w:spacing w:before="60" w:after="120"/>
              <w:ind w:left="357" w:hanging="357"/>
              <w:jc w:val="left"/>
            </w:pPr>
            <w:r w:rsidRPr="00287BD3">
              <w:t>1.</w:t>
            </w:r>
            <w:r w:rsidRPr="00287BD3">
              <w:tab/>
              <w:t>For individual</w:t>
            </w:r>
            <w:r w:rsidR="005640C4">
              <w:t xml:space="preserve">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253A94">
              <w:t>s</w:t>
            </w:r>
            <w:r w:rsidRPr="00287BD3">
              <w:t xml:space="preserve"> </w:t>
            </w:r>
            <w:r w:rsidR="00097CB7">
              <w:t xml:space="preserve">or </w:t>
            </w:r>
            <w:r w:rsidR="007847C7">
              <w:rPr>
                <w:b/>
              </w:rPr>
              <w:t xml:space="preserve">Embedded Transmission System </w:t>
            </w:r>
            <w:r w:rsidRPr="00287BD3">
              <w:t>the Set</w:t>
            </w:r>
            <w:r w:rsidR="00097CB7">
              <w:t>/</w:t>
            </w:r>
            <w:r w:rsidR="00097CB7" w:rsidRPr="00833591">
              <w:rPr>
                <w:b/>
              </w:rPr>
              <w:t>System</w:t>
            </w:r>
            <w:r w:rsidRPr="00287BD3">
              <w:t xml:space="preserve"> numbers and </w:t>
            </w:r>
            <w:r w:rsidR="005640C4" w:rsidRPr="005640C4">
              <w:rPr>
                <w:b/>
              </w:rPr>
              <w:t xml:space="preserve">Embedded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253A94">
              <w:t>/</w:t>
            </w:r>
            <w:r w:rsidR="007847C7">
              <w:rPr>
                <w:b/>
              </w:rPr>
              <w:t xml:space="preserve"> Embedded Transmission System</w:t>
            </w:r>
            <w:r w:rsidRPr="00287BD3">
              <w:t xml:space="preserve"> capacity.  Preferred outage dates earliest start date latest start date.</w:t>
            </w:r>
          </w:p>
        </w:tc>
        <w:tc>
          <w:tcPr>
            <w:tcW w:w="992" w:type="dxa"/>
          </w:tcPr>
          <w:p w14:paraId="6E861E71" w14:textId="77777777" w:rsidR="00314B36" w:rsidRPr="00287BD3" w:rsidRDefault="00314B36">
            <w:pPr>
              <w:spacing w:before="60" w:after="0"/>
              <w:jc w:val="center"/>
            </w:pPr>
            <w:r w:rsidRPr="00287BD3">
              <w:t>MW</w:t>
            </w:r>
          </w:p>
          <w:p w14:paraId="6E861E72" w14:textId="77777777" w:rsidR="00314B36" w:rsidRPr="00287BD3" w:rsidRDefault="00314B36">
            <w:pPr>
              <w:spacing w:before="60" w:after="0"/>
              <w:jc w:val="center"/>
            </w:pPr>
            <w:r w:rsidRPr="00287BD3">
              <w:t>Date</w:t>
            </w:r>
          </w:p>
        </w:tc>
        <w:tc>
          <w:tcPr>
            <w:tcW w:w="1559" w:type="dxa"/>
          </w:tcPr>
          <w:p w14:paraId="6E861E73" w14:textId="77777777" w:rsidR="00314B36" w:rsidRPr="00287BD3" w:rsidRDefault="00314B36">
            <w:pPr>
              <w:spacing w:before="60"/>
              <w:jc w:val="center"/>
            </w:pPr>
            <w:r w:rsidRPr="00287BD3">
              <w:t>Years 1 - 2</w:t>
            </w:r>
          </w:p>
        </w:tc>
        <w:tc>
          <w:tcPr>
            <w:tcW w:w="1661" w:type="dxa"/>
          </w:tcPr>
          <w:p w14:paraId="6E861E74" w14:textId="77777777" w:rsidR="00314B36" w:rsidRPr="00287BD3" w:rsidRDefault="00314B36">
            <w:pPr>
              <w:spacing w:before="60"/>
              <w:jc w:val="center"/>
            </w:pPr>
            <w:r w:rsidRPr="00287BD3">
              <w:t>Week 2</w:t>
            </w:r>
          </w:p>
        </w:tc>
        <w:tc>
          <w:tcPr>
            <w:tcW w:w="1661" w:type="dxa"/>
          </w:tcPr>
          <w:p w14:paraId="6E861E75" w14:textId="1E497AE9"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7C" w14:textId="77777777">
        <w:tc>
          <w:tcPr>
            <w:tcW w:w="3969" w:type="dxa"/>
          </w:tcPr>
          <w:p w14:paraId="6E861E77" w14:textId="416E47B9" w:rsidR="00314B36" w:rsidRPr="00287BD3" w:rsidRDefault="00314B36">
            <w:pPr>
              <w:spacing w:before="60"/>
              <w:ind w:left="357" w:hanging="357"/>
              <w:jc w:val="left"/>
            </w:pPr>
            <w:r w:rsidRPr="00287BD3">
              <w:t>2.</w:t>
            </w:r>
            <w:r w:rsidRPr="00287BD3">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b/>
              </w:rPr>
              <w:t>s</w:t>
            </w:r>
            <w:r w:rsidRPr="00287BD3">
              <w:t xml:space="preserve"> provide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with estimates </w:t>
            </w:r>
            <w:proofErr w:type="gramStart"/>
            <w:r w:rsidRPr="00287BD3">
              <w:t>of:-</w:t>
            </w:r>
            <w:proofErr w:type="gramEnd"/>
          </w:p>
        </w:tc>
        <w:tc>
          <w:tcPr>
            <w:tcW w:w="992" w:type="dxa"/>
          </w:tcPr>
          <w:p w14:paraId="6E861E78" w14:textId="77777777" w:rsidR="00314B36" w:rsidRPr="00287BD3" w:rsidRDefault="00314B36">
            <w:pPr>
              <w:spacing w:before="60" w:after="0"/>
              <w:jc w:val="center"/>
            </w:pPr>
          </w:p>
        </w:tc>
        <w:tc>
          <w:tcPr>
            <w:tcW w:w="1559" w:type="dxa"/>
          </w:tcPr>
          <w:p w14:paraId="6E861E79" w14:textId="77777777" w:rsidR="00314B36" w:rsidRPr="00287BD3" w:rsidRDefault="00314B36">
            <w:pPr>
              <w:spacing w:before="60"/>
              <w:jc w:val="center"/>
            </w:pPr>
          </w:p>
        </w:tc>
        <w:tc>
          <w:tcPr>
            <w:tcW w:w="1661" w:type="dxa"/>
          </w:tcPr>
          <w:p w14:paraId="6E861E7A" w14:textId="77777777" w:rsidR="00314B36" w:rsidRPr="00287BD3" w:rsidRDefault="00314B36">
            <w:pPr>
              <w:spacing w:before="60"/>
              <w:jc w:val="center"/>
            </w:pPr>
          </w:p>
        </w:tc>
        <w:tc>
          <w:tcPr>
            <w:tcW w:w="1661" w:type="dxa"/>
          </w:tcPr>
          <w:p w14:paraId="6E861E7B" w14:textId="77777777" w:rsidR="00314B36" w:rsidRPr="00287BD3" w:rsidRDefault="00314B36">
            <w:pPr>
              <w:spacing w:before="60"/>
              <w:jc w:val="center"/>
            </w:pPr>
          </w:p>
        </w:tc>
      </w:tr>
      <w:tr w:rsidR="00314B36" w:rsidRPr="00287BD3" w14:paraId="6E861E83" w14:textId="77777777">
        <w:tc>
          <w:tcPr>
            <w:tcW w:w="3969" w:type="dxa"/>
          </w:tcPr>
          <w:p w14:paraId="6E861E7D" w14:textId="7411B922" w:rsidR="00314B36" w:rsidRPr="00287BD3" w:rsidRDefault="00314B36">
            <w:pPr>
              <w:spacing w:before="60"/>
              <w:ind w:left="357" w:hanging="357"/>
              <w:jc w:val="left"/>
            </w:pPr>
            <w:r w:rsidRPr="00287BD3">
              <w:t>(a)</w:t>
            </w:r>
            <w:r w:rsidRPr="00287BD3">
              <w:tab/>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p>
        </w:tc>
        <w:tc>
          <w:tcPr>
            <w:tcW w:w="992" w:type="dxa"/>
          </w:tcPr>
          <w:p w14:paraId="6E861E7E" w14:textId="77777777" w:rsidR="00314B36" w:rsidRPr="00287BD3" w:rsidRDefault="00314B36">
            <w:pPr>
              <w:spacing w:before="60" w:after="0"/>
              <w:jc w:val="center"/>
            </w:pPr>
            <w:r w:rsidRPr="00287BD3">
              <w:t>MW</w:t>
            </w:r>
          </w:p>
          <w:p w14:paraId="6E861E7F" w14:textId="77777777" w:rsidR="00314B36" w:rsidRPr="00287BD3" w:rsidRDefault="00314B36">
            <w:pPr>
              <w:spacing w:before="60" w:after="0"/>
              <w:jc w:val="center"/>
            </w:pPr>
            <w:r w:rsidRPr="00287BD3">
              <w:t>Date</w:t>
            </w:r>
          </w:p>
        </w:tc>
        <w:tc>
          <w:tcPr>
            <w:tcW w:w="1559" w:type="dxa"/>
          </w:tcPr>
          <w:p w14:paraId="6E861E80" w14:textId="77777777" w:rsidR="00314B36" w:rsidRPr="00287BD3" w:rsidRDefault="00314B36">
            <w:pPr>
              <w:spacing w:before="60"/>
              <w:jc w:val="center"/>
            </w:pPr>
            <w:r w:rsidRPr="00287BD3">
              <w:t>Years 1 - 2</w:t>
            </w:r>
          </w:p>
        </w:tc>
        <w:tc>
          <w:tcPr>
            <w:tcW w:w="1661" w:type="dxa"/>
          </w:tcPr>
          <w:p w14:paraId="6E861E81" w14:textId="77777777" w:rsidR="00314B36" w:rsidRPr="00287BD3" w:rsidRDefault="00314B36">
            <w:pPr>
              <w:spacing w:before="60"/>
              <w:jc w:val="center"/>
            </w:pPr>
            <w:r w:rsidRPr="00287BD3">
              <w:t>Week 10</w:t>
            </w:r>
          </w:p>
        </w:tc>
        <w:tc>
          <w:tcPr>
            <w:tcW w:w="1661" w:type="dxa"/>
          </w:tcPr>
          <w:p w14:paraId="6E861E82" w14:textId="69625383"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89" w14:textId="77777777">
        <w:tc>
          <w:tcPr>
            <w:tcW w:w="3969" w:type="dxa"/>
          </w:tcPr>
          <w:p w14:paraId="6E861E84" w14:textId="77777777" w:rsidR="00314B36" w:rsidRPr="00287BD3" w:rsidRDefault="00314B36">
            <w:pPr>
              <w:spacing w:before="60" w:after="120"/>
              <w:ind w:left="357" w:hanging="357"/>
              <w:jc w:val="left"/>
            </w:pPr>
            <w:r w:rsidRPr="00287BD3">
              <w:t>(b)</w:t>
            </w:r>
            <w:r w:rsidRPr="00287BD3">
              <w:tab/>
              <w:t>outage programme</w:t>
            </w:r>
          </w:p>
        </w:tc>
        <w:tc>
          <w:tcPr>
            <w:tcW w:w="992" w:type="dxa"/>
          </w:tcPr>
          <w:p w14:paraId="6E861E85" w14:textId="77777777" w:rsidR="00314B36" w:rsidRPr="00287BD3" w:rsidRDefault="00314B36">
            <w:pPr>
              <w:spacing w:before="60" w:after="0"/>
              <w:jc w:val="center"/>
            </w:pPr>
            <w:r w:rsidRPr="00287BD3">
              <w:t>Date</w:t>
            </w:r>
          </w:p>
        </w:tc>
        <w:tc>
          <w:tcPr>
            <w:tcW w:w="1559" w:type="dxa"/>
          </w:tcPr>
          <w:p w14:paraId="6E861E86" w14:textId="77777777" w:rsidR="00314B36" w:rsidRPr="00287BD3" w:rsidRDefault="00314B36">
            <w:pPr>
              <w:spacing w:before="60" w:after="120"/>
              <w:jc w:val="center"/>
            </w:pPr>
            <w:r w:rsidRPr="00287BD3">
              <w:t>Year 1</w:t>
            </w:r>
          </w:p>
        </w:tc>
        <w:tc>
          <w:tcPr>
            <w:tcW w:w="1661" w:type="dxa"/>
          </w:tcPr>
          <w:p w14:paraId="6E861E87" w14:textId="77777777" w:rsidR="00314B36" w:rsidRPr="00287BD3" w:rsidRDefault="00314B36">
            <w:pPr>
              <w:spacing w:before="60" w:after="120"/>
              <w:jc w:val="center"/>
            </w:pPr>
          </w:p>
        </w:tc>
        <w:tc>
          <w:tcPr>
            <w:tcW w:w="1661" w:type="dxa"/>
          </w:tcPr>
          <w:p w14:paraId="6E861E88" w14:textId="77777777" w:rsidR="00314B36" w:rsidRPr="00287BD3" w:rsidRDefault="00314B36">
            <w:pPr>
              <w:spacing w:before="60" w:after="120"/>
              <w:jc w:val="center"/>
            </w:pPr>
          </w:p>
        </w:tc>
      </w:tr>
      <w:tr w:rsidR="00314B36" w:rsidRPr="00287BD3" w14:paraId="6E861E8F" w14:textId="77777777">
        <w:tc>
          <w:tcPr>
            <w:tcW w:w="3969" w:type="dxa"/>
          </w:tcPr>
          <w:p w14:paraId="6E861E8A" w14:textId="738A73A9" w:rsidR="00314B36" w:rsidRPr="00287BD3" w:rsidRDefault="00314B36">
            <w:pPr>
              <w:spacing w:before="60"/>
              <w:ind w:left="357" w:hanging="357"/>
              <w:jc w:val="left"/>
            </w:pPr>
            <w:r w:rsidRPr="00287BD3">
              <w:t>3.</w:t>
            </w:r>
            <w:r w:rsidRPr="00287BD3">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following discussion with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t xml:space="preserve"> </w:t>
            </w:r>
            <w:proofErr w:type="gramStart"/>
            <w:r w:rsidRPr="00287BD3">
              <w:t>provide:-</w:t>
            </w:r>
            <w:proofErr w:type="gramEnd"/>
          </w:p>
        </w:tc>
        <w:tc>
          <w:tcPr>
            <w:tcW w:w="992" w:type="dxa"/>
          </w:tcPr>
          <w:p w14:paraId="6E861E8B" w14:textId="77777777" w:rsidR="00314B36" w:rsidRPr="00287BD3" w:rsidRDefault="00314B36">
            <w:pPr>
              <w:spacing w:before="60" w:after="0"/>
              <w:jc w:val="center"/>
            </w:pPr>
            <w:r w:rsidRPr="00287BD3">
              <w:t>Date</w:t>
            </w:r>
          </w:p>
        </w:tc>
        <w:tc>
          <w:tcPr>
            <w:tcW w:w="1559" w:type="dxa"/>
          </w:tcPr>
          <w:p w14:paraId="6E861E8C" w14:textId="77777777" w:rsidR="00314B36" w:rsidRPr="00287BD3" w:rsidRDefault="00314B36">
            <w:pPr>
              <w:spacing w:before="60"/>
              <w:jc w:val="center"/>
            </w:pPr>
            <w:r w:rsidRPr="00287BD3">
              <w:t>Years 1 - 2</w:t>
            </w:r>
          </w:p>
        </w:tc>
        <w:tc>
          <w:tcPr>
            <w:tcW w:w="1661" w:type="dxa"/>
          </w:tcPr>
          <w:p w14:paraId="6E861E8D" w14:textId="77777777" w:rsidR="00314B36" w:rsidRPr="00287BD3" w:rsidRDefault="00314B36">
            <w:pPr>
              <w:spacing w:before="60"/>
              <w:jc w:val="center"/>
            </w:pPr>
            <w:r w:rsidRPr="00287BD3">
              <w:t>Week 12</w:t>
            </w:r>
          </w:p>
        </w:tc>
        <w:tc>
          <w:tcPr>
            <w:tcW w:w="1661" w:type="dxa"/>
          </w:tcPr>
          <w:p w14:paraId="6E861E8E" w14:textId="7EF8B74E"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95" w14:textId="77777777">
        <w:tc>
          <w:tcPr>
            <w:tcW w:w="3969" w:type="dxa"/>
          </w:tcPr>
          <w:p w14:paraId="6E861E90" w14:textId="38E8A359" w:rsidR="00314B36" w:rsidRPr="00287BD3" w:rsidRDefault="00314B36" w:rsidP="005640C4">
            <w:pPr>
              <w:spacing w:before="60"/>
              <w:ind w:left="357" w:hanging="357"/>
              <w:jc w:val="left"/>
            </w:pPr>
            <w:r w:rsidRPr="00287BD3">
              <w:t>(a)</w:t>
            </w:r>
            <w:r w:rsidRPr="00287BD3">
              <w:tab/>
              <w:t xml:space="preserve">Details of </w:t>
            </w:r>
            <w:r w:rsidR="005640C4" w:rsidRPr="005640C4">
              <w:rPr>
                <w:b/>
              </w:rPr>
              <w:t xml:space="preserve">Embedded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984DC8">
              <w:t xml:space="preserve"> </w:t>
            </w:r>
            <w:r w:rsidR="00685AF1">
              <w:t xml:space="preserve">or </w:t>
            </w:r>
            <w:r w:rsidR="007847C7">
              <w:rPr>
                <w:b/>
              </w:rPr>
              <w:t xml:space="preserve">Embedded Transmission System </w:t>
            </w:r>
            <w:r w:rsidRPr="00287BD3">
              <w:t>they may withdraw from service for an outage</w:t>
            </w:r>
          </w:p>
        </w:tc>
        <w:tc>
          <w:tcPr>
            <w:tcW w:w="992" w:type="dxa"/>
          </w:tcPr>
          <w:p w14:paraId="6E861E91" w14:textId="77777777" w:rsidR="00314B36" w:rsidRPr="00287BD3" w:rsidRDefault="00314B36">
            <w:pPr>
              <w:spacing w:before="60" w:after="0"/>
              <w:jc w:val="center"/>
            </w:pPr>
          </w:p>
        </w:tc>
        <w:tc>
          <w:tcPr>
            <w:tcW w:w="1559" w:type="dxa"/>
          </w:tcPr>
          <w:p w14:paraId="6E861E92" w14:textId="77777777" w:rsidR="00314B36" w:rsidRPr="00287BD3" w:rsidRDefault="00314B36">
            <w:pPr>
              <w:spacing w:before="60"/>
              <w:jc w:val="center"/>
            </w:pPr>
          </w:p>
        </w:tc>
        <w:tc>
          <w:tcPr>
            <w:tcW w:w="1661" w:type="dxa"/>
          </w:tcPr>
          <w:p w14:paraId="6E861E93" w14:textId="77777777" w:rsidR="00314B36" w:rsidRPr="00287BD3" w:rsidRDefault="00314B36">
            <w:pPr>
              <w:spacing w:before="60"/>
              <w:jc w:val="center"/>
            </w:pPr>
          </w:p>
        </w:tc>
        <w:tc>
          <w:tcPr>
            <w:tcW w:w="1661" w:type="dxa"/>
          </w:tcPr>
          <w:p w14:paraId="6E861E94" w14:textId="77777777" w:rsidR="00314B36" w:rsidRPr="00287BD3" w:rsidRDefault="00314B36">
            <w:pPr>
              <w:spacing w:before="60"/>
              <w:jc w:val="center"/>
            </w:pPr>
          </w:p>
        </w:tc>
      </w:tr>
      <w:tr w:rsidR="00314B36" w:rsidRPr="00287BD3" w14:paraId="6E861E9B" w14:textId="77777777">
        <w:tc>
          <w:tcPr>
            <w:tcW w:w="3969" w:type="dxa"/>
          </w:tcPr>
          <w:p w14:paraId="6E861E96" w14:textId="66E8EE00" w:rsidR="00314B36" w:rsidRPr="00287BD3" w:rsidRDefault="00314B36">
            <w:pPr>
              <w:spacing w:before="60" w:after="120"/>
              <w:ind w:left="357" w:hanging="357"/>
              <w:jc w:val="left"/>
            </w:pPr>
            <w:r w:rsidRPr="00287BD3">
              <w:t>(b)</w:t>
            </w:r>
            <w:r w:rsidRPr="00287BD3">
              <w:tab/>
              <w:t xml:space="preserve">Update of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t xml:space="preserve"> outage programme.</w:t>
            </w:r>
          </w:p>
        </w:tc>
        <w:tc>
          <w:tcPr>
            <w:tcW w:w="992" w:type="dxa"/>
          </w:tcPr>
          <w:p w14:paraId="6E861E97" w14:textId="77777777" w:rsidR="00314B36" w:rsidRPr="00287BD3" w:rsidRDefault="00314B36">
            <w:pPr>
              <w:spacing w:before="60" w:after="0"/>
              <w:jc w:val="center"/>
            </w:pPr>
          </w:p>
        </w:tc>
        <w:tc>
          <w:tcPr>
            <w:tcW w:w="1559" w:type="dxa"/>
          </w:tcPr>
          <w:p w14:paraId="6E861E98" w14:textId="77777777" w:rsidR="00314B36" w:rsidRPr="00287BD3" w:rsidRDefault="00314B36">
            <w:pPr>
              <w:spacing w:before="60" w:after="120"/>
              <w:jc w:val="center"/>
            </w:pPr>
          </w:p>
        </w:tc>
        <w:tc>
          <w:tcPr>
            <w:tcW w:w="1661" w:type="dxa"/>
          </w:tcPr>
          <w:p w14:paraId="6E861E99" w14:textId="77777777" w:rsidR="00314B36" w:rsidRPr="00287BD3" w:rsidRDefault="00314B36">
            <w:pPr>
              <w:spacing w:before="60" w:after="120"/>
              <w:jc w:val="center"/>
            </w:pPr>
          </w:p>
        </w:tc>
        <w:tc>
          <w:tcPr>
            <w:tcW w:w="1661" w:type="dxa"/>
          </w:tcPr>
          <w:p w14:paraId="6E861E9A" w14:textId="77777777" w:rsidR="00314B36" w:rsidRPr="00287BD3" w:rsidRDefault="00314B36">
            <w:pPr>
              <w:spacing w:before="60" w:after="120"/>
              <w:jc w:val="center"/>
            </w:pPr>
          </w:p>
        </w:tc>
      </w:tr>
      <w:tr w:rsidR="00314B36" w:rsidRPr="00287BD3" w14:paraId="6E861EA2" w14:textId="77777777">
        <w:tc>
          <w:tcPr>
            <w:tcW w:w="3969" w:type="dxa"/>
          </w:tcPr>
          <w:p w14:paraId="6E861E9C" w14:textId="5D246003" w:rsidR="00314B36" w:rsidRPr="00287BD3" w:rsidRDefault="00314B36">
            <w:pPr>
              <w:spacing w:before="60" w:after="120"/>
              <w:ind w:left="357" w:hanging="357"/>
              <w:jc w:val="left"/>
            </w:pPr>
            <w:r w:rsidRPr="00287BD3">
              <w:t>4.</w:t>
            </w:r>
            <w:r w:rsidRPr="00287BD3">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notify each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t xml:space="preserve"> of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requirements.</w:t>
            </w:r>
          </w:p>
        </w:tc>
        <w:tc>
          <w:tcPr>
            <w:tcW w:w="992" w:type="dxa"/>
          </w:tcPr>
          <w:p w14:paraId="6E861E9D" w14:textId="77777777" w:rsidR="00314B36" w:rsidRPr="00287BD3" w:rsidRDefault="00314B36">
            <w:pPr>
              <w:spacing w:before="60" w:after="0"/>
              <w:jc w:val="center"/>
            </w:pPr>
            <w:r w:rsidRPr="00287BD3">
              <w:t>MW</w:t>
            </w:r>
          </w:p>
          <w:p w14:paraId="6E861E9E" w14:textId="77777777" w:rsidR="00314B36" w:rsidRPr="00287BD3" w:rsidRDefault="00314B36">
            <w:pPr>
              <w:spacing w:before="60" w:after="0"/>
              <w:jc w:val="center"/>
            </w:pPr>
            <w:r w:rsidRPr="00287BD3">
              <w:t>Date</w:t>
            </w:r>
          </w:p>
        </w:tc>
        <w:tc>
          <w:tcPr>
            <w:tcW w:w="1559" w:type="dxa"/>
          </w:tcPr>
          <w:p w14:paraId="6E861E9F" w14:textId="77777777" w:rsidR="00314B36" w:rsidRPr="00287BD3" w:rsidRDefault="00314B36">
            <w:pPr>
              <w:spacing w:before="60" w:after="120"/>
              <w:jc w:val="center"/>
            </w:pPr>
            <w:r w:rsidRPr="00287BD3">
              <w:t>Years 1 - 2</w:t>
            </w:r>
          </w:p>
        </w:tc>
        <w:tc>
          <w:tcPr>
            <w:tcW w:w="1661" w:type="dxa"/>
          </w:tcPr>
          <w:p w14:paraId="6E861EA0" w14:textId="77777777" w:rsidR="00314B36" w:rsidRPr="00287BD3" w:rsidRDefault="00314B36">
            <w:pPr>
              <w:spacing w:before="60" w:after="120"/>
              <w:jc w:val="center"/>
            </w:pPr>
            <w:r w:rsidRPr="00287BD3">
              <w:t>Week 12</w:t>
            </w:r>
          </w:p>
        </w:tc>
        <w:tc>
          <w:tcPr>
            <w:tcW w:w="1661" w:type="dxa"/>
          </w:tcPr>
          <w:p w14:paraId="6E861EA1" w14:textId="7F4FD2D4" w:rsidR="00314B36" w:rsidRPr="00287BD3" w:rsidRDefault="008572B5">
            <w:pPr>
              <w:spacing w:before="60" w:after="120"/>
              <w:jc w:val="center"/>
              <w:rPr>
                <w:b/>
              </w:rP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A9" w14:textId="77777777">
        <w:tc>
          <w:tcPr>
            <w:tcW w:w="3969" w:type="dxa"/>
          </w:tcPr>
          <w:p w14:paraId="6E861EA3" w14:textId="78E4A3F7" w:rsidR="00314B36" w:rsidRPr="00287BD3" w:rsidRDefault="00314B36" w:rsidP="005640C4">
            <w:pPr>
              <w:spacing w:before="60"/>
              <w:ind w:left="357" w:hanging="357"/>
              <w:jc w:val="left"/>
            </w:pPr>
            <w:r w:rsidRPr="00287BD3">
              <w:t>5.</w:t>
            </w:r>
            <w:r w:rsidRPr="00287BD3">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t xml:space="preserve"> provides estimates of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of each </w:t>
            </w:r>
            <w:r w:rsidR="005640C4" w:rsidRPr="005640C4">
              <w:rPr>
                <w:b/>
              </w:rPr>
              <w:t xml:space="preserve">Embedded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 xml:space="preserve">Power </w:t>
            </w:r>
            <w:r w:rsidR="005C572C">
              <w:rPr>
                <w:b/>
              </w:rPr>
              <w:lastRenderedPageBreak/>
              <w:t>Generating Module</w:t>
            </w:r>
            <w:r w:rsidR="00C10C33">
              <w:rPr>
                <w:color w:val="2B579A"/>
                <w:shd w:val="clear" w:color="auto" w:fill="E6E6E6"/>
              </w:rPr>
              <w:fldChar w:fldCharType="end"/>
            </w:r>
            <w:r w:rsidR="00984DC8">
              <w:t xml:space="preserve"> </w:t>
            </w:r>
            <w:r w:rsidR="00685AF1">
              <w:t xml:space="preserve">or </w:t>
            </w:r>
            <w:r w:rsidR="007847C7">
              <w:rPr>
                <w:b/>
              </w:rPr>
              <w:t>Embedded Transmission System</w:t>
            </w:r>
          </w:p>
        </w:tc>
        <w:tc>
          <w:tcPr>
            <w:tcW w:w="992" w:type="dxa"/>
          </w:tcPr>
          <w:p w14:paraId="6E861EA4" w14:textId="77777777" w:rsidR="00314B36" w:rsidRPr="00287BD3" w:rsidRDefault="00314B36">
            <w:pPr>
              <w:spacing w:before="60" w:after="0"/>
              <w:jc w:val="center"/>
            </w:pPr>
            <w:r w:rsidRPr="00287BD3">
              <w:lastRenderedPageBreak/>
              <w:t>MW</w:t>
            </w:r>
          </w:p>
          <w:p w14:paraId="6E861EA5" w14:textId="77777777" w:rsidR="00314B36" w:rsidRPr="00287BD3" w:rsidRDefault="00314B36">
            <w:pPr>
              <w:spacing w:before="60" w:after="0"/>
              <w:jc w:val="center"/>
            </w:pPr>
            <w:r w:rsidRPr="00287BD3">
              <w:t>Date</w:t>
            </w:r>
          </w:p>
        </w:tc>
        <w:tc>
          <w:tcPr>
            <w:tcW w:w="1559" w:type="dxa"/>
          </w:tcPr>
          <w:p w14:paraId="6E861EA6" w14:textId="77777777" w:rsidR="00314B36" w:rsidRPr="00287BD3" w:rsidRDefault="00314B36">
            <w:pPr>
              <w:spacing w:before="60"/>
              <w:jc w:val="center"/>
            </w:pPr>
            <w:r w:rsidRPr="00287BD3">
              <w:t>Years 1 - 2</w:t>
            </w:r>
          </w:p>
        </w:tc>
        <w:tc>
          <w:tcPr>
            <w:tcW w:w="1661" w:type="dxa"/>
          </w:tcPr>
          <w:p w14:paraId="6E861EA7" w14:textId="77777777" w:rsidR="00314B36" w:rsidRPr="00287BD3" w:rsidRDefault="00314B36">
            <w:pPr>
              <w:spacing w:before="60"/>
              <w:jc w:val="center"/>
            </w:pPr>
            <w:r w:rsidRPr="00287BD3">
              <w:t>Week 41</w:t>
            </w:r>
          </w:p>
        </w:tc>
        <w:tc>
          <w:tcPr>
            <w:tcW w:w="1661" w:type="dxa"/>
          </w:tcPr>
          <w:p w14:paraId="6E861EA8" w14:textId="30E5E8E6" w:rsidR="00314B36" w:rsidRPr="00287BD3" w:rsidRDefault="008572B5">
            <w:pPr>
              <w:spacing w:before="6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bl>
    <w:p w14:paraId="6E861EAA" w14:textId="77777777" w:rsidR="00314B36" w:rsidRPr="00287BD3" w:rsidRDefault="00314B36">
      <w:pPr>
        <w:pStyle w:val="BodyText"/>
      </w:pPr>
    </w:p>
    <w:p w14:paraId="6E861EAB" w14:textId="77777777" w:rsidR="00314B36" w:rsidRPr="00287BD3" w:rsidRDefault="00314B36">
      <w:pPr>
        <w:pStyle w:val="Heading2"/>
      </w:pPr>
      <w:r w:rsidRPr="00287BD3">
        <w:br w:type="page"/>
      </w:r>
      <w:bookmarkStart w:id="1305" w:name="Schedule7c"/>
      <w:bookmarkStart w:id="1306" w:name="_Toc138331164"/>
      <w:r w:rsidRPr="00287BD3">
        <w:lastRenderedPageBreak/>
        <w:t>Schedule 7c</w:t>
      </w:r>
      <w:bookmarkEnd w:id="1305"/>
      <w:bookmarkEnd w:id="1306"/>
    </w:p>
    <w:p w14:paraId="6E861EAC" w14:textId="2C06FD3A" w:rsidR="00314B36" w:rsidRPr="003B3441" w:rsidRDefault="008572B5">
      <w:pPr>
        <w:rPr>
          <w:b/>
          <w:caps/>
          <w:szCs w:val="24"/>
        </w:rPr>
      </w:pPr>
      <w:r>
        <w:rPr>
          <w:color w:val="2B579A"/>
          <w:shd w:val="clear" w:color="auto" w:fill="E6E6E6"/>
        </w:rPr>
        <w:fldChar w:fldCharType="begin"/>
      </w:r>
      <w:r>
        <w:instrText xml:space="preserve"> REF OperationalPlanning \h  \* MERGEFORMAT </w:instrText>
      </w:r>
      <w:r>
        <w:rPr>
          <w:color w:val="2B579A"/>
          <w:shd w:val="clear" w:color="auto" w:fill="E6E6E6"/>
        </w:rPr>
      </w:r>
      <w:r>
        <w:rPr>
          <w:color w:val="2B579A"/>
          <w:shd w:val="clear" w:color="auto" w:fill="E6E6E6"/>
        </w:rPr>
        <w:fldChar w:fldCharType="separate"/>
      </w:r>
      <w:r w:rsidR="005C572C" w:rsidRPr="005C572C">
        <w:rPr>
          <w:b/>
          <w:caps/>
          <w:szCs w:val="24"/>
        </w:rPr>
        <w:t>Operational Planning</w:t>
      </w:r>
      <w:r>
        <w:rPr>
          <w:color w:val="2B579A"/>
          <w:shd w:val="clear" w:color="auto" w:fill="E6E6E6"/>
        </w:rPr>
        <w:fldChar w:fldCharType="end"/>
      </w:r>
      <w:r w:rsidR="00314B36" w:rsidRPr="003B3441">
        <w:rPr>
          <w:b/>
          <w:caps/>
          <w:szCs w:val="24"/>
        </w:rPr>
        <w:t xml:space="preserve"> - SHORT TERM</w:t>
      </w:r>
    </w:p>
    <w:p w14:paraId="6E861EAD" w14:textId="1F884178" w:rsidR="00314B36" w:rsidRPr="003B3441" w:rsidRDefault="008572B5">
      <w:pPr>
        <w:ind w:left="0" w:firstLine="0"/>
        <w:rPr>
          <w:b/>
          <w:caps/>
          <w:szCs w:val="24"/>
        </w:rPr>
      </w:pPr>
      <w:r>
        <w:rPr>
          <w:color w:val="2B579A"/>
          <w:shd w:val="clear" w:color="auto" w:fill="E6E6E6"/>
        </w:rPr>
        <w:fldChar w:fldCharType="begin"/>
      </w:r>
      <w:r>
        <w:instrText xml:space="preserve"> REF Embedded \h  \* MERGEFORMAT </w:instrText>
      </w:r>
      <w:r>
        <w:rPr>
          <w:color w:val="2B579A"/>
          <w:shd w:val="clear" w:color="auto" w:fill="E6E6E6"/>
        </w:rPr>
      </w:r>
      <w:r>
        <w:rPr>
          <w:color w:val="2B579A"/>
          <w:shd w:val="clear" w:color="auto" w:fill="E6E6E6"/>
        </w:rPr>
        <w:fldChar w:fldCharType="separate"/>
      </w:r>
      <w:r w:rsidR="005C572C" w:rsidRPr="005C572C">
        <w:rPr>
          <w:b/>
          <w:caps/>
          <w:szCs w:val="24"/>
        </w:rPr>
        <w:t>Embedded</w:t>
      </w:r>
      <w:r>
        <w:rPr>
          <w:color w:val="2B579A"/>
          <w:shd w:val="clear" w:color="auto" w:fill="E6E6E6"/>
        </w:rPr>
        <w:fldChar w:fldCharType="end"/>
      </w:r>
      <w:r w:rsidR="00314B36" w:rsidRPr="003B3441">
        <w:rPr>
          <w:b/>
          <w:caps/>
          <w:szCs w:val="24"/>
        </w:rPr>
        <w:t xml:space="preserve"> </w:t>
      </w:r>
      <w:r w:rsidR="00CD262E">
        <w:rPr>
          <w:b/>
          <w:caps/>
          <w:szCs w:val="24"/>
        </w:rPr>
        <w:t xml:space="preserve">GENERATORS </w:t>
      </w:r>
      <w:r w:rsidR="00314B36" w:rsidRPr="003B3441">
        <w:rPr>
          <w:b/>
          <w:caps/>
          <w:szCs w:val="24"/>
        </w:rPr>
        <w:t xml:space="preserve">CONNECTED TO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5C572C">
        <w:rPr>
          <w:b/>
          <w:caps/>
          <w:szCs w:val="24"/>
        </w:rPr>
        <w:t>DNO’s Distribution System</w:t>
      </w:r>
      <w:r>
        <w:rPr>
          <w:color w:val="2B579A"/>
          <w:shd w:val="clear" w:color="auto" w:fill="E6E6E6"/>
        </w:rP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5C572C">
        <w:rPr>
          <w:b/>
          <w:caps/>
          <w:szCs w:val="24"/>
        </w:rPr>
        <w:t>DNO</w:t>
      </w:r>
      <w:r>
        <w:rPr>
          <w:color w:val="2B579A"/>
          <w:shd w:val="clear" w:color="auto" w:fill="E6E6E6"/>
        </w:rPr>
        <w:fldChar w:fldCharType="end"/>
      </w:r>
    </w:p>
    <w:p w14:paraId="6E861EAE" w14:textId="77777777" w:rsidR="00314B36" w:rsidRPr="00287BD3"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080"/>
        <w:gridCol w:w="1644"/>
        <w:gridCol w:w="1661"/>
        <w:gridCol w:w="1661"/>
      </w:tblGrid>
      <w:tr w:rsidR="00314B36" w:rsidRPr="00287BD3" w14:paraId="6E861EB5" w14:textId="77777777">
        <w:trPr>
          <w:cantSplit/>
        </w:trPr>
        <w:tc>
          <w:tcPr>
            <w:tcW w:w="3420" w:type="dxa"/>
          </w:tcPr>
          <w:p w14:paraId="6E861EAF" w14:textId="77777777" w:rsidR="00314B36" w:rsidRPr="00287BD3" w:rsidRDefault="00314B36">
            <w:pPr>
              <w:spacing w:before="60" w:after="0"/>
              <w:ind w:left="360" w:hanging="360"/>
              <w:jc w:val="center"/>
              <w:rPr>
                <w:b/>
                <w:u w:val="single"/>
              </w:rPr>
            </w:pPr>
            <w:smartTag w:uri="urn:schemas-microsoft-com:office:smarttags" w:element="stockticker">
              <w:r w:rsidRPr="00287BD3">
                <w:rPr>
                  <w:b/>
                  <w:u w:val="single"/>
                </w:rPr>
                <w:t>DATA</w:t>
              </w:r>
            </w:smartTag>
            <w:r w:rsidRPr="00287BD3">
              <w:rPr>
                <w:b/>
                <w:u w:val="single"/>
              </w:rPr>
              <w:t xml:space="preserve"> DESCRIPTION</w:t>
            </w:r>
          </w:p>
        </w:tc>
        <w:tc>
          <w:tcPr>
            <w:tcW w:w="1080" w:type="dxa"/>
          </w:tcPr>
          <w:p w14:paraId="6E861EB0" w14:textId="77777777" w:rsidR="00314B36" w:rsidRPr="00287BD3" w:rsidRDefault="00314B36">
            <w:pPr>
              <w:spacing w:before="60" w:after="0"/>
              <w:jc w:val="center"/>
              <w:rPr>
                <w:b/>
                <w:u w:val="single"/>
              </w:rPr>
            </w:pPr>
            <w:r w:rsidRPr="00287BD3">
              <w:rPr>
                <w:b/>
                <w:u w:val="single"/>
              </w:rPr>
              <w:t>UNITS</w:t>
            </w:r>
          </w:p>
        </w:tc>
        <w:tc>
          <w:tcPr>
            <w:tcW w:w="1644" w:type="dxa"/>
          </w:tcPr>
          <w:p w14:paraId="6E861EB1" w14:textId="77777777" w:rsidR="00314B36" w:rsidRPr="00287BD3" w:rsidRDefault="00314B36">
            <w:pPr>
              <w:spacing w:before="60" w:after="0"/>
              <w:ind w:left="0" w:firstLine="0"/>
              <w:jc w:val="center"/>
              <w:rPr>
                <w:b/>
                <w:u w:val="single"/>
              </w:rPr>
            </w:pPr>
            <w:r w:rsidRPr="00287BD3">
              <w:rPr>
                <w:b/>
                <w:u w:val="single"/>
              </w:rPr>
              <w:t>TIME PERIOD COVERED</w:t>
            </w:r>
          </w:p>
        </w:tc>
        <w:tc>
          <w:tcPr>
            <w:tcW w:w="1661" w:type="dxa"/>
          </w:tcPr>
          <w:p w14:paraId="6E861EB2" w14:textId="77777777" w:rsidR="00314B36" w:rsidRPr="00287BD3" w:rsidRDefault="00314B36">
            <w:pPr>
              <w:spacing w:before="60" w:after="0"/>
              <w:ind w:left="42" w:right="128" w:firstLine="0"/>
              <w:jc w:val="center"/>
              <w:rPr>
                <w:b/>
                <w:u w:val="single"/>
              </w:rPr>
            </w:pPr>
            <w:r w:rsidRPr="00287BD3">
              <w:rPr>
                <w:b/>
                <w:u w:val="single"/>
              </w:rPr>
              <w:t>UPDATE TIME</w:t>
            </w:r>
          </w:p>
        </w:tc>
        <w:tc>
          <w:tcPr>
            <w:tcW w:w="1661" w:type="dxa"/>
          </w:tcPr>
          <w:p w14:paraId="6E861EB3" w14:textId="77777777" w:rsidR="00314B36" w:rsidRPr="00287BD3" w:rsidRDefault="00314B36">
            <w:pPr>
              <w:spacing w:before="60" w:after="0"/>
              <w:ind w:left="42" w:firstLine="0"/>
              <w:jc w:val="center"/>
              <w:rPr>
                <w:b/>
                <w:u w:val="single"/>
              </w:rPr>
            </w:pPr>
            <w:smartTag w:uri="urn:schemas-microsoft-com:office:smarttags" w:element="stockticker">
              <w:r w:rsidRPr="00287BD3">
                <w:rPr>
                  <w:b/>
                  <w:u w:val="single"/>
                </w:rPr>
                <w:t>DATA</w:t>
              </w:r>
            </w:smartTag>
            <w:r w:rsidRPr="00287BD3">
              <w:rPr>
                <w:b/>
                <w:u w:val="single"/>
              </w:rPr>
              <w:t xml:space="preserve"> </w:t>
            </w:r>
          </w:p>
          <w:p w14:paraId="6E861EB4" w14:textId="77777777" w:rsidR="00314B36" w:rsidRPr="00287BD3" w:rsidRDefault="00314B36">
            <w:pPr>
              <w:spacing w:before="60" w:after="0"/>
              <w:jc w:val="center"/>
              <w:rPr>
                <w:b/>
                <w:u w:val="single"/>
              </w:rPr>
            </w:pPr>
            <w:r w:rsidRPr="00287BD3">
              <w:rPr>
                <w:b/>
                <w:u w:val="single"/>
              </w:rPr>
              <w:t xml:space="preserve">CATEGORY </w:t>
            </w:r>
          </w:p>
        </w:tc>
      </w:tr>
      <w:tr w:rsidR="00314B36" w:rsidRPr="00287BD3" w14:paraId="6E861EBD" w14:textId="77777777">
        <w:trPr>
          <w:cantSplit/>
        </w:trPr>
        <w:tc>
          <w:tcPr>
            <w:tcW w:w="3420" w:type="dxa"/>
          </w:tcPr>
          <w:p w14:paraId="6E861EB6" w14:textId="0A33E2BE" w:rsidR="00314B36" w:rsidRPr="00287BD3" w:rsidRDefault="00314B36" w:rsidP="005640C4">
            <w:pPr>
              <w:spacing w:after="120"/>
              <w:ind w:left="360" w:hanging="360"/>
              <w:jc w:val="left"/>
            </w:pPr>
            <w:r w:rsidRPr="00287BD3">
              <w:t>1.</w:t>
            </w:r>
            <w:r w:rsidRPr="00287BD3">
              <w:tab/>
              <w:t>For individual</w:t>
            </w:r>
            <w:r w:rsidR="005640C4">
              <w:t xml:space="preserve">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984DC8">
              <w:t>s</w:t>
            </w:r>
            <w:r w:rsidRPr="00287BD3">
              <w:t xml:space="preserve"> </w:t>
            </w:r>
            <w:r w:rsidR="00B525CD">
              <w:t xml:space="preserve">or </w:t>
            </w:r>
            <w:r w:rsidR="007847C7">
              <w:rPr>
                <w:b/>
              </w:rPr>
              <w:t xml:space="preserve">Embedded Transmission Systems </w:t>
            </w:r>
            <w:r w:rsidRPr="00287BD3">
              <w:t xml:space="preserve">the </w:t>
            </w:r>
            <w:r w:rsidR="00B525CD" w:rsidRPr="00287BD3">
              <w:t>Set</w:t>
            </w:r>
            <w:r w:rsidR="00B525CD">
              <w:t>/</w:t>
            </w:r>
            <w:r w:rsidR="00B525CD" w:rsidRPr="00833591">
              <w:rPr>
                <w:b/>
              </w:rPr>
              <w:t>System</w:t>
            </w:r>
            <w:r w:rsidR="00B525CD">
              <w:t xml:space="preserve"> </w:t>
            </w:r>
            <w:r w:rsidRPr="00287BD3">
              <w:t>number and</w:t>
            </w:r>
            <w:r w:rsidR="00B525CD">
              <w:rPr>
                <w:b/>
              </w:rPr>
              <w:t xml:space="preserve"> </w:t>
            </w:r>
            <w:r w:rsidR="005640C4" w:rsidRPr="005640C4">
              <w:rPr>
                <w:b/>
              </w:rPr>
              <w:t xml:space="preserve">Embedded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984DC8">
              <w:t>/</w:t>
            </w:r>
            <w:r w:rsidR="007847C7">
              <w:rPr>
                <w:b/>
              </w:rPr>
              <w:t xml:space="preserve"> Embedded Transmission System </w:t>
            </w:r>
            <w:r w:rsidRPr="00287BD3">
              <w:t>capacity.  Duration of outage earliest start date latest finishing date.</w:t>
            </w:r>
          </w:p>
        </w:tc>
        <w:tc>
          <w:tcPr>
            <w:tcW w:w="1080" w:type="dxa"/>
          </w:tcPr>
          <w:p w14:paraId="6E861EB7" w14:textId="77777777" w:rsidR="00314B36" w:rsidRPr="00287BD3" w:rsidRDefault="00314B36">
            <w:pPr>
              <w:spacing w:after="0"/>
              <w:ind w:left="0" w:firstLine="0"/>
              <w:jc w:val="center"/>
            </w:pPr>
            <w:r w:rsidRPr="00287BD3">
              <w:t xml:space="preserve">MW </w:t>
            </w:r>
          </w:p>
          <w:p w14:paraId="6E861EB8" w14:textId="77777777" w:rsidR="00314B36" w:rsidRPr="00287BD3" w:rsidRDefault="00314B36">
            <w:pPr>
              <w:spacing w:after="0"/>
              <w:ind w:left="0" w:firstLine="0"/>
              <w:jc w:val="center"/>
            </w:pPr>
            <w:r w:rsidRPr="00287BD3">
              <w:t>Date</w:t>
            </w:r>
          </w:p>
        </w:tc>
        <w:tc>
          <w:tcPr>
            <w:tcW w:w="1644" w:type="dxa"/>
          </w:tcPr>
          <w:p w14:paraId="6E861EB9" w14:textId="77777777" w:rsidR="00314B36" w:rsidRPr="00287BD3" w:rsidRDefault="00314B36">
            <w:pPr>
              <w:spacing w:before="60"/>
              <w:ind w:left="0" w:firstLine="0"/>
              <w:jc w:val="center"/>
            </w:pPr>
          </w:p>
          <w:p w14:paraId="6E861EBA" w14:textId="77777777" w:rsidR="00314B36" w:rsidRPr="00287BD3" w:rsidRDefault="00314B36">
            <w:pPr>
              <w:spacing w:before="60"/>
              <w:ind w:left="0" w:firstLine="0"/>
              <w:jc w:val="center"/>
            </w:pPr>
            <w:r w:rsidRPr="00287BD3">
              <w:t>Weeks 9 - 52</w:t>
            </w:r>
          </w:p>
        </w:tc>
        <w:tc>
          <w:tcPr>
            <w:tcW w:w="1661" w:type="dxa"/>
          </w:tcPr>
          <w:p w14:paraId="6E861EBB" w14:textId="77777777" w:rsidR="00314B36" w:rsidRPr="00287BD3" w:rsidRDefault="00314B36">
            <w:pPr>
              <w:spacing w:before="60"/>
              <w:ind w:left="0" w:firstLine="0"/>
              <w:jc w:val="center"/>
            </w:pPr>
          </w:p>
        </w:tc>
        <w:tc>
          <w:tcPr>
            <w:tcW w:w="1661" w:type="dxa"/>
          </w:tcPr>
          <w:p w14:paraId="6E861EBC" w14:textId="77777777" w:rsidR="00314B36" w:rsidRPr="00287BD3" w:rsidRDefault="00314B36">
            <w:pPr>
              <w:spacing w:before="60"/>
              <w:ind w:left="0" w:firstLine="0"/>
              <w:jc w:val="center"/>
            </w:pPr>
          </w:p>
        </w:tc>
      </w:tr>
      <w:tr w:rsidR="00314B36" w:rsidRPr="00287BD3" w14:paraId="6E861EC4" w14:textId="77777777">
        <w:trPr>
          <w:cantSplit/>
        </w:trPr>
        <w:tc>
          <w:tcPr>
            <w:tcW w:w="3420" w:type="dxa"/>
          </w:tcPr>
          <w:p w14:paraId="6E861EBE" w14:textId="040A10D3" w:rsidR="00314B36" w:rsidRPr="00287BD3" w:rsidRDefault="00314B36">
            <w:pPr>
              <w:spacing w:after="120"/>
              <w:ind w:left="360" w:hanging="360"/>
              <w:jc w:val="left"/>
            </w:pPr>
            <w:r w:rsidRPr="00287BD3">
              <w:tab/>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estimates.</w:t>
            </w:r>
          </w:p>
        </w:tc>
        <w:tc>
          <w:tcPr>
            <w:tcW w:w="1080" w:type="dxa"/>
          </w:tcPr>
          <w:p w14:paraId="6E861EBF" w14:textId="77777777" w:rsidR="00314B36" w:rsidRPr="00287BD3" w:rsidRDefault="00314B36">
            <w:pPr>
              <w:spacing w:after="0"/>
              <w:ind w:left="0" w:firstLine="0"/>
              <w:jc w:val="center"/>
            </w:pPr>
            <w:r w:rsidRPr="00287BD3">
              <w:t xml:space="preserve">MW </w:t>
            </w:r>
          </w:p>
          <w:p w14:paraId="6E861EC0" w14:textId="77777777" w:rsidR="00314B36" w:rsidRPr="00287BD3" w:rsidRDefault="00314B36">
            <w:pPr>
              <w:spacing w:after="0"/>
              <w:ind w:left="0" w:firstLine="0"/>
              <w:jc w:val="center"/>
            </w:pPr>
            <w:r w:rsidRPr="00287BD3">
              <w:t>Date</w:t>
            </w:r>
          </w:p>
        </w:tc>
        <w:tc>
          <w:tcPr>
            <w:tcW w:w="1644" w:type="dxa"/>
          </w:tcPr>
          <w:p w14:paraId="6E861EC1" w14:textId="77777777" w:rsidR="00314B36" w:rsidRPr="00287BD3" w:rsidRDefault="00314B36">
            <w:pPr>
              <w:spacing w:before="60" w:after="120"/>
              <w:ind w:left="0" w:firstLine="0"/>
              <w:jc w:val="center"/>
            </w:pPr>
            <w:r w:rsidRPr="00287BD3">
              <w:t>Weeks 9 - 52</w:t>
            </w:r>
          </w:p>
        </w:tc>
        <w:tc>
          <w:tcPr>
            <w:tcW w:w="1661" w:type="dxa"/>
          </w:tcPr>
          <w:p w14:paraId="6E861EC2" w14:textId="77777777" w:rsidR="00314B36" w:rsidRPr="00287BD3" w:rsidRDefault="00314B36">
            <w:pPr>
              <w:spacing w:before="60" w:after="120"/>
              <w:ind w:left="0" w:firstLine="0"/>
              <w:jc w:val="center"/>
            </w:pPr>
            <w:r w:rsidRPr="00287BD3">
              <w:t>Week 2</w:t>
            </w:r>
          </w:p>
        </w:tc>
        <w:tc>
          <w:tcPr>
            <w:tcW w:w="1661" w:type="dxa"/>
          </w:tcPr>
          <w:p w14:paraId="6E861EC3" w14:textId="084915EB" w:rsidR="00314B36" w:rsidRPr="00287BD3" w:rsidRDefault="008572B5">
            <w:pPr>
              <w:spacing w:before="60" w:after="12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CB" w14:textId="77777777">
        <w:trPr>
          <w:cantSplit/>
        </w:trPr>
        <w:tc>
          <w:tcPr>
            <w:tcW w:w="3420" w:type="dxa"/>
          </w:tcPr>
          <w:p w14:paraId="6E861EC5" w14:textId="758F1942" w:rsidR="00314B36" w:rsidRPr="00287BD3" w:rsidRDefault="00314B36">
            <w:pPr>
              <w:spacing w:after="120"/>
              <w:ind w:left="360" w:hanging="360"/>
              <w:jc w:val="left"/>
            </w:pPr>
            <w:r w:rsidRPr="00287BD3">
              <w:t>2.</w:t>
            </w:r>
            <w:r w:rsidRPr="00287BD3">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informs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b/>
              </w:rPr>
              <w:t>s</w:t>
            </w:r>
            <w:r w:rsidRPr="00287BD3">
              <w:t xml:space="preserve"> of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requirements.</w:t>
            </w:r>
          </w:p>
        </w:tc>
        <w:tc>
          <w:tcPr>
            <w:tcW w:w="1080" w:type="dxa"/>
          </w:tcPr>
          <w:p w14:paraId="6E861EC6" w14:textId="77777777" w:rsidR="00314B36" w:rsidRPr="00287BD3" w:rsidRDefault="00314B36">
            <w:pPr>
              <w:spacing w:after="0"/>
              <w:ind w:left="0" w:firstLine="0"/>
              <w:jc w:val="center"/>
            </w:pPr>
            <w:r w:rsidRPr="00287BD3">
              <w:t xml:space="preserve">MW </w:t>
            </w:r>
          </w:p>
          <w:p w14:paraId="6E861EC7" w14:textId="77777777" w:rsidR="00314B36" w:rsidRPr="00287BD3" w:rsidRDefault="00314B36">
            <w:pPr>
              <w:spacing w:after="0"/>
              <w:ind w:left="0" w:firstLine="0"/>
              <w:jc w:val="center"/>
            </w:pPr>
            <w:r w:rsidRPr="00287BD3">
              <w:t>Date</w:t>
            </w:r>
          </w:p>
        </w:tc>
        <w:tc>
          <w:tcPr>
            <w:tcW w:w="1644" w:type="dxa"/>
          </w:tcPr>
          <w:p w14:paraId="6E861EC8" w14:textId="77777777" w:rsidR="00314B36" w:rsidRPr="00287BD3" w:rsidRDefault="00314B36">
            <w:pPr>
              <w:spacing w:before="60"/>
              <w:ind w:left="0" w:firstLine="0"/>
              <w:jc w:val="center"/>
            </w:pPr>
            <w:r w:rsidRPr="00287BD3">
              <w:t>Weeks 9 - 52</w:t>
            </w:r>
          </w:p>
        </w:tc>
        <w:tc>
          <w:tcPr>
            <w:tcW w:w="1661" w:type="dxa"/>
          </w:tcPr>
          <w:p w14:paraId="6E861EC9" w14:textId="77777777" w:rsidR="00314B36" w:rsidRPr="00287BD3" w:rsidRDefault="00314B36">
            <w:pPr>
              <w:spacing w:before="60"/>
              <w:ind w:left="0" w:firstLine="0"/>
              <w:jc w:val="center"/>
            </w:pPr>
            <w:r w:rsidRPr="00287BD3">
              <w:t>Week 4</w:t>
            </w:r>
          </w:p>
        </w:tc>
        <w:tc>
          <w:tcPr>
            <w:tcW w:w="1661" w:type="dxa"/>
          </w:tcPr>
          <w:p w14:paraId="6E861ECA" w14:textId="5C9FC43B" w:rsidR="00314B36" w:rsidRPr="00287BD3" w:rsidRDefault="008572B5">
            <w:pPr>
              <w:spacing w:before="6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D2" w14:textId="77777777">
        <w:trPr>
          <w:cantSplit/>
        </w:trPr>
        <w:tc>
          <w:tcPr>
            <w:tcW w:w="3420" w:type="dxa"/>
          </w:tcPr>
          <w:p w14:paraId="6E861ECC" w14:textId="1F2F7883" w:rsidR="00314B36" w:rsidRPr="00287BD3" w:rsidRDefault="00314B36">
            <w:pPr>
              <w:spacing w:after="120"/>
              <w:ind w:left="360" w:hanging="360"/>
              <w:jc w:val="left"/>
            </w:pPr>
            <w:r w:rsidRPr="00287BD3">
              <w:t>3.</w:t>
            </w:r>
            <w:r w:rsidRPr="00287BD3">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b/>
              </w:rPr>
              <w:t>s</w:t>
            </w:r>
            <w:r w:rsidRPr="00287BD3">
              <w:t xml:space="preserve"> provide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with </w:t>
            </w:r>
            <w:r w:rsidR="001C36ED" w:rsidRPr="001C36ED">
              <w:rPr>
                <w:b/>
              </w:rPr>
              <w:t>Embedded</w:t>
            </w:r>
            <w:r w:rsidR="001C36ED">
              <w:t xml:space="preserve"> </w:t>
            </w:r>
            <w:r w:rsidR="00DF0D68">
              <w:rPr>
                <w:color w:val="2B579A"/>
                <w:szCs w:val="24"/>
                <w:shd w:val="clear" w:color="auto" w:fill="E6E6E6"/>
              </w:rPr>
              <w:fldChar w:fldCharType="begin"/>
            </w:r>
            <w:r w:rsidR="00DF0D68">
              <w:rPr>
                <w:szCs w:val="24"/>
              </w:rPr>
              <w:instrText xml:space="preserve"> REF pgm \h </w:instrText>
            </w:r>
            <w:r w:rsidR="00DF0D68">
              <w:rPr>
                <w:color w:val="2B579A"/>
                <w:szCs w:val="24"/>
                <w:shd w:val="clear" w:color="auto" w:fill="E6E6E6"/>
              </w:rPr>
            </w:r>
            <w:r w:rsidR="00DF0D68">
              <w:rPr>
                <w:color w:val="2B579A"/>
                <w:szCs w:val="24"/>
                <w:shd w:val="clear" w:color="auto" w:fill="E6E6E6"/>
              </w:rPr>
              <w:fldChar w:fldCharType="separate"/>
            </w:r>
            <w:r w:rsidR="005C572C">
              <w:rPr>
                <w:b/>
              </w:rPr>
              <w:t>Power Generating Module</w:t>
            </w:r>
            <w:r w:rsidR="00DF0D68">
              <w:rPr>
                <w:color w:val="2B579A"/>
                <w:szCs w:val="24"/>
                <w:shd w:val="clear" w:color="auto" w:fill="E6E6E6"/>
              </w:rPr>
              <w:fldChar w:fldCharType="end"/>
            </w:r>
            <w:r w:rsidR="00C10C33">
              <w:rPr>
                <w:szCs w:val="24"/>
              </w:rPr>
              <w:t xml:space="preserve"> </w:t>
            </w:r>
            <w:r w:rsidR="007F1C6E">
              <w:t xml:space="preserve">or </w:t>
            </w:r>
            <w:r w:rsidR="007847C7">
              <w:rPr>
                <w:b/>
              </w:rPr>
              <w:t xml:space="preserve">Embedded Transmission System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estimates.</w:t>
            </w:r>
          </w:p>
        </w:tc>
        <w:tc>
          <w:tcPr>
            <w:tcW w:w="1080" w:type="dxa"/>
          </w:tcPr>
          <w:p w14:paraId="6E861ECD" w14:textId="77777777" w:rsidR="00314B36" w:rsidRPr="00287BD3" w:rsidRDefault="00314B36">
            <w:pPr>
              <w:spacing w:after="0"/>
              <w:ind w:left="0" w:firstLine="0"/>
              <w:jc w:val="center"/>
            </w:pPr>
            <w:r w:rsidRPr="00287BD3">
              <w:t xml:space="preserve">MW </w:t>
            </w:r>
          </w:p>
          <w:p w14:paraId="6E861ECE" w14:textId="77777777" w:rsidR="00314B36" w:rsidRPr="00287BD3" w:rsidRDefault="00314B36">
            <w:pPr>
              <w:spacing w:after="0"/>
              <w:ind w:left="0" w:firstLine="0"/>
              <w:jc w:val="center"/>
            </w:pPr>
            <w:r w:rsidRPr="00287BD3">
              <w:t>Date</w:t>
            </w:r>
          </w:p>
        </w:tc>
        <w:tc>
          <w:tcPr>
            <w:tcW w:w="1644" w:type="dxa"/>
          </w:tcPr>
          <w:p w14:paraId="6E861ECF" w14:textId="77777777" w:rsidR="00314B36" w:rsidRPr="00287BD3" w:rsidRDefault="00314B36">
            <w:pPr>
              <w:spacing w:before="60"/>
              <w:ind w:left="0" w:firstLine="0"/>
              <w:jc w:val="center"/>
            </w:pPr>
            <w:r w:rsidRPr="00287BD3">
              <w:t>Weeks 18 - 52</w:t>
            </w:r>
          </w:p>
        </w:tc>
        <w:tc>
          <w:tcPr>
            <w:tcW w:w="1661" w:type="dxa"/>
          </w:tcPr>
          <w:p w14:paraId="6E861ED0" w14:textId="77777777" w:rsidR="00314B36" w:rsidRPr="00287BD3" w:rsidRDefault="00314B36">
            <w:pPr>
              <w:spacing w:before="60"/>
              <w:ind w:left="0" w:firstLine="0"/>
              <w:jc w:val="center"/>
            </w:pPr>
            <w:r w:rsidRPr="00287BD3">
              <w:t>Week 10</w:t>
            </w:r>
          </w:p>
        </w:tc>
        <w:tc>
          <w:tcPr>
            <w:tcW w:w="1661" w:type="dxa"/>
          </w:tcPr>
          <w:p w14:paraId="6E861ED1" w14:textId="06E1AA6E" w:rsidR="00314B36" w:rsidRPr="00287BD3" w:rsidRDefault="008572B5">
            <w:pPr>
              <w:spacing w:before="6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D9" w14:textId="77777777">
        <w:trPr>
          <w:cantSplit/>
        </w:trPr>
        <w:tc>
          <w:tcPr>
            <w:tcW w:w="3420" w:type="dxa"/>
          </w:tcPr>
          <w:p w14:paraId="6E861ED3" w14:textId="2077D65F" w:rsidR="00314B36" w:rsidRPr="00287BD3" w:rsidRDefault="00314B36">
            <w:pPr>
              <w:spacing w:after="120"/>
              <w:ind w:left="360" w:hanging="360"/>
              <w:jc w:val="left"/>
            </w:pPr>
            <w:r w:rsidRPr="00287BD3">
              <w:t>4.</w:t>
            </w:r>
            <w:r w:rsidRPr="00287BD3">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informs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b/>
              </w:rPr>
              <w:t>s</w:t>
            </w:r>
            <w:r w:rsidRPr="00287BD3">
              <w:t xml:space="preserve"> of change to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requirements.</w:t>
            </w:r>
          </w:p>
        </w:tc>
        <w:tc>
          <w:tcPr>
            <w:tcW w:w="1080" w:type="dxa"/>
          </w:tcPr>
          <w:p w14:paraId="6E861ED4" w14:textId="77777777" w:rsidR="00314B36" w:rsidRPr="00287BD3" w:rsidRDefault="00314B36">
            <w:pPr>
              <w:spacing w:after="0"/>
              <w:ind w:left="0" w:firstLine="0"/>
              <w:jc w:val="center"/>
            </w:pPr>
            <w:r w:rsidRPr="00287BD3">
              <w:t xml:space="preserve">MW </w:t>
            </w:r>
          </w:p>
          <w:p w14:paraId="6E861ED5" w14:textId="77777777" w:rsidR="00314B36" w:rsidRPr="00287BD3" w:rsidRDefault="00314B36">
            <w:pPr>
              <w:spacing w:after="0"/>
              <w:ind w:left="0" w:firstLine="0"/>
              <w:jc w:val="center"/>
            </w:pPr>
            <w:r w:rsidRPr="00287BD3">
              <w:t>Date</w:t>
            </w:r>
          </w:p>
        </w:tc>
        <w:tc>
          <w:tcPr>
            <w:tcW w:w="1644" w:type="dxa"/>
          </w:tcPr>
          <w:p w14:paraId="6E861ED6" w14:textId="77777777" w:rsidR="00314B36" w:rsidRPr="00287BD3" w:rsidRDefault="00314B36">
            <w:pPr>
              <w:spacing w:before="60"/>
              <w:ind w:left="0" w:firstLine="0"/>
              <w:jc w:val="center"/>
            </w:pPr>
            <w:r w:rsidRPr="00287BD3">
              <w:t>Weeks 18 - 52</w:t>
            </w:r>
          </w:p>
        </w:tc>
        <w:tc>
          <w:tcPr>
            <w:tcW w:w="1661" w:type="dxa"/>
          </w:tcPr>
          <w:p w14:paraId="6E861ED7" w14:textId="77777777" w:rsidR="00314B36" w:rsidRPr="00287BD3" w:rsidRDefault="00314B36">
            <w:pPr>
              <w:spacing w:before="60"/>
              <w:ind w:left="0" w:firstLine="0"/>
              <w:jc w:val="center"/>
            </w:pPr>
            <w:r w:rsidRPr="00287BD3">
              <w:t>Week 12</w:t>
            </w:r>
          </w:p>
        </w:tc>
        <w:tc>
          <w:tcPr>
            <w:tcW w:w="1661" w:type="dxa"/>
          </w:tcPr>
          <w:p w14:paraId="6E861ED8" w14:textId="0E29292D" w:rsidR="00314B36" w:rsidRPr="00287BD3" w:rsidRDefault="008572B5">
            <w:pPr>
              <w:spacing w:before="6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E0" w14:textId="77777777">
        <w:trPr>
          <w:cantSplit/>
        </w:trPr>
        <w:tc>
          <w:tcPr>
            <w:tcW w:w="3420" w:type="dxa"/>
          </w:tcPr>
          <w:p w14:paraId="6E861EDA" w14:textId="6F4EC091" w:rsidR="00314B36" w:rsidRPr="00287BD3" w:rsidRDefault="00314B36" w:rsidP="005640C4">
            <w:pPr>
              <w:spacing w:after="120"/>
              <w:ind w:left="360" w:hanging="360"/>
              <w:jc w:val="left"/>
            </w:pPr>
            <w:r w:rsidRPr="00287BD3">
              <w:t>5.</w:t>
            </w:r>
            <w:r w:rsidRPr="00287BD3">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b/>
              </w:rPr>
              <w:t>s</w:t>
            </w:r>
            <w:r w:rsidRPr="00287BD3">
              <w:t xml:space="preserve"> provide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with </w:t>
            </w:r>
            <w:r w:rsidR="005640C4" w:rsidRPr="005640C4">
              <w:rPr>
                <w:b/>
              </w:rPr>
              <w:t xml:space="preserve">Embedded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984DC8">
              <w:t xml:space="preserve"> </w:t>
            </w:r>
            <w:r w:rsidR="009611C7" w:rsidRPr="009611C7">
              <w:t>or</w:t>
            </w:r>
            <w:r w:rsidR="009611C7">
              <w:rPr>
                <w:b/>
              </w:rPr>
              <w:t xml:space="preserve"> </w:t>
            </w:r>
            <w:r w:rsidR="007847C7">
              <w:rPr>
                <w:b/>
              </w:rPr>
              <w:t>Embedded Transmission System</w:t>
            </w:r>
            <w:r w:rsidRPr="00287BD3">
              <w:t xml:space="preserve">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estimates.</w:t>
            </w:r>
          </w:p>
        </w:tc>
        <w:tc>
          <w:tcPr>
            <w:tcW w:w="1080" w:type="dxa"/>
          </w:tcPr>
          <w:p w14:paraId="6E861EDB" w14:textId="77777777" w:rsidR="00314B36" w:rsidRPr="00287BD3" w:rsidRDefault="00314B36">
            <w:pPr>
              <w:spacing w:after="0"/>
              <w:ind w:left="0" w:firstLine="0"/>
              <w:jc w:val="center"/>
            </w:pPr>
            <w:r w:rsidRPr="00287BD3">
              <w:t xml:space="preserve">MW </w:t>
            </w:r>
          </w:p>
          <w:p w14:paraId="6E861EDC" w14:textId="77777777" w:rsidR="00314B36" w:rsidRPr="00287BD3" w:rsidRDefault="00314B36">
            <w:pPr>
              <w:spacing w:after="0"/>
              <w:ind w:left="0" w:firstLine="0"/>
              <w:jc w:val="center"/>
            </w:pPr>
            <w:r w:rsidRPr="00287BD3">
              <w:t>Date</w:t>
            </w:r>
          </w:p>
        </w:tc>
        <w:tc>
          <w:tcPr>
            <w:tcW w:w="1644" w:type="dxa"/>
          </w:tcPr>
          <w:p w14:paraId="6E861EDD" w14:textId="77777777" w:rsidR="00314B36" w:rsidRPr="00287BD3" w:rsidRDefault="00314B36">
            <w:pPr>
              <w:spacing w:before="60"/>
              <w:ind w:left="0" w:firstLine="0"/>
              <w:jc w:val="center"/>
            </w:pPr>
            <w:r w:rsidRPr="00287BD3">
              <w:t>Weeks 28 - 52</w:t>
            </w:r>
          </w:p>
        </w:tc>
        <w:tc>
          <w:tcPr>
            <w:tcW w:w="1661" w:type="dxa"/>
          </w:tcPr>
          <w:p w14:paraId="6E861EDE" w14:textId="77777777" w:rsidR="00314B36" w:rsidRPr="00287BD3" w:rsidRDefault="00314B36">
            <w:pPr>
              <w:spacing w:before="60"/>
              <w:ind w:left="0" w:firstLine="0"/>
              <w:jc w:val="center"/>
            </w:pPr>
            <w:r w:rsidRPr="00287BD3">
              <w:t>Week 25</w:t>
            </w:r>
          </w:p>
        </w:tc>
        <w:tc>
          <w:tcPr>
            <w:tcW w:w="1661" w:type="dxa"/>
          </w:tcPr>
          <w:p w14:paraId="6E861EDF" w14:textId="677A4505" w:rsidR="00314B36" w:rsidRPr="00287BD3" w:rsidRDefault="008572B5">
            <w:pPr>
              <w:spacing w:before="6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E7" w14:textId="77777777">
        <w:trPr>
          <w:cantSplit/>
        </w:trPr>
        <w:tc>
          <w:tcPr>
            <w:tcW w:w="3420" w:type="dxa"/>
          </w:tcPr>
          <w:p w14:paraId="6E861EE1" w14:textId="0989D69F" w:rsidR="00314B36" w:rsidRPr="00287BD3" w:rsidRDefault="00314B36">
            <w:pPr>
              <w:spacing w:after="120"/>
              <w:ind w:left="360" w:hanging="360"/>
              <w:jc w:val="left"/>
            </w:pPr>
            <w:r w:rsidRPr="00287BD3">
              <w:t>6.</w:t>
            </w:r>
            <w:r w:rsidRPr="00287BD3">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informs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b/>
              </w:rPr>
              <w:t>s</w:t>
            </w:r>
            <w:r w:rsidRPr="00287BD3">
              <w:t xml:space="preserve"> of changes to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requirements.</w:t>
            </w:r>
          </w:p>
        </w:tc>
        <w:tc>
          <w:tcPr>
            <w:tcW w:w="1080" w:type="dxa"/>
          </w:tcPr>
          <w:p w14:paraId="6E861EE2" w14:textId="77777777" w:rsidR="00314B36" w:rsidRPr="00287BD3" w:rsidRDefault="00314B36">
            <w:pPr>
              <w:spacing w:after="0"/>
              <w:ind w:left="0" w:firstLine="0"/>
              <w:jc w:val="center"/>
            </w:pPr>
            <w:r w:rsidRPr="00287BD3">
              <w:t xml:space="preserve">MW </w:t>
            </w:r>
          </w:p>
          <w:p w14:paraId="6E861EE3" w14:textId="77777777" w:rsidR="00314B36" w:rsidRPr="00287BD3" w:rsidRDefault="00314B36">
            <w:pPr>
              <w:spacing w:after="0"/>
              <w:ind w:left="0" w:firstLine="0"/>
              <w:jc w:val="center"/>
            </w:pPr>
            <w:r w:rsidRPr="00287BD3">
              <w:t>Date</w:t>
            </w:r>
          </w:p>
        </w:tc>
        <w:tc>
          <w:tcPr>
            <w:tcW w:w="1644" w:type="dxa"/>
          </w:tcPr>
          <w:p w14:paraId="6E861EE4" w14:textId="77777777" w:rsidR="00314B36" w:rsidRPr="00287BD3" w:rsidRDefault="00314B36">
            <w:pPr>
              <w:spacing w:before="60"/>
              <w:ind w:left="0" w:firstLine="0"/>
              <w:jc w:val="center"/>
            </w:pPr>
            <w:r w:rsidRPr="00287BD3">
              <w:t>Weeks 31 - 52</w:t>
            </w:r>
          </w:p>
        </w:tc>
        <w:tc>
          <w:tcPr>
            <w:tcW w:w="1661" w:type="dxa"/>
          </w:tcPr>
          <w:p w14:paraId="6E861EE5" w14:textId="77777777" w:rsidR="00314B36" w:rsidRPr="00287BD3" w:rsidRDefault="00314B36">
            <w:pPr>
              <w:spacing w:before="60"/>
              <w:ind w:left="0" w:firstLine="0"/>
              <w:jc w:val="center"/>
            </w:pPr>
            <w:r w:rsidRPr="00287BD3">
              <w:t>Week 27</w:t>
            </w:r>
          </w:p>
        </w:tc>
        <w:tc>
          <w:tcPr>
            <w:tcW w:w="1661" w:type="dxa"/>
          </w:tcPr>
          <w:p w14:paraId="6E861EE6" w14:textId="5C7B4034" w:rsidR="00314B36" w:rsidRPr="00287BD3" w:rsidRDefault="008572B5">
            <w:pPr>
              <w:spacing w:before="6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EE" w14:textId="77777777">
        <w:trPr>
          <w:cantSplit/>
        </w:trPr>
        <w:tc>
          <w:tcPr>
            <w:tcW w:w="3420" w:type="dxa"/>
          </w:tcPr>
          <w:p w14:paraId="6E861EE8" w14:textId="4CC8BFE2" w:rsidR="00314B36" w:rsidRPr="00287BD3" w:rsidRDefault="00314B36" w:rsidP="00422DA8">
            <w:pPr>
              <w:spacing w:after="120"/>
              <w:ind w:left="360" w:hanging="360"/>
              <w:jc w:val="left"/>
            </w:pPr>
            <w:r w:rsidRPr="00287BD3">
              <w:lastRenderedPageBreak/>
              <w:t>7.</w:t>
            </w:r>
            <w:r w:rsidRPr="00287BD3">
              <w:tab/>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b/>
              </w:rPr>
              <w:t>s</w:t>
            </w:r>
            <w:r w:rsidRPr="00287BD3">
              <w:t xml:space="preserve"> will provide estimates of </w:t>
            </w:r>
            <w:r w:rsidR="00422DA8" w:rsidRPr="005640C4">
              <w:rPr>
                <w:b/>
              </w:rPr>
              <w:t xml:space="preserve">Embedded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A44C57">
              <w:t xml:space="preserve"> </w:t>
            </w:r>
            <w:r w:rsidR="00891566">
              <w:rPr>
                <w:b/>
              </w:rPr>
              <w:t xml:space="preserve">or </w:t>
            </w:r>
            <w:r w:rsidR="007847C7">
              <w:rPr>
                <w:b/>
              </w:rPr>
              <w:t>Embedded Transmission System</w:t>
            </w:r>
            <w:r w:rsidRPr="00287BD3">
              <w:t xml:space="preserve">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w:t>
            </w:r>
          </w:p>
        </w:tc>
        <w:tc>
          <w:tcPr>
            <w:tcW w:w="1080" w:type="dxa"/>
          </w:tcPr>
          <w:p w14:paraId="6E861EE9" w14:textId="77777777" w:rsidR="00314B36" w:rsidRPr="00287BD3" w:rsidRDefault="00314B36">
            <w:pPr>
              <w:spacing w:after="0"/>
              <w:ind w:left="0" w:firstLine="0"/>
              <w:jc w:val="center"/>
            </w:pPr>
            <w:r w:rsidRPr="00287BD3">
              <w:t xml:space="preserve">MW </w:t>
            </w:r>
          </w:p>
          <w:p w14:paraId="6E861EEA" w14:textId="77777777" w:rsidR="00314B36" w:rsidRPr="00287BD3" w:rsidRDefault="00314B36">
            <w:pPr>
              <w:spacing w:after="0"/>
              <w:ind w:left="0" w:firstLine="0"/>
              <w:jc w:val="center"/>
            </w:pPr>
            <w:r w:rsidRPr="00287BD3">
              <w:t>Date</w:t>
            </w:r>
          </w:p>
        </w:tc>
        <w:tc>
          <w:tcPr>
            <w:tcW w:w="1644" w:type="dxa"/>
          </w:tcPr>
          <w:p w14:paraId="6E861EEB" w14:textId="77777777" w:rsidR="00314B36" w:rsidRPr="00287BD3" w:rsidRDefault="00314B36">
            <w:pPr>
              <w:spacing w:before="60"/>
              <w:ind w:left="0" w:firstLine="0"/>
              <w:jc w:val="center"/>
            </w:pPr>
            <w:r w:rsidRPr="00287BD3">
              <w:t>Weeks 44 - 52</w:t>
            </w:r>
          </w:p>
        </w:tc>
        <w:tc>
          <w:tcPr>
            <w:tcW w:w="1661" w:type="dxa"/>
          </w:tcPr>
          <w:p w14:paraId="6E861EEC" w14:textId="77777777" w:rsidR="00314B36" w:rsidRPr="00287BD3" w:rsidRDefault="00314B36">
            <w:pPr>
              <w:spacing w:before="60"/>
              <w:ind w:left="0" w:firstLine="0"/>
              <w:jc w:val="center"/>
            </w:pPr>
            <w:r w:rsidRPr="00287BD3">
              <w:t>Week 41</w:t>
            </w:r>
          </w:p>
        </w:tc>
        <w:tc>
          <w:tcPr>
            <w:tcW w:w="1661" w:type="dxa"/>
          </w:tcPr>
          <w:p w14:paraId="6E861EED" w14:textId="23448A6C" w:rsidR="00314B36" w:rsidRPr="00287BD3" w:rsidRDefault="008572B5">
            <w:pPr>
              <w:spacing w:before="6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EF5" w14:textId="77777777">
        <w:trPr>
          <w:cantSplit/>
        </w:trPr>
        <w:tc>
          <w:tcPr>
            <w:tcW w:w="3420" w:type="dxa"/>
          </w:tcPr>
          <w:p w14:paraId="6E861EEF" w14:textId="6222C440" w:rsidR="00314B36" w:rsidRPr="00287BD3" w:rsidRDefault="00314B36">
            <w:pPr>
              <w:spacing w:after="120"/>
              <w:ind w:left="360" w:hanging="360"/>
              <w:jc w:val="left"/>
            </w:pPr>
            <w:r w:rsidRPr="00287BD3">
              <w:t>8.</w:t>
            </w:r>
            <w:r w:rsidRPr="00287BD3">
              <w:tab/>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inform contracted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b/>
              </w:rPr>
              <w:t>s</w:t>
            </w:r>
            <w:r w:rsidRPr="00287BD3">
              <w:t xml:space="preserve"> of changes to </w:t>
            </w:r>
            <w:r w:rsidR="008572B5">
              <w:rPr>
                <w:color w:val="2B579A"/>
                <w:shd w:val="clear" w:color="auto" w:fill="E6E6E6"/>
              </w:rPr>
              <w:fldChar w:fldCharType="begin"/>
            </w:r>
            <w:r w:rsidR="008572B5">
              <w:instrText xml:space="preserve"> REF OutputUsable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Output Usable</w:t>
            </w:r>
            <w:r w:rsidR="008572B5">
              <w:rPr>
                <w:color w:val="2B579A"/>
                <w:shd w:val="clear" w:color="auto" w:fill="E6E6E6"/>
              </w:rPr>
              <w:fldChar w:fldCharType="end"/>
            </w:r>
            <w:r w:rsidRPr="00287BD3">
              <w:t xml:space="preserve"> requirements.</w:t>
            </w:r>
          </w:p>
        </w:tc>
        <w:tc>
          <w:tcPr>
            <w:tcW w:w="1080" w:type="dxa"/>
          </w:tcPr>
          <w:p w14:paraId="6E861EF0" w14:textId="77777777" w:rsidR="00314B36" w:rsidRPr="00287BD3" w:rsidRDefault="00314B36">
            <w:pPr>
              <w:spacing w:after="0"/>
              <w:ind w:left="0" w:firstLine="0"/>
              <w:jc w:val="center"/>
            </w:pPr>
            <w:r w:rsidRPr="00287BD3">
              <w:t xml:space="preserve">MW </w:t>
            </w:r>
          </w:p>
          <w:p w14:paraId="6E861EF1" w14:textId="77777777" w:rsidR="00314B36" w:rsidRPr="00287BD3" w:rsidRDefault="00314B36">
            <w:pPr>
              <w:spacing w:after="0"/>
              <w:ind w:left="0" w:firstLine="0"/>
              <w:jc w:val="center"/>
            </w:pPr>
            <w:r w:rsidRPr="00287BD3">
              <w:t>Date</w:t>
            </w:r>
          </w:p>
        </w:tc>
        <w:tc>
          <w:tcPr>
            <w:tcW w:w="1644" w:type="dxa"/>
          </w:tcPr>
          <w:p w14:paraId="6E861EF2" w14:textId="77777777" w:rsidR="00314B36" w:rsidRPr="00287BD3" w:rsidRDefault="00314B36">
            <w:pPr>
              <w:spacing w:before="60"/>
              <w:ind w:left="0" w:firstLine="0"/>
              <w:jc w:val="center"/>
            </w:pPr>
            <w:r w:rsidRPr="00287BD3">
              <w:t>Weeks 44 - 52</w:t>
            </w:r>
          </w:p>
        </w:tc>
        <w:tc>
          <w:tcPr>
            <w:tcW w:w="1661" w:type="dxa"/>
          </w:tcPr>
          <w:p w14:paraId="6E861EF3" w14:textId="77777777" w:rsidR="00314B36" w:rsidRPr="00287BD3" w:rsidRDefault="00314B36">
            <w:pPr>
              <w:spacing w:before="60"/>
              <w:ind w:left="0" w:firstLine="0"/>
              <w:jc w:val="center"/>
            </w:pPr>
            <w:r w:rsidRPr="00287BD3">
              <w:t>Week 43</w:t>
            </w:r>
          </w:p>
        </w:tc>
        <w:tc>
          <w:tcPr>
            <w:tcW w:w="1661" w:type="dxa"/>
          </w:tcPr>
          <w:p w14:paraId="6E861EF4" w14:textId="65D9951F" w:rsidR="00314B36" w:rsidRPr="00287BD3" w:rsidRDefault="008572B5">
            <w:pPr>
              <w:spacing w:before="6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bl>
    <w:p w14:paraId="6E861EF6" w14:textId="77777777" w:rsidR="00314B36" w:rsidRPr="00287BD3" w:rsidRDefault="00314B36">
      <w:pPr>
        <w:pStyle w:val="BodyText"/>
      </w:pPr>
    </w:p>
    <w:p w14:paraId="6E861EF7" w14:textId="77777777" w:rsidR="00314B36" w:rsidRPr="00287BD3" w:rsidRDefault="00314B36">
      <w:pPr>
        <w:pStyle w:val="Heading2"/>
      </w:pPr>
      <w:r w:rsidRPr="00287BD3">
        <w:br w:type="page"/>
      </w:r>
      <w:bookmarkStart w:id="1307" w:name="Schedule7d"/>
      <w:bookmarkStart w:id="1308" w:name="_Toc138331165"/>
      <w:r w:rsidRPr="00287BD3">
        <w:lastRenderedPageBreak/>
        <w:t>Schedule 7d</w:t>
      </w:r>
      <w:bookmarkEnd w:id="1307"/>
      <w:bookmarkEnd w:id="1308"/>
    </w:p>
    <w:p w14:paraId="6E861EF8" w14:textId="77777777" w:rsidR="00314B36" w:rsidRPr="00287BD3" w:rsidRDefault="00314B36">
      <w:pPr>
        <w:pStyle w:val="IndexHeading"/>
        <w:rPr>
          <w:b/>
          <w:caps/>
        </w:rPr>
      </w:pPr>
      <w:smartTag w:uri="urn:schemas-microsoft-com:office:smarttags" w:element="stockticker">
        <w:r w:rsidRPr="00287BD3">
          <w:rPr>
            <w:b/>
            <w:caps/>
          </w:rPr>
          <w:t>DATA</w:t>
        </w:r>
      </w:smartTag>
      <w:r w:rsidRPr="00287BD3">
        <w:rPr>
          <w:b/>
          <w:caps/>
        </w:rPr>
        <w:t xml:space="preserve"> REGISTRATION CODE</w:t>
      </w:r>
    </w:p>
    <w:p w14:paraId="6E861EF9" w14:textId="7DB5077F" w:rsidR="00314B36" w:rsidRPr="003B3441" w:rsidRDefault="00314B36">
      <w:pPr>
        <w:rPr>
          <w:b/>
          <w:caps/>
          <w:szCs w:val="24"/>
        </w:rPr>
      </w:pPr>
      <w:r w:rsidRPr="003B3441">
        <w:rPr>
          <w:b/>
          <w:caps/>
          <w:szCs w:val="24"/>
        </w:rPr>
        <w:t>OPERATIONAL PLANNING</w:t>
      </w:r>
      <w:r w:rsidR="00A23B1E">
        <w:rPr>
          <w:b/>
          <w:caps/>
          <w:szCs w:val="24"/>
        </w:rPr>
        <w:t xml:space="preserve"> - </w:t>
      </w:r>
      <w:r w:rsidRPr="003B3441">
        <w:rPr>
          <w:b/>
          <w:caps/>
          <w:szCs w:val="24"/>
        </w:rPr>
        <w:t xml:space="preserv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5C572C">
        <w:rPr>
          <w:b/>
          <w:caps/>
          <w:szCs w:val="24"/>
        </w:rPr>
        <w:t>User</w:t>
      </w:r>
      <w:r w:rsidR="008572B5">
        <w:rPr>
          <w:color w:val="2B579A"/>
          <w:shd w:val="clear" w:color="auto" w:fill="E6E6E6"/>
        </w:rPr>
        <w:fldChar w:fldCharType="end"/>
      </w:r>
      <w:r w:rsidRPr="003B3441">
        <w:rPr>
          <w:b/>
          <w:caps/>
          <w:szCs w:val="24"/>
        </w:rPr>
        <w:t xml:space="preserve"> </w:t>
      </w:r>
      <w:r w:rsidR="008572B5">
        <w:rPr>
          <w:color w:val="2B579A"/>
          <w:shd w:val="clear" w:color="auto" w:fill="E6E6E6"/>
        </w:rPr>
        <w:fldChar w:fldCharType="begin"/>
      </w:r>
      <w:r w:rsidR="008572B5">
        <w:instrText xml:space="preserve"> REF Plant \h  \* MERGEFORMAT </w:instrText>
      </w:r>
      <w:r w:rsidR="008572B5">
        <w:rPr>
          <w:color w:val="2B579A"/>
          <w:shd w:val="clear" w:color="auto" w:fill="E6E6E6"/>
        </w:rPr>
      </w:r>
      <w:r w:rsidR="008572B5">
        <w:rPr>
          <w:color w:val="2B579A"/>
          <w:shd w:val="clear" w:color="auto" w:fill="E6E6E6"/>
        </w:rPr>
        <w:fldChar w:fldCharType="separate"/>
      </w:r>
      <w:r w:rsidR="005C572C" w:rsidRPr="005C572C">
        <w:rPr>
          <w:b/>
          <w:caps/>
          <w:szCs w:val="24"/>
        </w:rPr>
        <w:t>Plant</w:t>
      </w:r>
      <w:r w:rsidR="008572B5">
        <w:rPr>
          <w:color w:val="2B579A"/>
          <w:shd w:val="clear" w:color="auto" w:fill="E6E6E6"/>
        </w:rPr>
        <w:fldChar w:fldCharType="end"/>
      </w:r>
      <w:r w:rsidR="00A23B1E">
        <w:rPr>
          <w:b/>
          <w:caps/>
          <w:szCs w:val="24"/>
        </w:rPr>
        <w:t>,</w:t>
      </w:r>
      <w:r w:rsidRPr="003B3441">
        <w:rPr>
          <w:b/>
          <w:caps/>
          <w:szCs w:val="24"/>
        </w:rPr>
        <w:t xml:space="preserve"> </w:t>
      </w:r>
      <w:r w:rsidR="008572B5">
        <w:rPr>
          <w:color w:val="2B579A"/>
          <w:shd w:val="clear" w:color="auto" w:fill="E6E6E6"/>
        </w:rPr>
        <w:fldChar w:fldCharType="begin"/>
      </w:r>
      <w:r w:rsidR="008572B5">
        <w:instrText xml:space="preserve"> REF Apparatus \h  \* MERGEFORMAT </w:instrText>
      </w:r>
      <w:r w:rsidR="008572B5">
        <w:rPr>
          <w:color w:val="2B579A"/>
          <w:shd w:val="clear" w:color="auto" w:fill="E6E6E6"/>
        </w:rPr>
      </w:r>
      <w:r w:rsidR="008572B5">
        <w:rPr>
          <w:color w:val="2B579A"/>
          <w:shd w:val="clear" w:color="auto" w:fill="E6E6E6"/>
        </w:rPr>
        <w:fldChar w:fldCharType="separate"/>
      </w:r>
      <w:r w:rsidR="005C572C" w:rsidRPr="005C572C">
        <w:rPr>
          <w:b/>
          <w:caps/>
          <w:szCs w:val="24"/>
        </w:rPr>
        <w:t>Apparatus</w:t>
      </w:r>
      <w:r w:rsidR="008572B5">
        <w:rPr>
          <w:color w:val="2B579A"/>
          <w:shd w:val="clear" w:color="auto" w:fill="E6E6E6"/>
        </w:rPr>
        <w:fldChar w:fldCharType="end"/>
      </w:r>
      <w:r w:rsidR="00A23B1E">
        <w:rPr>
          <w:b/>
          <w:caps/>
          <w:szCs w:val="24"/>
        </w:rPr>
        <w:t xml:space="preserve"> </w:t>
      </w:r>
      <w:smartTag w:uri="urn:schemas-microsoft-com:office:smarttags" w:element="stockticker">
        <w:r w:rsidR="00A23B1E">
          <w:rPr>
            <w:b/>
            <w:caps/>
            <w:szCs w:val="24"/>
          </w:rPr>
          <w:t>and</w:t>
        </w:r>
      </w:smartTag>
      <w:r w:rsidR="00A23B1E">
        <w:rPr>
          <w:b/>
          <w:caps/>
          <w:szCs w:val="24"/>
        </w:rPr>
        <w:t xml:space="preserve"> SYSTEMS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1710"/>
        <w:gridCol w:w="1710"/>
        <w:gridCol w:w="1684"/>
        <w:gridCol w:w="1684"/>
      </w:tblGrid>
      <w:tr w:rsidR="00314B36" w:rsidRPr="00287BD3" w14:paraId="6E861EFF" w14:textId="77777777">
        <w:tc>
          <w:tcPr>
            <w:tcW w:w="2790" w:type="dxa"/>
          </w:tcPr>
          <w:p w14:paraId="6E861EFA" w14:textId="77777777" w:rsidR="00314B36" w:rsidRPr="00287BD3" w:rsidRDefault="00314B36">
            <w:pPr>
              <w:spacing w:before="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710" w:type="dxa"/>
          </w:tcPr>
          <w:p w14:paraId="6E861EFB" w14:textId="77777777" w:rsidR="00314B36" w:rsidRPr="00287BD3" w:rsidRDefault="00314B36">
            <w:pPr>
              <w:spacing w:before="60"/>
              <w:jc w:val="center"/>
              <w:rPr>
                <w:b/>
                <w:caps/>
                <w:u w:val="single"/>
              </w:rPr>
            </w:pPr>
            <w:r w:rsidRPr="00287BD3">
              <w:rPr>
                <w:b/>
                <w:caps/>
                <w:u w:val="single"/>
              </w:rPr>
              <w:t>UNITS</w:t>
            </w:r>
          </w:p>
        </w:tc>
        <w:tc>
          <w:tcPr>
            <w:tcW w:w="1710" w:type="dxa"/>
          </w:tcPr>
          <w:p w14:paraId="6E861EFC" w14:textId="77777777" w:rsidR="00314B36" w:rsidRPr="00287BD3" w:rsidRDefault="00314B36">
            <w:pPr>
              <w:spacing w:before="60"/>
              <w:ind w:left="0" w:firstLine="0"/>
              <w:jc w:val="center"/>
              <w:rPr>
                <w:b/>
                <w:caps/>
                <w:u w:val="single"/>
              </w:rPr>
            </w:pPr>
            <w:r w:rsidRPr="00287BD3">
              <w:rPr>
                <w:b/>
                <w:caps/>
                <w:u w:val="single"/>
              </w:rPr>
              <w:t>TIME PERIOD COVERED</w:t>
            </w:r>
          </w:p>
        </w:tc>
        <w:tc>
          <w:tcPr>
            <w:tcW w:w="1684" w:type="dxa"/>
          </w:tcPr>
          <w:p w14:paraId="6E861EFD" w14:textId="77777777" w:rsidR="00314B36" w:rsidRPr="00287BD3" w:rsidRDefault="00314B36">
            <w:pPr>
              <w:spacing w:before="60"/>
              <w:ind w:left="0" w:firstLine="0"/>
              <w:jc w:val="center"/>
              <w:rPr>
                <w:b/>
                <w:caps/>
                <w:u w:val="single"/>
              </w:rPr>
            </w:pPr>
            <w:r w:rsidRPr="00287BD3">
              <w:rPr>
                <w:b/>
                <w:caps/>
                <w:u w:val="single"/>
              </w:rPr>
              <w:t>UPDATE TIME</w:t>
            </w:r>
          </w:p>
        </w:tc>
        <w:tc>
          <w:tcPr>
            <w:tcW w:w="1684" w:type="dxa"/>
          </w:tcPr>
          <w:p w14:paraId="6E861EFE" w14:textId="77777777" w:rsidR="00314B36" w:rsidRPr="00287BD3" w:rsidRDefault="00314B36">
            <w:pPr>
              <w:spacing w:before="60"/>
              <w:ind w:left="42" w:hanging="42"/>
              <w:jc w:val="center"/>
              <w:rPr>
                <w:b/>
                <w:caps/>
                <w:u w:val="single"/>
              </w:rPr>
            </w:pPr>
            <w:smartTag w:uri="urn:schemas-microsoft-com:office:smarttags" w:element="stockticker">
              <w:r w:rsidRPr="00287BD3">
                <w:rPr>
                  <w:b/>
                  <w:caps/>
                  <w:u w:val="single"/>
                </w:rPr>
                <w:t>DATA</w:t>
              </w:r>
            </w:smartTag>
            <w:r w:rsidRPr="00287BD3">
              <w:rPr>
                <w:b/>
                <w:caps/>
                <w:u w:val="single"/>
              </w:rPr>
              <w:t xml:space="preserve"> CATEGorY </w:t>
            </w:r>
          </w:p>
        </w:tc>
      </w:tr>
      <w:tr w:rsidR="00314B36" w:rsidRPr="00287BD3" w14:paraId="6E861F05" w14:textId="77777777">
        <w:tc>
          <w:tcPr>
            <w:tcW w:w="2790" w:type="dxa"/>
          </w:tcPr>
          <w:p w14:paraId="6E861F00" w14:textId="77BBF0B0" w:rsidR="00314B36" w:rsidRPr="00287BD3" w:rsidRDefault="008572B5">
            <w:pPr>
              <w:ind w:left="0" w:firstLine="0"/>
              <w:jc w:val="left"/>
            </w:pPr>
            <w:r>
              <w:rPr>
                <w:color w:val="2B579A"/>
                <w:shd w:val="clear" w:color="auto" w:fill="E6E6E6"/>
              </w:rPr>
              <w:fldChar w:fldCharType="begin"/>
            </w:r>
            <w:r>
              <w:instrText xml:space="preserve"> REF User \h  \* MERGEFORMAT </w:instrText>
            </w:r>
            <w:r>
              <w:rPr>
                <w:color w:val="2B579A"/>
                <w:shd w:val="clear" w:color="auto" w:fill="E6E6E6"/>
              </w:rPr>
            </w:r>
            <w:r>
              <w:rPr>
                <w:color w:val="2B579A"/>
                <w:shd w:val="clear" w:color="auto" w:fill="E6E6E6"/>
              </w:rPr>
              <w:fldChar w:fldCharType="separate"/>
            </w:r>
            <w:r w:rsidR="005C572C" w:rsidRPr="0076424C">
              <w:rPr>
                <w:b/>
              </w:rPr>
              <w:t>User</w:t>
            </w:r>
            <w:r>
              <w:rPr>
                <w:color w:val="2B579A"/>
                <w:shd w:val="clear" w:color="auto" w:fill="E6E6E6"/>
              </w:rPr>
              <w:fldChar w:fldCharType="end"/>
            </w:r>
            <w:r w:rsidR="00314B36" w:rsidRPr="00287BD3">
              <w:rPr>
                <w:b/>
              </w:rPr>
              <w:t>s</w:t>
            </w:r>
            <w:r w:rsidR="00314B36" w:rsidRPr="00287BD3">
              <w:t xml:space="preserve"> </w:t>
            </w:r>
            <w:proofErr w:type="gramStart"/>
            <w:r w:rsidR="00314B36" w:rsidRPr="00287BD3">
              <w:t>provide</w:t>
            </w:r>
            <w:proofErr w:type="gramEnd"/>
            <w:r w:rsidR="00314B36" w:rsidRPr="00287BD3">
              <w:t xml:space="preserve"> the </w:t>
            </w:r>
            <w:r>
              <w:rPr>
                <w:color w:val="2B579A"/>
                <w:shd w:val="clear" w:color="auto" w:fill="E6E6E6"/>
              </w:rPr>
              <w:fldChar w:fldCharType="begin"/>
            </w:r>
            <w:r>
              <w:instrText xml:space="preserve"> REF DNO \h  \* MERGEFORMAT </w:instrText>
            </w:r>
            <w:r>
              <w:rPr>
                <w:color w:val="2B579A"/>
                <w:shd w:val="clear" w:color="auto" w:fill="E6E6E6"/>
              </w:rPr>
            </w:r>
            <w:r>
              <w:rPr>
                <w:color w:val="2B579A"/>
                <w:shd w:val="clear" w:color="auto" w:fill="E6E6E6"/>
              </w:rPr>
              <w:fldChar w:fldCharType="separate"/>
            </w:r>
            <w:r w:rsidR="005C572C" w:rsidRPr="0076424C">
              <w:rPr>
                <w:b/>
              </w:rPr>
              <w:t>DNO</w:t>
            </w:r>
            <w:r>
              <w:rPr>
                <w:color w:val="2B579A"/>
                <w:shd w:val="clear" w:color="auto" w:fill="E6E6E6"/>
              </w:rPr>
              <w:fldChar w:fldCharType="end"/>
            </w:r>
            <w:r w:rsidR="00314B36" w:rsidRPr="00287BD3">
              <w:t xml:space="preserve"> with details of proposed outages which may affect the performance of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287BD3">
              <w:t xml:space="preserve">.  Details of trip testing, risks of trip and other information where known which may affect the security and stability of the </w:t>
            </w:r>
            <w:r>
              <w:rPr>
                <w:color w:val="2B579A"/>
                <w:shd w:val="clear" w:color="auto" w:fill="E6E6E6"/>
              </w:rPr>
              <w:fldChar w:fldCharType="begin"/>
            </w:r>
            <w:r>
              <w:instrText xml:space="preserve"> REF DNOsSystem \h  \* MERGEFORMAT </w:instrText>
            </w:r>
            <w:r>
              <w:rPr>
                <w:color w:val="2B579A"/>
                <w:shd w:val="clear" w:color="auto" w:fill="E6E6E6"/>
              </w:rPr>
            </w:r>
            <w:r>
              <w:rPr>
                <w:color w:val="2B579A"/>
                <w:shd w:val="clear" w:color="auto" w:fill="E6E6E6"/>
              </w:rPr>
              <w:fldChar w:fldCharType="separate"/>
            </w:r>
            <w:r w:rsidR="005C572C" w:rsidRPr="0076424C">
              <w:rPr>
                <w:b/>
              </w:rPr>
              <w:t>DNO’s Distribution System</w:t>
            </w:r>
            <w:r>
              <w:rPr>
                <w:color w:val="2B579A"/>
                <w:shd w:val="clear" w:color="auto" w:fill="E6E6E6"/>
              </w:rPr>
              <w:fldChar w:fldCharType="end"/>
            </w:r>
            <w:r w:rsidR="00314B36" w:rsidRPr="00287BD3">
              <w:t xml:space="preserve"> shall also be included.</w:t>
            </w:r>
          </w:p>
        </w:tc>
        <w:tc>
          <w:tcPr>
            <w:tcW w:w="1710" w:type="dxa"/>
          </w:tcPr>
          <w:p w14:paraId="6E861F01" w14:textId="77777777" w:rsidR="00314B36" w:rsidRPr="00287BD3" w:rsidRDefault="00314B36">
            <w:pPr>
              <w:spacing w:before="60" w:after="0"/>
              <w:ind w:left="0" w:firstLine="0"/>
              <w:jc w:val="center"/>
            </w:pPr>
            <w:r w:rsidRPr="00287BD3">
              <w:t>Dates</w:t>
            </w:r>
          </w:p>
        </w:tc>
        <w:tc>
          <w:tcPr>
            <w:tcW w:w="1710" w:type="dxa"/>
          </w:tcPr>
          <w:p w14:paraId="6E861F02" w14:textId="77777777" w:rsidR="00314B36" w:rsidRPr="00287BD3" w:rsidRDefault="00314B36">
            <w:pPr>
              <w:spacing w:before="60" w:after="0"/>
              <w:ind w:left="0" w:firstLine="0"/>
              <w:jc w:val="center"/>
            </w:pPr>
            <w:r w:rsidRPr="00287BD3">
              <w:t>Years 1 - 2 and Years 3 ahead</w:t>
            </w:r>
          </w:p>
        </w:tc>
        <w:tc>
          <w:tcPr>
            <w:tcW w:w="1684" w:type="dxa"/>
          </w:tcPr>
          <w:p w14:paraId="6E861F03" w14:textId="77777777" w:rsidR="00314B36" w:rsidRPr="00287BD3" w:rsidRDefault="00314B36">
            <w:pPr>
              <w:spacing w:before="60" w:after="0"/>
              <w:ind w:left="0" w:firstLine="0"/>
              <w:jc w:val="center"/>
            </w:pPr>
            <w:r w:rsidRPr="00287BD3">
              <w:t>Week 28</w:t>
            </w:r>
          </w:p>
        </w:tc>
        <w:tc>
          <w:tcPr>
            <w:tcW w:w="1684" w:type="dxa"/>
          </w:tcPr>
          <w:p w14:paraId="6E861F04" w14:textId="2B973BE6" w:rsidR="00314B36" w:rsidRPr="00287BD3" w:rsidRDefault="008572B5">
            <w:pPr>
              <w:spacing w:before="60" w:after="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F0B" w14:textId="77777777">
        <w:tc>
          <w:tcPr>
            <w:tcW w:w="2790" w:type="dxa"/>
          </w:tcPr>
          <w:p w14:paraId="6E861F06" w14:textId="77777777" w:rsidR="00314B36" w:rsidRPr="00287BD3" w:rsidRDefault="00314B36">
            <w:pPr>
              <w:ind w:left="0" w:firstLine="0"/>
              <w:jc w:val="left"/>
            </w:pPr>
            <w:r w:rsidRPr="00287BD3">
              <w:t>Update of previously submitted data for year 3 ahead.</w:t>
            </w:r>
          </w:p>
        </w:tc>
        <w:tc>
          <w:tcPr>
            <w:tcW w:w="1710" w:type="dxa"/>
          </w:tcPr>
          <w:p w14:paraId="6E861F07" w14:textId="77777777" w:rsidR="00314B36" w:rsidRPr="00287BD3" w:rsidRDefault="00314B36">
            <w:pPr>
              <w:spacing w:before="60" w:after="0"/>
              <w:ind w:left="0" w:firstLine="0"/>
              <w:jc w:val="center"/>
            </w:pPr>
          </w:p>
        </w:tc>
        <w:tc>
          <w:tcPr>
            <w:tcW w:w="1710" w:type="dxa"/>
          </w:tcPr>
          <w:p w14:paraId="6E861F08" w14:textId="77777777" w:rsidR="00314B36" w:rsidRPr="00287BD3" w:rsidRDefault="00314B36">
            <w:pPr>
              <w:spacing w:before="60" w:after="0"/>
              <w:ind w:left="0" w:firstLine="0"/>
              <w:jc w:val="center"/>
            </w:pPr>
          </w:p>
        </w:tc>
        <w:tc>
          <w:tcPr>
            <w:tcW w:w="1684" w:type="dxa"/>
          </w:tcPr>
          <w:p w14:paraId="6E861F09" w14:textId="77777777" w:rsidR="00314B36" w:rsidRPr="00287BD3" w:rsidRDefault="00314B36">
            <w:pPr>
              <w:spacing w:before="60" w:after="0"/>
              <w:ind w:left="0" w:firstLine="0"/>
              <w:jc w:val="center"/>
            </w:pPr>
          </w:p>
        </w:tc>
        <w:tc>
          <w:tcPr>
            <w:tcW w:w="1684" w:type="dxa"/>
          </w:tcPr>
          <w:p w14:paraId="6E861F0A" w14:textId="77777777" w:rsidR="00314B36" w:rsidRPr="00287BD3" w:rsidRDefault="00314B36">
            <w:pPr>
              <w:spacing w:before="60" w:after="0"/>
              <w:ind w:left="0" w:firstLine="0"/>
              <w:jc w:val="center"/>
            </w:pPr>
          </w:p>
        </w:tc>
      </w:tr>
      <w:tr w:rsidR="00314B36" w:rsidRPr="00287BD3" w14:paraId="6E861F14" w14:textId="77777777">
        <w:tc>
          <w:tcPr>
            <w:tcW w:w="2790" w:type="dxa"/>
          </w:tcPr>
          <w:p w14:paraId="6E861F0C" w14:textId="17D109EB" w:rsidR="00314B36" w:rsidRPr="00287BD3" w:rsidRDefault="00314B36">
            <w:pPr>
              <w:ind w:left="0" w:firstLine="0"/>
              <w:jc w:val="left"/>
            </w:pPr>
            <w:r w:rsidRPr="00287BD3">
              <w:t xml:space="preserve">Following consultation with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rPr>
                <w:b/>
              </w:rPr>
              <w:t>s</w:t>
            </w:r>
            <w:r w:rsidRPr="00287BD3">
              <w:t xml:space="preserve"> and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will include agreed outage proposals in the programme.</w:t>
            </w:r>
          </w:p>
        </w:tc>
        <w:tc>
          <w:tcPr>
            <w:tcW w:w="1710" w:type="dxa"/>
          </w:tcPr>
          <w:p w14:paraId="6E861F0D" w14:textId="77777777" w:rsidR="00314B36" w:rsidRPr="00287BD3" w:rsidRDefault="00314B36">
            <w:pPr>
              <w:spacing w:before="60" w:after="0"/>
              <w:ind w:left="0" w:firstLine="0"/>
              <w:jc w:val="center"/>
            </w:pPr>
            <w:r w:rsidRPr="00287BD3">
              <w:t>Date</w:t>
            </w:r>
          </w:p>
        </w:tc>
        <w:tc>
          <w:tcPr>
            <w:tcW w:w="1710" w:type="dxa"/>
          </w:tcPr>
          <w:p w14:paraId="6E861F0E" w14:textId="77777777" w:rsidR="00314B36" w:rsidRPr="00287BD3" w:rsidRDefault="00314B36">
            <w:pPr>
              <w:spacing w:before="60" w:after="0"/>
              <w:ind w:left="0" w:firstLine="0"/>
              <w:jc w:val="center"/>
            </w:pPr>
            <w:r w:rsidRPr="00287BD3">
              <w:t>Years 3 ahead</w:t>
            </w:r>
          </w:p>
          <w:p w14:paraId="6E861F0F" w14:textId="77777777" w:rsidR="00314B36" w:rsidRPr="00287BD3" w:rsidRDefault="00314B36">
            <w:pPr>
              <w:spacing w:before="60" w:after="0"/>
              <w:ind w:left="0" w:firstLine="0"/>
              <w:jc w:val="center"/>
            </w:pPr>
            <w:r w:rsidRPr="00287BD3">
              <w:t>Years1 - 2</w:t>
            </w:r>
          </w:p>
        </w:tc>
        <w:tc>
          <w:tcPr>
            <w:tcW w:w="1684" w:type="dxa"/>
          </w:tcPr>
          <w:p w14:paraId="6E861F10" w14:textId="77777777" w:rsidR="00314B36" w:rsidRPr="00287BD3" w:rsidRDefault="00314B36">
            <w:pPr>
              <w:spacing w:before="60" w:after="0"/>
              <w:ind w:left="0" w:firstLine="0"/>
              <w:jc w:val="center"/>
            </w:pPr>
            <w:r w:rsidRPr="00287BD3">
              <w:t xml:space="preserve">Week 43 </w:t>
            </w:r>
          </w:p>
          <w:p w14:paraId="6E861F11" w14:textId="77777777" w:rsidR="00314B36" w:rsidRPr="00287BD3" w:rsidRDefault="00314B36">
            <w:pPr>
              <w:spacing w:before="60" w:after="0"/>
              <w:ind w:left="0" w:firstLine="0"/>
              <w:jc w:val="center"/>
            </w:pPr>
            <w:r w:rsidRPr="00287BD3">
              <w:t>Week 48</w:t>
            </w:r>
          </w:p>
        </w:tc>
        <w:tc>
          <w:tcPr>
            <w:tcW w:w="1684" w:type="dxa"/>
          </w:tcPr>
          <w:p w14:paraId="6E861F12" w14:textId="181337C8" w:rsidR="00314B36" w:rsidRPr="00287BD3" w:rsidRDefault="008572B5">
            <w:pPr>
              <w:spacing w:before="60" w:after="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p w14:paraId="6E861F13" w14:textId="37B7BB23" w:rsidR="00314B36" w:rsidRPr="00287BD3" w:rsidRDefault="008572B5">
            <w:pPr>
              <w:spacing w:before="60" w:after="0"/>
              <w:ind w:left="0" w:firstLine="0"/>
              <w:jc w:val="center"/>
            </w:pPr>
            <w:r>
              <w:rPr>
                <w:color w:val="2B579A"/>
                <w:shd w:val="clear" w:color="auto" w:fill="E6E6E6"/>
              </w:rPr>
              <w:fldChar w:fldCharType="begin"/>
            </w:r>
            <w:r>
              <w:instrText xml:space="preserve"> REF OD \h  \* MERGEFORMAT </w:instrText>
            </w:r>
            <w:r>
              <w:rPr>
                <w:color w:val="2B579A"/>
                <w:shd w:val="clear" w:color="auto" w:fill="E6E6E6"/>
              </w:rPr>
            </w:r>
            <w:r>
              <w:rPr>
                <w:color w:val="2B579A"/>
                <w:shd w:val="clear" w:color="auto" w:fill="E6E6E6"/>
              </w:rPr>
              <w:fldChar w:fldCharType="separate"/>
            </w:r>
            <w:r w:rsidR="005C572C" w:rsidRPr="0076424C">
              <w:rPr>
                <w:b/>
              </w:rPr>
              <w:t>OD</w:t>
            </w:r>
            <w:r>
              <w:rPr>
                <w:color w:val="2B579A"/>
                <w:shd w:val="clear" w:color="auto" w:fill="E6E6E6"/>
              </w:rPr>
              <w:fldChar w:fldCharType="end"/>
            </w:r>
          </w:p>
        </w:tc>
      </w:tr>
      <w:tr w:rsidR="00314B36" w:rsidRPr="00287BD3" w14:paraId="6E861F1A" w14:textId="77777777">
        <w:tc>
          <w:tcPr>
            <w:tcW w:w="2790" w:type="dxa"/>
          </w:tcPr>
          <w:p w14:paraId="6E861F15" w14:textId="77777777" w:rsidR="00314B36" w:rsidRPr="00287BD3" w:rsidRDefault="00314B36">
            <w:pPr>
              <w:ind w:left="0" w:firstLine="0"/>
            </w:pPr>
            <w:r w:rsidRPr="00287BD3">
              <w:t>As changes occur.</w:t>
            </w:r>
          </w:p>
        </w:tc>
        <w:tc>
          <w:tcPr>
            <w:tcW w:w="1710" w:type="dxa"/>
          </w:tcPr>
          <w:p w14:paraId="6E861F16" w14:textId="17E71FF5" w:rsidR="00314B36" w:rsidRPr="00287BD3" w:rsidRDefault="00314B36">
            <w:pPr>
              <w:spacing w:before="60" w:after="0"/>
              <w:ind w:left="0" w:firstLine="0"/>
              <w:jc w:val="center"/>
            </w:pPr>
            <w:r w:rsidRPr="00287BD3">
              <w:t xml:space="preserve">Update of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rPr>
                <w:b/>
              </w:rPr>
              <w:t xml:space="preserve">s </w:t>
            </w:r>
            <w:r w:rsidRPr="00287BD3">
              <w:t xml:space="preserve">proposals agreed in the </w:t>
            </w:r>
            <w:proofErr w:type="gramStart"/>
            <w:r w:rsidRPr="00287BD3">
              <w:t>Medium Term</w:t>
            </w:r>
            <w:proofErr w:type="gramEnd"/>
            <w:r w:rsidRPr="00287BD3">
              <w:t xml:space="preserve"> Plan.</w:t>
            </w:r>
          </w:p>
        </w:tc>
        <w:tc>
          <w:tcPr>
            <w:tcW w:w="1710" w:type="dxa"/>
          </w:tcPr>
          <w:p w14:paraId="6E861F17" w14:textId="77777777" w:rsidR="00314B36" w:rsidRPr="00287BD3" w:rsidRDefault="00314B36">
            <w:pPr>
              <w:spacing w:before="60" w:after="0"/>
              <w:ind w:left="0" w:firstLine="0"/>
              <w:jc w:val="center"/>
            </w:pPr>
          </w:p>
        </w:tc>
        <w:tc>
          <w:tcPr>
            <w:tcW w:w="1684" w:type="dxa"/>
          </w:tcPr>
          <w:p w14:paraId="6E861F18" w14:textId="77777777" w:rsidR="00314B36" w:rsidRPr="00287BD3" w:rsidRDefault="00314B36">
            <w:pPr>
              <w:spacing w:before="60" w:after="0"/>
              <w:ind w:left="0" w:firstLine="0"/>
              <w:jc w:val="center"/>
            </w:pPr>
          </w:p>
        </w:tc>
        <w:tc>
          <w:tcPr>
            <w:tcW w:w="1684" w:type="dxa"/>
          </w:tcPr>
          <w:p w14:paraId="6E861F19" w14:textId="77777777" w:rsidR="00314B36" w:rsidRPr="00287BD3" w:rsidRDefault="00314B36">
            <w:pPr>
              <w:spacing w:before="60" w:after="0"/>
              <w:ind w:left="0" w:firstLine="0"/>
              <w:jc w:val="center"/>
            </w:pPr>
          </w:p>
        </w:tc>
      </w:tr>
    </w:tbl>
    <w:p w14:paraId="6E861F1B" w14:textId="77777777" w:rsidR="00314B36" w:rsidRPr="00287BD3" w:rsidRDefault="00314B36">
      <w:pPr>
        <w:pStyle w:val="BodyText"/>
      </w:pPr>
    </w:p>
    <w:p w14:paraId="6E861F1C" w14:textId="77777777" w:rsidR="00314B36" w:rsidRPr="00287BD3" w:rsidRDefault="00314B36">
      <w:pPr>
        <w:pStyle w:val="Heading2"/>
      </w:pPr>
      <w:r w:rsidRPr="00287BD3">
        <w:br w:type="page"/>
      </w:r>
      <w:bookmarkStart w:id="1309" w:name="Schedule8"/>
      <w:bookmarkStart w:id="1310" w:name="_Toc138331166"/>
      <w:r w:rsidRPr="00287BD3">
        <w:lastRenderedPageBreak/>
        <w:t>Schedule 8</w:t>
      </w:r>
      <w:bookmarkEnd w:id="1309"/>
      <w:bookmarkEnd w:id="1310"/>
    </w:p>
    <w:p w14:paraId="6E861F1D" w14:textId="77777777" w:rsidR="00314B36" w:rsidRPr="00287BD3" w:rsidRDefault="00314B36">
      <w:pPr>
        <w:rPr>
          <w:b/>
          <w:caps/>
        </w:rPr>
      </w:pPr>
      <w:smartTag w:uri="urn:schemas-microsoft-com:office:smarttags" w:element="stockticker">
        <w:r w:rsidRPr="00287BD3">
          <w:rPr>
            <w:b/>
            <w:caps/>
          </w:rPr>
          <w:t>DATA</w:t>
        </w:r>
      </w:smartTag>
      <w:r w:rsidRPr="00287BD3">
        <w:rPr>
          <w:b/>
          <w:caps/>
        </w:rPr>
        <w:t xml:space="preserve"> REGISTRATION CODE</w:t>
      </w:r>
    </w:p>
    <w:p w14:paraId="6E861F1E" w14:textId="32E6E398" w:rsidR="00314B36" w:rsidRPr="003B3441" w:rsidRDefault="008572B5">
      <w:pPr>
        <w:rPr>
          <w:b/>
          <w:caps/>
          <w:szCs w:val="24"/>
        </w:rPr>
      </w:pPr>
      <w:r>
        <w:rPr>
          <w:color w:val="2B579A"/>
          <w:shd w:val="clear" w:color="auto" w:fill="E6E6E6"/>
        </w:rPr>
        <w:fldChar w:fldCharType="begin"/>
      </w:r>
      <w:r>
        <w:instrText xml:space="preserve"> REF System \h  \* MERGEFORMAT </w:instrText>
      </w:r>
      <w:r>
        <w:rPr>
          <w:color w:val="2B579A"/>
          <w:shd w:val="clear" w:color="auto" w:fill="E6E6E6"/>
        </w:rPr>
      </w:r>
      <w:r>
        <w:rPr>
          <w:color w:val="2B579A"/>
          <w:shd w:val="clear" w:color="auto" w:fill="E6E6E6"/>
        </w:rPr>
        <w:fldChar w:fldCharType="separate"/>
      </w:r>
      <w:r w:rsidR="005C572C" w:rsidRPr="005C572C">
        <w:rPr>
          <w:b/>
          <w:caps/>
          <w:szCs w:val="24"/>
        </w:rPr>
        <w:t>System</w:t>
      </w:r>
      <w:r>
        <w:rPr>
          <w:color w:val="2B579A"/>
          <w:shd w:val="clear" w:color="auto" w:fill="E6E6E6"/>
        </w:rPr>
        <w:fldChar w:fldCharType="end"/>
      </w:r>
      <w:r w:rsidR="00314B36" w:rsidRPr="003B3441">
        <w:rPr>
          <w:b/>
          <w:caps/>
          <w:szCs w:val="24"/>
        </w:rPr>
        <w:t xml:space="preserve"> DESIGN INFORMATION</w:t>
      </w:r>
    </w:p>
    <w:p w14:paraId="6E861F1F" w14:textId="77777777" w:rsidR="00314B36" w:rsidRPr="00287BD3"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701"/>
      </w:tblGrid>
      <w:tr w:rsidR="00314B36" w:rsidRPr="00287BD3" w14:paraId="6E861F23" w14:textId="77777777">
        <w:trPr>
          <w:cantSplit/>
          <w:tblHeader/>
        </w:trPr>
        <w:tc>
          <w:tcPr>
            <w:tcW w:w="6237" w:type="dxa"/>
          </w:tcPr>
          <w:p w14:paraId="6E861F20" w14:textId="77777777" w:rsidR="00314B36" w:rsidRPr="00287BD3" w:rsidRDefault="00314B36">
            <w:pPr>
              <w:pStyle w:val="BodyText"/>
              <w:spacing w:before="60"/>
              <w:ind w:left="0" w:firstLine="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418" w:type="dxa"/>
          </w:tcPr>
          <w:p w14:paraId="6E861F21" w14:textId="77777777" w:rsidR="00314B36" w:rsidRPr="00287BD3" w:rsidRDefault="00314B36">
            <w:pPr>
              <w:pStyle w:val="BodyText"/>
              <w:spacing w:before="60"/>
              <w:ind w:left="0" w:firstLine="0"/>
              <w:jc w:val="center"/>
              <w:rPr>
                <w:b/>
                <w:caps/>
                <w:u w:val="single"/>
              </w:rPr>
            </w:pPr>
            <w:r w:rsidRPr="00287BD3">
              <w:rPr>
                <w:b/>
                <w:caps/>
                <w:u w:val="single"/>
              </w:rPr>
              <w:t>UNITS</w:t>
            </w:r>
          </w:p>
        </w:tc>
        <w:tc>
          <w:tcPr>
            <w:tcW w:w="1701" w:type="dxa"/>
          </w:tcPr>
          <w:p w14:paraId="6E861F22" w14:textId="77777777" w:rsidR="00314B36" w:rsidRPr="00287BD3" w:rsidRDefault="00314B36">
            <w:pPr>
              <w:pStyle w:val="BodyText"/>
              <w:spacing w:before="60"/>
              <w:ind w:left="0" w:firstLine="0"/>
              <w:jc w:val="center"/>
              <w:rPr>
                <w:b/>
                <w:caps/>
                <w:u w:val="single"/>
              </w:rPr>
            </w:pPr>
            <w:smartTag w:uri="urn:schemas-microsoft-com:office:smarttags" w:element="stockticker">
              <w:r w:rsidRPr="00287BD3">
                <w:rPr>
                  <w:b/>
                  <w:caps/>
                  <w:u w:val="single"/>
                </w:rPr>
                <w:t>DATA</w:t>
              </w:r>
            </w:smartTag>
            <w:r w:rsidRPr="00287BD3">
              <w:rPr>
                <w:b/>
                <w:caps/>
                <w:u w:val="single"/>
              </w:rPr>
              <w:t xml:space="preserve"> CATEGORY</w:t>
            </w:r>
          </w:p>
        </w:tc>
      </w:tr>
      <w:tr w:rsidR="00314B36" w:rsidRPr="00287BD3" w14:paraId="6E861F27" w14:textId="77777777">
        <w:trPr>
          <w:cantSplit/>
        </w:trPr>
        <w:tc>
          <w:tcPr>
            <w:tcW w:w="6237" w:type="dxa"/>
          </w:tcPr>
          <w:p w14:paraId="6E861F24" w14:textId="77777777" w:rsidR="00314B36" w:rsidRPr="00287BD3" w:rsidRDefault="00314B36">
            <w:pPr>
              <w:pStyle w:val="BodyText"/>
              <w:ind w:left="0" w:firstLine="0"/>
            </w:pPr>
          </w:p>
        </w:tc>
        <w:tc>
          <w:tcPr>
            <w:tcW w:w="1418" w:type="dxa"/>
          </w:tcPr>
          <w:p w14:paraId="6E861F25" w14:textId="77777777" w:rsidR="00314B36" w:rsidRPr="00287BD3" w:rsidRDefault="00314B36">
            <w:pPr>
              <w:pStyle w:val="BodyText"/>
              <w:spacing w:before="60"/>
              <w:ind w:left="0" w:firstLine="0"/>
              <w:jc w:val="center"/>
            </w:pPr>
          </w:p>
        </w:tc>
        <w:tc>
          <w:tcPr>
            <w:tcW w:w="1701" w:type="dxa"/>
          </w:tcPr>
          <w:p w14:paraId="6E861F26" w14:textId="77777777" w:rsidR="00314B36" w:rsidRPr="00287BD3" w:rsidRDefault="00314B36">
            <w:pPr>
              <w:pStyle w:val="BodyText"/>
              <w:spacing w:before="60"/>
              <w:ind w:left="0" w:firstLine="0"/>
              <w:jc w:val="center"/>
            </w:pPr>
          </w:p>
        </w:tc>
      </w:tr>
      <w:tr w:rsidR="00314B36" w:rsidRPr="00287BD3" w14:paraId="6E861F2D" w14:textId="77777777">
        <w:trPr>
          <w:cantSplit/>
        </w:trPr>
        <w:tc>
          <w:tcPr>
            <w:tcW w:w="6237" w:type="dxa"/>
          </w:tcPr>
          <w:p w14:paraId="6E861F28" w14:textId="77777777" w:rsidR="00314B36" w:rsidRPr="00287BD3" w:rsidRDefault="00314B36">
            <w:pPr>
              <w:spacing w:after="120"/>
              <w:ind w:left="0" w:firstLine="0"/>
              <w:rPr>
                <w:u w:val="single"/>
              </w:rPr>
            </w:pPr>
            <w:r w:rsidRPr="00287BD3">
              <w:rPr>
                <w:u w:val="single"/>
              </w:rPr>
              <w:t>General Information:</w:t>
            </w:r>
          </w:p>
          <w:p w14:paraId="6E861F29" w14:textId="77777777" w:rsidR="00314B36" w:rsidRPr="00287BD3" w:rsidRDefault="00314B36">
            <w:pPr>
              <w:spacing w:after="120"/>
              <w:ind w:left="0" w:firstLine="0"/>
              <w:rPr>
                <w:u w:val="single"/>
              </w:rPr>
            </w:pPr>
            <w:r w:rsidRPr="00287BD3">
              <w:rPr>
                <w:u w:val="single"/>
              </w:rPr>
              <w:t>Type of load and control arrangements</w:t>
            </w:r>
          </w:p>
          <w:p w14:paraId="6E861F2A" w14:textId="6E7E9BA7" w:rsidR="00314B36" w:rsidRPr="00287BD3" w:rsidRDefault="00314B36">
            <w:pPr>
              <w:ind w:left="0" w:firstLine="0"/>
              <w:rPr>
                <w:u w:val="single"/>
              </w:rPr>
            </w:pPr>
            <w:r w:rsidRPr="00287BD3">
              <w:rPr>
                <w:u w:val="single"/>
              </w:rPr>
              <w:t xml:space="preserve">Maximum load on each phase at time of </w:t>
            </w:r>
            <w:r w:rsidR="008572B5">
              <w:rPr>
                <w:color w:val="2B579A"/>
                <w:shd w:val="clear" w:color="auto" w:fill="E6E6E6"/>
              </w:rPr>
              <w:fldChar w:fldCharType="begin"/>
            </w:r>
            <w:r w:rsidR="008572B5">
              <w:instrText xml:space="preserve"> REF PeakDemand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spacing w:val="5"/>
              </w:rPr>
              <w:t>Peak Demand</w:t>
            </w:r>
            <w:r w:rsidR="008572B5">
              <w:rPr>
                <w:color w:val="2B579A"/>
                <w:shd w:val="clear" w:color="auto" w:fill="E6E6E6"/>
              </w:rPr>
              <w:fldChar w:fldCharType="end"/>
            </w:r>
          </w:p>
        </w:tc>
        <w:tc>
          <w:tcPr>
            <w:tcW w:w="1418" w:type="dxa"/>
          </w:tcPr>
          <w:p w14:paraId="6E861F2B" w14:textId="77777777" w:rsidR="00314B36" w:rsidRPr="00287BD3" w:rsidRDefault="00314B36">
            <w:pPr>
              <w:pStyle w:val="BodyText"/>
              <w:spacing w:before="60"/>
              <w:ind w:left="0" w:firstLine="0"/>
              <w:jc w:val="center"/>
            </w:pPr>
          </w:p>
        </w:tc>
        <w:bookmarkStart w:id="1311" w:name="_Hlt41030869"/>
        <w:tc>
          <w:tcPr>
            <w:tcW w:w="1701" w:type="dxa"/>
          </w:tcPr>
          <w:p w14:paraId="6E861F2C" w14:textId="20106104" w:rsidR="00314B36" w:rsidRPr="00287BD3" w:rsidRDefault="00786E2C">
            <w:pPr>
              <w:pStyle w:val="BodyText"/>
              <w:spacing w:before="60"/>
              <w:ind w:left="0" w:firstLine="0"/>
              <w:jc w:val="center"/>
            </w:pPr>
            <w:r w:rsidRPr="00287BD3">
              <w:rPr>
                <w:color w:val="2B579A"/>
                <w:shd w:val="clear" w:color="auto" w:fill="E6E6E6"/>
              </w:rPr>
              <w:fldChar w:fldCharType="begin"/>
            </w:r>
            <w:r w:rsidR="00314B36" w:rsidRPr="00287BD3">
              <w:instrText xml:space="preserve"> REF DPDa \h </w:instrText>
            </w:r>
            <w:r w:rsidR="00287BD3">
              <w:instrText xml:space="preserve"> \* MERGEFORMAT </w:instrText>
            </w:r>
            <w:r w:rsidRPr="00287BD3">
              <w:rPr>
                <w:color w:val="2B579A"/>
                <w:shd w:val="clear" w:color="auto" w:fill="E6E6E6"/>
              </w:rPr>
            </w:r>
            <w:r w:rsidRPr="00287BD3">
              <w:rPr>
                <w:color w:val="2B579A"/>
                <w:shd w:val="clear" w:color="auto" w:fill="E6E6E6"/>
              </w:rPr>
              <w:fldChar w:fldCharType="separate"/>
            </w:r>
            <w:r w:rsidR="005C572C" w:rsidRPr="0076424C">
              <w:rPr>
                <w:b/>
              </w:rPr>
              <w:t>DPD</w:t>
            </w:r>
            <w:r w:rsidRPr="00287BD3">
              <w:rPr>
                <w:color w:val="2B579A"/>
                <w:shd w:val="clear" w:color="auto" w:fill="E6E6E6"/>
              </w:rPr>
              <w:fldChar w:fldCharType="end"/>
            </w:r>
            <w:bookmarkEnd w:id="1311"/>
          </w:p>
        </w:tc>
      </w:tr>
      <w:tr w:rsidR="00314B36" w:rsidRPr="00287BD3" w14:paraId="6E861F31" w14:textId="77777777">
        <w:trPr>
          <w:cantSplit/>
        </w:trPr>
        <w:tc>
          <w:tcPr>
            <w:tcW w:w="6237" w:type="dxa"/>
          </w:tcPr>
          <w:p w14:paraId="6E861F2E" w14:textId="77777777" w:rsidR="00314B36" w:rsidRPr="00287BD3" w:rsidRDefault="00314B36">
            <w:pPr>
              <w:ind w:left="0" w:firstLine="0"/>
              <w:rPr>
                <w:u w:val="single"/>
              </w:rPr>
            </w:pPr>
            <w:r w:rsidRPr="00287BD3">
              <w:rPr>
                <w:u w:val="single"/>
              </w:rPr>
              <w:t>Fluctuating Loads:</w:t>
            </w:r>
          </w:p>
        </w:tc>
        <w:tc>
          <w:tcPr>
            <w:tcW w:w="1418" w:type="dxa"/>
          </w:tcPr>
          <w:p w14:paraId="6E861F2F" w14:textId="77777777" w:rsidR="00314B36" w:rsidRPr="00287BD3" w:rsidRDefault="00314B36">
            <w:pPr>
              <w:pStyle w:val="BodyText"/>
              <w:spacing w:before="60"/>
              <w:ind w:left="0" w:firstLine="0"/>
              <w:jc w:val="center"/>
            </w:pPr>
          </w:p>
        </w:tc>
        <w:tc>
          <w:tcPr>
            <w:tcW w:w="1701" w:type="dxa"/>
          </w:tcPr>
          <w:p w14:paraId="6E861F30" w14:textId="77777777" w:rsidR="00314B36" w:rsidRPr="00287BD3" w:rsidRDefault="00314B36">
            <w:pPr>
              <w:pStyle w:val="BodyText"/>
              <w:spacing w:before="60"/>
              <w:ind w:left="0" w:firstLine="0"/>
              <w:jc w:val="center"/>
            </w:pPr>
          </w:p>
        </w:tc>
      </w:tr>
      <w:tr w:rsidR="00314B36" w:rsidRPr="00287BD3" w14:paraId="6E861F36" w14:textId="77777777">
        <w:trPr>
          <w:cantSplit/>
        </w:trPr>
        <w:tc>
          <w:tcPr>
            <w:tcW w:w="6237" w:type="dxa"/>
          </w:tcPr>
          <w:p w14:paraId="6E861F32" w14:textId="45678AE1" w:rsidR="00314B36" w:rsidRPr="00287BD3" w:rsidRDefault="00314B36">
            <w:pPr>
              <w:ind w:left="0" w:firstLine="0"/>
            </w:pPr>
            <w:r w:rsidRPr="00287BD3">
              <w:t xml:space="preserve">Rate of change of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287BD3">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287BD3">
              <w:rPr>
                <w:b/>
              </w:rPr>
              <w:t xml:space="preserve"> </w:t>
            </w:r>
            <w:r w:rsidRPr="00287BD3">
              <w:t>increasing and decreasing</w:t>
            </w:r>
          </w:p>
        </w:tc>
        <w:tc>
          <w:tcPr>
            <w:tcW w:w="1418" w:type="dxa"/>
          </w:tcPr>
          <w:p w14:paraId="6E861F33" w14:textId="77777777" w:rsidR="00314B36" w:rsidRPr="00287BD3" w:rsidRDefault="00314B36">
            <w:pPr>
              <w:pStyle w:val="BodyText"/>
              <w:spacing w:before="60"/>
              <w:ind w:left="0" w:firstLine="0"/>
              <w:jc w:val="center"/>
            </w:pPr>
            <w:r w:rsidRPr="00287BD3">
              <w:t>MW/s</w:t>
            </w:r>
          </w:p>
          <w:p w14:paraId="6E861F34" w14:textId="77777777" w:rsidR="00314B36" w:rsidRPr="00287BD3" w:rsidRDefault="00314B36">
            <w:pPr>
              <w:pStyle w:val="BodyText"/>
              <w:spacing w:before="60"/>
              <w:ind w:left="0" w:firstLine="0"/>
              <w:jc w:val="center"/>
            </w:pPr>
            <w:r w:rsidRPr="00287BD3">
              <w:t>MVAr/s</w:t>
            </w:r>
          </w:p>
        </w:tc>
        <w:tc>
          <w:tcPr>
            <w:tcW w:w="1701" w:type="dxa"/>
          </w:tcPr>
          <w:p w14:paraId="6E861F35" w14:textId="0308BA9A"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3A" w14:textId="77777777">
        <w:trPr>
          <w:cantSplit/>
        </w:trPr>
        <w:tc>
          <w:tcPr>
            <w:tcW w:w="6237" w:type="dxa"/>
          </w:tcPr>
          <w:p w14:paraId="6E861F37" w14:textId="6338804F" w:rsidR="00314B36" w:rsidRPr="00287BD3" w:rsidRDefault="00314B36">
            <w:pPr>
              <w:ind w:left="0" w:firstLine="0"/>
            </w:pPr>
            <w:r w:rsidRPr="00287BD3">
              <w:t xml:space="preserve">Shortest repetitive time intervals between fluctuations in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rPr>
                <w:b/>
              </w:rPr>
              <w:t xml:space="preserve">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287BD3">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p>
        </w:tc>
        <w:tc>
          <w:tcPr>
            <w:tcW w:w="1418" w:type="dxa"/>
          </w:tcPr>
          <w:p w14:paraId="6E861F38" w14:textId="77777777" w:rsidR="00314B36" w:rsidRPr="00287BD3" w:rsidRDefault="00314B36">
            <w:pPr>
              <w:pStyle w:val="BodyText"/>
              <w:spacing w:before="60"/>
              <w:ind w:left="0" w:firstLine="0"/>
              <w:jc w:val="center"/>
            </w:pPr>
            <w:r w:rsidRPr="00287BD3">
              <w:t>s</w:t>
            </w:r>
          </w:p>
        </w:tc>
        <w:tc>
          <w:tcPr>
            <w:tcW w:w="1701" w:type="dxa"/>
          </w:tcPr>
          <w:p w14:paraId="6E861F39" w14:textId="1BD18194"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3F" w14:textId="77777777">
        <w:trPr>
          <w:cantSplit/>
        </w:trPr>
        <w:tc>
          <w:tcPr>
            <w:tcW w:w="6237" w:type="dxa"/>
          </w:tcPr>
          <w:p w14:paraId="6E861F3B" w14:textId="1B9B3A94" w:rsidR="00314B36" w:rsidRPr="00287BD3" w:rsidRDefault="00314B36">
            <w:pPr>
              <w:ind w:left="0" w:firstLine="0"/>
            </w:pPr>
            <w:r w:rsidRPr="00287BD3">
              <w:t xml:space="preserve">Largest step change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287BD3">
              <w:t xml:space="preserve"> and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287BD3">
              <w:t xml:space="preserve"> increasing and decreasing</w:t>
            </w:r>
          </w:p>
        </w:tc>
        <w:tc>
          <w:tcPr>
            <w:tcW w:w="1418" w:type="dxa"/>
          </w:tcPr>
          <w:p w14:paraId="6E861F3C" w14:textId="77777777" w:rsidR="00314B36" w:rsidRPr="00287BD3" w:rsidRDefault="00314B36">
            <w:pPr>
              <w:pStyle w:val="BodyText"/>
              <w:spacing w:before="60"/>
              <w:ind w:left="0" w:firstLine="0"/>
              <w:jc w:val="center"/>
            </w:pPr>
            <w:r w:rsidRPr="00287BD3">
              <w:t>MW/s</w:t>
            </w:r>
          </w:p>
          <w:p w14:paraId="6E861F3D" w14:textId="77777777" w:rsidR="00314B36" w:rsidRPr="00287BD3" w:rsidRDefault="00314B36">
            <w:pPr>
              <w:pStyle w:val="BodyText"/>
              <w:spacing w:before="60"/>
              <w:ind w:left="0" w:firstLine="0"/>
              <w:jc w:val="center"/>
            </w:pPr>
            <w:r w:rsidRPr="00287BD3">
              <w:t>MVAr/s</w:t>
            </w:r>
          </w:p>
        </w:tc>
        <w:tc>
          <w:tcPr>
            <w:tcW w:w="1701" w:type="dxa"/>
          </w:tcPr>
          <w:p w14:paraId="6E861F3E" w14:textId="458BC0EB"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43" w14:textId="77777777">
        <w:trPr>
          <w:cantSplit/>
        </w:trPr>
        <w:tc>
          <w:tcPr>
            <w:tcW w:w="6237" w:type="dxa"/>
          </w:tcPr>
          <w:p w14:paraId="6E861F40" w14:textId="0C12E06C" w:rsidR="00314B36" w:rsidRPr="00287BD3" w:rsidRDefault="00314B36">
            <w:pPr>
              <w:ind w:left="0" w:firstLine="0"/>
            </w:pPr>
            <w:r w:rsidRPr="00287BD3">
              <w:t xml:space="preserve">Maximum energy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rPr>
                <w:b/>
              </w:rPr>
              <w:t xml:space="preserve"> </w:t>
            </w:r>
            <w:r w:rsidRPr="00287BD3">
              <w:t>per half hour</w:t>
            </w:r>
          </w:p>
        </w:tc>
        <w:tc>
          <w:tcPr>
            <w:tcW w:w="1418" w:type="dxa"/>
          </w:tcPr>
          <w:p w14:paraId="6E861F41" w14:textId="77777777" w:rsidR="00314B36" w:rsidRPr="00287BD3" w:rsidRDefault="00314B36">
            <w:pPr>
              <w:pStyle w:val="BodyText"/>
              <w:spacing w:before="60"/>
              <w:ind w:left="0" w:firstLine="0"/>
              <w:jc w:val="center"/>
            </w:pPr>
            <w:r w:rsidRPr="00287BD3">
              <w:t>MWh</w:t>
            </w:r>
          </w:p>
        </w:tc>
        <w:tc>
          <w:tcPr>
            <w:tcW w:w="1701" w:type="dxa"/>
          </w:tcPr>
          <w:p w14:paraId="6E861F42" w14:textId="25E09660"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47" w14:textId="77777777">
        <w:trPr>
          <w:cantSplit/>
        </w:trPr>
        <w:tc>
          <w:tcPr>
            <w:tcW w:w="6237" w:type="dxa"/>
          </w:tcPr>
          <w:p w14:paraId="6E861F44" w14:textId="52F22F68" w:rsidR="00314B36" w:rsidRPr="00287BD3" w:rsidRDefault="00314B36">
            <w:pPr>
              <w:ind w:left="0" w:firstLine="0"/>
            </w:pPr>
            <w:r w:rsidRPr="00287BD3">
              <w:t xml:space="preserve">Steady state residual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(MW) between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fluctuations</w:t>
            </w:r>
          </w:p>
        </w:tc>
        <w:tc>
          <w:tcPr>
            <w:tcW w:w="1418" w:type="dxa"/>
          </w:tcPr>
          <w:p w14:paraId="6E861F45" w14:textId="77777777" w:rsidR="00314B36" w:rsidRPr="00287BD3" w:rsidRDefault="00314B36">
            <w:pPr>
              <w:pStyle w:val="BodyText"/>
              <w:spacing w:before="60"/>
              <w:ind w:left="0" w:firstLine="0"/>
              <w:jc w:val="center"/>
            </w:pPr>
            <w:r w:rsidRPr="00287BD3">
              <w:t>MW</w:t>
            </w:r>
          </w:p>
        </w:tc>
        <w:tc>
          <w:tcPr>
            <w:tcW w:w="1701" w:type="dxa"/>
          </w:tcPr>
          <w:p w14:paraId="6E861F46" w14:textId="046CBFE6"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4B" w14:textId="77777777">
        <w:trPr>
          <w:cantSplit/>
        </w:trPr>
        <w:tc>
          <w:tcPr>
            <w:tcW w:w="6237" w:type="dxa"/>
          </w:tcPr>
          <w:p w14:paraId="6E861F48" w14:textId="77777777" w:rsidR="00314B36" w:rsidRPr="00287BD3" w:rsidRDefault="00314B36">
            <w:pPr>
              <w:ind w:left="0" w:firstLine="0"/>
              <w:rPr>
                <w:b/>
                <w:u w:val="single"/>
              </w:rPr>
            </w:pPr>
            <w:r w:rsidRPr="00287BD3">
              <w:rPr>
                <w:b/>
                <w:u w:val="single"/>
              </w:rPr>
              <w:t>Reactive Compensation</w:t>
            </w:r>
          </w:p>
        </w:tc>
        <w:tc>
          <w:tcPr>
            <w:tcW w:w="1418" w:type="dxa"/>
          </w:tcPr>
          <w:p w14:paraId="6E861F49" w14:textId="77777777" w:rsidR="00314B36" w:rsidRPr="00287BD3" w:rsidRDefault="00314B36">
            <w:pPr>
              <w:pStyle w:val="BodyText"/>
              <w:spacing w:before="60"/>
              <w:ind w:left="0" w:firstLine="0"/>
              <w:jc w:val="center"/>
            </w:pPr>
          </w:p>
        </w:tc>
        <w:tc>
          <w:tcPr>
            <w:tcW w:w="1701" w:type="dxa"/>
          </w:tcPr>
          <w:p w14:paraId="6E861F4A" w14:textId="77777777" w:rsidR="00314B36" w:rsidRPr="00287BD3" w:rsidRDefault="00314B36">
            <w:pPr>
              <w:pStyle w:val="BodyText"/>
              <w:spacing w:before="60"/>
              <w:ind w:left="0" w:firstLine="0"/>
              <w:jc w:val="center"/>
            </w:pPr>
          </w:p>
        </w:tc>
      </w:tr>
      <w:tr w:rsidR="00314B36" w:rsidRPr="00287BD3" w14:paraId="6E861F4F" w14:textId="77777777">
        <w:trPr>
          <w:cantSplit/>
        </w:trPr>
        <w:tc>
          <w:tcPr>
            <w:tcW w:w="6237" w:type="dxa"/>
          </w:tcPr>
          <w:p w14:paraId="6E861F4C" w14:textId="77777777" w:rsidR="00314B36" w:rsidRPr="00287BD3" w:rsidRDefault="00314B36">
            <w:pPr>
              <w:ind w:left="0" w:firstLine="0"/>
            </w:pPr>
            <w:r w:rsidRPr="00287BD3">
              <w:t>Rating of individual shunt reactors (not associated with cables)</w:t>
            </w:r>
          </w:p>
        </w:tc>
        <w:tc>
          <w:tcPr>
            <w:tcW w:w="1418" w:type="dxa"/>
          </w:tcPr>
          <w:p w14:paraId="6E861F4D" w14:textId="77777777" w:rsidR="00314B36" w:rsidRPr="00287BD3" w:rsidRDefault="00314B36">
            <w:pPr>
              <w:pStyle w:val="BodyText"/>
              <w:spacing w:before="60"/>
              <w:ind w:left="0" w:firstLine="0"/>
              <w:jc w:val="center"/>
            </w:pPr>
            <w:r w:rsidRPr="00287BD3">
              <w:t>MVAr</w:t>
            </w:r>
          </w:p>
        </w:tc>
        <w:tc>
          <w:tcPr>
            <w:tcW w:w="1701" w:type="dxa"/>
          </w:tcPr>
          <w:p w14:paraId="6E861F4E" w14:textId="4CF041C2"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53" w14:textId="77777777">
        <w:trPr>
          <w:cantSplit/>
        </w:trPr>
        <w:tc>
          <w:tcPr>
            <w:tcW w:w="6237" w:type="dxa"/>
          </w:tcPr>
          <w:p w14:paraId="6E861F50" w14:textId="77777777" w:rsidR="00314B36" w:rsidRPr="00287BD3" w:rsidRDefault="00314B36">
            <w:pPr>
              <w:ind w:left="0" w:firstLine="0"/>
            </w:pPr>
            <w:r w:rsidRPr="00287BD3">
              <w:t>Rating of individual capacitor banks</w:t>
            </w:r>
          </w:p>
        </w:tc>
        <w:tc>
          <w:tcPr>
            <w:tcW w:w="1418" w:type="dxa"/>
          </w:tcPr>
          <w:p w14:paraId="6E861F51" w14:textId="77777777" w:rsidR="00314B36" w:rsidRPr="00287BD3" w:rsidRDefault="00314B36">
            <w:pPr>
              <w:pStyle w:val="BodyText"/>
              <w:spacing w:before="60"/>
              <w:ind w:left="0" w:firstLine="0"/>
              <w:jc w:val="center"/>
            </w:pPr>
            <w:r w:rsidRPr="00287BD3">
              <w:t>MVAr</w:t>
            </w:r>
          </w:p>
        </w:tc>
        <w:tc>
          <w:tcPr>
            <w:tcW w:w="1701" w:type="dxa"/>
          </w:tcPr>
          <w:p w14:paraId="6E861F52" w14:textId="5FA24C23"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57" w14:textId="77777777">
        <w:trPr>
          <w:cantSplit/>
        </w:trPr>
        <w:tc>
          <w:tcPr>
            <w:tcW w:w="6237" w:type="dxa"/>
          </w:tcPr>
          <w:p w14:paraId="6E861F54" w14:textId="77777777" w:rsidR="00314B36" w:rsidRPr="00287BD3" w:rsidRDefault="00314B36">
            <w:pPr>
              <w:ind w:left="0" w:firstLine="0"/>
            </w:pPr>
            <w:r w:rsidRPr="00287BD3">
              <w:t>Details of any automatic control logic such that operating characteristics can be determined.</w:t>
            </w:r>
          </w:p>
        </w:tc>
        <w:tc>
          <w:tcPr>
            <w:tcW w:w="1418" w:type="dxa"/>
          </w:tcPr>
          <w:p w14:paraId="6E861F55" w14:textId="77777777" w:rsidR="00314B36" w:rsidRPr="00287BD3" w:rsidRDefault="00314B36">
            <w:pPr>
              <w:pStyle w:val="BodyText"/>
              <w:spacing w:before="60"/>
              <w:ind w:left="0" w:firstLine="0"/>
              <w:jc w:val="center"/>
            </w:pPr>
            <w:r w:rsidRPr="00287BD3">
              <w:t>Text/ Diagrams</w:t>
            </w:r>
          </w:p>
        </w:tc>
        <w:tc>
          <w:tcPr>
            <w:tcW w:w="1701" w:type="dxa"/>
          </w:tcPr>
          <w:p w14:paraId="6E861F56" w14:textId="3FDF29BF"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5B" w14:textId="77777777">
        <w:trPr>
          <w:cantSplit/>
        </w:trPr>
        <w:tc>
          <w:tcPr>
            <w:tcW w:w="6237" w:type="dxa"/>
          </w:tcPr>
          <w:p w14:paraId="6E861F58" w14:textId="4FDC101D" w:rsidR="00314B36" w:rsidRPr="00287BD3" w:rsidRDefault="00314B36">
            <w:pPr>
              <w:ind w:left="0" w:firstLine="0"/>
            </w:pPr>
            <w:r w:rsidRPr="00287BD3">
              <w:t xml:space="preserve">Point of connection to the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p>
        </w:tc>
        <w:tc>
          <w:tcPr>
            <w:tcW w:w="1418" w:type="dxa"/>
          </w:tcPr>
          <w:p w14:paraId="6E861F59" w14:textId="77777777" w:rsidR="00314B36" w:rsidRPr="00287BD3" w:rsidRDefault="00314B36">
            <w:pPr>
              <w:pStyle w:val="BodyText"/>
              <w:spacing w:before="60"/>
              <w:ind w:left="0" w:firstLine="0"/>
              <w:jc w:val="center"/>
            </w:pPr>
            <w:r w:rsidRPr="00287BD3">
              <w:t>Diagram</w:t>
            </w:r>
          </w:p>
        </w:tc>
        <w:tc>
          <w:tcPr>
            <w:tcW w:w="1701" w:type="dxa"/>
          </w:tcPr>
          <w:p w14:paraId="6E861F5A" w14:textId="58BB6316"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5F" w14:textId="77777777">
        <w:trPr>
          <w:cantSplit/>
        </w:trPr>
        <w:tc>
          <w:tcPr>
            <w:tcW w:w="6237" w:type="dxa"/>
          </w:tcPr>
          <w:p w14:paraId="6E861F5C" w14:textId="77777777" w:rsidR="00314B36" w:rsidRPr="00287BD3" w:rsidRDefault="00314B36">
            <w:pPr>
              <w:ind w:left="0" w:firstLine="0"/>
              <w:rPr>
                <w:b/>
                <w:u w:val="single"/>
              </w:rPr>
            </w:pPr>
            <w:r w:rsidRPr="00287BD3">
              <w:rPr>
                <w:b/>
                <w:u w:val="single"/>
              </w:rPr>
              <w:t>Lumped Network Susceptance</w:t>
            </w:r>
          </w:p>
        </w:tc>
        <w:tc>
          <w:tcPr>
            <w:tcW w:w="1418" w:type="dxa"/>
          </w:tcPr>
          <w:p w14:paraId="6E861F5D" w14:textId="77777777" w:rsidR="00314B36" w:rsidRPr="00287BD3" w:rsidRDefault="00314B36">
            <w:pPr>
              <w:pStyle w:val="BodyText"/>
              <w:spacing w:before="60"/>
              <w:ind w:left="0" w:firstLine="0"/>
              <w:jc w:val="center"/>
            </w:pPr>
          </w:p>
        </w:tc>
        <w:tc>
          <w:tcPr>
            <w:tcW w:w="1701" w:type="dxa"/>
          </w:tcPr>
          <w:p w14:paraId="6E861F5E" w14:textId="77777777" w:rsidR="00314B36" w:rsidRPr="00287BD3" w:rsidRDefault="00314B36">
            <w:pPr>
              <w:pStyle w:val="BodyText"/>
              <w:spacing w:before="60"/>
              <w:ind w:left="0" w:firstLine="0"/>
              <w:jc w:val="center"/>
            </w:pPr>
          </w:p>
        </w:tc>
      </w:tr>
      <w:tr w:rsidR="00314B36" w:rsidRPr="00287BD3" w14:paraId="6E861F63" w14:textId="77777777">
        <w:trPr>
          <w:cantSplit/>
        </w:trPr>
        <w:tc>
          <w:tcPr>
            <w:tcW w:w="6237" w:type="dxa"/>
          </w:tcPr>
          <w:p w14:paraId="6E861F60" w14:textId="6055CFD5" w:rsidR="00314B36" w:rsidRPr="00287BD3" w:rsidRDefault="00314B36">
            <w:pPr>
              <w:ind w:left="0" w:firstLine="0"/>
              <w:jc w:val="left"/>
            </w:pPr>
            <w:r w:rsidRPr="00287BD3">
              <w:t xml:space="preserve">Details of the equivalent lumped network susceptance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287BD3">
              <w:t xml:space="preserve"> referred back to the connection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287BD3">
              <w:t>.</w:t>
            </w:r>
          </w:p>
        </w:tc>
        <w:tc>
          <w:tcPr>
            <w:tcW w:w="1418" w:type="dxa"/>
          </w:tcPr>
          <w:p w14:paraId="6E861F61" w14:textId="77777777" w:rsidR="00314B36" w:rsidRPr="00287BD3" w:rsidRDefault="00314B36">
            <w:pPr>
              <w:pStyle w:val="BodyText"/>
              <w:spacing w:before="60"/>
              <w:ind w:left="0" w:firstLine="0"/>
              <w:jc w:val="center"/>
            </w:pPr>
            <w:r w:rsidRPr="00287BD3">
              <w:t>MVAr</w:t>
            </w:r>
          </w:p>
        </w:tc>
        <w:tc>
          <w:tcPr>
            <w:tcW w:w="1701" w:type="dxa"/>
          </w:tcPr>
          <w:p w14:paraId="6E861F62" w14:textId="1008F38E"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6C" w14:textId="77777777">
        <w:trPr>
          <w:cantSplit/>
        </w:trPr>
        <w:tc>
          <w:tcPr>
            <w:tcW w:w="6237" w:type="dxa"/>
          </w:tcPr>
          <w:p w14:paraId="6E861F64" w14:textId="77777777" w:rsidR="00314B36" w:rsidRPr="00287BD3" w:rsidRDefault="00314B36">
            <w:pPr>
              <w:pStyle w:val="BodyText"/>
              <w:spacing w:after="0"/>
              <w:ind w:left="0" w:firstLine="0"/>
              <w:jc w:val="left"/>
            </w:pPr>
            <w:r w:rsidRPr="00287BD3">
              <w:lastRenderedPageBreak/>
              <w:t>Including</w:t>
            </w:r>
          </w:p>
          <w:p w14:paraId="6E861F65" w14:textId="77777777" w:rsidR="00314B36" w:rsidRPr="00287BD3" w:rsidRDefault="00314B36">
            <w:pPr>
              <w:pStyle w:val="BodyText"/>
              <w:ind w:left="0" w:firstLine="0"/>
              <w:jc w:val="left"/>
            </w:pPr>
            <w:r w:rsidRPr="00287BD3">
              <w:t>shunt reactors which are an integrated part of a cable system and which are not normally in or out of service independent of the cable.</w:t>
            </w:r>
          </w:p>
          <w:p w14:paraId="6E861F66" w14:textId="77777777" w:rsidR="00314B36" w:rsidRPr="00287BD3" w:rsidRDefault="00314B36">
            <w:pPr>
              <w:pStyle w:val="BodyText"/>
              <w:spacing w:after="0"/>
              <w:ind w:left="0" w:firstLine="0"/>
              <w:jc w:val="left"/>
            </w:pPr>
            <w:r w:rsidRPr="00287BD3">
              <w:t>Excluding</w:t>
            </w:r>
          </w:p>
          <w:p w14:paraId="6E861F67" w14:textId="1DE3820D" w:rsidR="00314B36" w:rsidRPr="00287BD3" w:rsidRDefault="00314B36">
            <w:pPr>
              <w:pStyle w:val="BodyText"/>
              <w:ind w:left="0" w:firstLine="0"/>
              <w:jc w:val="left"/>
            </w:pPr>
            <w:r w:rsidRPr="00287BD3">
              <w:t xml:space="preserve">independently switched reactive compensation connected to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p>
          <w:p w14:paraId="6E861F68" w14:textId="77777777" w:rsidR="00314B36" w:rsidRPr="00287BD3" w:rsidRDefault="00314B36">
            <w:pPr>
              <w:pStyle w:val="BodyText"/>
              <w:spacing w:after="0"/>
              <w:ind w:left="0" w:firstLine="0"/>
              <w:jc w:val="left"/>
            </w:pPr>
            <w:r w:rsidRPr="00287BD3">
              <w:t>and</w:t>
            </w:r>
          </w:p>
          <w:p w14:paraId="6E861F69" w14:textId="2CA74827" w:rsidR="00314B36" w:rsidRPr="00287BD3" w:rsidRDefault="00314B36">
            <w:pPr>
              <w:pStyle w:val="BodyText"/>
              <w:ind w:left="0" w:firstLine="0"/>
              <w:jc w:val="left"/>
            </w:pPr>
            <w:r w:rsidRPr="00287BD3">
              <w:t xml:space="preserve">any susceptance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287BD3">
              <w:t xml:space="preserve"> inherent in the active and reactive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w:t>
            </w:r>
          </w:p>
        </w:tc>
        <w:tc>
          <w:tcPr>
            <w:tcW w:w="1418" w:type="dxa"/>
          </w:tcPr>
          <w:p w14:paraId="6E861F6A" w14:textId="77777777" w:rsidR="00314B36" w:rsidRPr="00287BD3" w:rsidRDefault="00314B36">
            <w:pPr>
              <w:pStyle w:val="BodyText"/>
              <w:spacing w:before="60"/>
              <w:ind w:left="0" w:firstLine="0"/>
              <w:jc w:val="center"/>
            </w:pPr>
          </w:p>
        </w:tc>
        <w:tc>
          <w:tcPr>
            <w:tcW w:w="1701" w:type="dxa"/>
          </w:tcPr>
          <w:p w14:paraId="6E861F6B" w14:textId="79B49A20"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71" w14:textId="77777777">
        <w:trPr>
          <w:cantSplit/>
        </w:trPr>
        <w:tc>
          <w:tcPr>
            <w:tcW w:w="6237" w:type="dxa"/>
          </w:tcPr>
          <w:p w14:paraId="6E861F6D" w14:textId="77777777" w:rsidR="00314B36" w:rsidRPr="00287BD3" w:rsidRDefault="00314B36">
            <w:pPr>
              <w:pStyle w:val="BodyText"/>
              <w:spacing w:after="0"/>
              <w:ind w:left="0" w:firstLine="0"/>
              <w:jc w:val="left"/>
              <w:rPr>
                <w:b/>
                <w:u w:val="single"/>
              </w:rPr>
            </w:pPr>
            <w:r w:rsidRPr="00287BD3">
              <w:rPr>
                <w:b/>
                <w:u w:val="single"/>
              </w:rPr>
              <w:t xml:space="preserve">Fault </w:t>
            </w:r>
            <w:proofErr w:type="spellStart"/>
            <w:r w:rsidRPr="00287BD3">
              <w:rPr>
                <w:b/>
                <w:u w:val="single"/>
              </w:rPr>
              <w:t>Infeeds</w:t>
            </w:r>
            <w:proofErr w:type="spellEnd"/>
          </w:p>
          <w:p w14:paraId="6E861F6E" w14:textId="77777777" w:rsidR="00314B36" w:rsidRPr="00287BD3" w:rsidRDefault="00314B36">
            <w:pPr>
              <w:pStyle w:val="BodyText"/>
              <w:spacing w:after="0"/>
              <w:ind w:left="0" w:firstLine="0"/>
              <w:jc w:val="left"/>
              <w:rPr>
                <w:b/>
                <w:u w:val="single"/>
              </w:rPr>
            </w:pPr>
          </w:p>
        </w:tc>
        <w:tc>
          <w:tcPr>
            <w:tcW w:w="1418" w:type="dxa"/>
          </w:tcPr>
          <w:p w14:paraId="6E861F6F" w14:textId="77777777" w:rsidR="00314B36" w:rsidRPr="00287BD3" w:rsidRDefault="00314B36">
            <w:pPr>
              <w:pStyle w:val="BodyText"/>
              <w:spacing w:before="60" w:after="0"/>
              <w:ind w:left="0" w:firstLine="0"/>
              <w:jc w:val="center"/>
            </w:pPr>
          </w:p>
        </w:tc>
        <w:tc>
          <w:tcPr>
            <w:tcW w:w="1701" w:type="dxa"/>
          </w:tcPr>
          <w:p w14:paraId="6E861F70" w14:textId="77777777" w:rsidR="00314B36" w:rsidRPr="00287BD3" w:rsidRDefault="00314B36">
            <w:pPr>
              <w:pStyle w:val="BodyText"/>
              <w:spacing w:before="60" w:after="0"/>
              <w:ind w:left="0" w:firstLine="0"/>
              <w:jc w:val="center"/>
            </w:pPr>
          </w:p>
        </w:tc>
      </w:tr>
      <w:tr w:rsidR="00314B36" w:rsidRPr="00287BD3" w14:paraId="6E861F75" w14:textId="77777777">
        <w:trPr>
          <w:cantSplit/>
        </w:trPr>
        <w:tc>
          <w:tcPr>
            <w:tcW w:w="6237" w:type="dxa"/>
          </w:tcPr>
          <w:p w14:paraId="6E861F72" w14:textId="2A137242" w:rsidR="00314B36" w:rsidRPr="00287BD3" w:rsidRDefault="00314B36">
            <w:pPr>
              <w:pStyle w:val="BodyText"/>
              <w:ind w:left="0" w:firstLine="0"/>
              <w:jc w:val="left"/>
            </w:pPr>
            <w:r w:rsidRPr="00287BD3">
              <w:t xml:space="preserve">Maximum and minimum short circuit </w:t>
            </w:r>
            <w:proofErr w:type="spellStart"/>
            <w:r w:rsidRPr="00287BD3">
              <w:t>infeeds</w:t>
            </w:r>
            <w:proofErr w:type="spellEnd"/>
            <w:r w:rsidRPr="00287BD3">
              <w:t xml:space="preserve"> into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p>
        </w:tc>
        <w:tc>
          <w:tcPr>
            <w:tcW w:w="1418" w:type="dxa"/>
          </w:tcPr>
          <w:p w14:paraId="6E861F73" w14:textId="77777777" w:rsidR="00314B36" w:rsidRPr="00287BD3" w:rsidRDefault="00314B36">
            <w:pPr>
              <w:pStyle w:val="BodyText"/>
              <w:spacing w:before="60"/>
              <w:ind w:left="0" w:firstLine="0"/>
              <w:jc w:val="center"/>
            </w:pPr>
            <w:r w:rsidRPr="00287BD3">
              <w:t>MVA</w:t>
            </w:r>
          </w:p>
        </w:tc>
        <w:tc>
          <w:tcPr>
            <w:tcW w:w="1701" w:type="dxa"/>
          </w:tcPr>
          <w:p w14:paraId="6E861F74" w14:textId="4DA1841A"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79" w14:textId="77777777">
        <w:trPr>
          <w:cantSplit/>
        </w:trPr>
        <w:tc>
          <w:tcPr>
            <w:tcW w:w="6237" w:type="dxa"/>
          </w:tcPr>
          <w:p w14:paraId="6E861F76" w14:textId="77777777" w:rsidR="00314B36" w:rsidRPr="00287BD3" w:rsidRDefault="00314B36">
            <w:pPr>
              <w:pStyle w:val="BodyText"/>
              <w:ind w:left="0" w:firstLine="0"/>
              <w:jc w:val="left"/>
            </w:pPr>
            <w:r w:rsidRPr="00287BD3">
              <w:t>X/R ratio under maximum and minimum short circuit conditions</w:t>
            </w:r>
          </w:p>
        </w:tc>
        <w:tc>
          <w:tcPr>
            <w:tcW w:w="1418" w:type="dxa"/>
          </w:tcPr>
          <w:p w14:paraId="6E861F77" w14:textId="77777777" w:rsidR="00314B36" w:rsidRPr="00287BD3" w:rsidRDefault="00314B36">
            <w:pPr>
              <w:pStyle w:val="BodyText"/>
              <w:spacing w:before="60"/>
              <w:ind w:left="0" w:firstLine="0"/>
              <w:jc w:val="center"/>
            </w:pPr>
          </w:p>
        </w:tc>
        <w:tc>
          <w:tcPr>
            <w:tcW w:w="1701" w:type="dxa"/>
          </w:tcPr>
          <w:p w14:paraId="6E861F78" w14:textId="46268263"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7D" w14:textId="77777777">
        <w:trPr>
          <w:cantSplit/>
        </w:trPr>
        <w:tc>
          <w:tcPr>
            <w:tcW w:w="6237" w:type="dxa"/>
          </w:tcPr>
          <w:p w14:paraId="6E861F7A" w14:textId="77777777" w:rsidR="00314B36" w:rsidRPr="00287BD3" w:rsidRDefault="00314B36">
            <w:pPr>
              <w:pStyle w:val="BodyText"/>
              <w:ind w:left="0" w:firstLine="0"/>
              <w:jc w:val="left"/>
            </w:pPr>
            <w:r w:rsidRPr="00287BD3">
              <w:t>[Contribution from rotating plant]</w:t>
            </w:r>
          </w:p>
        </w:tc>
        <w:tc>
          <w:tcPr>
            <w:tcW w:w="1418" w:type="dxa"/>
          </w:tcPr>
          <w:p w14:paraId="6E861F7B" w14:textId="77777777" w:rsidR="00314B36" w:rsidRPr="00287BD3" w:rsidRDefault="00314B36">
            <w:pPr>
              <w:pStyle w:val="BodyText"/>
              <w:spacing w:before="60"/>
              <w:ind w:left="0" w:firstLine="0"/>
              <w:jc w:val="center"/>
            </w:pPr>
          </w:p>
        </w:tc>
        <w:tc>
          <w:tcPr>
            <w:tcW w:w="1701" w:type="dxa"/>
          </w:tcPr>
          <w:p w14:paraId="6E861F7C" w14:textId="0E77A516"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81" w14:textId="77777777">
        <w:trPr>
          <w:cantSplit/>
        </w:trPr>
        <w:tc>
          <w:tcPr>
            <w:tcW w:w="6237" w:type="dxa"/>
          </w:tcPr>
          <w:p w14:paraId="6E861F7E" w14:textId="246D354D" w:rsidR="00314B36" w:rsidRPr="00287BD3" w:rsidRDefault="00314B36">
            <w:pPr>
              <w:pStyle w:val="BodyText"/>
              <w:ind w:left="0" w:firstLine="0"/>
              <w:jc w:val="left"/>
            </w:pPr>
            <w:r w:rsidRPr="00287BD3">
              <w:t xml:space="preserve">Equivalent network information at the request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p>
        </w:tc>
        <w:tc>
          <w:tcPr>
            <w:tcW w:w="1418" w:type="dxa"/>
          </w:tcPr>
          <w:p w14:paraId="6E861F7F" w14:textId="77777777" w:rsidR="00314B36" w:rsidRPr="00287BD3" w:rsidRDefault="00314B36">
            <w:pPr>
              <w:pStyle w:val="BodyText"/>
              <w:spacing w:before="60"/>
              <w:ind w:left="0" w:firstLine="0"/>
              <w:jc w:val="center"/>
            </w:pPr>
          </w:p>
        </w:tc>
        <w:tc>
          <w:tcPr>
            <w:tcW w:w="1701" w:type="dxa"/>
          </w:tcPr>
          <w:p w14:paraId="6E861F80" w14:textId="6B445741"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85" w14:textId="77777777">
        <w:trPr>
          <w:cantSplit/>
        </w:trPr>
        <w:tc>
          <w:tcPr>
            <w:tcW w:w="6237" w:type="dxa"/>
          </w:tcPr>
          <w:p w14:paraId="6E861F82" w14:textId="77777777" w:rsidR="00314B36" w:rsidRPr="00287BD3" w:rsidRDefault="00314B36">
            <w:pPr>
              <w:pStyle w:val="BodyText"/>
              <w:ind w:left="0" w:firstLine="0"/>
            </w:pPr>
            <w:r w:rsidRPr="00287BD3">
              <w:t>Interconnection Impedance</w:t>
            </w:r>
          </w:p>
        </w:tc>
        <w:tc>
          <w:tcPr>
            <w:tcW w:w="1418" w:type="dxa"/>
          </w:tcPr>
          <w:p w14:paraId="6E861F83" w14:textId="77777777" w:rsidR="00314B36" w:rsidRPr="00287BD3" w:rsidRDefault="00314B36">
            <w:pPr>
              <w:pStyle w:val="BodyText"/>
              <w:spacing w:before="60"/>
              <w:ind w:left="0" w:firstLine="0"/>
              <w:jc w:val="center"/>
            </w:pPr>
          </w:p>
        </w:tc>
        <w:tc>
          <w:tcPr>
            <w:tcW w:w="1701" w:type="dxa"/>
          </w:tcPr>
          <w:p w14:paraId="6E861F84" w14:textId="15BAF450"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F25753" w14:paraId="6E861F9E" w14:textId="77777777">
        <w:trPr>
          <w:cantSplit/>
        </w:trPr>
        <w:tc>
          <w:tcPr>
            <w:tcW w:w="6237" w:type="dxa"/>
          </w:tcPr>
          <w:p w14:paraId="6E861F86" w14:textId="2A1CA72F" w:rsidR="00314B36" w:rsidRPr="00287BD3" w:rsidRDefault="00314B36">
            <w:pPr>
              <w:pStyle w:val="BodyText"/>
              <w:ind w:left="0" w:firstLine="0"/>
              <w:jc w:val="left"/>
            </w:pPr>
            <w:r w:rsidRPr="00287BD3">
              <w:t xml:space="preserve">For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interconnections that operate in parallel with the </w:t>
            </w:r>
            <w:r w:rsidR="008572B5">
              <w:rPr>
                <w:color w:val="2B579A"/>
                <w:shd w:val="clear" w:color="auto" w:fill="E6E6E6"/>
              </w:rPr>
              <w:fldChar w:fldCharType="begin"/>
            </w:r>
            <w:r w:rsidR="008572B5">
              <w:instrText xml:space="preserve"> REF DNOsSystem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DNO’s Distribution System</w:t>
            </w:r>
            <w:r w:rsidR="008572B5">
              <w:rPr>
                <w:color w:val="2B579A"/>
                <w:shd w:val="clear" w:color="auto" w:fill="E6E6E6"/>
              </w:rPr>
              <w:fldChar w:fldCharType="end"/>
            </w:r>
            <w:r w:rsidRPr="00287BD3">
              <w:t xml:space="preserve"> details of the interconnection impedance shall be exchanged between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and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including </w:t>
            </w:r>
          </w:p>
          <w:p w14:paraId="6E861F87" w14:textId="77777777" w:rsidR="00314B36" w:rsidRPr="00160676" w:rsidRDefault="00314B36">
            <w:pPr>
              <w:pStyle w:val="BodyText"/>
              <w:spacing w:after="0"/>
              <w:ind w:left="0" w:firstLine="0"/>
              <w:jc w:val="right"/>
              <w:rPr>
                <w:lang w:val="pt-BR"/>
              </w:rPr>
            </w:pPr>
            <w:r w:rsidRPr="00160676">
              <w:rPr>
                <w:lang w:val="pt-BR"/>
              </w:rPr>
              <w:t xml:space="preserve">Positive Sequence Resistance </w:t>
            </w:r>
          </w:p>
          <w:p w14:paraId="6E861F88" w14:textId="77777777" w:rsidR="00314B36" w:rsidRPr="00160676" w:rsidRDefault="00314B36">
            <w:pPr>
              <w:pStyle w:val="BodyText"/>
              <w:spacing w:after="0"/>
              <w:ind w:left="0" w:firstLine="0"/>
              <w:jc w:val="right"/>
              <w:rPr>
                <w:lang w:val="pt-BR"/>
              </w:rPr>
            </w:pPr>
            <w:r w:rsidRPr="00160676">
              <w:rPr>
                <w:lang w:val="pt-BR"/>
              </w:rPr>
              <w:t xml:space="preserve">Zero Sequence Resistance </w:t>
            </w:r>
          </w:p>
          <w:p w14:paraId="6E861F89" w14:textId="77777777" w:rsidR="00314B36" w:rsidRPr="00160676" w:rsidRDefault="00314B36">
            <w:pPr>
              <w:pStyle w:val="BodyText"/>
              <w:spacing w:after="0"/>
              <w:ind w:left="0" w:firstLine="0"/>
              <w:jc w:val="right"/>
              <w:rPr>
                <w:lang w:val="pt-BR"/>
              </w:rPr>
            </w:pPr>
            <w:r w:rsidRPr="00160676">
              <w:rPr>
                <w:lang w:val="pt-BR"/>
              </w:rPr>
              <w:t xml:space="preserve">Positive Sequence Reactance </w:t>
            </w:r>
          </w:p>
          <w:p w14:paraId="6E861F8A" w14:textId="77777777" w:rsidR="00314B36" w:rsidRPr="00160676" w:rsidRDefault="00314B36">
            <w:pPr>
              <w:pStyle w:val="BodyText"/>
              <w:spacing w:after="0"/>
              <w:ind w:left="0" w:firstLine="0"/>
              <w:jc w:val="right"/>
              <w:rPr>
                <w:lang w:val="pt-BR"/>
              </w:rPr>
            </w:pPr>
            <w:r w:rsidRPr="00160676">
              <w:rPr>
                <w:lang w:val="pt-BR"/>
              </w:rPr>
              <w:t xml:space="preserve">Zero Sequence Reactance </w:t>
            </w:r>
          </w:p>
          <w:p w14:paraId="6E861F8B" w14:textId="77777777" w:rsidR="00314B36" w:rsidRPr="00287BD3" w:rsidRDefault="00314B36">
            <w:pPr>
              <w:pStyle w:val="BodyText"/>
              <w:spacing w:after="0"/>
              <w:ind w:left="0" w:firstLine="0"/>
              <w:jc w:val="right"/>
            </w:pPr>
            <w:r w:rsidRPr="00287BD3">
              <w:t>Susceptance</w:t>
            </w:r>
          </w:p>
        </w:tc>
        <w:tc>
          <w:tcPr>
            <w:tcW w:w="1418" w:type="dxa"/>
          </w:tcPr>
          <w:p w14:paraId="6E861F8C" w14:textId="77777777" w:rsidR="00314B36" w:rsidRPr="00287BD3" w:rsidRDefault="00314B36">
            <w:pPr>
              <w:pStyle w:val="BodyText"/>
              <w:spacing w:before="60"/>
              <w:ind w:left="0" w:firstLine="0"/>
              <w:jc w:val="center"/>
            </w:pPr>
          </w:p>
          <w:p w14:paraId="6E861F8D" w14:textId="77777777" w:rsidR="00314B36" w:rsidRPr="00287BD3" w:rsidRDefault="00314B36">
            <w:pPr>
              <w:pStyle w:val="BodyText"/>
              <w:spacing w:before="60" w:after="0"/>
              <w:ind w:left="0" w:firstLine="0"/>
              <w:jc w:val="center"/>
              <w:rPr>
                <w:sz w:val="20"/>
              </w:rPr>
            </w:pPr>
          </w:p>
          <w:p w14:paraId="6E861F8E" w14:textId="77777777" w:rsidR="00314B36" w:rsidRPr="00287BD3" w:rsidRDefault="00314B36">
            <w:pPr>
              <w:pStyle w:val="BodyText"/>
              <w:spacing w:before="60" w:after="60"/>
              <w:ind w:left="0" w:firstLine="0"/>
              <w:jc w:val="center"/>
              <w:rPr>
                <w:sz w:val="20"/>
              </w:rPr>
            </w:pPr>
          </w:p>
          <w:p w14:paraId="6E861F8F" w14:textId="77777777" w:rsidR="00314B36" w:rsidRPr="00287BD3" w:rsidRDefault="00314B36">
            <w:pPr>
              <w:pStyle w:val="BodyText"/>
              <w:spacing w:before="60" w:after="60"/>
              <w:ind w:left="0" w:firstLine="0"/>
              <w:jc w:val="center"/>
            </w:pPr>
          </w:p>
          <w:p w14:paraId="6E861F90" w14:textId="77777777" w:rsidR="00314B36" w:rsidRPr="00287BD3" w:rsidRDefault="00314B36">
            <w:pPr>
              <w:pStyle w:val="BodyText"/>
              <w:spacing w:before="60" w:after="0"/>
              <w:ind w:left="0" w:firstLine="0"/>
              <w:jc w:val="center"/>
            </w:pPr>
            <w:r w:rsidRPr="00287BD3">
              <w:t>% on 100</w:t>
            </w:r>
          </w:p>
          <w:p w14:paraId="6E861F91" w14:textId="77777777" w:rsidR="00314B36" w:rsidRPr="00287BD3" w:rsidRDefault="00314B36">
            <w:pPr>
              <w:pStyle w:val="BodyText"/>
              <w:spacing w:before="60" w:after="0"/>
              <w:ind w:left="0" w:firstLine="0"/>
              <w:jc w:val="center"/>
            </w:pPr>
            <w:r w:rsidRPr="00287BD3">
              <w:t>% on 100</w:t>
            </w:r>
          </w:p>
          <w:p w14:paraId="6E861F92" w14:textId="77777777" w:rsidR="00314B36" w:rsidRPr="00287BD3" w:rsidRDefault="00314B36">
            <w:pPr>
              <w:pStyle w:val="BodyText"/>
              <w:spacing w:before="60" w:after="0"/>
              <w:ind w:left="0" w:firstLine="0"/>
              <w:jc w:val="center"/>
            </w:pPr>
            <w:r w:rsidRPr="00287BD3">
              <w:t>% on 100</w:t>
            </w:r>
          </w:p>
          <w:p w14:paraId="6E861F93" w14:textId="77777777" w:rsidR="00314B36" w:rsidRPr="00287BD3" w:rsidRDefault="00314B36">
            <w:pPr>
              <w:pStyle w:val="BodyText"/>
              <w:spacing w:before="60" w:after="0"/>
              <w:ind w:left="0" w:firstLine="0"/>
              <w:jc w:val="center"/>
            </w:pPr>
            <w:r w:rsidRPr="00287BD3">
              <w:t>% on 100</w:t>
            </w:r>
          </w:p>
          <w:p w14:paraId="6E861F94" w14:textId="77777777" w:rsidR="00314B36" w:rsidRPr="00287BD3" w:rsidRDefault="00314B36">
            <w:pPr>
              <w:pStyle w:val="BodyText"/>
              <w:spacing w:before="60" w:after="0"/>
              <w:ind w:left="0" w:firstLine="0"/>
              <w:jc w:val="center"/>
            </w:pPr>
            <w:r w:rsidRPr="00287BD3">
              <w:t>% on 100</w:t>
            </w:r>
          </w:p>
        </w:tc>
        <w:tc>
          <w:tcPr>
            <w:tcW w:w="1701" w:type="dxa"/>
          </w:tcPr>
          <w:p w14:paraId="6E861F95" w14:textId="77777777" w:rsidR="00314B36" w:rsidRPr="00F62B29" w:rsidRDefault="00314B36">
            <w:pPr>
              <w:pStyle w:val="BodyText"/>
              <w:spacing w:before="60"/>
              <w:ind w:left="0" w:firstLine="0"/>
              <w:jc w:val="center"/>
            </w:pPr>
          </w:p>
          <w:p w14:paraId="6E861F96" w14:textId="77777777" w:rsidR="00314B36" w:rsidRPr="00F62B29" w:rsidRDefault="00314B36">
            <w:pPr>
              <w:pStyle w:val="BodyText"/>
              <w:spacing w:before="60" w:after="0"/>
              <w:ind w:left="0" w:firstLine="0"/>
              <w:jc w:val="center"/>
              <w:rPr>
                <w:sz w:val="20"/>
              </w:rPr>
            </w:pPr>
          </w:p>
          <w:p w14:paraId="6E861F97" w14:textId="77777777" w:rsidR="00314B36" w:rsidRPr="00F62B29" w:rsidRDefault="00314B36">
            <w:pPr>
              <w:pStyle w:val="BodyText"/>
              <w:spacing w:before="60" w:after="0"/>
              <w:ind w:left="0" w:firstLine="0"/>
              <w:jc w:val="center"/>
            </w:pPr>
          </w:p>
          <w:p w14:paraId="6E861F98" w14:textId="77777777" w:rsidR="00314B36" w:rsidRPr="00F62B29" w:rsidRDefault="00314B36">
            <w:pPr>
              <w:pStyle w:val="BodyText"/>
              <w:spacing w:before="60" w:after="60"/>
              <w:ind w:left="0" w:firstLine="0"/>
              <w:jc w:val="center"/>
            </w:pPr>
          </w:p>
          <w:p w14:paraId="6E861F99" w14:textId="0ACB1715" w:rsidR="00314B36" w:rsidRPr="003A59E7" w:rsidRDefault="008572B5">
            <w:pPr>
              <w:pStyle w:val="BodyText"/>
              <w:spacing w:before="60" w:after="0"/>
              <w:ind w:left="0" w:firstLine="0"/>
              <w:jc w:val="center"/>
              <w:rPr>
                <w:lang w:val="de-DE"/>
              </w:rPr>
            </w:pPr>
            <w:r>
              <w:rPr>
                <w:color w:val="2B579A"/>
                <w:shd w:val="clear" w:color="auto" w:fill="E6E6E6"/>
              </w:rPr>
              <w:fldChar w:fldCharType="begin"/>
            </w:r>
            <w:r w:rsidRPr="008572B5">
              <w:rPr>
                <w:lang w:val="de-LU"/>
              </w:rPr>
              <w:instrText xml:space="preserve"> REF DPDa \h  \* MERGEFORMAT </w:instrText>
            </w:r>
            <w:r>
              <w:rPr>
                <w:color w:val="2B579A"/>
                <w:shd w:val="clear" w:color="auto" w:fill="E6E6E6"/>
              </w:rPr>
            </w:r>
            <w:r>
              <w:rPr>
                <w:color w:val="2B579A"/>
                <w:shd w:val="clear" w:color="auto" w:fill="E6E6E6"/>
              </w:rPr>
              <w:fldChar w:fldCharType="separate"/>
            </w:r>
            <w:r w:rsidR="005C572C" w:rsidRPr="005C572C">
              <w:rPr>
                <w:b/>
                <w:lang w:val="sv-SE"/>
              </w:rPr>
              <w:t>DPD</w:t>
            </w:r>
            <w:r>
              <w:rPr>
                <w:color w:val="2B579A"/>
                <w:shd w:val="clear" w:color="auto" w:fill="E6E6E6"/>
              </w:rPr>
              <w:fldChar w:fldCharType="end"/>
            </w:r>
          </w:p>
          <w:p w14:paraId="6E861F9A" w14:textId="2C3CF54A" w:rsidR="00314B36" w:rsidRPr="003A59E7" w:rsidRDefault="008572B5">
            <w:pPr>
              <w:pStyle w:val="BodyText"/>
              <w:spacing w:before="60" w:after="0"/>
              <w:ind w:left="0" w:firstLine="0"/>
              <w:jc w:val="center"/>
              <w:rPr>
                <w:lang w:val="de-DE"/>
              </w:rPr>
            </w:pPr>
            <w:r>
              <w:rPr>
                <w:color w:val="2B579A"/>
                <w:shd w:val="clear" w:color="auto" w:fill="E6E6E6"/>
              </w:rPr>
              <w:fldChar w:fldCharType="begin"/>
            </w:r>
            <w:r w:rsidRPr="008572B5">
              <w:rPr>
                <w:lang w:val="de-LU"/>
              </w:rPr>
              <w:instrText xml:space="preserve"> REF DPDa \h  \* MERGEFORMAT </w:instrText>
            </w:r>
            <w:r>
              <w:rPr>
                <w:color w:val="2B579A"/>
                <w:shd w:val="clear" w:color="auto" w:fill="E6E6E6"/>
              </w:rPr>
            </w:r>
            <w:r>
              <w:rPr>
                <w:color w:val="2B579A"/>
                <w:shd w:val="clear" w:color="auto" w:fill="E6E6E6"/>
              </w:rPr>
              <w:fldChar w:fldCharType="separate"/>
            </w:r>
            <w:r w:rsidR="005C572C" w:rsidRPr="005C572C">
              <w:rPr>
                <w:b/>
                <w:lang w:val="sv-SE"/>
              </w:rPr>
              <w:t>DPD</w:t>
            </w:r>
            <w:r>
              <w:rPr>
                <w:color w:val="2B579A"/>
                <w:shd w:val="clear" w:color="auto" w:fill="E6E6E6"/>
              </w:rPr>
              <w:fldChar w:fldCharType="end"/>
            </w:r>
          </w:p>
          <w:p w14:paraId="6E861F9B" w14:textId="600253B2" w:rsidR="00314B36" w:rsidRPr="003A59E7" w:rsidRDefault="008572B5">
            <w:pPr>
              <w:pStyle w:val="BodyText"/>
              <w:spacing w:before="60" w:after="0"/>
              <w:ind w:left="0" w:firstLine="0"/>
              <w:jc w:val="center"/>
              <w:rPr>
                <w:lang w:val="de-DE"/>
              </w:rPr>
            </w:pPr>
            <w:r>
              <w:rPr>
                <w:color w:val="2B579A"/>
                <w:shd w:val="clear" w:color="auto" w:fill="E6E6E6"/>
              </w:rPr>
              <w:fldChar w:fldCharType="begin"/>
            </w:r>
            <w:r w:rsidRPr="008572B5">
              <w:rPr>
                <w:lang w:val="de-LU"/>
              </w:rPr>
              <w:instrText xml:space="preserve"> REF DPDa \h  \* MERGEFORMAT </w:instrText>
            </w:r>
            <w:r>
              <w:rPr>
                <w:color w:val="2B579A"/>
                <w:shd w:val="clear" w:color="auto" w:fill="E6E6E6"/>
              </w:rPr>
            </w:r>
            <w:r>
              <w:rPr>
                <w:color w:val="2B579A"/>
                <w:shd w:val="clear" w:color="auto" w:fill="E6E6E6"/>
              </w:rPr>
              <w:fldChar w:fldCharType="separate"/>
            </w:r>
            <w:r w:rsidR="005C572C" w:rsidRPr="005C572C">
              <w:rPr>
                <w:b/>
                <w:lang w:val="sv-SE"/>
              </w:rPr>
              <w:t>DPD</w:t>
            </w:r>
            <w:r>
              <w:rPr>
                <w:color w:val="2B579A"/>
                <w:shd w:val="clear" w:color="auto" w:fill="E6E6E6"/>
              </w:rPr>
              <w:fldChar w:fldCharType="end"/>
            </w:r>
          </w:p>
          <w:p w14:paraId="6E861F9C" w14:textId="112BB9D1" w:rsidR="00314B36" w:rsidRPr="003A59E7" w:rsidRDefault="008572B5">
            <w:pPr>
              <w:pStyle w:val="BodyText"/>
              <w:spacing w:before="60" w:after="0"/>
              <w:ind w:left="0" w:firstLine="0"/>
              <w:jc w:val="center"/>
              <w:rPr>
                <w:lang w:val="de-DE"/>
              </w:rPr>
            </w:pPr>
            <w:r>
              <w:rPr>
                <w:color w:val="2B579A"/>
                <w:shd w:val="clear" w:color="auto" w:fill="E6E6E6"/>
              </w:rPr>
              <w:fldChar w:fldCharType="begin"/>
            </w:r>
            <w:r w:rsidRPr="008572B5">
              <w:rPr>
                <w:lang w:val="de-LU"/>
              </w:rPr>
              <w:instrText xml:space="preserve"> REF DPDa \h  \* MERGEFORMAT </w:instrText>
            </w:r>
            <w:r>
              <w:rPr>
                <w:color w:val="2B579A"/>
                <w:shd w:val="clear" w:color="auto" w:fill="E6E6E6"/>
              </w:rPr>
            </w:r>
            <w:r>
              <w:rPr>
                <w:color w:val="2B579A"/>
                <w:shd w:val="clear" w:color="auto" w:fill="E6E6E6"/>
              </w:rPr>
              <w:fldChar w:fldCharType="separate"/>
            </w:r>
            <w:r w:rsidR="005C572C" w:rsidRPr="005C572C">
              <w:rPr>
                <w:b/>
                <w:lang w:val="sv-SE"/>
              </w:rPr>
              <w:t>DPD</w:t>
            </w:r>
            <w:r>
              <w:rPr>
                <w:color w:val="2B579A"/>
                <w:shd w:val="clear" w:color="auto" w:fill="E6E6E6"/>
              </w:rPr>
              <w:fldChar w:fldCharType="end"/>
            </w:r>
          </w:p>
          <w:p w14:paraId="6E861F9D" w14:textId="319D415F" w:rsidR="00314B36" w:rsidRPr="003A59E7" w:rsidRDefault="008572B5">
            <w:pPr>
              <w:pStyle w:val="BodyText"/>
              <w:spacing w:before="60" w:after="0"/>
              <w:ind w:left="0" w:firstLine="0"/>
              <w:jc w:val="center"/>
              <w:rPr>
                <w:lang w:val="de-DE"/>
              </w:rPr>
            </w:pPr>
            <w:r>
              <w:rPr>
                <w:color w:val="2B579A"/>
                <w:shd w:val="clear" w:color="auto" w:fill="E6E6E6"/>
              </w:rPr>
              <w:fldChar w:fldCharType="begin"/>
            </w:r>
            <w:r w:rsidRPr="008572B5">
              <w:rPr>
                <w:lang w:val="de-LU"/>
              </w:rPr>
              <w:instrText xml:space="preserve"> REF DPDa \h  \* MERGEFORMAT </w:instrText>
            </w:r>
            <w:r>
              <w:rPr>
                <w:color w:val="2B579A"/>
                <w:shd w:val="clear" w:color="auto" w:fill="E6E6E6"/>
              </w:rPr>
            </w:r>
            <w:r>
              <w:rPr>
                <w:color w:val="2B579A"/>
                <w:shd w:val="clear" w:color="auto" w:fill="E6E6E6"/>
              </w:rPr>
              <w:fldChar w:fldCharType="separate"/>
            </w:r>
            <w:r w:rsidR="005C572C" w:rsidRPr="005C572C">
              <w:rPr>
                <w:b/>
                <w:lang w:val="sv-SE"/>
              </w:rPr>
              <w:t>DPD</w:t>
            </w:r>
            <w:r>
              <w:rPr>
                <w:color w:val="2B579A"/>
                <w:shd w:val="clear" w:color="auto" w:fill="E6E6E6"/>
              </w:rPr>
              <w:fldChar w:fldCharType="end"/>
            </w:r>
          </w:p>
        </w:tc>
      </w:tr>
      <w:tr w:rsidR="00314B36" w:rsidRPr="00287BD3" w14:paraId="6E861FA2" w14:textId="77777777">
        <w:trPr>
          <w:cantSplit/>
        </w:trPr>
        <w:tc>
          <w:tcPr>
            <w:tcW w:w="6237" w:type="dxa"/>
          </w:tcPr>
          <w:p w14:paraId="6E861F9F" w14:textId="2BD26E9C" w:rsidR="00314B36" w:rsidRPr="00287BD3" w:rsidRDefault="00314B36">
            <w:pPr>
              <w:pStyle w:val="BodyText"/>
              <w:ind w:left="0" w:firstLine="0"/>
              <w:jc w:val="left"/>
            </w:pPr>
            <w:r w:rsidRPr="00287BD3">
              <w:t xml:space="preserve">If the impedance in the view of 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is </w:t>
            </w:r>
            <w:proofErr w:type="gramStart"/>
            <w:r w:rsidRPr="00287BD3">
              <w:t>low</w:t>
            </w:r>
            <w:proofErr w:type="gramEnd"/>
            <w:r w:rsidRPr="00287BD3">
              <w:t xml:space="preserve"> then more detailed information will be requested.</w:t>
            </w:r>
          </w:p>
        </w:tc>
        <w:tc>
          <w:tcPr>
            <w:tcW w:w="1418" w:type="dxa"/>
          </w:tcPr>
          <w:p w14:paraId="6E861FA0" w14:textId="77777777" w:rsidR="00314B36" w:rsidRPr="00287BD3" w:rsidRDefault="00314B36">
            <w:pPr>
              <w:pStyle w:val="BodyText"/>
              <w:spacing w:before="60"/>
              <w:ind w:left="0" w:firstLine="0"/>
              <w:jc w:val="center"/>
            </w:pPr>
          </w:p>
        </w:tc>
        <w:tc>
          <w:tcPr>
            <w:tcW w:w="1701" w:type="dxa"/>
          </w:tcPr>
          <w:p w14:paraId="6E861FA1" w14:textId="77777777" w:rsidR="00314B36" w:rsidRPr="00287BD3" w:rsidRDefault="00314B36">
            <w:pPr>
              <w:pStyle w:val="BodyText"/>
              <w:spacing w:before="60"/>
              <w:ind w:left="0" w:firstLine="0"/>
              <w:jc w:val="center"/>
            </w:pPr>
          </w:p>
        </w:tc>
      </w:tr>
      <w:tr w:rsidR="00314B36" w:rsidRPr="00287BD3" w14:paraId="6E861FA6" w14:textId="77777777">
        <w:trPr>
          <w:cantSplit/>
        </w:trPr>
        <w:tc>
          <w:tcPr>
            <w:tcW w:w="6237" w:type="dxa"/>
          </w:tcPr>
          <w:p w14:paraId="6E861FA3" w14:textId="034DF287" w:rsidR="00314B36" w:rsidRPr="00287BD3" w:rsidRDefault="008572B5">
            <w:pPr>
              <w:pStyle w:val="BodyText"/>
              <w:ind w:left="0" w:firstLine="0"/>
            </w:pP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00314B36" w:rsidRPr="00287BD3">
              <w:t xml:space="preserve"> Transfer Capability</w:t>
            </w:r>
          </w:p>
        </w:tc>
        <w:tc>
          <w:tcPr>
            <w:tcW w:w="1418" w:type="dxa"/>
          </w:tcPr>
          <w:p w14:paraId="6E861FA4" w14:textId="77777777" w:rsidR="00314B36" w:rsidRPr="00287BD3" w:rsidRDefault="00314B36">
            <w:pPr>
              <w:pStyle w:val="BodyText"/>
              <w:spacing w:before="60"/>
              <w:ind w:left="0" w:firstLine="0"/>
              <w:jc w:val="center"/>
            </w:pPr>
          </w:p>
        </w:tc>
        <w:tc>
          <w:tcPr>
            <w:tcW w:w="1701" w:type="dxa"/>
          </w:tcPr>
          <w:p w14:paraId="6E861FA5" w14:textId="6BF33A16"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AA" w14:textId="77777777">
        <w:trPr>
          <w:cantSplit/>
        </w:trPr>
        <w:tc>
          <w:tcPr>
            <w:tcW w:w="6237" w:type="dxa"/>
          </w:tcPr>
          <w:p w14:paraId="6E861FA7" w14:textId="6A472D7D" w:rsidR="00314B36" w:rsidRPr="00287BD3" w:rsidRDefault="00314B36">
            <w:pPr>
              <w:pStyle w:val="BodyText"/>
              <w:ind w:left="0" w:firstLine="0"/>
              <w:jc w:val="left"/>
            </w:pPr>
            <w:r w:rsidRPr="00287BD3">
              <w:t xml:space="preserve">Information shall be exchanged on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transfer capability where the same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may be supplied from alternative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or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t xml:space="preserve"> points of supply including the proportion of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normally fed from each point of supply</w:t>
            </w:r>
          </w:p>
        </w:tc>
        <w:tc>
          <w:tcPr>
            <w:tcW w:w="1418" w:type="dxa"/>
          </w:tcPr>
          <w:p w14:paraId="6E861FA8" w14:textId="77777777" w:rsidR="00314B36" w:rsidRPr="00287BD3" w:rsidRDefault="00314B36">
            <w:pPr>
              <w:pStyle w:val="BodyText"/>
              <w:spacing w:before="60"/>
              <w:ind w:left="0" w:firstLine="0"/>
              <w:jc w:val="center"/>
            </w:pPr>
            <w:r w:rsidRPr="00287BD3">
              <w:t>MW</w:t>
            </w:r>
          </w:p>
        </w:tc>
        <w:tc>
          <w:tcPr>
            <w:tcW w:w="1701" w:type="dxa"/>
          </w:tcPr>
          <w:p w14:paraId="6E861FA9" w14:textId="4BAB1C7E"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AE" w14:textId="77777777">
        <w:trPr>
          <w:cantSplit/>
        </w:trPr>
        <w:tc>
          <w:tcPr>
            <w:tcW w:w="6237" w:type="dxa"/>
          </w:tcPr>
          <w:p w14:paraId="6E861FAB" w14:textId="77777777" w:rsidR="00314B36" w:rsidRPr="00287BD3" w:rsidRDefault="00314B36">
            <w:pPr>
              <w:pStyle w:val="BodyText"/>
              <w:ind w:left="0" w:firstLine="0"/>
            </w:pPr>
            <w:r w:rsidRPr="00287BD3">
              <w:lastRenderedPageBreak/>
              <w:t>The arrangements for manual/automatic transfer under planned/outage conditions should be provided</w:t>
            </w:r>
          </w:p>
        </w:tc>
        <w:tc>
          <w:tcPr>
            <w:tcW w:w="1418" w:type="dxa"/>
          </w:tcPr>
          <w:p w14:paraId="6E861FAC" w14:textId="77777777" w:rsidR="00314B36" w:rsidRPr="00287BD3" w:rsidRDefault="00314B36">
            <w:pPr>
              <w:pStyle w:val="BodyText"/>
              <w:spacing w:before="60"/>
              <w:ind w:left="0" w:firstLine="0"/>
              <w:jc w:val="center"/>
            </w:pPr>
          </w:p>
        </w:tc>
        <w:tc>
          <w:tcPr>
            <w:tcW w:w="1701" w:type="dxa"/>
          </w:tcPr>
          <w:p w14:paraId="6E861FAD" w14:textId="7F3B4576"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B2" w14:textId="77777777">
        <w:trPr>
          <w:cantSplit/>
        </w:trPr>
        <w:tc>
          <w:tcPr>
            <w:tcW w:w="6237" w:type="dxa"/>
          </w:tcPr>
          <w:p w14:paraId="6E861FAF" w14:textId="66EE7E43" w:rsidR="00314B36" w:rsidRPr="00287BD3" w:rsidRDefault="00314B36">
            <w:pPr>
              <w:pStyle w:val="BodyText"/>
              <w:ind w:left="0" w:firstLine="0"/>
            </w:pPr>
            <w:r w:rsidRPr="00287BD3">
              <w:t xml:space="preserve">Non -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287BD3">
              <w:t xml:space="preserve"> Data </w:t>
            </w:r>
          </w:p>
        </w:tc>
        <w:tc>
          <w:tcPr>
            <w:tcW w:w="1418" w:type="dxa"/>
          </w:tcPr>
          <w:p w14:paraId="6E861FB0" w14:textId="77777777" w:rsidR="00314B36" w:rsidRPr="00287BD3" w:rsidRDefault="00314B36">
            <w:pPr>
              <w:pStyle w:val="BodyText"/>
              <w:spacing w:before="60"/>
              <w:ind w:left="0" w:firstLine="0"/>
              <w:jc w:val="center"/>
            </w:pPr>
          </w:p>
        </w:tc>
        <w:tc>
          <w:tcPr>
            <w:tcW w:w="1701" w:type="dxa"/>
          </w:tcPr>
          <w:p w14:paraId="6E861FB1" w14:textId="77777777" w:rsidR="00314B36" w:rsidRPr="00287BD3" w:rsidRDefault="00314B36">
            <w:pPr>
              <w:pStyle w:val="BodyText"/>
              <w:spacing w:before="60"/>
              <w:ind w:left="0" w:firstLine="0"/>
              <w:jc w:val="center"/>
            </w:pPr>
          </w:p>
        </w:tc>
      </w:tr>
      <w:tr w:rsidR="00314B36" w:rsidRPr="00287BD3" w14:paraId="6E861FB6" w14:textId="77777777">
        <w:trPr>
          <w:cantSplit/>
        </w:trPr>
        <w:tc>
          <w:tcPr>
            <w:tcW w:w="6237" w:type="dxa"/>
          </w:tcPr>
          <w:p w14:paraId="6E861FB3" w14:textId="5EDC197D" w:rsidR="00314B36" w:rsidRPr="00287BD3" w:rsidRDefault="00314B36">
            <w:pPr>
              <w:pStyle w:val="BodyText"/>
              <w:ind w:left="0" w:firstLine="0"/>
            </w:pPr>
            <w:r w:rsidRPr="00287BD3">
              <w:t xml:space="preserve">The </w:t>
            </w:r>
            <w:r w:rsidR="008572B5">
              <w:rPr>
                <w:color w:val="2B579A"/>
                <w:shd w:val="clear" w:color="auto" w:fill="E6E6E6"/>
              </w:rPr>
              <w:fldChar w:fldCharType="begin"/>
            </w:r>
            <w:r w:rsidR="008572B5">
              <w:instrText xml:space="preserve"> REF DNO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DNO</w:t>
            </w:r>
            <w:r w:rsidR="008572B5">
              <w:rPr>
                <w:color w:val="2B579A"/>
                <w:shd w:val="clear" w:color="auto" w:fill="E6E6E6"/>
              </w:rPr>
              <w:fldChar w:fldCharType="end"/>
            </w:r>
            <w:r w:rsidRPr="00287BD3">
              <w:t xml:space="preserve"> will request information on circuit parameters, switchgear and </w:t>
            </w:r>
            <w:r w:rsidR="008572B5">
              <w:rPr>
                <w:color w:val="2B579A"/>
                <w:shd w:val="clear" w:color="auto" w:fill="E6E6E6"/>
              </w:rPr>
              <w:fldChar w:fldCharType="begin"/>
            </w:r>
            <w:r w:rsidR="008572B5">
              <w:instrText xml:space="preserve"> REF Protection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Protection</w:t>
            </w:r>
            <w:r w:rsidR="008572B5">
              <w:rPr>
                <w:color w:val="2B579A"/>
                <w:shd w:val="clear" w:color="auto" w:fill="E6E6E6"/>
              </w:rPr>
              <w:fldChar w:fldCharType="end"/>
            </w:r>
            <w:r w:rsidRPr="00287BD3">
              <w:t xml:space="preserve"> arrangements</w:t>
            </w:r>
          </w:p>
        </w:tc>
        <w:tc>
          <w:tcPr>
            <w:tcW w:w="1418" w:type="dxa"/>
          </w:tcPr>
          <w:p w14:paraId="6E861FB4" w14:textId="77777777" w:rsidR="00314B36" w:rsidRPr="00287BD3" w:rsidRDefault="00314B36">
            <w:pPr>
              <w:pStyle w:val="BodyText"/>
              <w:spacing w:before="60"/>
              <w:ind w:left="0" w:firstLine="0"/>
              <w:jc w:val="center"/>
            </w:pPr>
            <w:r w:rsidRPr="00287BD3">
              <w:t>Text/ Diagrams</w:t>
            </w:r>
          </w:p>
        </w:tc>
        <w:tc>
          <w:tcPr>
            <w:tcW w:w="1701" w:type="dxa"/>
          </w:tcPr>
          <w:p w14:paraId="6E861FB5" w14:textId="540CA8CE"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BA" w14:textId="77777777">
        <w:trPr>
          <w:cantSplit/>
        </w:trPr>
        <w:tc>
          <w:tcPr>
            <w:tcW w:w="6237" w:type="dxa"/>
          </w:tcPr>
          <w:p w14:paraId="6E861FB7" w14:textId="77777777" w:rsidR="00314B36" w:rsidRPr="00287BD3" w:rsidRDefault="00314B36">
            <w:pPr>
              <w:pStyle w:val="BodyText"/>
              <w:ind w:left="0" w:firstLine="0"/>
            </w:pPr>
            <w:r w:rsidRPr="00287BD3">
              <w:t xml:space="preserve">Transient </w:t>
            </w:r>
            <w:proofErr w:type="spellStart"/>
            <w:r w:rsidRPr="00287BD3">
              <w:t>Overvoltages</w:t>
            </w:r>
            <w:proofErr w:type="spellEnd"/>
          </w:p>
        </w:tc>
        <w:tc>
          <w:tcPr>
            <w:tcW w:w="1418" w:type="dxa"/>
          </w:tcPr>
          <w:p w14:paraId="6E861FB8" w14:textId="77777777" w:rsidR="00314B36" w:rsidRPr="00287BD3" w:rsidRDefault="00314B36">
            <w:pPr>
              <w:pStyle w:val="BodyText"/>
              <w:spacing w:before="60"/>
              <w:ind w:left="0" w:firstLine="0"/>
              <w:jc w:val="center"/>
            </w:pPr>
          </w:p>
        </w:tc>
        <w:tc>
          <w:tcPr>
            <w:tcW w:w="1701" w:type="dxa"/>
          </w:tcPr>
          <w:p w14:paraId="6E861FB9" w14:textId="48F05AD0"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BE" w14:textId="77777777">
        <w:trPr>
          <w:cantSplit/>
        </w:trPr>
        <w:tc>
          <w:tcPr>
            <w:tcW w:w="6237" w:type="dxa"/>
          </w:tcPr>
          <w:p w14:paraId="6E861FBB" w14:textId="14F7293D" w:rsidR="00314B36" w:rsidRPr="00287BD3" w:rsidRDefault="008572B5">
            <w:pPr>
              <w:pStyle w:val="BodyText"/>
              <w:ind w:left="0" w:firstLine="0"/>
            </w:pP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00314B36" w:rsidRPr="00287BD3">
              <w:rPr>
                <w:spacing w:val="-2"/>
              </w:rPr>
              <w:t xml:space="preserve"> Profile </w:t>
            </w:r>
            <w:proofErr w:type="gramStart"/>
            <w:r w:rsidR="00314B36" w:rsidRPr="00287BD3">
              <w:rPr>
                <w:spacing w:val="-2"/>
              </w:rPr>
              <w:t>For</w:t>
            </w:r>
            <w:proofErr w:type="gramEnd"/>
            <w:r w:rsidR="00314B36" w:rsidRPr="00287BD3">
              <w:rPr>
                <w:spacing w:val="-2"/>
              </w:rPr>
              <w:t xml:space="preserve"> Day Of </w:t>
            </w:r>
            <w:r>
              <w:rPr>
                <w:color w:val="2B579A"/>
                <w:shd w:val="clear" w:color="auto" w:fill="E6E6E6"/>
              </w:rPr>
              <w:fldChar w:fldCharType="begin"/>
            </w:r>
            <w:r>
              <w:instrText xml:space="preserve"> REF ExitPoint \h  \* MERGEFORMAT </w:instrText>
            </w:r>
            <w:r>
              <w:rPr>
                <w:color w:val="2B579A"/>
                <w:shd w:val="clear" w:color="auto" w:fill="E6E6E6"/>
              </w:rPr>
            </w:r>
            <w:r>
              <w:rPr>
                <w:color w:val="2B579A"/>
                <w:shd w:val="clear" w:color="auto" w:fill="E6E6E6"/>
              </w:rPr>
              <w:fldChar w:fldCharType="separate"/>
            </w:r>
            <w:r w:rsidR="005C572C" w:rsidRPr="0076424C">
              <w:rPr>
                <w:b/>
              </w:rPr>
              <w:t>Exit Point</w:t>
            </w:r>
            <w:r>
              <w:rPr>
                <w:color w:val="2B579A"/>
                <w:shd w:val="clear" w:color="auto" w:fill="E6E6E6"/>
              </w:rPr>
              <w:fldChar w:fldCharType="end"/>
            </w:r>
            <w:r w:rsidR="00314B36" w:rsidRPr="00287BD3">
              <w:rPr>
                <w:b/>
                <w:spacing w:val="-2"/>
              </w:rPr>
              <w:t xml:space="preserve"> </w:t>
            </w:r>
            <w:r>
              <w:rPr>
                <w:color w:val="2B579A"/>
                <w:shd w:val="clear" w:color="auto" w:fill="E6E6E6"/>
              </w:rPr>
              <w:fldChar w:fldCharType="begin"/>
            </w:r>
            <w:r>
              <w:instrText xml:space="preserve"> REF PeakDemand \h  \* MERGEFORMAT </w:instrText>
            </w:r>
            <w:r>
              <w:rPr>
                <w:color w:val="2B579A"/>
                <w:shd w:val="clear" w:color="auto" w:fill="E6E6E6"/>
              </w:rPr>
            </w:r>
            <w:r>
              <w:rPr>
                <w:color w:val="2B579A"/>
                <w:shd w:val="clear" w:color="auto" w:fill="E6E6E6"/>
              </w:rPr>
              <w:fldChar w:fldCharType="separate"/>
            </w:r>
            <w:r w:rsidR="005C572C" w:rsidRPr="0076424C">
              <w:rPr>
                <w:b/>
              </w:rPr>
              <w:t>Peak Demand</w:t>
            </w:r>
            <w:r>
              <w:rPr>
                <w:color w:val="2B579A"/>
                <w:shd w:val="clear" w:color="auto" w:fill="E6E6E6"/>
              </w:rPr>
              <w:fldChar w:fldCharType="end"/>
            </w:r>
          </w:p>
        </w:tc>
        <w:tc>
          <w:tcPr>
            <w:tcW w:w="1418" w:type="dxa"/>
          </w:tcPr>
          <w:p w14:paraId="6E861FBC" w14:textId="77777777" w:rsidR="00314B36" w:rsidRPr="00287BD3" w:rsidRDefault="00314B36">
            <w:pPr>
              <w:pStyle w:val="BodyText"/>
              <w:spacing w:before="60"/>
              <w:ind w:left="0" w:firstLine="0"/>
              <w:jc w:val="center"/>
            </w:pPr>
          </w:p>
        </w:tc>
        <w:tc>
          <w:tcPr>
            <w:tcW w:w="1701" w:type="dxa"/>
          </w:tcPr>
          <w:p w14:paraId="6E861FBD" w14:textId="56FF2813"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r w:rsidR="00314B36" w:rsidRPr="00287BD3" w14:paraId="6E861FC2" w14:textId="77777777">
        <w:trPr>
          <w:cantSplit/>
        </w:trPr>
        <w:tc>
          <w:tcPr>
            <w:tcW w:w="6237" w:type="dxa"/>
          </w:tcPr>
          <w:p w14:paraId="6E861FBF" w14:textId="699DE4F9" w:rsidR="00314B36" w:rsidRPr="00287BD3" w:rsidRDefault="008572B5">
            <w:pPr>
              <w:pStyle w:val="BodyText"/>
            </w:pP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r w:rsidR="00314B36" w:rsidRPr="00287BD3">
              <w:rPr>
                <w:b/>
              </w:rPr>
              <w:t xml:space="preserve"> </w:t>
            </w:r>
            <w:r w:rsidR="00314B36" w:rsidRPr="00287BD3">
              <w:rPr>
                <w:spacing w:val="-2"/>
              </w:rPr>
              <w:t xml:space="preserve">Profile </w:t>
            </w:r>
            <w:proofErr w:type="gramStart"/>
            <w:r w:rsidR="00314B36" w:rsidRPr="00287BD3">
              <w:rPr>
                <w:spacing w:val="-2"/>
              </w:rPr>
              <w:t>For</w:t>
            </w:r>
            <w:proofErr w:type="gramEnd"/>
            <w:r w:rsidR="00314B36" w:rsidRPr="00287BD3">
              <w:rPr>
                <w:spacing w:val="-2"/>
              </w:rPr>
              <w:t xml:space="preserve"> Day Of </w:t>
            </w:r>
            <w:r>
              <w:rPr>
                <w:color w:val="2B579A"/>
                <w:shd w:val="clear" w:color="auto" w:fill="E6E6E6"/>
              </w:rPr>
              <w:fldChar w:fldCharType="begin"/>
            </w:r>
            <w:r>
              <w:instrText xml:space="preserve"> REF ExitPoint \h  \* MERGEFORMAT </w:instrText>
            </w:r>
            <w:r>
              <w:rPr>
                <w:color w:val="2B579A"/>
                <w:shd w:val="clear" w:color="auto" w:fill="E6E6E6"/>
              </w:rPr>
            </w:r>
            <w:r>
              <w:rPr>
                <w:color w:val="2B579A"/>
                <w:shd w:val="clear" w:color="auto" w:fill="E6E6E6"/>
              </w:rPr>
              <w:fldChar w:fldCharType="separate"/>
            </w:r>
            <w:r w:rsidR="005C572C" w:rsidRPr="0076424C">
              <w:rPr>
                <w:b/>
              </w:rPr>
              <w:t>Exit Point</w:t>
            </w:r>
            <w:r>
              <w:rPr>
                <w:color w:val="2B579A"/>
                <w:shd w:val="clear" w:color="auto" w:fill="E6E6E6"/>
              </w:rPr>
              <w:fldChar w:fldCharType="end"/>
            </w:r>
            <w:r w:rsidR="00314B36" w:rsidRPr="00287BD3">
              <w:rPr>
                <w:spacing w:val="-2"/>
              </w:rPr>
              <w:t xml:space="preserve"> Minimum </w:t>
            </w:r>
            <w:r>
              <w:rPr>
                <w:color w:val="2B579A"/>
                <w:shd w:val="clear" w:color="auto" w:fill="E6E6E6"/>
              </w:rPr>
              <w:fldChar w:fldCharType="begin"/>
            </w:r>
            <w:r>
              <w:instrText xml:space="preserve"> REF Demand \h  \* MERGEFORMAT </w:instrText>
            </w:r>
            <w:r>
              <w:rPr>
                <w:color w:val="2B579A"/>
                <w:shd w:val="clear" w:color="auto" w:fill="E6E6E6"/>
              </w:rPr>
            </w:r>
            <w:r>
              <w:rPr>
                <w:color w:val="2B579A"/>
                <w:shd w:val="clear" w:color="auto" w:fill="E6E6E6"/>
              </w:rPr>
              <w:fldChar w:fldCharType="separate"/>
            </w:r>
            <w:r w:rsidR="005C572C" w:rsidRPr="0076424C">
              <w:rPr>
                <w:b/>
              </w:rPr>
              <w:t>Demand</w:t>
            </w:r>
            <w:r>
              <w:rPr>
                <w:color w:val="2B579A"/>
                <w:shd w:val="clear" w:color="auto" w:fill="E6E6E6"/>
              </w:rPr>
              <w:fldChar w:fldCharType="end"/>
            </w:r>
          </w:p>
        </w:tc>
        <w:tc>
          <w:tcPr>
            <w:tcW w:w="1418" w:type="dxa"/>
          </w:tcPr>
          <w:p w14:paraId="6E861FC0" w14:textId="77777777" w:rsidR="00314B36" w:rsidRPr="00287BD3" w:rsidRDefault="00314B36">
            <w:pPr>
              <w:pStyle w:val="BodyText"/>
              <w:spacing w:before="60"/>
              <w:ind w:left="0" w:firstLine="0"/>
              <w:jc w:val="center"/>
            </w:pPr>
          </w:p>
        </w:tc>
        <w:tc>
          <w:tcPr>
            <w:tcW w:w="1701" w:type="dxa"/>
          </w:tcPr>
          <w:p w14:paraId="6E861FC1" w14:textId="4EAD9328" w:rsidR="00314B36" w:rsidRPr="00287BD3" w:rsidRDefault="008572B5">
            <w:pPr>
              <w:pStyle w:val="BodyText"/>
              <w:spacing w:before="60"/>
              <w:ind w:left="0" w:firstLine="0"/>
              <w:jc w:val="center"/>
            </w:pPr>
            <w:r>
              <w:rPr>
                <w:color w:val="2B579A"/>
                <w:shd w:val="clear" w:color="auto" w:fill="E6E6E6"/>
              </w:rPr>
              <w:fldChar w:fldCharType="begin"/>
            </w:r>
            <w:r>
              <w:instrText xml:space="preserve"> REF DPDa \h  \* MERGEFORMAT </w:instrText>
            </w:r>
            <w:r>
              <w:rPr>
                <w:color w:val="2B579A"/>
                <w:shd w:val="clear" w:color="auto" w:fill="E6E6E6"/>
              </w:rPr>
            </w:r>
            <w:r>
              <w:rPr>
                <w:color w:val="2B579A"/>
                <w:shd w:val="clear" w:color="auto" w:fill="E6E6E6"/>
              </w:rPr>
              <w:fldChar w:fldCharType="separate"/>
            </w:r>
            <w:r w:rsidR="005C572C" w:rsidRPr="0076424C">
              <w:rPr>
                <w:b/>
              </w:rPr>
              <w:t>DPD</w:t>
            </w:r>
            <w:r>
              <w:rPr>
                <w:color w:val="2B579A"/>
                <w:shd w:val="clear" w:color="auto" w:fill="E6E6E6"/>
              </w:rPr>
              <w:fldChar w:fldCharType="end"/>
            </w:r>
          </w:p>
        </w:tc>
      </w:tr>
    </w:tbl>
    <w:p w14:paraId="6E861FC3" w14:textId="77777777" w:rsidR="00314B36" w:rsidRPr="00287BD3" w:rsidRDefault="00314B36">
      <w:pPr>
        <w:pStyle w:val="BodyText"/>
      </w:pPr>
    </w:p>
    <w:p w14:paraId="6E861FC4" w14:textId="77777777" w:rsidR="00314B36" w:rsidRPr="00287BD3" w:rsidRDefault="00314B36">
      <w:pPr>
        <w:pStyle w:val="Heading2"/>
      </w:pPr>
      <w:r w:rsidRPr="00287BD3">
        <w:br w:type="page"/>
      </w:r>
      <w:bookmarkStart w:id="1312" w:name="_Hlt1813053"/>
      <w:bookmarkStart w:id="1313" w:name="Schedule9"/>
      <w:bookmarkStart w:id="1314" w:name="_Toc138331167"/>
      <w:bookmarkEnd w:id="1312"/>
      <w:r w:rsidRPr="00287BD3">
        <w:lastRenderedPageBreak/>
        <w:t>Schedule 9</w:t>
      </w:r>
      <w:bookmarkEnd w:id="1313"/>
      <w:bookmarkEnd w:id="1314"/>
    </w:p>
    <w:p w14:paraId="6E861FC5" w14:textId="77777777" w:rsidR="00314B36" w:rsidRPr="00287BD3" w:rsidRDefault="00314B36">
      <w:pPr>
        <w:rPr>
          <w:b/>
          <w:caps/>
        </w:rPr>
      </w:pPr>
      <w:smartTag w:uri="urn:schemas-microsoft-com:office:smarttags" w:element="stockticker">
        <w:r w:rsidRPr="00287BD3">
          <w:rPr>
            <w:b/>
            <w:caps/>
          </w:rPr>
          <w:t>DATA</w:t>
        </w:r>
      </w:smartTag>
      <w:r w:rsidRPr="00287BD3">
        <w:rPr>
          <w:b/>
          <w:caps/>
        </w:rPr>
        <w:t xml:space="preserve"> REGISTRATION CODE</w:t>
      </w:r>
    </w:p>
    <w:p w14:paraId="6E861FC6" w14:textId="77777777" w:rsidR="00314B36" w:rsidRPr="00287BD3" w:rsidRDefault="00314B36">
      <w:pPr>
        <w:rPr>
          <w:b/>
          <w:caps/>
        </w:rPr>
      </w:pPr>
      <w:r w:rsidRPr="00287BD3">
        <w:rPr>
          <w:b/>
          <w:caps/>
        </w:rPr>
        <w:t>LOAD CHARACTERISTICS</w:t>
      </w:r>
    </w:p>
    <w:p w14:paraId="6E861FC7" w14:textId="77777777" w:rsidR="00314B36" w:rsidRPr="00287BD3"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2546"/>
        <w:gridCol w:w="1911"/>
      </w:tblGrid>
      <w:tr w:rsidR="00314B36" w:rsidRPr="00287BD3" w14:paraId="6E861FCB" w14:textId="77777777">
        <w:tc>
          <w:tcPr>
            <w:tcW w:w="4320" w:type="dxa"/>
          </w:tcPr>
          <w:p w14:paraId="6E861FC8" w14:textId="77777777" w:rsidR="00314B36" w:rsidRPr="00287BD3" w:rsidRDefault="00314B36">
            <w:pPr>
              <w:pStyle w:val="BodyText"/>
              <w:spacing w:before="60" w:after="0"/>
              <w:ind w:left="0" w:firstLine="0"/>
              <w:jc w:val="center"/>
              <w:rPr>
                <w:b/>
                <w:caps/>
              </w:rPr>
            </w:pPr>
            <w:smartTag w:uri="urn:schemas-microsoft-com:office:smarttags" w:element="stockticker">
              <w:r w:rsidRPr="00287BD3">
                <w:rPr>
                  <w:b/>
                  <w:caps/>
                  <w:u w:val="single"/>
                </w:rPr>
                <w:t>DATA</w:t>
              </w:r>
            </w:smartTag>
            <w:r w:rsidRPr="00287BD3">
              <w:rPr>
                <w:b/>
                <w:caps/>
                <w:u w:val="single"/>
              </w:rPr>
              <w:t xml:space="preserve"> DESCRIPTION</w:t>
            </w:r>
          </w:p>
        </w:tc>
        <w:tc>
          <w:tcPr>
            <w:tcW w:w="2546" w:type="dxa"/>
          </w:tcPr>
          <w:p w14:paraId="6E861FC9" w14:textId="77777777" w:rsidR="00314B36" w:rsidRPr="00287BD3" w:rsidRDefault="00314B36">
            <w:pPr>
              <w:pStyle w:val="BodyText"/>
              <w:spacing w:before="60" w:after="0"/>
              <w:ind w:left="0" w:firstLine="0"/>
              <w:jc w:val="center"/>
              <w:rPr>
                <w:b/>
                <w:caps/>
              </w:rPr>
            </w:pPr>
            <w:r w:rsidRPr="00287BD3">
              <w:rPr>
                <w:b/>
                <w:caps/>
                <w:u w:val="single"/>
              </w:rPr>
              <w:t>UNITS</w:t>
            </w:r>
          </w:p>
        </w:tc>
        <w:tc>
          <w:tcPr>
            <w:tcW w:w="1911" w:type="dxa"/>
          </w:tcPr>
          <w:p w14:paraId="6E861FCA" w14:textId="77777777" w:rsidR="00314B36" w:rsidRPr="00287BD3" w:rsidRDefault="00314B36">
            <w:pPr>
              <w:pStyle w:val="BodyText"/>
              <w:spacing w:before="60" w:after="0"/>
              <w:ind w:left="0" w:firstLine="0"/>
              <w:jc w:val="center"/>
              <w:rPr>
                <w:b/>
                <w:caps/>
              </w:rPr>
            </w:pPr>
            <w:smartTag w:uri="urn:schemas-microsoft-com:office:smarttags" w:element="stockticker">
              <w:r w:rsidRPr="00287BD3">
                <w:rPr>
                  <w:b/>
                  <w:caps/>
                  <w:u w:val="single"/>
                </w:rPr>
                <w:t>DATA</w:t>
              </w:r>
            </w:smartTag>
            <w:r w:rsidRPr="00287BD3">
              <w:rPr>
                <w:b/>
                <w:caps/>
                <w:u w:val="single"/>
              </w:rPr>
              <w:t xml:space="preserve"> CATEGORY</w:t>
            </w:r>
          </w:p>
        </w:tc>
      </w:tr>
      <w:tr w:rsidR="00314B36" w:rsidRPr="00287BD3" w14:paraId="6E861FD1" w14:textId="77777777">
        <w:tc>
          <w:tcPr>
            <w:tcW w:w="4320" w:type="dxa"/>
          </w:tcPr>
          <w:p w14:paraId="6E861FCC" w14:textId="77777777" w:rsidR="00314B36" w:rsidRPr="00287BD3" w:rsidRDefault="00314B36">
            <w:pPr>
              <w:pStyle w:val="BodyText"/>
              <w:ind w:left="0" w:firstLine="0"/>
              <w:jc w:val="left"/>
            </w:pPr>
            <w:r w:rsidRPr="00287BD3">
              <w:t xml:space="preserve">Geographical and electrical point of connection and date connection required </w:t>
            </w:r>
          </w:p>
          <w:p w14:paraId="6E861FCD" w14:textId="77777777" w:rsidR="00314B36" w:rsidRPr="00287BD3" w:rsidRDefault="00314B36">
            <w:pPr>
              <w:pStyle w:val="BodyText"/>
              <w:ind w:left="0" w:firstLine="0"/>
              <w:jc w:val="left"/>
              <w:rPr>
                <w:u w:val="single"/>
              </w:rPr>
            </w:pPr>
            <w:r w:rsidRPr="00287BD3">
              <w:t>Diagrams existing and proposed connections</w:t>
            </w:r>
            <w:r w:rsidRPr="00287BD3">
              <w:rPr>
                <w:u w:val="single"/>
              </w:rPr>
              <w:t xml:space="preserve"> </w:t>
            </w:r>
          </w:p>
        </w:tc>
        <w:tc>
          <w:tcPr>
            <w:tcW w:w="2546" w:type="dxa"/>
          </w:tcPr>
          <w:p w14:paraId="6E861FCE" w14:textId="77777777" w:rsidR="00314B36" w:rsidRPr="00287BD3" w:rsidRDefault="00314B36">
            <w:pPr>
              <w:pStyle w:val="BodyText"/>
              <w:spacing w:before="60" w:after="60"/>
              <w:ind w:left="0" w:firstLine="0"/>
              <w:jc w:val="center"/>
            </w:pPr>
            <w:r w:rsidRPr="00287BD3">
              <w:t>Text</w:t>
            </w:r>
          </w:p>
        </w:tc>
        <w:tc>
          <w:tcPr>
            <w:tcW w:w="1911" w:type="dxa"/>
          </w:tcPr>
          <w:p w14:paraId="6E861FCF" w14:textId="77777777" w:rsidR="00314B36" w:rsidRPr="00287BD3" w:rsidRDefault="00314B36">
            <w:pPr>
              <w:pStyle w:val="BodyText"/>
              <w:spacing w:before="60" w:after="60"/>
              <w:ind w:left="0" w:firstLine="0"/>
              <w:jc w:val="center"/>
              <w:rPr>
                <w:u w:val="single"/>
              </w:rPr>
            </w:pPr>
          </w:p>
          <w:p w14:paraId="6E861FD0" w14:textId="7226B114"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r w:rsidR="00314B36" w:rsidRPr="00287BD3" w14:paraId="6E861FD5" w14:textId="77777777">
        <w:tc>
          <w:tcPr>
            <w:tcW w:w="4320" w:type="dxa"/>
          </w:tcPr>
          <w:p w14:paraId="6E861FD2" w14:textId="2D3668B4" w:rsidR="00314B36" w:rsidRPr="00287BD3" w:rsidRDefault="00314B36">
            <w:pPr>
              <w:pStyle w:val="BodyText"/>
              <w:ind w:left="0" w:firstLine="0"/>
              <w:jc w:val="left"/>
            </w:pPr>
            <w:r w:rsidRPr="00287BD3">
              <w:t xml:space="preserve">Types of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w:t>
            </w:r>
          </w:p>
        </w:tc>
        <w:tc>
          <w:tcPr>
            <w:tcW w:w="2546" w:type="dxa"/>
          </w:tcPr>
          <w:p w14:paraId="6E861FD3" w14:textId="77777777" w:rsidR="00314B36" w:rsidRPr="00287BD3" w:rsidRDefault="00314B36">
            <w:pPr>
              <w:pStyle w:val="BodyText"/>
              <w:spacing w:before="60" w:after="60"/>
              <w:ind w:left="0" w:firstLine="0"/>
              <w:jc w:val="center"/>
            </w:pPr>
          </w:p>
        </w:tc>
        <w:tc>
          <w:tcPr>
            <w:tcW w:w="1911" w:type="dxa"/>
          </w:tcPr>
          <w:p w14:paraId="6E861FD4" w14:textId="77777777" w:rsidR="00314B36" w:rsidRPr="00287BD3" w:rsidRDefault="00314B36">
            <w:pPr>
              <w:pStyle w:val="BodyText"/>
              <w:spacing w:before="60" w:after="60"/>
              <w:ind w:left="0" w:firstLine="0"/>
              <w:jc w:val="center"/>
            </w:pPr>
          </w:p>
        </w:tc>
      </w:tr>
      <w:tr w:rsidR="00314B36" w:rsidRPr="00287BD3" w14:paraId="6E861FD9" w14:textId="77777777">
        <w:tc>
          <w:tcPr>
            <w:tcW w:w="4320" w:type="dxa"/>
          </w:tcPr>
          <w:p w14:paraId="6E861FD6" w14:textId="2A28ED36" w:rsidR="00314B36" w:rsidRPr="00287BD3" w:rsidRDefault="00314B36">
            <w:pPr>
              <w:pStyle w:val="BodyText"/>
              <w:ind w:left="0" w:firstLine="0"/>
              <w:jc w:val="left"/>
            </w:pPr>
            <w:r w:rsidRPr="00287BD3">
              <w:t xml:space="preserve">Maximum </w:t>
            </w:r>
            <w:hyperlink w:anchor="ActivePower" w:history="1">
              <w:r w:rsidR="008572B5">
                <w:rPr>
                  <w:color w:val="2B579A"/>
                  <w:shd w:val="clear" w:color="auto" w:fill="E6E6E6"/>
                </w:rPr>
                <w:fldChar w:fldCharType="begin"/>
              </w:r>
              <w:r w:rsidR="008572B5">
                <w:instrText xml:space="preserve"> REF 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Active Power</w:t>
              </w:r>
              <w:r w:rsidR="008572B5">
                <w:rPr>
                  <w:color w:val="2B579A"/>
                  <w:shd w:val="clear" w:color="auto" w:fill="E6E6E6"/>
                </w:rPr>
                <w:fldChar w:fldCharType="end"/>
              </w:r>
            </w:hyperlink>
            <w:r w:rsidRPr="00287BD3">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rPr>
                <w:b/>
              </w:rPr>
              <w:t xml:space="preserve"> </w:t>
            </w:r>
            <w:r w:rsidR="008572B5">
              <w:rPr>
                <w:color w:val="2B579A"/>
                <w:shd w:val="clear" w:color="auto" w:fill="E6E6E6"/>
              </w:rPr>
              <w:fldChar w:fldCharType="begin"/>
            </w:r>
            <w:r w:rsidR="008572B5">
              <w:instrText xml:space="preserve"> REF RegisteredCapacity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Registered Capacity</w:t>
            </w:r>
            <w:r w:rsidR="008572B5">
              <w:rPr>
                <w:color w:val="2B579A"/>
                <w:shd w:val="clear" w:color="auto" w:fill="E6E6E6"/>
              </w:rPr>
              <w:fldChar w:fldCharType="end"/>
            </w:r>
          </w:p>
        </w:tc>
        <w:tc>
          <w:tcPr>
            <w:tcW w:w="2546" w:type="dxa"/>
          </w:tcPr>
          <w:p w14:paraId="6E861FD7" w14:textId="77777777" w:rsidR="00314B36" w:rsidRPr="00287BD3" w:rsidRDefault="00314B36">
            <w:pPr>
              <w:pStyle w:val="BodyText"/>
              <w:spacing w:before="60" w:after="60"/>
              <w:ind w:left="0" w:firstLine="0"/>
              <w:jc w:val="center"/>
            </w:pPr>
            <w:r w:rsidRPr="00287BD3">
              <w:t>MW</w:t>
            </w:r>
          </w:p>
        </w:tc>
        <w:tc>
          <w:tcPr>
            <w:tcW w:w="1911" w:type="dxa"/>
          </w:tcPr>
          <w:p w14:paraId="6E861FD8" w14:textId="4BD8119E"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r w:rsidR="00314B36" w:rsidRPr="00287BD3" w14:paraId="6E861FDD" w14:textId="77777777">
        <w:tc>
          <w:tcPr>
            <w:tcW w:w="4320" w:type="dxa"/>
          </w:tcPr>
          <w:p w14:paraId="6E861FDA" w14:textId="706D0C70" w:rsidR="00314B36" w:rsidRPr="00287BD3" w:rsidRDefault="00314B36">
            <w:pPr>
              <w:pStyle w:val="BodyText"/>
              <w:ind w:left="0" w:firstLine="0"/>
              <w:jc w:val="left"/>
            </w:pPr>
            <w:r w:rsidRPr="00287BD3">
              <w:t xml:space="preserve">Maximum and minimum </w:t>
            </w:r>
            <w:r w:rsidR="008572B5">
              <w:rPr>
                <w:color w:val="2B579A"/>
                <w:shd w:val="clear" w:color="auto" w:fill="E6E6E6"/>
              </w:rPr>
              <w:fldChar w:fldCharType="begin"/>
            </w:r>
            <w:r w:rsidR="008572B5">
              <w:instrText xml:space="preserve"> REF ReactivePower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Reactive Power</w:t>
            </w:r>
            <w:r w:rsidR="008572B5">
              <w:rPr>
                <w:color w:val="2B579A"/>
                <w:shd w:val="clear" w:color="auto" w:fill="E6E6E6"/>
              </w:rPr>
              <w:fldChar w:fldCharType="end"/>
            </w:r>
            <w:r w:rsidRPr="00287BD3">
              <w:t xml:space="preserve"> requirement</w:t>
            </w:r>
          </w:p>
        </w:tc>
        <w:tc>
          <w:tcPr>
            <w:tcW w:w="2546" w:type="dxa"/>
          </w:tcPr>
          <w:p w14:paraId="6E861FDB" w14:textId="77777777" w:rsidR="00314B36" w:rsidRPr="00287BD3" w:rsidRDefault="00314B36">
            <w:pPr>
              <w:pStyle w:val="BodyText"/>
              <w:spacing w:before="60" w:after="60"/>
              <w:ind w:left="0" w:firstLine="0"/>
              <w:jc w:val="center"/>
            </w:pPr>
            <w:r w:rsidRPr="00287BD3">
              <w:t>MVAr</w:t>
            </w:r>
          </w:p>
        </w:tc>
        <w:tc>
          <w:tcPr>
            <w:tcW w:w="1911" w:type="dxa"/>
          </w:tcPr>
          <w:p w14:paraId="6E861FDC" w14:textId="5CC65BEA"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r w:rsidR="00314B36" w:rsidRPr="00287BD3" w14:paraId="6E861FE1" w14:textId="77777777">
        <w:tc>
          <w:tcPr>
            <w:tcW w:w="4320" w:type="dxa"/>
          </w:tcPr>
          <w:p w14:paraId="6E861FDE" w14:textId="77777777" w:rsidR="00314B36" w:rsidRPr="00287BD3" w:rsidRDefault="00314B36">
            <w:pPr>
              <w:pStyle w:val="BodyText"/>
              <w:ind w:left="0" w:firstLine="0"/>
              <w:jc w:val="left"/>
            </w:pPr>
            <w:r w:rsidRPr="00287BD3">
              <w:t xml:space="preserve">Type of load and control arrangements. </w:t>
            </w:r>
            <w:proofErr w:type="spellStart"/>
            <w:r w:rsidRPr="00287BD3">
              <w:t>Eg</w:t>
            </w:r>
            <w:proofErr w:type="spellEnd"/>
            <w:r w:rsidRPr="00287BD3">
              <w:t xml:space="preserve">  variable speed motor type of starter employed</w:t>
            </w:r>
          </w:p>
        </w:tc>
        <w:tc>
          <w:tcPr>
            <w:tcW w:w="2546" w:type="dxa"/>
          </w:tcPr>
          <w:p w14:paraId="6E861FDF" w14:textId="77777777" w:rsidR="00314B36" w:rsidRPr="00287BD3" w:rsidRDefault="00314B36">
            <w:pPr>
              <w:pStyle w:val="BodyText"/>
              <w:spacing w:before="60" w:after="60"/>
              <w:ind w:left="0" w:firstLine="0"/>
              <w:jc w:val="center"/>
            </w:pPr>
            <w:r w:rsidRPr="00287BD3">
              <w:t>Text</w:t>
            </w:r>
          </w:p>
        </w:tc>
        <w:tc>
          <w:tcPr>
            <w:tcW w:w="1911" w:type="dxa"/>
          </w:tcPr>
          <w:p w14:paraId="6E861FE0" w14:textId="2CD8DF3D"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r w:rsidR="00314B36" w:rsidRPr="00287BD3" w14:paraId="6E861FE5" w14:textId="77777777">
        <w:tc>
          <w:tcPr>
            <w:tcW w:w="4320" w:type="dxa"/>
          </w:tcPr>
          <w:p w14:paraId="6E861FE2" w14:textId="77777777" w:rsidR="00314B36" w:rsidRPr="00287BD3" w:rsidRDefault="00314B36">
            <w:pPr>
              <w:pStyle w:val="BodyText"/>
              <w:ind w:left="0" w:firstLine="0"/>
              <w:jc w:val="left"/>
            </w:pPr>
            <w:r w:rsidRPr="00287BD3">
              <w:t xml:space="preserve">Maximum  </w:t>
            </w:r>
            <w:r w:rsidRPr="00287BD3">
              <w:rPr>
                <w:b/>
                <w:bCs/>
              </w:rPr>
              <w:t>Phase Voltage Unbalance</w:t>
            </w:r>
          </w:p>
        </w:tc>
        <w:tc>
          <w:tcPr>
            <w:tcW w:w="2546" w:type="dxa"/>
          </w:tcPr>
          <w:p w14:paraId="6E861FE3" w14:textId="77777777" w:rsidR="00314B36" w:rsidRPr="00287BD3" w:rsidRDefault="00314B36">
            <w:pPr>
              <w:pStyle w:val="BodyText"/>
              <w:spacing w:before="60" w:after="60"/>
              <w:ind w:left="0" w:firstLine="0"/>
              <w:jc w:val="center"/>
            </w:pPr>
            <w:r w:rsidRPr="00287BD3">
              <w:t>Ratio/ Phase at the time</w:t>
            </w:r>
          </w:p>
        </w:tc>
        <w:tc>
          <w:tcPr>
            <w:tcW w:w="1911" w:type="dxa"/>
          </w:tcPr>
          <w:p w14:paraId="6E861FE4" w14:textId="56012D0F"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r w:rsidR="00314B36" w:rsidRPr="00287BD3" w14:paraId="6E861FE9" w14:textId="77777777">
        <w:tc>
          <w:tcPr>
            <w:tcW w:w="4320" w:type="dxa"/>
          </w:tcPr>
          <w:p w14:paraId="6E861FE6" w14:textId="77777777" w:rsidR="00314B36" w:rsidRPr="00287BD3" w:rsidRDefault="00314B36">
            <w:pPr>
              <w:pStyle w:val="BodyText"/>
              <w:ind w:left="0" w:firstLine="0"/>
              <w:jc w:val="left"/>
            </w:pPr>
            <w:r w:rsidRPr="00287BD3">
              <w:t>Maximum harmonic content</w:t>
            </w:r>
          </w:p>
        </w:tc>
        <w:tc>
          <w:tcPr>
            <w:tcW w:w="2546" w:type="dxa"/>
          </w:tcPr>
          <w:p w14:paraId="6E861FE7" w14:textId="77777777" w:rsidR="00314B36" w:rsidRPr="00287BD3" w:rsidRDefault="00314B36">
            <w:pPr>
              <w:pStyle w:val="BodyText"/>
              <w:spacing w:before="60" w:after="60"/>
              <w:ind w:left="0" w:firstLine="0"/>
              <w:jc w:val="center"/>
            </w:pPr>
            <w:r w:rsidRPr="00287BD3">
              <w:t>% THVD</w:t>
            </w:r>
          </w:p>
        </w:tc>
        <w:tc>
          <w:tcPr>
            <w:tcW w:w="1911" w:type="dxa"/>
          </w:tcPr>
          <w:p w14:paraId="6E861FE8" w14:textId="4671F616"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r w:rsidR="00314B36" w:rsidRPr="00287BD3" w14:paraId="6E861FF0" w14:textId="77777777">
        <w:tc>
          <w:tcPr>
            <w:tcW w:w="4320" w:type="dxa"/>
          </w:tcPr>
          <w:p w14:paraId="6E861FEA" w14:textId="77777777" w:rsidR="00314B36" w:rsidRPr="00287BD3" w:rsidRDefault="00314B36">
            <w:pPr>
              <w:pStyle w:val="BodyText"/>
              <w:ind w:left="0" w:firstLine="0"/>
              <w:jc w:val="left"/>
            </w:pPr>
            <w:r w:rsidRPr="00287BD3">
              <w:t>Fluctuating Loads:-</w:t>
            </w:r>
          </w:p>
          <w:p w14:paraId="6E861FEB" w14:textId="79E519A2" w:rsidR="00314B36" w:rsidRPr="00287BD3" w:rsidRDefault="00314B36">
            <w:pPr>
              <w:pStyle w:val="BodyText"/>
              <w:ind w:left="0" w:firstLine="0"/>
              <w:jc w:val="left"/>
            </w:pPr>
            <w:r w:rsidRPr="00287BD3">
              <w:t xml:space="preserve">Graphical indication of typical cycle variation of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(Active / Reactive)</w:t>
            </w:r>
          </w:p>
        </w:tc>
        <w:tc>
          <w:tcPr>
            <w:tcW w:w="2546" w:type="dxa"/>
          </w:tcPr>
          <w:p w14:paraId="6E861FEC" w14:textId="77777777" w:rsidR="00314B36" w:rsidRPr="00287BD3" w:rsidRDefault="00314B36">
            <w:pPr>
              <w:pStyle w:val="BodyText"/>
              <w:spacing w:before="60" w:after="60"/>
              <w:ind w:left="0" w:firstLine="0"/>
            </w:pPr>
          </w:p>
          <w:p w14:paraId="6E861FED" w14:textId="77777777" w:rsidR="00314B36" w:rsidRPr="00287BD3" w:rsidRDefault="00314B36">
            <w:pPr>
              <w:pStyle w:val="BodyText"/>
              <w:spacing w:before="60" w:after="60"/>
              <w:ind w:left="0" w:firstLine="0"/>
              <w:jc w:val="center"/>
            </w:pPr>
            <w:r w:rsidRPr="00287BD3">
              <w:t>Graphical</w:t>
            </w:r>
          </w:p>
        </w:tc>
        <w:tc>
          <w:tcPr>
            <w:tcW w:w="1911" w:type="dxa"/>
          </w:tcPr>
          <w:p w14:paraId="6E861FEE" w14:textId="77777777" w:rsidR="00314B36" w:rsidRPr="00287BD3" w:rsidRDefault="00314B36">
            <w:pPr>
              <w:pStyle w:val="BodyText"/>
              <w:spacing w:before="60" w:after="60"/>
              <w:ind w:left="0" w:firstLine="0"/>
              <w:jc w:val="center"/>
            </w:pPr>
          </w:p>
          <w:p w14:paraId="6E861FEF" w14:textId="6D7A51B1"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r w:rsidR="00314B36" w:rsidRPr="00287BD3" w14:paraId="6E861FF4" w14:textId="77777777">
        <w:tc>
          <w:tcPr>
            <w:tcW w:w="4320" w:type="dxa"/>
          </w:tcPr>
          <w:p w14:paraId="6E861FF1" w14:textId="77777777" w:rsidR="00314B36" w:rsidRPr="00287BD3" w:rsidRDefault="00314B36">
            <w:pPr>
              <w:pStyle w:val="BodyText"/>
              <w:ind w:left="0" w:firstLine="0"/>
              <w:jc w:val="left"/>
            </w:pPr>
            <w:r w:rsidRPr="00287BD3">
              <w:t>Load Management Data</w:t>
            </w:r>
          </w:p>
        </w:tc>
        <w:tc>
          <w:tcPr>
            <w:tcW w:w="2546" w:type="dxa"/>
          </w:tcPr>
          <w:p w14:paraId="6E861FF2" w14:textId="77777777" w:rsidR="00314B36" w:rsidRPr="00287BD3" w:rsidRDefault="00314B36">
            <w:pPr>
              <w:pStyle w:val="BodyText"/>
              <w:spacing w:before="60" w:after="60"/>
              <w:ind w:left="0" w:firstLine="0"/>
              <w:jc w:val="center"/>
            </w:pPr>
            <w:r w:rsidRPr="00287BD3">
              <w:t>Text</w:t>
            </w:r>
          </w:p>
        </w:tc>
        <w:tc>
          <w:tcPr>
            <w:tcW w:w="1911" w:type="dxa"/>
          </w:tcPr>
          <w:p w14:paraId="6E861FF3" w14:textId="77777777" w:rsidR="00314B36" w:rsidRPr="00287BD3" w:rsidRDefault="00314B36">
            <w:pPr>
              <w:pStyle w:val="BodyText"/>
              <w:spacing w:before="60" w:after="60"/>
              <w:ind w:left="0" w:firstLine="0"/>
              <w:jc w:val="center"/>
            </w:pPr>
          </w:p>
        </w:tc>
      </w:tr>
      <w:tr w:rsidR="00314B36" w:rsidRPr="00287BD3" w14:paraId="6E861FF8" w14:textId="77777777">
        <w:tc>
          <w:tcPr>
            <w:tcW w:w="4320" w:type="dxa"/>
          </w:tcPr>
          <w:p w14:paraId="6E861FF5" w14:textId="061C2BB2" w:rsidR="00314B36" w:rsidRPr="00287BD3" w:rsidRDefault="00314B36">
            <w:pPr>
              <w:pStyle w:val="BodyText"/>
              <w:ind w:left="0" w:firstLine="0"/>
              <w:jc w:val="left"/>
            </w:pPr>
            <w:r w:rsidRPr="00287BD3">
              <w:t xml:space="preserve">Maximum short circuit infeed based on </w:t>
            </w:r>
            <w:r w:rsidR="00C10C33">
              <w:rPr>
                <w:color w:val="2B579A"/>
                <w:shd w:val="clear" w:color="auto" w:fill="E6E6E6"/>
              </w:rPr>
              <w:fldChar w:fldCharType="begin"/>
            </w:r>
            <w:r w:rsidR="00C10C33">
              <w:instrText xml:space="preserve"> REF pgm \h </w:instrText>
            </w:r>
            <w:r w:rsidR="00C10C33">
              <w:rPr>
                <w:color w:val="2B579A"/>
                <w:shd w:val="clear" w:color="auto" w:fill="E6E6E6"/>
              </w:rPr>
            </w:r>
            <w:r w:rsidR="00C10C33">
              <w:rPr>
                <w:color w:val="2B579A"/>
                <w:shd w:val="clear" w:color="auto" w:fill="E6E6E6"/>
              </w:rPr>
              <w:fldChar w:fldCharType="separate"/>
            </w:r>
            <w:r w:rsidR="005C572C">
              <w:rPr>
                <w:b/>
              </w:rPr>
              <w:t>Power Generating Module</w:t>
            </w:r>
            <w:r w:rsidR="00C10C33">
              <w:rPr>
                <w:color w:val="2B579A"/>
                <w:shd w:val="clear" w:color="auto" w:fill="E6E6E6"/>
              </w:rPr>
              <w:fldChar w:fldCharType="end"/>
            </w:r>
            <w:r w:rsidR="001C2C46">
              <w:t xml:space="preserve"> </w:t>
            </w:r>
            <w:proofErr w:type="spellStart"/>
            <w:r w:rsidRPr="00287BD3">
              <w:t>subtransient</w:t>
            </w:r>
            <w:proofErr w:type="spellEnd"/>
            <w:r w:rsidRPr="00287BD3">
              <w:t xml:space="preserve"> reactance</w:t>
            </w:r>
          </w:p>
        </w:tc>
        <w:tc>
          <w:tcPr>
            <w:tcW w:w="2546" w:type="dxa"/>
          </w:tcPr>
          <w:p w14:paraId="6E861FF6" w14:textId="77777777" w:rsidR="00314B36" w:rsidRPr="00287BD3" w:rsidRDefault="00314B36">
            <w:pPr>
              <w:pStyle w:val="BodyText"/>
              <w:spacing w:before="60" w:after="60"/>
              <w:ind w:left="0" w:firstLine="0"/>
              <w:jc w:val="center"/>
            </w:pPr>
            <w:r w:rsidRPr="00287BD3">
              <w:t>MVA</w:t>
            </w:r>
          </w:p>
        </w:tc>
        <w:tc>
          <w:tcPr>
            <w:tcW w:w="1911" w:type="dxa"/>
          </w:tcPr>
          <w:p w14:paraId="6E861FF7" w14:textId="0A358AC1"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r w:rsidR="00314B36" w:rsidRPr="00287BD3" w14:paraId="6E861FFE" w14:textId="77777777">
        <w:tc>
          <w:tcPr>
            <w:tcW w:w="4320" w:type="dxa"/>
          </w:tcPr>
          <w:p w14:paraId="6E861FF9" w14:textId="33F9E301" w:rsidR="00314B36" w:rsidRPr="00287BD3" w:rsidRDefault="00314B36">
            <w:pPr>
              <w:pStyle w:val="BodyText"/>
              <w:ind w:left="0" w:firstLine="0"/>
              <w:jc w:val="left"/>
            </w:pPr>
            <w:r w:rsidRPr="00287BD3">
              <w:t xml:space="preserve">Maximum zero phase sequence impedance of the </w:t>
            </w:r>
            <w:r w:rsidR="008572B5">
              <w:rPr>
                <w:color w:val="2B579A"/>
                <w:shd w:val="clear" w:color="auto" w:fill="E6E6E6"/>
              </w:rPr>
              <w:fldChar w:fldCharType="begin"/>
            </w:r>
            <w:r w:rsidR="008572B5">
              <w:instrText xml:space="preserve"> REF User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User</w:t>
            </w:r>
            <w:r w:rsidR="008572B5">
              <w:rPr>
                <w:color w:val="2B579A"/>
                <w:shd w:val="clear" w:color="auto" w:fill="E6E6E6"/>
              </w:rPr>
              <w:fldChar w:fldCharType="end"/>
            </w:r>
            <w:r w:rsidRPr="00287BD3">
              <w:rPr>
                <w:b/>
              </w:rPr>
              <w:t>’s</w:t>
            </w:r>
            <w:r w:rsidRPr="00287BD3">
              <w:t xml:space="preserve"> </w:t>
            </w:r>
            <w:r w:rsidR="008572B5">
              <w:rPr>
                <w:color w:val="2B579A"/>
                <w:shd w:val="clear" w:color="auto" w:fill="E6E6E6"/>
              </w:rPr>
              <w:fldChar w:fldCharType="begin"/>
            </w:r>
            <w:r w:rsidR="008572B5">
              <w:instrText xml:space="preserve"> REF System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w:t>
            </w:r>
            <w:r w:rsidR="008572B5">
              <w:rPr>
                <w:color w:val="2B579A"/>
                <w:shd w:val="clear" w:color="auto" w:fill="E6E6E6"/>
              </w:rPr>
              <w:fldChar w:fldCharType="end"/>
            </w:r>
            <w:r w:rsidRPr="00287BD3">
              <w:t xml:space="preserve"> at the connection point</w:t>
            </w:r>
          </w:p>
        </w:tc>
        <w:tc>
          <w:tcPr>
            <w:tcW w:w="2546" w:type="dxa"/>
          </w:tcPr>
          <w:p w14:paraId="6E861FFA" w14:textId="77777777" w:rsidR="00314B36" w:rsidRPr="00287BD3" w:rsidRDefault="00314B36">
            <w:pPr>
              <w:pStyle w:val="BodyText"/>
              <w:spacing w:before="60" w:after="60"/>
              <w:ind w:left="0" w:firstLine="0"/>
              <w:jc w:val="center"/>
            </w:pPr>
          </w:p>
          <w:p w14:paraId="6E861FFB" w14:textId="77777777" w:rsidR="00314B36" w:rsidRPr="00287BD3" w:rsidRDefault="00314B36">
            <w:pPr>
              <w:pStyle w:val="BodyText"/>
              <w:spacing w:before="60" w:after="60"/>
              <w:ind w:left="0" w:firstLine="0"/>
              <w:jc w:val="center"/>
            </w:pPr>
            <w:r w:rsidRPr="00287BD3">
              <w:t>% on 100 MVA</w:t>
            </w:r>
          </w:p>
        </w:tc>
        <w:tc>
          <w:tcPr>
            <w:tcW w:w="1911" w:type="dxa"/>
          </w:tcPr>
          <w:p w14:paraId="6E861FFC" w14:textId="77777777" w:rsidR="00314B36" w:rsidRPr="00287BD3" w:rsidRDefault="00314B36">
            <w:pPr>
              <w:pStyle w:val="BodyText"/>
              <w:spacing w:before="60" w:after="60"/>
              <w:ind w:left="0" w:firstLine="0"/>
              <w:jc w:val="center"/>
            </w:pPr>
          </w:p>
          <w:p w14:paraId="6E861FFD" w14:textId="6213C649"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r w:rsidR="00314B36" w:rsidRPr="00287BD3" w14:paraId="6E862002" w14:textId="77777777">
        <w:tc>
          <w:tcPr>
            <w:tcW w:w="4320" w:type="dxa"/>
          </w:tcPr>
          <w:p w14:paraId="6E861FFF" w14:textId="62EDF729" w:rsidR="00314B36" w:rsidRPr="00287BD3" w:rsidRDefault="00314B36">
            <w:pPr>
              <w:pStyle w:val="BodyText"/>
              <w:ind w:left="0" w:firstLine="0"/>
              <w:jc w:val="left"/>
            </w:pPr>
            <w:r w:rsidRPr="00287BD3">
              <w:t xml:space="preserve">2 </w:t>
            </w:r>
            <w:proofErr w:type="gramStart"/>
            <w:r w:rsidRPr="00287BD3">
              <w:t>hour</w:t>
            </w:r>
            <w:proofErr w:type="gramEnd"/>
            <w:r w:rsidRPr="00287BD3">
              <w:t xml:space="preserve"> </w:t>
            </w:r>
            <w:r w:rsidR="008572B5">
              <w:rPr>
                <w:color w:val="2B579A"/>
                <w:shd w:val="clear" w:color="auto" w:fill="E6E6E6"/>
              </w:rPr>
              <w:fldChar w:fldCharType="begin"/>
            </w:r>
            <w:r w:rsidR="008572B5">
              <w:instrText xml:space="preserve"> REF 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Demand</w:t>
            </w:r>
            <w:r w:rsidR="008572B5">
              <w:rPr>
                <w:color w:val="2B579A"/>
                <w:shd w:val="clear" w:color="auto" w:fill="E6E6E6"/>
              </w:rPr>
              <w:fldChar w:fldCharType="end"/>
            </w:r>
            <w:r w:rsidRPr="00287BD3">
              <w:t xml:space="preserve"> profiles for </w:t>
            </w:r>
            <w:r w:rsidR="008572B5">
              <w:rPr>
                <w:color w:val="2B579A"/>
                <w:shd w:val="clear" w:color="auto" w:fill="E6E6E6"/>
              </w:rPr>
              <w:fldChar w:fldCharType="begin"/>
            </w:r>
            <w:r w:rsidR="008572B5">
              <w:instrText xml:space="preserve"> REF PeakDemand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Peak Demand</w:t>
            </w:r>
            <w:r w:rsidR="008572B5">
              <w:rPr>
                <w:color w:val="2B579A"/>
                <w:shd w:val="clear" w:color="auto" w:fill="E6E6E6"/>
              </w:rPr>
              <w:fldChar w:fldCharType="end"/>
            </w:r>
            <w:r w:rsidRPr="00287BD3">
              <w:rPr>
                <w:b/>
              </w:rPr>
              <w:t xml:space="preserve"> </w:t>
            </w:r>
          </w:p>
        </w:tc>
        <w:tc>
          <w:tcPr>
            <w:tcW w:w="2546" w:type="dxa"/>
          </w:tcPr>
          <w:p w14:paraId="6E862000" w14:textId="77777777" w:rsidR="00314B36" w:rsidRPr="00287BD3" w:rsidRDefault="00314B36">
            <w:pPr>
              <w:pStyle w:val="BodyText"/>
              <w:spacing w:before="60" w:after="60"/>
              <w:ind w:left="0" w:firstLine="0"/>
              <w:jc w:val="center"/>
            </w:pPr>
            <w:r w:rsidRPr="00287BD3">
              <w:t>MW and MVAr</w:t>
            </w:r>
          </w:p>
        </w:tc>
        <w:tc>
          <w:tcPr>
            <w:tcW w:w="1911" w:type="dxa"/>
          </w:tcPr>
          <w:p w14:paraId="6E862001" w14:textId="0573EDC5"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r w:rsidR="00314B36" w:rsidRPr="00287BD3" w14:paraId="6E862006" w14:textId="77777777">
        <w:tc>
          <w:tcPr>
            <w:tcW w:w="4320" w:type="dxa"/>
          </w:tcPr>
          <w:p w14:paraId="6E862003" w14:textId="7CF29BFD" w:rsidR="00314B36" w:rsidRPr="00287BD3" w:rsidRDefault="00314B36">
            <w:pPr>
              <w:pStyle w:val="BodyText"/>
              <w:ind w:left="0" w:firstLine="0"/>
              <w:jc w:val="left"/>
            </w:pPr>
            <w:r w:rsidRPr="00287BD3">
              <w:t xml:space="preserve">Monthly </w:t>
            </w:r>
            <w:r w:rsidR="008572B5">
              <w:rPr>
                <w:color w:val="2B579A"/>
                <w:shd w:val="clear" w:color="auto" w:fill="E6E6E6"/>
              </w:rPr>
              <w:fldChar w:fldCharType="begin"/>
            </w:r>
            <w:r w:rsidR="008572B5">
              <w:instrText xml:space="preserve"> REF PeakDemand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Peak Demand</w:t>
            </w:r>
            <w:r w:rsidR="008572B5">
              <w:rPr>
                <w:color w:val="2B579A"/>
                <w:shd w:val="clear" w:color="auto" w:fill="E6E6E6"/>
              </w:rPr>
              <w:fldChar w:fldCharType="end"/>
            </w:r>
            <w:r w:rsidRPr="00287BD3">
              <w:t xml:space="preserve"> variation</w:t>
            </w:r>
          </w:p>
        </w:tc>
        <w:tc>
          <w:tcPr>
            <w:tcW w:w="2546" w:type="dxa"/>
          </w:tcPr>
          <w:p w14:paraId="6E862004" w14:textId="77777777" w:rsidR="00314B36" w:rsidRPr="00287BD3" w:rsidRDefault="00314B36">
            <w:pPr>
              <w:pStyle w:val="BodyText"/>
              <w:spacing w:before="60" w:after="60"/>
              <w:ind w:left="0" w:firstLine="0"/>
              <w:jc w:val="center"/>
            </w:pPr>
            <w:r w:rsidRPr="00287BD3">
              <w:t>MW and MVAr</w:t>
            </w:r>
          </w:p>
        </w:tc>
        <w:tc>
          <w:tcPr>
            <w:tcW w:w="1911" w:type="dxa"/>
          </w:tcPr>
          <w:p w14:paraId="6E862005" w14:textId="406123C9" w:rsidR="00314B36" w:rsidRPr="00287BD3" w:rsidRDefault="008572B5">
            <w:pPr>
              <w:pStyle w:val="BodyText"/>
              <w:spacing w:before="60" w:after="60"/>
              <w:ind w:left="0" w:firstLine="0"/>
              <w:jc w:val="center"/>
            </w:pPr>
            <w:r>
              <w:rPr>
                <w:color w:val="2B579A"/>
                <w:shd w:val="clear" w:color="auto" w:fill="E6E6E6"/>
              </w:rPr>
              <w:fldChar w:fldCharType="begin"/>
            </w:r>
            <w:r>
              <w:instrText xml:space="preserve"> REF SPD \h  \* MERGEFORMAT </w:instrText>
            </w:r>
            <w:r>
              <w:rPr>
                <w:color w:val="2B579A"/>
                <w:shd w:val="clear" w:color="auto" w:fill="E6E6E6"/>
              </w:rPr>
            </w:r>
            <w:r>
              <w:rPr>
                <w:color w:val="2B579A"/>
                <w:shd w:val="clear" w:color="auto" w:fill="E6E6E6"/>
              </w:rPr>
              <w:fldChar w:fldCharType="separate"/>
            </w:r>
            <w:r w:rsidR="005C572C" w:rsidRPr="0076424C">
              <w:rPr>
                <w:b/>
              </w:rPr>
              <w:t>SPD</w:t>
            </w:r>
            <w:r>
              <w:rPr>
                <w:color w:val="2B579A"/>
                <w:shd w:val="clear" w:color="auto" w:fill="E6E6E6"/>
              </w:rPr>
              <w:fldChar w:fldCharType="end"/>
            </w:r>
          </w:p>
        </w:tc>
      </w:tr>
    </w:tbl>
    <w:p w14:paraId="6E862017" w14:textId="77777777" w:rsidR="00770684" w:rsidRDefault="00770684" w:rsidP="00683081">
      <w:pPr>
        <w:pStyle w:val="BodyText"/>
        <w:tabs>
          <w:tab w:val="left" w:pos="685"/>
          <w:tab w:val="right" w:pos="10032"/>
        </w:tabs>
        <w:spacing w:after="200" w:line="240" w:lineRule="atLeast"/>
        <w:ind w:left="0" w:firstLine="0"/>
      </w:pPr>
      <w:bookmarkStart w:id="1315" w:name="_Hlt8546720"/>
      <w:bookmarkStart w:id="1316" w:name="_Hlt1806864"/>
      <w:bookmarkStart w:id="1317" w:name="_Hlt2396347"/>
      <w:bookmarkStart w:id="1318" w:name="Categories_of_Users"/>
      <w:bookmarkStart w:id="1319" w:name="_Hlt2396345"/>
      <w:bookmarkEnd w:id="1315"/>
      <w:bookmarkEnd w:id="1316"/>
      <w:bookmarkEnd w:id="1317"/>
      <w:bookmarkEnd w:id="1318"/>
      <w:bookmarkEnd w:id="1319"/>
    </w:p>
    <w:p w14:paraId="6E862018" w14:textId="77777777" w:rsidR="00CF16BB" w:rsidRPr="00287BD3" w:rsidRDefault="00CF16BB" w:rsidP="00CF16BB">
      <w:pPr>
        <w:pStyle w:val="BodyText"/>
        <w:ind w:left="600" w:hanging="600"/>
      </w:pPr>
    </w:p>
    <w:p w14:paraId="6E862019" w14:textId="77777777" w:rsidR="00CF16BB" w:rsidRPr="00287BD3" w:rsidRDefault="00CF16BB" w:rsidP="00CF16BB">
      <w:pPr>
        <w:pStyle w:val="Header"/>
        <w:sectPr w:rsidR="00CF16BB" w:rsidRPr="00287BD3" w:rsidSect="001534AC">
          <w:headerReference w:type="even" r:id="rId71"/>
          <w:headerReference w:type="default" r:id="rId72"/>
          <w:headerReference w:type="first" r:id="rId73"/>
          <w:pgSz w:w="11907" w:h="16840" w:code="9"/>
          <w:pgMar w:top="1134" w:right="1134" w:bottom="1134" w:left="1418" w:header="567" w:footer="340" w:gutter="0"/>
          <w:cols w:space="720"/>
        </w:sectPr>
      </w:pPr>
    </w:p>
    <w:p w14:paraId="6E86201A" w14:textId="77777777" w:rsidR="00CF16BB" w:rsidRPr="00712C39" w:rsidRDefault="00CF16BB" w:rsidP="00712C39">
      <w:pPr>
        <w:pStyle w:val="Heading1"/>
        <w:rPr>
          <w:sz w:val="28"/>
          <w:szCs w:val="28"/>
        </w:rPr>
      </w:pPr>
      <w:bookmarkStart w:id="1320" w:name="_Toc138331168"/>
      <w:r w:rsidRPr="00712C39">
        <w:rPr>
          <w:sz w:val="28"/>
          <w:szCs w:val="28"/>
        </w:rPr>
        <w:lastRenderedPageBreak/>
        <w:t>Issue summary</w:t>
      </w:r>
      <w:bookmarkEnd w:id="13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287BD3" w14:paraId="6E86201E" w14:textId="77777777" w:rsidTr="00960BEB">
        <w:trPr>
          <w:cantSplit/>
        </w:trPr>
        <w:tc>
          <w:tcPr>
            <w:tcW w:w="959" w:type="dxa"/>
          </w:tcPr>
          <w:p w14:paraId="6E86201B" w14:textId="77777777" w:rsidR="00CF16BB" w:rsidRPr="00287BD3" w:rsidRDefault="00CF16BB" w:rsidP="00960BEB">
            <w:pPr>
              <w:spacing w:before="40" w:after="40"/>
              <w:ind w:left="0" w:firstLine="0"/>
              <w:jc w:val="center"/>
              <w:rPr>
                <w:b/>
              </w:rPr>
            </w:pPr>
            <w:r w:rsidRPr="00287BD3">
              <w:rPr>
                <w:b/>
              </w:rPr>
              <w:t>No.</w:t>
            </w:r>
          </w:p>
        </w:tc>
        <w:tc>
          <w:tcPr>
            <w:tcW w:w="1483" w:type="dxa"/>
          </w:tcPr>
          <w:p w14:paraId="6E86201C" w14:textId="77777777" w:rsidR="00CF16BB" w:rsidRPr="00287BD3" w:rsidRDefault="00CF16BB" w:rsidP="00960BEB">
            <w:pPr>
              <w:spacing w:before="40" w:after="40"/>
              <w:ind w:left="0" w:firstLine="0"/>
              <w:jc w:val="center"/>
              <w:rPr>
                <w:b/>
              </w:rPr>
            </w:pPr>
            <w:r w:rsidRPr="00287BD3">
              <w:rPr>
                <w:b/>
              </w:rPr>
              <w:t>Date</w:t>
            </w:r>
          </w:p>
        </w:tc>
        <w:tc>
          <w:tcPr>
            <w:tcW w:w="6880" w:type="dxa"/>
          </w:tcPr>
          <w:p w14:paraId="6E86201D" w14:textId="77777777" w:rsidR="00CF16BB" w:rsidRPr="00287BD3" w:rsidRDefault="00CF16BB" w:rsidP="00960BEB">
            <w:pPr>
              <w:spacing w:before="40" w:after="40"/>
              <w:ind w:left="0" w:firstLine="0"/>
              <w:jc w:val="center"/>
              <w:rPr>
                <w:b/>
              </w:rPr>
            </w:pPr>
            <w:r w:rsidRPr="00287BD3">
              <w:rPr>
                <w:b/>
              </w:rPr>
              <w:t>Details of Change</w:t>
            </w:r>
          </w:p>
        </w:tc>
      </w:tr>
      <w:tr w:rsidR="00CF16BB" w:rsidRPr="00287BD3" w14:paraId="6E862024" w14:textId="77777777" w:rsidTr="00960BEB">
        <w:tc>
          <w:tcPr>
            <w:tcW w:w="959" w:type="dxa"/>
          </w:tcPr>
          <w:p w14:paraId="6E86201F" w14:textId="77777777" w:rsidR="00CF16BB" w:rsidRPr="00287BD3" w:rsidRDefault="00CF16BB" w:rsidP="00960BEB">
            <w:pPr>
              <w:spacing w:before="40" w:after="40"/>
              <w:ind w:left="0" w:firstLine="0"/>
              <w:jc w:val="center"/>
            </w:pPr>
            <w:r w:rsidRPr="00287BD3">
              <w:t>1</w:t>
            </w:r>
          </w:p>
        </w:tc>
        <w:tc>
          <w:tcPr>
            <w:tcW w:w="1483" w:type="dxa"/>
          </w:tcPr>
          <w:p w14:paraId="6E862020" w14:textId="77777777" w:rsidR="00CF16BB" w:rsidRPr="00287BD3" w:rsidRDefault="00CF16BB" w:rsidP="00960BEB">
            <w:pPr>
              <w:spacing w:before="40" w:after="40"/>
              <w:ind w:left="0" w:firstLine="0"/>
              <w:jc w:val="center"/>
            </w:pPr>
            <w:r w:rsidRPr="00287BD3">
              <w:t>01/10/02</w:t>
            </w:r>
          </w:p>
        </w:tc>
        <w:tc>
          <w:tcPr>
            <w:tcW w:w="6880" w:type="dxa"/>
          </w:tcPr>
          <w:p w14:paraId="6E862021" w14:textId="77777777" w:rsidR="00CF16BB" w:rsidRPr="00287BD3" w:rsidRDefault="00CF16BB" w:rsidP="00960BEB">
            <w:pPr>
              <w:spacing w:before="40" w:after="40"/>
              <w:ind w:left="0" w:firstLine="0"/>
              <w:jc w:val="left"/>
              <w:rPr>
                <w:sz w:val="22"/>
              </w:rPr>
            </w:pPr>
            <w:r w:rsidRPr="00287BD3">
              <w:rPr>
                <w:sz w:val="22"/>
              </w:rPr>
              <w:t xml:space="preserve">This is the </w:t>
            </w:r>
            <w:r w:rsidRPr="00287BD3">
              <w:rPr>
                <w:b/>
                <w:sz w:val="22"/>
              </w:rPr>
              <w:t>first issue</w:t>
            </w:r>
            <w:r w:rsidRPr="00287BD3">
              <w:rPr>
                <w:sz w:val="22"/>
              </w:rPr>
              <w:t xml:space="preserve"> of the Distribution Code for </w:t>
            </w:r>
            <w:smartTag w:uri="urn:schemas-microsoft-com:office:smarttags" w:element="country-region">
              <w:smartTag w:uri="urn:schemas-microsoft-com:office:smarttags" w:element="place">
                <w:r w:rsidRPr="00287BD3">
                  <w:rPr>
                    <w:sz w:val="22"/>
                  </w:rPr>
                  <w:t>Great Britain</w:t>
                </w:r>
              </w:smartTag>
            </w:smartTag>
            <w:r w:rsidRPr="00287BD3">
              <w:rPr>
                <w:sz w:val="22"/>
              </w:rPr>
              <w:t xml:space="preserve">.  The D Code has been formed from an amalgamation of the pre-existing Scottish (Issue 4), and </w:t>
            </w:r>
            <w:smartTag w:uri="urn:schemas-microsoft-com:office:smarttags" w:element="country-region">
              <w:r w:rsidRPr="00287BD3">
                <w:rPr>
                  <w:sz w:val="22"/>
                </w:rPr>
                <w:t>England</w:t>
              </w:r>
            </w:smartTag>
            <w:r w:rsidRPr="00287BD3">
              <w:rPr>
                <w:sz w:val="22"/>
              </w:rPr>
              <w:t xml:space="preserve"> &amp; </w:t>
            </w:r>
            <w:smartTag w:uri="urn:schemas-microsoft-com:office:smarttags" w:element="country-region">
              <w:smartTag w:uri="urn:schemas-microsoft-com:office:smarttags" w:element="place">
                <w:r w:rsidRPr="00287BD3">
                  <w:rPr>
                    <w:sz w:val="22"/>
                  </w:rPr>
                  <w:t>Wales</w:t>
                </w:r>
              </w:smartTag>
            </w:smartTag>
            <w:r w:rsidRPr="00287BD3">
              <w:rPr>
                <w:sz w:val="22"/>
              </w:rPr>
              <w:t xml:space="preserve"> (Modification 13) D Codes.</w:t>
            </w:r>
          </w:p>
          <w:p w14:paraId="6E862022" w14:textId="77777777" w:rsidR="00CF16BB" w:rsidRPr="00287BD3" w:rsidRDefault="00CF16BB" w:rsidP="00960BEB">
            <w:pPr>
              <w:spacing w:before="40" w:after="40"/>
              <w:ind w:left="0" w:firstLine="0"/>
              <w:jc w:val="left"/>
              <w:rPr>
                <w:snapToGrid w:val="0"/>
                <w:sz w:val="22"/>
                <w:lang w:val="en-US"/>
              </w:rPr>
            </w:pPr>
            <w:r w:rsidRPr="00287BD3">
              <w:rPr>
                <w:sz w:val="22"/>
              </w:rPr>
              <w:t xml:space="preserve">There are no deliberate policy changes introduced in this first issue of the GB code: the drafting reflects the requirements existing in both forerunner codes.  However there are changes to the wording from both codes necessary in adopting a common text.  These changes have been kept to a </w:t>
            </w:r>
            <w:r w:rsidRPr="00287BD3">
              <w:rPr>
                <w:snapToGrid w:val="0"/>
                <w:sz w:val="22"/>
                <w:lang w:val="en-US"/>
              </w:rPr>
              <w:t xml:space="preserve">minimum consistent with developing a common Distribution Code for </w:t>
            </w:r>
            <w:smartTag w:uri="urn:schemas-microsoft-com:office:smarttags" w:element="country-region">
              <w:smartTag w:uri="urn:schemas-microsoft-com:office:smarttags" w:element="place">
                <w:r w:rsidRPr="00287BD3">
                  <w:rPr>
                    <w:snapToGrid w:val="0"/>
                    <w:sz w:val="22"/>
                    <w:lang w:val="en-US"/>
                  </w:rPr>
                  <w:t>Great Britain</w:t>
                </w:r>
              </w:smartTag>
            </w:smartTag>
            <w:r w:rsidRPr="00287BD3">
              <w:rPr>
                <w:snapToGrid w:val="0"/>
                <w:sz w:val="22"/>
                <w:lang w:val="en-US"/>
              </w:rPr>
              <w:t xml:space="preserve">.  The detail of these changes from the forerunner codes was publicly consulted on as part of the process of introducing the Distribution Code for </w:t>
            </w:r>
            <w:smartTag w:uri="urn:schemas-microsoft-com:office:smarttags" w:element="country-region">
              <w:smartTag w:uri="urn:schemas-microsoft-com:office:smarttags" w:element="place">
                <w:r w:rsidRPr="00287BD3">
                  <w:rPr>
                    <w:snapToGrid w:val="0"/>
                    <w:sz w:val="22"/>
                    <w:lang w:val="en-US"/>
                  </w:rPr>
                  <w:t>Great Britain</w:t>
                </w:r>
              </w:smartTag>
            </w:smartTag>
            <w:r w:rsidRPr="00287BD3">
              <w:rPr>
                <w:snapToGrid w:val="0"/>
                <w:sz w:val="22"/>
                <w:lang w:val="en-US"/>
              </w:rPr>
              <w:t>.</w:t>
            </w:r>
          </w:p>
          <w:p w14:paraId="6E862023" w14:textId="77777777" w:rsidR="00CF16BB" w:rsidRPr="00287BD3" w:rsidRDefault="00CF16BB" w:rsidP="00960BEB">
            <w:pPr>
              <w:spacing w:before="40" w:after="40"/>
              <w:ind w:left="0" w:firstLine="0"/>
              <w:rPr>
                <w:sz w:val="22"/>
              </w:rPr>
            </w:pPr>
            <w:r w:rsidRPr="00287BD3">
              <w:rPr>
                <w:sz w:val="22"/>
              </w:rPr>
              <w:t xml:space="preserve">Where there are technical, regulatory or institutional differences between </w:t>
            </w:r>
            <w:smartTag w:uri="urn:schemas-microsoft-com:office:smarttags" w:element="country-region">
              <w:r w:rsidRPr="00287BD3">
                <w:rPr>
                  <w:sz w:val="22"/>
                </w:rPr>
                <w:t>Scotland</w:t>
              </w:r>
            </w:smartTag>
            <w:r w:rsidRPr="00287BD3">
              <w:rPr>
                <w:sz w:val="22"/>
              </w:rPr>
              <w:t xml:space="preserve"> and </w:t>
            </w:r>
            <w:smartTag w:uri="urn:schemas-microsoft-com:office:smarttags" w:element="country-region">
              <w:r w:rsidRPr="00287BD3">
                <w:rPr>
                  <w:sz w:val="22"/>
                </w:rPr>
                <w:t>England</w:t>
              </w:r>
            </w:smartTag>
            <w:r w:rsidRPr="00287BD3">
              <w:rPr>
                <w:sz w:val="22"/>
              </w:rPr>
              <w:t xml:space="preserve"> &amp; </w:t>
            </w:r>
            <w:smartTag w:uri="urn:schemas-microsoft-com:office:smarttags" w:element="country-region">
              <w:smartTag w:uri="urn:schemas-microsoft-com:office:smarttags" w:element="place">
                <w:r w:rsidRPr="00287BD3">
                  <w:rPr>
                    <w:sz w:val="22"/>
                  </w:rPr>
                  <w:t>Wales</w:t>
                </w:r>
              </w:smartTag>
            </w:smartTag>
            <w:r w:rsidRPr="00287BD3">
              <w:rPr>
                <w:sz w:val="22"/>
              </w:rPr>
              <w:t xml:space="preserve"> the drafting has preserved these differences in the combined code where necessary.</w:t>
            </w:r>
          </w:p>
        </w:tc>
      </w:tr>
      <w:tr w:rsidR="00CF16BB" w:rsidRPr="00287BD3" w14:paraId="6E862028" w14:textId="77777777" w:rsidTr="00960BEB">
        <w:tc>
          <w:tcPr>
            <w:tcW w:w="959" w:type="dxa"/>
          </w:tcPr>
          <w:p w14:paraId="6E862025" w14:textId="77777777" w:rsidR="00CF16BB" w:rsidRPr="00287BD3" w:rsidRDefault="00CF16BB" w:rsidP="00960BEB">
            <w:pPr>
              <w:spacing w:before="40" w:after="40"/>
              <w:ind w:left="0" w:firstLine="0"/>
              <w:jc w:val="center"/>
            </w:pPr>
            <w:r w:rsidRPr="00287BD3">
              <w:t>2</w:t>
            </w:r>
          </w:p>
        </w:tc>
        <w:tc>
          <w:tcPr>
            <w:tcW w:w="1483" w:type="dxa"/>
          </w:tcPr>
          <w:p w14:paraId="6E862026" w14:textId="77777777" w:rsidR="00CF16BB" w:rsidRPr="00287BD3" w:rsidRDefault="00CF16BB" w:rsidP="00960BEB">
            <w:pPr>
              <w:spacing w:before="40" w:after="40"/>
              <w:ind w:left="0" w:firstLine="0"/>
              <w:jc w:val="center"/>
            </w:pPr>
            <w:r w:rsidRPr="00287BD3">
              <w:t>01/03/03</w:t>
            </w:r>
          </w:p>
        </w:tc>
        <w:tc>
          <w:tcPr>
            <w:tcW w:w="6880" w:type="dxa"/>
          </w:tcPr>
          <w:p w14:paraId="6E862027" w14:textId="77777777" w:rsidR="00CF16BB" w:rsidRPr="00287BD3" w:rsidRDefault="00CF16BB" w:rsidP="00960BEB">
            <w:pPr>
              <w:spacing w:before="40" w:after="40"/>
              <w:ind w:left="0" w:firstLine="0"/>
            </w:pPr>
            <w:r w:rsidRPr="00287BD3">
              <w:t>Annex 1 amended to recognize that ER G75 has been re-issued as ER G75/1.</w:t>
            </w:r>
          </w:p>
        </w:tc>
      </w:tr>
      <w:tr w:rsidR="00CF16BB" w:rsidRPr="00287BD3" w14:paraId="6E862031" w14:textId="77777777" w:rsidTr="00960BEB">
        <w:tc>
          <w:tcPr>
            <w:tcW w:w="959" w:type="dxa"/>
          </w:tcPr>
          <w:p w14:paraId="6E862029" w14:textId="77777777" w:rsidR="00CF16BB" w:rsidRPr="00287BD3" w:rsidRDefault="00CF16BB" w:rsidP="00960BEB">
            <w:pPr>
              <w:spacing w:before="40" w:after="40"/>
              <w:ind w:left="0" w:firstLine="0"/>
              <w:jc w:val="center"/>
            </w:pPr>
            <w:r w:rsidRPr="00287BD3">
              <w:t>3</w:t>
            </w:r>
          </w:p>
        </w:tc>
        <w:tc>
          <w:tcPr>
            <w:tcW w:w="1483" w:type="dxa"/>
          </w:tcPr>
          <w:p w14:paraId="6E86202A" w14:textId="77777777" w:rsidR="00CF16BB" w:rsidRPr="00287BD3" w:rsidRDefault="00CF16BB" w:rsidP="00960BEB">
            <w:pPr>
              <w:spacing w:before="40" w:after="40"/>
              <w:ind w:left="0" w:firstLine="0"/>
              <w:jc w:val="center"/>
            </w:pPr>
            <w:r w:rsidRPr="00287BD3">
              <w:t>01/09/03</w:t>
            </w:r>
          </w:p>
        </w:tc>
        <w:tc>
          <w:tcPr>
            <w:tcW w:w="6880" w:type="dxa"/>
          </w:tcPr>
          <w:p w14:paraId="6E86202B" w14:textId="5A4D7AAD" w:rsidR="00CF16BB" w:rsidRPr="00287BD3" w:rsidRDefault="00CF16BB" w:rsidP="00960BEB">
            <w:pPr>
              <w:framePr w:hSpace="180" w:wrap="around" w:vAnchor="page" w:hAnchor="page" w:x="1426" w:y="2071"/>
              <w:spacing w:before="40" w:after="40"/>
              <w:ind w:left="0" w:firstLine="0"/>
              <w:rPr>
                <w:lang w:val="en-US"/>
              </w:rPr>
            </w:pPr>
            <w:r w:rsidRPr="00287BD3">
              <w:rPr>
                <w:lang w:val="en-US"/>
              </w:rPr>
              <w:t xml:space="preserve">Modifications in respect of data requirements for </w:t>
            </w:r>
            <w:r w:rsidR="008572B5">
              <w:rPr>
                <w:color w:val="2B579A"/>
                <w:shd w:val="clear" w:color="auto" w:fill="E6E6E6"/>
              </w:rPr>
              <w:fldChar w:fldCharType="begin"/>
            </w:r>
            <w:r w:rsidR="008572B5">
              <w:instrText xml:space="preserve"> REF EmbeddedGenerator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Embedded Generator</w:t>
            </w:r>
            <w:r w:rsidR="008572B5">
              <w:rPr>
                <w:color w:val="2B579A"/>
                <w:shd w:val="clear" w:color="auto" w:fill="E6E6E6"/>
              </w:rPr>
              <w:fldChar w:fldCharType="end"/>
            </w:r>
            <w:r w:rsidRPr="00287BD3">
              <w:rPr>
                <w:lang w:val="en-US"/>
              </w:rPr>
              <w:t>s – particularly:</w:t>
            </w:r>
          </w:p>
          <w:p w14:paraId="6E86202C" w14:textId="77777777" w:rsidR="00CF16BB" w:rsidRPr="00287BD3" w:rsidRDefault="00CF16BB" w:rsidP="00B77034">
            <w:pPr>
              <w:framePr w:hSpace="180" w:wrap="around" w:vAnchor="page" w:hAnchor="page" w:x="1426" w:y="2071"/>
              <w:numPr>
                <w:ilvl w:val="0"/>
                <w:numId w:val="35"/>
              </w:numPr>
              <w:spacing w:before="40" w:after="40"/>
              <w:rPr>
                <w:lang w:val="en-US"/>
              </w:rPr>
            </w:pPr>
            <w:r w:rsidRPr="00287BD3">
              <w:rPr>
                <w:lang w:val="en-US"/>
              </w:rPr>
              <w:t xml:space="preserve">the addition of new DPC1.6 and DPC1.7; </w:t>
            </w:r>
          </w:p>
          <w:p w14:paraId="6E86202D" w14:textId="77777777" w:rsidR="00CF16BB" w:rsidRPr="00287BD3" w:rsidRDefault="00CF16BB" w:rsidP="00B77034">
            <w:pPr>
              <w:framePr w:hSpace="180" w:wrap="around" w:vAnchor="page" w:hAnchor="page" w:x="1426" w:y="2071"/>
              <w:numPr>
                <w:ilvl w:val="0"/>
                <w:numId w:val="35"/>
              </w:numPr>
              <w:spacing w:before="40" w:after="40"/>
              <w:rPr>
                <w:lang w:val="en-US"/>
              </w:rPr>
            </w:pPr>
            <w:r w:rsidRPr="00287BD3">
              <w:rPr>
                <w:lang w:val="en-US"/>
              </w:rPr>
              <w:t xml:space="preserve">additions to DPC4.5.1; </w:t>
            </w:r>
          </w:p>
          <w:p w14:paraId="6E86202E" w14:textId="77777777" w:rsidR="00CF16BB" w:rsidRPr="00287BD3" w:rsidRDefault="00CF16BB" w:rsidP="00B77034">
            <w:pPr>
              <w:framePr w:hSpace="180" w:wrap="around" w:vAnchor="page" w:hAnchor="page" w:x="1426" w:y="2071"/>
              <w:numPr>
                <w:ilvl w:val="0"/>
                <w:numId w:val="35"/>
              </w:numPr>
              <w:spacing w:before="40" w:after="40"/>
              <w:rPr>
                <w:lang w:val="en-US"/>
              </w:rPr>
            </w:pPr>
            <w:r w:rsidRPr="00287BD3">
              <w:rPr>
                <w:lang w:val="en-US"/>
              </w:rPr>
              <w:t>new DPC5.1.2;</w:t>
            </w:r>
          </w:p>
          <w:p w14:paraId="6E86202F" w14:textId="77777777" w:rsidR="00CF16BB" w:rsidRPr="00287BD3" w:rsidRDefault="00CF16BB" w:rsidP="00B77034">
            <w:pPr>
              <w:framePr w:hSpace="180" w:wrap="around" w:vAnchor="page" w:hAnchor="page" w:x="1426" w:y="2071"/>
              <w:numPr>
                <w:ilvl w:val="0"/>
                <w:numId w:val="35"/>
              </w:numPr>
              <w:spacing w:before="40" w:after="40"/>
              <w:rPr>
                <w:lang w:val="en-US"/>
              </w:rPr>
            </w:pPr>
            <w:r w:rsidRPr="00287BD3">
              <w:rPr>
                <w:lang w:val="en-US"/>
              </w:rPr>
              <w:t>modified DPC7.3 and new DPC7.3.4</w:t>
            </w:r>
          </w:p>
          <w:p w14:paraId="6E862030" w14:textId="29FB749B" w:rsidR="00CF16BB" w:rsidRPr="00287BD3" w:rsidRDefault="00CF16BB" w:rsidP="00960BEB">
            <w:pPr>
              <w:spacing w:before="40" w:after="40"/>
              <w:ind w:left="0" w:firstLine="0"/>
            </w:pPr>
            <w:r w:rsidRPr="00287BD3">
              <w:rPr>
                <w:lang w:val="en-US"/>
              </w:rPr>
              <w:t xml:space="preserve">Modifications to the </w:t>
            </w:r>
            <w:r w:rsidR="008572B5">
              <w:rPr>
                <w:color w:val="2B579A"/>
                <w:shd w:val="clear" w:color="auto" w:fill="E6E6E6"/>
              </w:rPr>
              <w:fldChar w:fldCharType="begin"/>
            </w:r>
            <w:r w:rsidR="008572B5">
              <w:instrText xml:space="preserve"> REF DDRC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Distribution Data Registration Code</w:t>
            </w:r>
            <w:r w:rsidR="008572B5">
              <w:rPr>
                <w:color w:val="2B579A"/>
                <w:shd w:val="clear" w:color="auto" w:fill="E6E6E6"/>
              </w:rPr>
              <w:fldChar w:fldCharType="end"/>
            </w:r>
          </w:p>
        </w:tc>
      </w:tr>
      <w:tr w:rsidR="00CF16BB" w:rsidRPr="00287BD3" w14:paraId="6E862039" w14:textId="77777777" w:rsidTr="00960BEB">
        <w:tc>
          <w:tcPr>
            <w:tcW w:w="959" w:type="dxa"/>
          </w:tcPr>
          <w:p w14:paraId="6E862032" w14:textId="77777777" w:rsidR="00CF16BB" w:rsidRPr="00287BD3" w:rsidRDefault="00CF16BB" w:rsidP="00960BEB">
            <w:pPr>
              <w:spacing w:before="40" w:after="40"/>
              <w:ind w:left="0" w:firstLine="0"/>
              <w:jc w:val="center"/>
            </w:pPr>
            <w:r w:rsidRPr="00287BD3">
              <w:t>4</w:t>
            </w:r>
          </w:p>
        </w:tc>
        <w:tc>
          <w:tcPr>
            <w:tcW w:w="1483" w:type="dxa"/>
          </w:tcPr>
          <w:p w14:paraId="6E862033" w14:textId="77777777" w:rsidR="00CF16BB" w:rsidRPr="00287BD3" w:rsidRDefault="00CF16BB" w:rsidP="00960BEB">
            <w:pPr>
              <w:spacing w:before="40" w:after="40"/>
              <w:ind w:left="0" w:firstLine="0"/>
              <w:jc w:val="center"/>
            </w:pPr>
            <w:r w:rsidRPr="00287BD3">
              <w:t>01/03/04</w:t>
            </w:r>
          </w:p>
        </w:tc>
        <w:tc>
          <w:tcPr>
            <w:tcW w:w="6880" w:type="dxa"/>
          </w:tcPr>
          <w:p w14:paraId="6E862034" w14:textId="0B854203" w:rsidR="00CF16BB" w:rsidRPr="00287BD3" w:rsidRDefault="00CF16BB" w:rsidP="00960BEB">
            <w:pPr>
              <w:framePr w:hSpace="180" w:wrap="around" w:vAnchor="page" w:hAnchor="page" w:x="1426" w:y="2071"/>
              <w:spacing w:before="40" w:after="40"/>
              <w:ind w:left="0" w:firstLine="0"/>
              <w:jc w:val="left"/>
            </w:pPr>
            <w:r w:rsidRPr="00287BD3">
              <w:t xml:space="preserve">Introduction of ER G83/1 governing the </w:t>
            </w:r>
            <w:r w:rsidR="00955502">
              <w:t>connection</w:t>
            </w:r>
            <w:r w:rsidRPr="00287BD3">
              <w:t xml:space="preserve"> of small scale generation.  Minor changes to definitions of </w:t>
            </w:r>
            <w:r w:rsidRPr="00287BD3">
              <w:rPr>
                <w:b/>
              </w:rPr>
              <w:t>Embedded Generator</w:t>
            </w:r>
            <w:r w:rsidRPr="00287BD3">
              <w:t xml:space="preserve"> and </w:t>
            </w:r>
            <w:r w:rsidRPr="00287BD3">
              <w:rPr>
                <w:b/>
              </w:rPr>
              <w:t>Generator</w:t>
            </w:r>
            <w:r w:rsidRPr="00287BD3">
              <w:t xml:space="preserve">, plus new note in DPC7.1.3 and minor explanatory notes in 5.4.5 and Appendix 1 of the Guide.  Rationalization of use of </w:t>
            </w:r>
            <w:r w:rsidRPr="00287BD3">
              <w:rPr>
                <w:b/>
              </w:rPr>
              <w:t>Embedded Generator</w:t>
            </w:r>
            <w:r w:rsidRPr="00287BD3">
              <w:t xml:space="preserve"> and </w:t>
            </w:r>
            <w:r w:rsidRPr="00287BD3">
              <w:rPr>
                <w:b/>
              </w:rPr>
              <w:t>Generator</w:t>
            </w:r>
            <w:r w:rsidRPr="00287BD3">
              <w:t xml:space="preserve"> throughout the text.</w:t>
            </w:r>
          </w:p>
          <w:p w14:paraId="6E862035" w14:textId="77777777" w:rsidR="00CF16BB" w:rsidRPr="00287BD3" w:rsidRDefault="00CF16BB" w:rsidP="00960BEB">
            <w:pPr>
              <w:framePr w:hSpace="180" w:wrap="around" w:vAnchor="page" w:hAnchor="page" w:x="1426" w:y="2071"/>
              <w:spacing w:before="40" w:after="40"/>
              <w:ind w:left="0" w:firstLine="0"/>
              <w:jc w:val="left"/>
            </w:pPr>
          </w:p>
          <w:p w14:paraId="6E862036" w14:textId="77777777" w:rsidR="00CF16BB" w:rsidRPr="00287BD3" w:rsidRDefault="00CF16BB" w:rsidP="00960BEB">
            <w:pPr>
              <w:framePr w:hSpace="180" w:wrap="around" w:vAnchor="page" w:hAnchor="page" w:x="1426" w:y="2071"/>
              <w:spacing w:before="40" w:after="40"/>
              <w:ind w:left="0" w:firstLine="0"/>
              <w:jc w:val="left"/>
            </w:pPr>
            <w:r w:rsidRPr="00287BD3">
              <w:t>Modification to the following clauses for the consequential changes attendant on the replacement of the Electricity Supply Regulations with the Electricity Safety, Quality and Continuity Regulations:</w:t>
            </w:r>
          </w:p>
          <w:p w14:paraId="6E862037" w14:textId="77777777" w:rsidR="00CF16BB" w:rsidRPr="00287BD3" w:rsidRDefault="00CF16BB" w:rsidP="00960BEB">
            <w:pPr>
              <w:framePr w:hSpace="180" w:wrap="around" w:vAnchor="page" w:hAnchor="page" w:x="1426" w:y="2071"/>
              <w:spacing w:before="40" w:after="40"/>
              <w:ind w:left="0" w:firstLine="0"/>
              <w:jc w:val="left"/>
            </w:pPr>
            <w:r w:rsidRPr="00287BD3">
              <w:t>DPC4.2.2.1; DPC4.2.2.2; DPC4.4.2; DPC4.4.4; DPC5.2.1; DPC5.3.4; DPC5.4.3; DOC5.4.8; DOC10.1.1; DOC10.4.5.1</w:t>
            </w:r>
          </w:p>
          <w:p w14:paraId="6E862038" w14:textId="77777777" w:rsidR="00CF16BB" w:rsidRPr="00287BD3" w:rsidRDefault="00CF16BB" w:rsidP="00960BEB">
            <w:pPr>
              <w:framePr w:hSpace="180" w:wrap="around" w:vAnchor="page" w:hAnchor="page" w:x="1426" w:y="2071"/>
              <w:spacing w:before="40" w:after="40"/>
              <w:ind w:left="0" w:firstLine="0"/>
              <w:rPr>
                <w:lang w:val="en-US"/>
              </w:rPr>
            </w:pPr>
          </w:p>
        </w:tc>
      </w:tr>
      <w:tr w:rsidR="00CF16BB" w:rsidRPr="00287BD3" w14:paraId="6E862044" w14:textId="77777777" w:rsidTr="00960BEB">
        <w:tc>
          <w:tcPr>
            <w:tcW w:w="959" w:type="dxa"/>
          </w:tcPr>
          <w:p w14:paraId="6E86203A" w14:textId="77777777" w:rsidR="00CF16BB" w:rsidRPr="00287BD3" w:rsidRDefault="00CF16BB" w:rsidP="00960BEB">
            <w:pPr>
              <w:spacing w:before="40" w:after="40"/>
              <w:ind w:left="0" w:firstLine="0"/>
              <w:jc w:val="center"/>
            </w:pPr>
            <w:r w:rsidRPr="00287BD3">
              <w:t>5</w:t>
            </w:r>
          </w:p>
        </w:tc>
        <w:tc>
          <w:tcPr>
            <w:tcW w:w="1483" w:type="dxa"/>
          </w:tcPr>
          <w:p w14:paraId="6E86203B" w14:textId="77777777" w:rsidR="00CF16BB" w:rsidRPr="00287BD3" w:rsidRDefault="00CF16BB" w:rsidP="00960BEB">
            <w:pPr>
              <w:spacing w:before="40" w:after="40"/>
              <w:ind w:left="0" w:firstLine="0"/>
              <w:jc w:val="center"/>
            </w:pPr>
            <w:r w:rsidRPr="00287BD3">
              <w:t>01/08/04</w:t>
            </w:r>
          </w:p>
        </w:tc>
        <w:tc>
          <w:tcPr>
            <w:tcW w:w="6880" w:type="dxa"/>
          </w:tcPr>
          <w:p w14:paraId="6E86203C" w14:textId="77777777" w:rsidR="00CF16BB" w:rsidRPr="00287BD3" w:rsidRDefault="00CF16BB" w:rsidP="00960BEB">
            <w:pPr>
              <w:framePr w:hSpace="180" w:wrap="around" w:vAnchor="page" w:hAnchor="page" w:x="1426" w:y="2071"/>
              <w:spacing w:before="40" w:after="40"/>
              <w:ind w:left="0" w:firstLine="0"/>
              <w:jc w:val="left"/>
            </w:pPr>
            <w:r w:rsidRPr="00287BD3">
              <w:t>Governance of Standards</w:t>
            </w:r>
          </w:p>
          <w:p w14:paraId="6E86203D" w14:textId="77777777" w:rsidR="00CF16BB" w:rsidRPr="00287BD3" w:rsidRDefault="00CF16BB" w:rsidP="00960BEB">
            <w:pPr>
              <w:framePr w:hSpace="180" w:wrap="around" w:vAnchor="page" w:hAnchor="page" w:x="1426" w:y="2071"/>
              <w:spacing w:before="40" w:after="40"/>
              <w:ind w:left="0" w:firstLine="0"/>
              <w:jc w:val="left"/>
            </w:pPr>
            <w:r w:rsidRPr="00287BD3">
              <w:t>Modification to:</w:t>
            </w:r>
          </w:p>
          <w:p w14:paraId="6E86203E" w14:textId="77777777" w:rsidR="00CF16BB" w:rsidRPr="00287BD3" w:rsidRDefault="00CF16BB" w:rsidP="00960BEB">
            <w:pPr>
              <w:framePr w:hSpace="180" w:wrap="around" w:vAnchor="page" w:hAnchor="page" w:x="1426" w:y="2071"/>
              <w:spacing w:before="40" w:after="40"/>
              <w:ind w:left="317" w:firstLine="0"/>
              <w:jc w:val="left"/>
            </w:pPr>
            <w:r w:rsidRPr="00287BD3">
              <w:t>Glossary and Definitions: addition of Annex 1 Standard; Appendix 1 Standard; Individual DNO Standard; Qualifying Standard.</w:t>
            </w:r>
          </w:p>
          <w:p w14:paraId="6E86203F" w14:textId="77777777" w:rsidR="00CF16BB" w:rsidRPr="00287BD3" w:rsidRDefault="00CF16BB" w:rsidP="00960BEB">
            <w:pPr>
              <w:framePr w:hSpace="180" w:wrap="around" w:vAnchor="page" w:hAnchor="page" w:x="1426" w:y="2071"/>
              <w:spacing w:before="40" w:after="40"/>
              <w:ind w:left="317" w:firstLine="0"/>
              <w:jc w:val="left"/>
            </w:pPr>
            <w:r w:rsidRPr="00287BD3">
              <w:t>new DGC 4.2 (g) &amp; (h)</w:t>
            </w:r>
          </w:p>
          <w:p w14:paraId="6E862040" w14:textId="77777777" w:rsidR="00CF16BB" w:rsidRPr="00287BD3" w:rsidRDefault="00CF16BB" w:rsidP="00960BEB">
            <w:pPr>
              <w:framePr w:hSpace="180" w:wrap="around" w:vAnchor="page" w:hAnchor="page" w:x="1426" w:y="2071"/>
              <w:spacing w:before="40" w:after="40"/>
              <w:ind w:left="317" w:firstLine="0"/>
              <w:jc w:val="left"/>
            </w:pPr>
            <w:r w:rsidRPr="00287BD3">
              <w:t>DGC 4.4</w:t>
            </w:r>
          </w:p>
          <w:p w14:paraId="6E862041" w14:textId="77777777" w:rsidR="00CF16BB" w:rsidRPr="00287BD3" w:rsidRDefault="00CF16BB" w:rsidP="00960BEB">
            <w:pPr>
              <w:keepNext/>
              <w:framePr w:hSpace="180" w:wrap="around" w:vAnchor="page" w:hAnchor="page" w:x="1426" w:y="2071"/>
              <w:spacing w:before="40" w:after="40"/>
              <w:ind w:left="0" w:firstLine="0"/>
              <w:jc w:val="left"/>
            </w:pPr>
            <w:r>
              <w:tab/>
            </w:r>
          </w:p>
          <w:p w14:paraId="6E862042" w14:textId="77777777" w:rsidR="00CF16BB" w:rsidRPr="00287BD3" w:rsidRDefault="00CF16BB" w:rsidP="00960BEB">
            <w:pPr>
              <w:keepNext/>
              <w:framePr w:hSpace="180" w:wrap="around" w:vAnchor="page" w:hAnchor="page" w:x="1426" w:y="2071"/>
              <w:spacing w:before="40" w:after="40"/>
              <w:ind w:left="0" w:firstLine="0"/>
              <w:jc w:val="left"/>
            </w:pPr>
            <w:proofErr w:type="spellStart"/>
            <w:r w:rsidRPr="00287BD3">
              <w:t>House keeping</w:t>
            </w:r>
            <w:proofErr w:type="spellEnd"/>
            <w:r w:rsidRPr="00287BD3">
              <w:t xml:space="preserve"> Changes to:</w:t>
            </w:r>
          </w:p>
          <w:p w14:paraId="6E862043" w14:textId="77777777" w:rsidR="00CF16BB" w:rsidRPr="00287BD3" w:rsidRDefault="00CF16BB" w:rsidP="00960BEB">
            <w:pPr>
              <w:framePr w:hSpace="180" w:wrap="around" w:vAnchor="page" w:hAnchor="page" w:x="1426" w:y="2071"/>
              <w:spacing w:before="40" w:after="40"/>
              <w:ind w:left="0" w:firstLine="0"/>
              <w:rPr>
                <w:lang w:val="en-US"/>
              </w:rPr>
            </w:pPr>
            <w:r w:rsidRPr="00287BD3">
              <w:t>DPC 5.4.1 (and Guide 2(e)) and DPC 5.4.3</w:t>
            </w:r>
          </w:p>
        </w:tc>
      </w:tr>
    </w:tbl>
    <w:p w14:paraId="6E862045" w14:textId="77777777" w:rsidR="00CF16BB" w:rsidRPr="00287BD3" w:rsidRDefault="00CF16BB" w:rsidP="00CF16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287BD3" w14:paraId="6E86204F" w14:textId="77777777" w:rsidTr="00960BEB">
        <w:tc>
          <w:tcPr>
            <w:tcW w:w="959" w:type="dxa"/>
          </w:tcPr>
          <w:p w14:paraId="6E862046" w14:textId="77777777" w:rsidR="00CF16BB" w:rsidRPr="00287BD3" w:rsidRDefault="00CF16BB" w:rsidP="00960BEB">
            <w:pPr>
              <w:spacing w:before="40" w:after="40"/>
              <w:ind w:left="0" w:firstLine="0"/>
              <w:jc w:val="center"/>
            </w:pPr>
            <w:r w:rsidRPr="00287BD3">
              <w:lastRenderedPageBreak/>
              <w:t>6</w:t>
            </w:r>
          </w:p>
        </w:tc>
        <w:tc>
          <w:tcPr>
            <w:tcW w:w="1483" w:type="dxa"/>
          </w:tcPr>
          <w:p w14:paraId="6E862047" w14:textId="77777777" w:rsidR="00CF16BB" w:rsidRPr="00287BD3" w:rsidRDefault="00CF16BB" w:rsidP="00960BEB">
            <w:pPr>
              <w:spacing w:before="40" w:after="40"/>
              <w:ind w:left="0" w:firstLine="0"/>
              <w:jc w:val="center"/>
            </w:pPr>
            <w:r w:rsidRPr="00287BD3">
              <w:t>01/04/06o</w:t>
            </w:r>
          </w:p>
        </w:tc>
        <w:tc>
          <w:tcPr>
            <w:tcW w:w="6880" w:type="dxa"/>
          </w:tcPr>
          <w:p w14:paraId="6E862048" w14:textId="77777777" w:rsidR="00CF16BB" w:rsidRPr="00287BD3" w:rsidRDefault="00CF16BB" w:rsidP="00960BEB">
            <w:pPr>
              <w:framePr w:hSpace="180" w:wrap="around" w:vAnchor="page" w:hAnchor="page" w:x="1426" w:y="2071"/>
              <w:spacing w:before="40" w:after="40"/>
              <w:ind w:left="0" w:firstLine="0"/>
              <w:jc w:val="left"/>
            </w:pPr>
            <w:r w:rsidRPr="00287BD3">
              <w:t>Modifications for BETTA and LEEMPS</w:t>
            </w:r>
          </w:p>
          <w:p w14:paraId="6E862049" w14:textId="77777777" w:rsidR="00CF16BB" w:rsidRPr="00287BD3" w:rsidRDefault="00CF16BB" w:rsidP="00960BEB">
            <w:pPr>
              <w:framePr w:hSpace="180" w:wrap="around" w:vAnchor="page" w:hAnchor="page" w:x="1426" w:y="2071"/>
              <w:spacing w:before="40" w:after="40"/>
              <w:ind w:left="0" w:firstLine="0"/>
              <w:jc w:val="left"/>
            </w:pPr>
            <w:r w:rsidRPr="00287BD3">
              <w:t>Significant definitional and consequential changes to harmonize with BETTA and GB Grid Code drafting.</w:t>
            </w:r>
          </w:p>
          <w:p w14:paraId="6E86204A" w14:textId="77777777" w:rsidR="00CF16BB" w:rsidRPr="00287BD3" w:rsidRDefault="00CF16BB" w:rsidP="00960BEB">
            <w:pPr>
              <w:framePr w:hSpace="180" w:wrap="around" w:vAnchor="page" w:hAnchor="page" w:x="1426" w:y="2071"/>
              <w:spacing w:before="40" w:after="40"/>
              <w:ind w:left="0" w:firstLine="0"/>
              <w:jc w:val="left"/>
            </w:pPr>
            <w:r w:rsidRPr="00287BD3">
              <w:t>Licence Exempt Embedded Medium Power Station drafting including:</w:t>
            </w:r>
          </w:p>
          <w:p w14:paraId="6E86204B" w14:textId="77777777" w:rsidR="00CF16BB" w:rsidRPr="00287BD3" w:rsidRDefault="00CF16BB" w:rsidP="00B77034">
            <w:pPr>
              <w:framePr w:hSpace="180" w:wrap="around" w:vAnchor="page" w:hAnchor="page" w:x="1426" w:y="2071"/>
              <w:numPr>
                <w:ilvl w:val="0"/>
                <w:numId w:val="41"/>
              </w:numPr>
              <w:spacing w:before="40" w:after="40"/>
              <w:jc w:val="left"/>
            </w:pPr>
            <w:r w:rsidRPr="00287BD3">
              <w:t>New definition of a DC Converter</w:t>
            </w:r>
          </w:p>
          <w:p w14:paraId="6E86204C" w14:textId="77777777" w:rsidR="00CF16BB" w:rsidRPr="00287BD3" w:rsidRDefault="00CF16BB" w:rsidP="00B77034">
            <w:pPr>
              <w:framePr w:hSpace="180" w:wrap="around" w:vAnchor="page" w:hAnchor="page" w:x="1426" w:y="2071"/>
              <w:numPr>
                <w:ilvl w:val="0"/>
                <w:numId w:val="41"/>
              </w:numPr>
              <w:spacing w:before="40" w:after="40"/>
              <w:jc w:val="left"/>
            </w:pPr>
            <w:r w:rsidRPr="00287BD3">
              <w:t>Modifications to DPC7.3.3 in relation to data requirements</w:t>
            </w:r>
          </w:p>
          <w:p w14:paraId="6E86204D" w14:textId="124229EF" w:rsidR="00CF16BB" w:rsidRPr="00287BD3" w:rsidRDefault="00CF16BB" w:rsidP="00B77034">
            <w:pPr>
              <w:framePr w:hSpace="180" w:wrap="around" w:vAnchor="page" w:hAnchor="page" w:x="1426" w:y="2071"/>
              <w:numPr>
                <w:ilvl w:val="0"/>
                <w:numId w:val="41"/>
              </w:numPr>
              <w:spacing w:before="40" w:after="40"/>
              <w:jc w:val="left"/>
            </w:pPr>
            <w:r w:rsidRPr="00287BD3">
              <w:t xml:space="preserve">Addition of new section DPC7.5 relating to data and </w:t>
            </w:r>
            <w:r w:rsidR="00955502">
              <w:t>connection</w:t>
            </w:r>
            <w:r w:rsidRPr="00287BD3">
              <w:t xml:space="preserve"> requirements</w:t>
            </w:r>
          </w:p>
          <w:p w14:paraId="6E86204E" w14:textId="77777777" w:rsidR="00CF16BB" w:rsidRPr="00287BD3" w:rsidRDefault="00CF16BB" w:rsidP="00B77034">
            <w:pPr>
              <w:framePr w:hSpace="180" w:wrap="around" w:vAnchor="page" w:hAnchor="page" w:x="1426" w:y="2071"/>
              <w:numPr>
                <w:ilvl w:val="0"/>
                <w:numId w:val="41"/>
              </w:numPr>
              <w:spacing w:before="40" w:after="40"/>
              <w:jc w:val="left"/>
            </w:pPr>
            <w:r w:rsidRPr="00287BD3">
              <w:t>Addition of new Section DOC 5.6 in relation to compliance testing of Medium Power Stations</w:t>
            </w:r>
          </w:p>
        </w:tc>
      </w:tr>
      <w:tr w:rsidR="00CF16BB" w14:paraId="6E862056" w14:textId="77777777" w:rsidTr="00960BEB">
        <w:tc>
          <w:tcPr>
            <w:tcW w:w="959" w:type="dxa"/>
            <w:tcBorders>
              <w:top w:val="single" w:sz="4" w:space="0" w:color="auto"/>
              <w:left w:val="single" w:sz="4" w:space="0" w:color="auto"/>
              <w:bottom w:val="single" w:sz="4" w:space="0" w:color="auto"/>
              <w:right w:val="single" w:sz="4" w:space="0" w:color="auto"/>
            </w:tcBorders>
          </w:tcPr>
          <w:p w14:paraId="6E862050" w14:textId="77777777" w:rsidR="00CF16BB" w:rsidRDefault="00CF16BB" w:rsidP="00960BEB">
            <w:pPr>
              <w:spacing w:before="40" w:after="40"/>
              <w:ind w:left="0" w:firstLine="0"/>
              <w:jc w:val="center"/>
            </w:pPr>
            <w:r>
              <w:t>7</w:t>
            </w:r>
          </w:p>
        </w:tc>
        <w:tc>
          <w:tcPr>
            <w:tcW w:w="1483" w:type="dxa"/>
            <w:tcBorders>
              <w:top w:val="single" w:sz="4" w:space="0" w:color="auto"/>
              <w:left w:val="single" w:sz="4" w:space="0" w:color="auto"/>
              <w:bottom w:val="single" w:sz="4" w:space="0" w:color="auto"/>
              <w:right w:val="single" w:sz="4" w:space="0" w:color="auto"/>
            </w:tcBorders>
          </w:tcPr>
          <w:p w14:paraId="6E862051" w14:textId="77777777" w:rsidR="00CF16BB" w:rsidRDefault="00CF16BB" w:rsidP="00960BEB">
            <w:pPr>
              <w:spacing w:before="40" w:after="40"/>
              <w:ind w:left="0" w:firstLine="0"/>
              <w:jc w:val="center"/>
            </w:pPr>
            <w:r>
              <w:t>01/07/06</w:t>
            </w:r>
          </w:p>
        </w:tc>
        <w:tc>
          <w:tcPr>
            <w:tcW w:w="6880" w:type="dxa"/>
            <w:tcBorders>
              <w:top w:val="single" w:sz="4" w:space="0" w:color="auto"/>
              <w:left w:val="single" w:sz="4" w:space="0" w:color="auto"/>
              <w:bottom w:val="single" w:sz="4" w:space="0" w:color="auto"/>
              <w:right w:val="single" w:sz="4" w:space="0" w:color="auto"/>
            </w:tcBorders>
          </w:tcPr>
          <w:p w14:paraId="6E862052" w14:textId="77777777" w:rsidR="00CF16BB" w:rsidRDefault="00CF16BB" w:rsidP="00960BEB">
            <w:pPr>
              <w:framePr w:hSpace="180" w:wrap="around" w:vAnchor="page" w:hAnchor="page" w:x="1426" w:y="2071"/>
              <w:spacing w:before="40" w:after="40"/>
              <w:ind w:left="0" w:firstLine="0"/>
              <w:jc w:val="left"/>
            </w:pPr>
            <w:r>
              <w:t>Replace ER P2/5 with ER P2/6 and the following consequential changes:</w:t>
            </w:r>
          </w:p>
          <w:p w14:paraId="6E862053" w14:textId="77777777" w:rsidR="00CF16BB" w:rsidRDefault="00CF16BB" w:rsidP="00B77034">
            <w:pPr>
              <w:framePr w:hSpace="180" w:wrap="around" w:vAnchor="page" w:hAnchor="page" w:x="1426" w:y="2071"/>
              <w:numPr>
                <w:ilvl w:val="0"/>
                <w:numId w:val="40"/>
              </w:numPr>
              <w:tabs>
                <w:tab w:val="left" w:pos="2835"/>
              </w:tabs>
              <w:spacing w:before="40" w:after="40"/>
              <w:jc w:val="left"/>
            </w:pPr>
            <w:r>
              <w:t xml:space="preserve">Addition of ETRs 130 and 131 to </w:t>
            </w:r>
            <w:r w:rsidR="00A104A4">
              <w:t>Annex 2</w:t>
            </w:r>
            <w:r>
              <w:t>.</w:t>
            </w:r>
          </w:p>
          <w:p w14:paraId="6E862054" w14:textId="77777777" w:rsidR="00CF16BB" w:rsidRDefault="00CF16BB" w:rsidP="00B77034">
            <w:pPr>
              <w:framePr w:hSpace="180" w:wrap="around" w:vAnchor="page" w:hAnchor="page" w:x="1426" w:y="2071"/>
              <w:numPr>
                <w:ilvl w:val="0"/>
                <w:numId w:val="40"/>
              </w:numPr>
              <w:tabs>
                <w:tab w:val="left" w:pos="2835"/>
              </w:tabs>
              <w:spacing w:before="40" w:after="40"/>
              <w:jc w:val="left"/>
            </w:pPr>
            <w:r>
              <w:t>Harmonization of lower limit for DDRC Schedules 6 &amp; 7 at 1MW</w:t>
            </w:r>
          </w:p>
          <w:p w14:paraId="6E862055" w14:textId="77777777" w:rsidR="00CF16BB" w:rsidRDefault="00CF16BB" w:rsidP="00960BEB">
            <w:pPr>
              <w:framePr w:hSpace="180" w:wrap="around" w:vAnchor="page" w:hAnchor="page" w:x="1426" w:y="2071"/>
              <w:spacing w:before="40" w:after="40"/>
              <w:ind w:left="0" w:firstLine="0"/>
              <w:jc w:val="left"/>
            </w:pPr>
            <w:r>
              <w:t>Replace ER G5/4 with ER G5/4-1 in Annex 1 and in DPC 4.2.3(b)</w:t>
            </w:r>
          </w:p>
        </w:tc>
      </w:tr>
      <w:tr w:rsidR="00CF16BB" w14:paraId="6E86205A" w14:textId="77777777" w:rsidTr="00960BEB">
        <w:tc>
          <w:tcPr>
            <w:tcW w:w="959" w:type="dxa"/>
            <w:tcBorders>
              <w:top w:val="single" w:sz="4" w:space="0" w:color="auto"/>
              <w:left w:val="single" w:sz="4" w:space="0" w:color="auto"/>
              <w:bottom w:val="single" w:sz="4" w:space="0" w:color="auto"/>
              <w:right w:val="single" w:sz="4" w:space="0" w:color="auto"/>
            </w:tcBorders>
          </w:tcPr>
          <w:p w14:paraId="6E862057" w14:textId="77777777" w:rsidR="00CF16BB" w:rsidRDefault="00CF16BB" w:rsidP="00960BEB">
            <w:pPr>
              <w:spacing w:before="40" w:after="40"/>
              <w:ind w:left="0" w:firstLine="0"/>
              <w:jc w:val="center"/>
            </w:pPr>
            <w:r>
              <w:t>8</w:t>
            </w:r>
          </w:p>
        </w:tc>
        <w:tc>
          <w:tcPr>
            <w:tcW w:w="1483" w:type="dxa"/>
            <w:tcBorders>
              <w:top w:val="single" w:sz="4" w:space="0" w:color="auto"/>
              <w:left w:val="single" w:sz="4" w:space="0" w:color="auto"/>
              <w:bottom w:val="single" w:sz="4" w:space="0" w:color="auto"/>
              <w:right w:val="single" w:sz="4" w:space="0" w:color="auto"/>
            </w:tcBorders>
          </w:tcPr>
          <w:p w14:paraId="6E862058" w14:textId="77777777" w:rsidR="00CF16BB" w:rsidRDefault="00CF16BB" w:rsidP="00960BEB">
            <w:pPr>
              <w:spacing w:before="40" w:after="40"/>
              <w:ind w:left="0" w:firstLine="0"/>
              <w:jc w:val="center"/>
            </w:pPr>
            <w:r>
              <w:t>01/11/06</w:t>
            </w:r>
          </w:p>
        </w:tc>
        <w:tc>
          <w:tcPr>
            <w:tcW w:w="6880" w:type="dxa"/>
            <w:tcBorders>
              <w:top w:val="single" w:sz="4" w:space="0" w:color="auto"/>
              <w:left w:val="single" w:sz="4" w:space="0" w:color="auto"/>
              <w:bottom w:val="single" w:sz="4" w:space="0" w:color="auto"/>
              <w:right w:val="single" w:sz="4" w:space="0" w:color="auto"/>
            </w:tcBorders>
          </w:tcPr>
          <w:p w14:paraId="6E862059" w14:textId="77777777" w:rsidR="00CF16BB" w:rsidRDefault="00CF16BB" w:rsidP="00960BEB">
            <w:pPr>
              <w:framePr w:hSpace="180" w:wrap="around" w:vAnchor="page" w:hAnchor="page" w:x="1426" w:y="2071"/>
              <w:spacing w:before="40" w:after="40"/>
              <w:ind w:left="0" w:firstLine="0"/>
              <w:jc w:val="left"/>
            </w:pPr>
            <w:r>
              <w:t>Modify the definitions of Large, Medium and Small Power Stations to align with changes to the GB Grid Code.</w:t>
            </w:r>
          </w:p>
        </w:tc>
      </w:tr>
      <w:tr w:rsidR="00CF16BB" w14:paraId="6E86205F" w14:textId="77777777" w:rsidTr="00960BEB">
        <w:tc>
          <w:tcPr>
            <w:tcW w:w="959" w:type="dxa"/>
            <w:tcBorders>
              <w:top w:val="single" w:sz="4" w:space="0" w:color="auto"/>
              <w:left w:val="single" w:sz="4" w:space="0" w:color="auto"/>
              <w:bottom w:val="single" w:sz="4" w:space="0" w:color="auto"/>
              <w:right w:val="single" w:sz="4" w:space="0" w:color="auto"/>
            </w:tcBorders>
          </w:tcPr>
          <w:p w14:paraId="6E86205B" w14:textId="77777777" w:rsidR="00CF16BB" w:rsidRDefault="00CF16BB" w:rsidP="00960BEB">
            <w:pPr>
              <w:spacing w:before="40" w:after="40"/>
              <w:ind w:left="0" w:firstLine="0"/>
              <w:jc w:val="center"/>
            </w:pPr>
            <w:r>
              <w:t>9</w:t>
            </w:r>
          </w:p>
        </w:tc>
        <w:tc>
          <w:tcPr>
            <w:tcW w:w="1483" w:type="dxa"/>
            <w:tcBorders>
              <w:top w:val="single" w:sz="4" w:space="0" w:color="auto"/>
              <w:left w:val="single" w:sz="4" w:space="0" w:color="auto"/>
              <w:bottom w:val="single" w:sz="4" w:space="0" w:color="auto"/>
              <w:right w:val="single" w:sz="4" w:space="0" w:color="auto"/>
            </w:tcBorders>
          </w:tcPr>
          <w:p w14:paraId="6E86205C" w14:textId="77777777" w:rsidR="00CF16BB" w:rsidRDefault="00CF16BB" w:rsidP="00960BEB">
            <w:pPr>
              <w:spacing w:before="40" w:after="40"/>
              <w:ind w:left="0" w:firstLine="0"/>
              <w:jc w:val="center"/>
            </w:pPr>
            <w:r>
              <w:t>01/06/08</w:t>
            </w:r>
          </w:p>
        </w:tc>
        <w:tc>
          <w:tcPr>
            <w:tcW w:w="6880" w:type="dxa"/>
            <w:tcBorders>
              <w:top w:val="single" w:sz="4" w:space="0" w:color="auto"/>
              <w:left w:val="single" w:sz="4" w:space="0" w:color="auto"/>
              <w:bottom w:val="single" w:sz="4" w:space="0" w:color="auto"/>
              <w:right w:val="single" w:sz="4" w:space="0" w:color="auto"/>
            </w:tcBorders>
          </w:tcPr>
          <w:p w14:paraId="6E86205D" w14:textId="77777777" w:rsidR="00CF16BB" w:rsidRDefault="00CF16BB" w:rsidP="00960BEB">
            <w:pPr>
              <w:framePr w:hSpace="180" w:wrap="around" w:vAnchor="page" w:hAnchor="page" w:x="1426" w:y="2071"/>
              <w:spacing w:before="40" w:after="40"/>
              <w:ind w:left="0" w:firstLine="0"/>
              <w:jc w:val="left"/>
            </w:pPr>
            <w:r>
              <w:t>Minor housekeeping corrections to DGC6.1 and DOC 1.1.5 to point to DGD 2(vi).</w:t>
            </w:r>
          </w:p>
          <w:p w14:paraId="6E86205E" w14:textId="77777777" w:rsidR="00CF16BB" w:rsidRDefault="00CF16BB" w:rsidP="00960BEB">
            <w:pPr>
              <w:framePr w:hSpace="180" w:wrap="around" w:vAnchor="page" w:hAnchor="page" w:x="1426" w:y="2071"/>
              <w:spacing w:before="40" w:after="40"/>
              <w:ind w:left="0" w:firstLine="0"/>
              <w:jc w:val="left"/>
            </w:pPr>
            <w:r>
              <w:t>Replace references to G83/1 with references to G83/1-1</w:t>
            </w:r>
          </w:p>
        </w:tc>
      </w:tr>
      <w:tr w:rsidR="00CF16BB" w14:paraId="6E862064" w14:textId="77777777" w:rsidTr="00960BEB">
        <w:tc>
          <w:tcPr>
            <w:tcW w:w="959" w:type="dxa"/>
            <w:tcBorders>
              <w:top w:val="single" w:sz="4" w:space="0" w:color="auto"/>
              <w:left w:val="single" w:sz="4" w:space="0" w:color="auto"/>
              <w:bottom w:val="single" w:sz="4" w:space="0" w:color="auto"/>
              <w:right w:val="single" w:sz="4" w:space="0" w:color="auto"/>
            </w:tcBorders>
          </w:tcPr>
          <w:p w14:paraId="6E862060" w14:textId="77777777" w:rsidR="00CF16BB" w:rsidRDefault="00CF16BB" w:rsidP="00960BEB">
            <w:pPr>
              <w:spacing w:before="40" w:after="40"/>
              <w:ind w:left="0" w:firstLine="0"/>
              <w:jc w:val="center"/>
            </w:pPr>
            <w:r>
              <w:t>10</w:t>
            </w:r>
          </w:p>
        </w:tc>
        <w:tc>
          <w:tcPr>
            <w:tcW w:w="1483" w:type="dxa"/>
            <w:tcBorders>
              <w:top w:val="single" w:sz="4" w:space="0" w:color="auto"/>
              <w:left w:val="single" w:sz="4" w:space="0" w:color="auto"/>
              <w:bottom w:val="single" w:sz="4" w:space="0" w:color="auto"/>
              <w:right w:val="single" w:sz="4" w:space="0" w:color="auto"/>
            </w:tcBorders>
          </w:tcPr>
          <w:p w14:paraId="6E862061" w14:textId="77777777" w:rsidR="00CF16BB" w:rsidRDefault="00CF16BB" w:rsidP="00960BEB">
            <w:pPr>
              <w:spacing w:before="40" w:after="40"/>
              <w:ind w:left="0" w:firstLine="0"/>
              <w:jc w:val="center"/>
            </w:pPr>
            <w:r>
              <w:t>15/12/08</w:t>
            </w:r>
          </w:p>
        </w:tc>
        <w:tc>
          <w:tcPr>
            <w:tcW w:w="6880" w:type="dxa"/>
            <w:tcBorders>
              <w:top w:val="single" w:sz="4" w:space="0" w:color="auto"/>
              <w:left w:val="single" w:sz="4" w:space="0" w:color="auto"/>
              <w:bottom w:val="single" w:sz="4" w:space="0" w:color="auto"/>
              <w:right w:val="single" w:sz="4" w:space="0" w:color="auto"/>
            </w:tcBorders>
          </w:tcPr>
          <w:p w14:paraId="6E862062" w14:textId="77777777" w:rsidR="00CF16BB" w:rsidRDefault="00CF16BB" w:rsidP="00960BEB">
            <w:pPr>
              <w:framePr w:hSpace="180" w:wrap="around" w:vAnchor="page" w:hAnchor="page" w:x="1426" w:y="2071"/>
              <w:spacing w:before="40" w:after="40"/>
              <w:ind w:left="0" w:firstLine="0"/>
              <w:jc w:val="left"/>
            </w:pPr>
            <w:r>
              <w:t>Modified to include IDNOs in governance of the D Code.  Primarily mods to DGC4.</w:t>
            </w:r>
          </w:p>
          <w:p w14:paraId="6E862063" w14:textId="77777777" w:rsidR="00CF16BB" w:rsidRDefault="00CF16BB" w:rsidP="00960BEB">
            <w:pPr>
              <w:framePr w:hSpace="180" w:wrap="around" w:vAnchor="page" w:hAnchor="page" w:x="1426" w:y="2071"/>
              <w:spacing w:before="40" w:after="40"/>
              <w:ind w:left="0" w:firstLine="0"/>
              <w:jc w:val="left"/>
            </w:pPr>
            <w:r>
              <w:t xml:space="preserve">Gas and Electricity </w:t>
            </w:r>
            <w:proofErr w:type="spellStart"/>
            <w:r>
              <w:t>Consumers’s</w:t>
            </w:r>
            <w:proofErr w:type="spellEnd"/>
            <w:r>
              <w:t xml:space="preserve"> Committee changed to NCC in accordance with Ofgem directive of 1 October 2008.</w:t>
            </w:r>
          </w:p>
        </w:tc>
      </w:tr>
      <w:tr w:rsidR="00CF16BB" w14:paraId="6E86207A" w14:textId="77777777" w:rsidTr="00960BEB">
        <w:tc>
          <w:tcPr>
            <w:tcW w:w="959" w:type="dxa"/>
            <w:tcBorders>
              <w:top w:val="single" w:sz="4" w:space="0" w:color="auto"/>
              <w:left w:val="single" w:sz="4" w:space="0" w:color="auto"/>
              <w:bottom w:val="single" w:sz="4" w:space="0" w:color="auto"/>
              <w:right w:val="single" w:sz="4" w:space="0" w:color="auto"/>
            </w:tcBorders>
          </w:tcPr>
          <w:p w14:paraId="6E862065" w14:textId="77777777" w:rsidR="00CF16BB" w:rsidRDefault="00CF16BB" w:rsidP="00960BEB">
            <w:pPr>
              <w:spacing w:before="40" w:after="40"/>
              <w:ind w:left="0" w:firstLine="0"/>
              <w:jc w:val="center"/>
            </w:pPr>
            <w:r>
              <w:t>11</w:t>
            </w:r>
          </w:p>
        </w:tc>
        <w:tc>
          <w:tcPr>
            <w:tcW w:w="1483" w:type="dxa"/>
            <w:tcBorders>
              <w:top w:val="single" w:sz="4" w:space="0" w:color="auto"/>
              <w:left w:val="single" w:sz="4" w:space="0" w:color="auto"/>
              <w:bottom w:val="single" w:sz="4" w:space="0" w:color="auto"/>
              <w:right w:val="single" w:sz="4" w:space="0" w:color="auto"/>
            </w:tcBorders>
          </w:tcPr>
          <w:p w14:paraId="6E862066" w14:textId="77777777" w:rsidR="00CF16BB" w:rsidRDefault="00CF16BB" w:rsidP="00960BEB">
            <w:pPr>
              <w:spacing w:before="40" w:after="40"/>
              <w:ind w:left="0" w:firstLine="0"/>
              <w:jc w:val="center"/>
            </w:pPr>
            <w:r>
              <w:t>24/06/09</w:t>
            </w:r>
          </w:p>
        </w:tc>
        <w:tc>
          <w:tcPr>
            <w:tcW w:w="6880" w:type="dxa"/>
            <w:tcBorders>
              <w:top w:val="single" w:sz="4" w:space="0" w:color="auto"/>
              <w:left w:val="single" w:sz="4" w:space="0" w:color="auto"/>
              <w:bottom w:val="single" w:sz="4" w:space="0" w:color="auto"/>
              <w:right w:val="single" w:sz="4" w:space="0" w:color="auto"/>
            </w:tcBorders>
          </w:tcPr>
          <w:p w14:paraId="6E862067" w14:textId="77777777" w:rsidR="00CF16BB" w:rsidRDefault="00CF16BB" w:rsidP="00960BEB">
            <w:pPr>
              <w:framePr w:hSpace="180" w:wrap="around" w:vAnchor="page" w:hAnchor="page" w:x="1426" w:y="2071"/>
              <w:spacing w:before="40" w:after="40"/>
              <w:ind w:left="0" w:firstLine="0"/>
              <w:jc w:val="left"/>
            </w:pPr>
            <w:r>
              <w:t>Modified for Offshore Transmission.</w:t>
            </w:r>
          </w:p>
          <w:p w14:paraId="6E862068" w14:textId="77777777" w:rsidR="009D7068" w:rsidRDefault="009D7068" w:rsidP="00960BEB">
            <w:pPr>
              <w:framePr w:hSpace="180" w:wrap="around" w:vAnchor="page" w:hAnchor="page" w:x="1426" w:y="2071"/>
              <w:spacing w:before="40" w:after="40"/>
              <w:ind w:left="0" w:firstLine="0"/>
              <w:jc w:val="left"/>
            </w:pPr>
            <w:r>
              <w:t>New definitions of :</w:t>
            </w:r>
          </w:p>
          <w:p w14:paraId="6E862069" w14:textId="77777777" w:rsidR="009D7068" w:rsidRDefault="009D7068" w:rsidP="009D7068">
            <w:pPr>
              <w:framePr w:hSpace="180" w:wrap="around" w:vAnchor="page" w:hAnchor="page" w:x="1426" w:y="2071"/>
              <w:spacing w:before="40" w:after="40"/>
              <w:ind w:left="851" w:firstLine="0"/>
              <w:jc w:val="left"/>
            </w:pPr>
            <w:r>
              <w:t>Embedded Transmission Licensee</w:t>
            </w:r>
          </w:p>
          <w:p w14:paraId="6E86206A" w14:textId="77777777" w:rsidR="009D7068" w:rsidRDefault="009D7068" w:rsidP="009D7068">
            <w:pPr>
              <w:framePr w:hSpace="180" w:wrap="around" w:vAnchor="page" w:hAnchor="page" w:x="1426" w:y="2071"/>
              <w:spacing w:before="40" w:after="40"/>
              <w:ind w:left="851" w:firstLine="0"/>
              <w:jc w:val="left"/>
            </w:pPr>
            <w:r>
              <w:t>Embedded Transmission System</w:t>
            </w:r>
          </w:p>
          <w:p w14:paraId="6E86206B" w14:textId="77777777" w:rsidR="009D7068" w:rsidRDefault="009D7068" w:rsidP="009D7068">
            <w:pPr>
              <w:framePr w:hSpace="180" w:wrap="around" w:vAnchor="page" w:hAnchor="page" w:x="1426" w:y="2071"/>
              <w:spacing w:before="40" w:after="40"/>
              <w:ind w:left="851" w:firstLine="0"/>
              <w:jc w:val="left"/>
            </w:pPr>
            <w:r>
              <w:t>Existing Offshore Generators</w:t>
            </w:r>
          </w:p>
          <w:p w14:paraId="6E86206C" w14:textId="77777777" w:rsidR="009D7068" w:rsidRDefault="009D7068" w:rsidP="009D7068">
            <w:pPr>
              <w:framePr w:hSpace="180" w:wrap="around" w:vAnchor="page" w:hAnchor="page" w:x="1426" w:y="2071"/>
              <w:spacing w:before="40" w:after="40"/>
              <w:ind w:left="851" w:firstLine="0"/>
              <w:jc w:val="left"/>
            </w:pPr>
            <w:smartTag w:uri="urn:schemas-microsoft-com:office:smarttags" w:element="country-region">
              <w:smartTag w:uri="urn:schemas-microsoft-com:office:smarttags" w:element="place">
                <w:r>
                  <w:t>Great Britain</w:t>
                </w:r>
              </w:smartTag>
            </w:smartTag>
          </w:p>
          <w:p w14:paraId="6E86206D" w14:textId="77777777" w:rsidR="009D7068" w:rsidRDefault="009D7068" w:rsidP="009D7068">
            <w:pPr>
              <w:framePr w:hSpace="180" w:wrap="around" w:vAnchor="page" w:hAnchor="page" w:x="1426" w:y="2071"/>
              <w:spacing w:before="40" w:after="40"/>
              <w:ind w:left="851" w:firstLine="0"/>
              <w:jc w:val="left"/>
            </w:pPr>
            <w:r>
              <w:t>National Electricity Transmission System</w:t>
            </w:r>
          </w:p>
          <w:p w14:paraId="6E86206E" w14:textId="77777777" w:rsidR="009D7068" w:rsidRDefault="009D7068" w:rsidP="009D7068">
            <w:pPr>
              <w:framePr w:hSpace="180" w:wrap="around" w:vAnchor="page" w:hAnchor="page" w:x="1426" w:y="2071"/>
              <w:spacing w:before="40" w:after="40"/>
              <w:ind w:left="851" w:firstLine="0"/>
              <w:jc w:val="left"/>
            </w:pPr>
            <w:r>
              <w:t>National Electricity Transmission System Demand</w:t>
            </w:r>
          </w:p>
          <w:p w14:paraId="6E86206F" w14:textId="77777777" w:rsidR="009D7068" w:rsidRDefault="009D7068" w:rsidP="009D7068">
            <w:pPr>
              <w:framePr w:hSpace="180" w:wrap="around" w:vAnchor="page" w:hAnchor="page" w:x="1426" w:y="2071"/>
              <w:spacing w:before="40" w:after="40"/>
              <w:ind w:left="851" w:firstLine="0"/>
              <w:jc w:val="left"/>
            </w:pPr>
            <w:r>
              <w:t>Offshore</w:t>
            </w:r>
          </w:p>
          <w:p w14:paraId="6E862070" w14:textId="77777777" w:rsidR="009D7068" w:rsidRDefault="009D7068" w:rsidP="009D7068">
            <w:pPr>
              <w:framePr w:hSpace="180" w:wrap="around" w:vAnchor="page" w:hAnchor="page" w:x="1426" w:y="2071"/>
              <w:spacing w:before="40" w:after="40"/>
              <w:ind w:left="851" w:firstLine="0"/>
              <w:jc w:val="left"/>
            </w:pPr>
            <w:r>
              <w:t>Offshore Transmission Implementation Plan</w:t>
            </w:r>
          </w:p>
          <w:p w14:paraId="6E862071" w14:textId="77777777" w:rsidR="009D7068" w:rsidRDefault="009D7068" w:rsidP="009D7068">
            <w:pPr>
              <w:framePr w:hSpace="180" w:wrap="around" w:vAnchor="page" w:hAnchor="page" w:x="1426" w:y="2071"/>
              <w:spacing w:before="40" w:after="40"/>
              <w:ind w:left="851" w:firstLine="0"/>
              <w:jc w:val="left"/>
            </w:pPr>
            <w:r>
              <w:t>Offshore Transmission System Operator</w:t>
            </w:r>
          </w:p>
          <w:p w14:paraId="6E862072" w14:textId="77777777" w:rsidR="009D7068" w:rsidRDefault="009D7068" w:rsidP="009D7068">
            <w:pPr>
              <w:framePr w:hSpace="180" w:wrap="around" w:vAnchor="page" w:hAnchor="page" w:x="1426" w:y="2071"/>
              <w:spacing w:before="40" w:after="40"/>
              <w:ind w:left="851" w:firstLine="0"/>
              <w:jc w:val="left"/>
            </w:pPr>
            <w:r>
              <w:t>Offshore Transmission Licensee</w:t>
            </w:r>
          </w:p>
          <w:p w14:paraId="6E862073" w14:textId="77777777" w:rsidR="009D7068" w:rsidRDefault="009D7068" w:rsidP="009D7068">
            <w:pPr>
              <w:framePr w:hSpace="180" w:wrap="around" w:vAnchor="page" w:hAnchor="page" w:x="1426" w:y="2071"/>
              <w:spacing w:before="40" w:after="40"/>
              <w:ind w:left="851" w:firstLine="0"/>
              <w:jc w:val="left"/>
            </w:pPr>
            <w:r>
              <w:t>Offshore Transmission System</w:t>
            </w:r>
          </w:p>
          <w:p w14:paraId="6E862074" w14:textId="77777777" w:rsidR="009D7068" w:rsidRDefault="009D7068" w:rsidP="009D7068">
            <w:pPr>
              <w:framePr w:hSpace="180" w:wrap="around" w:vAnchor="page" w:hAnchor="page" w:x="1426" w:y="2071"/>
              <w:spacing w:before="40" w:after="40"/>
              <w:ind w:left="851" w:firstLine="0"/>
              <w:jc w:val="left"/>
            </w:pPr>
            <w:r>
              <w:t>Onshore Transmission Licensees</w:t>
            </w:r>
          </w:p>
          <w:p w14:paraId="6E862075" w14:textId="77777777" w:rsidR="009D7068" w:rsidRDefault="009D7068" w:rsidP="009D7068">
            <w:pPr>
              <w:framePr w:hSpace="180" w:wrap="around" w:vAnchor="page" w:hAnchor="page" w:x="1426" w:y="2071"/>
              <w:spacing w:before="40" w:after="40"/>
              <w:ind w:left="851" w:firstLine="0"/>
              <w:jc w:val="left"/>
            </w:pPr>
            <w:r>
              <w:t>Onshore Transmission System</w:t>
            </w:r>
          </w:p>
          <w:p w14:paraId="6E862076" w14:textId="77777777" w:rsidR="009D7068" w:rsidRDefault="009D7068" w:rsidP="009D7068">
            <w:pPr>
              <w:framePr w:hSpace="180" w:wrap="around" w:vAnchor="page" w:hAnchor="page" w:x="1426" w:y="2071"/>
              <w:spacing w:before="40" w:after="40"/>
              <w:ind w:left="851" w:firstLine="0"/>
              <w:jc w:val="left"/>
            </w:pPr>
            <w:r>
              <w:t>SHETL</w:t>
            </w:r>
          </w:p>
          <w:p w14:paraId="6E862077" w14:textId="77777777" w:rsidR="009D7068" w:rsidRDefault="009D7068" w:rsidP="009D7068">
            <w:pPr>
              <w:framePr w:hSpace="180" w:wrap="around" w:vAnchor="page" w:hAnchor="page" w:x="1426" w:y="2071"/>
              <w:spacing w:before="40" w:after="40"/>
              <w:ind w:left="851" w:firstLine="0"/>
              <w:jc w:val="left"/>
            </w:pPr>
            <w:r>
              <w:t>SPT</w:t>
            </w:r>
          </w:p>
          <w:p w14:paraId="6E862078" w14:textId="77777777" w:rsidR="009D7068" w:rsidRDefault="009D7068" w:rsidP="009D7068">
            <w:pPr>
              <w:framePr w:hSpace="180" w:wrap="around" w:vAnchor="page" w:hAnchor="page" w:x="1426" w:y="2071"/>
              <w:spacing w:before="40" w:after="40"/>
              <w:ind w:left="0" w:firstLine="0"/>
              <w:jc w:val="left"/>
            </w:pPr>
            <w:r>
              <w:t>and consequential amendments.</w:t>
            </w:r>
          </w:p>
          <w:p w14:paraId="6E862079" w14:textId="77777777" w:rsidR="009D7068" w:rsidRDefault="009D7068" w:rsidP="009D7068">
            <w:pPr>
              <w:framePr w:hSpace="180" w:wrap="around" w:vAnchor="page" w:hAnchor="page" w:x="1426" w:y="2071"/>
              <w:spacing w:before="40" w:after="40"/>
              <w:ind w:left="0" w:firstLine="0"/>
              <w:jc w:val="left"/>
            </w:pPr>
            <w:r>
              <w:t xml:space="preserve">Various changes to the code to ensure that conceptually an embedded transmission system, </w:t>
            </w:r>
            <w:proofErr w:type="spellStart"/>
            <w:r>
              <w:t>ie</w:t>
            </w:r>
            <w:proofErr w:type="spellEnd"/>
            <w:r>
              <w:t xml:space="preserve"> an offshore transmission system </w:t>
            </w:r>
            <w:r>
              <w:lastRenderedPageBreak/>
              <w:t>connecting to a DNO network is treated like a Large Power Station for planning and operating purposes.  Note that for safety interfaces etc, the offshore transmission network is treated in the code in the same way as an existing onshore transmission interface.</w:t>
            </w:r>
          </w:p>
        </w:tc>
      </w:tr>
      <w:tr w:rsidR="004F591C" w14:paraId="6E86207E" w14:textId="77777777" w:rsidTr="007D2DAB">
        <w:tc>
          <w:tcPr>
            <w:tcW w:w="959" w:type="dxa"/>
            <w:tcBorders>
              <w:top w:val="single" w:sz="4" w:space="0" w:color="auto"/>
              <w:left w:val="single" w:sz="4" w:space="0" w:color="auto"/>
              <w:bottom w:val="single" w:sz="4" w:space="0" w:color="auto"/>
              <w:right w:val="single" w:sz="4" w:space="0" w:color="auto"/>
            </w:tcBorders>
          </w:tcPr>
          <w:p w14:paraId="6E86207B" w14:textId="77777777" w:rsidR="004F591C" w:rsidRDefault="004F591C" w:rsidP="007D2DAB">
            <w:pPr>
              <w:spacing w:before="40" w:after="40"/>
              <w:ind w:left="0" w:firstLine="0"/>
              <w:jc w:val="center"/>
            </w:pPr>
            <w:r>
              <w:lastRenderedPageBreak/>
              <w:t>12</w:t>
            </w:r>
          </w:p>
        </w:tc>
        <w:tc>
          <w:tcPr>
            <w:tcW w:w="1483" w:type="dxa"/>
            <w:tcBorders>
              <w:top w:val="single" w:sz="4" w:space="0" w:color="auto"/>
              <w:left w:val="single" w:sz="4" w:space="0" w:color="auto"/>
              <w:bottom w:val="single" w:sz="4" w:space="0" w:color="auto"/>
              <w:right w:val="single" w:sz="4" w:space="0" w:color="auto"/>
            </w:tcBorders>
          </w:tcPr>
          <w:p w14:paraId="6E86207C" w14:textId="77777777" w:rsidR="004F591C" w:rsidRDefault="004F591C" w:rsidP="007D2DAB">
            <w:pPr>
              <w:spacing w:before="40" w:after="40"/>
              <w:ind w:left="0" w:firstLine="0"/>
              <w:jc w:val="center"/>
            </w:pPr>
            <w:r>
              <w:t>01/02/10</w:t>
            </w:r>
          </w:p>
        </w:tc>
        <w:tc>
          <w:tcPr>
            <w:tcW w:w="6880" w:type="dxa"/>
            <w:tcBorders>
              <w:top w:val="single" w:sz="4" w:space="0" w:color="auto"/>
              <w:left w:val="single" w:sz="4" w:space="0" w:color="auto"/>
              <w:bottom w:val="single" w:sz="4" w:space="0" w:color="auto"/>
              <w:right w:val="single" w:sz="4" w:space="0" w:color="auto"/>
            </w:tcBorders>
          </w:tcPr>
          <w:p w14:paraId="6E86207D" w14:textId="77777777" w:rsidR="004F591C" w:rsidRDefault="004F591C" w:rsidP="007D2DAB">
            <w:pPr>
              <w:framePr w:hSpace="180" w:wrap="around" w:vAnchor="page" w:hAnchor="page" w:x="1426" w:y="2071"/>
              <w:spacing w:before="40" w:after="40"/>
              <w:ind w:left="0" w:firstLine="0"/>
              <w:jc w:val="left"/>
            </w:pPr>
            <w:r>
              <w:t>Addition of revised ENA TS 41-24 to Annex 1</w:t>
            </w:r>
          </w:p>
        </w:tc>
      </w:tr>
      <w:tr w:rsidR="003479C0" w:rsidRPr="00A25C10" w14:paraId="6E862091" w14:textId="77777777" w:rsidTr="00F942FD">
        <w:tc>
          <w:tcPr>
            <w:tcW w:w="959" w:type="dxa"/>
            <w:tcBorders>
              <w:top w:val="single" w:sz="4" w:space="0" w:color="auto"/>
              <w:left w:val="single" w:sz="4" w:space="0" w:color="auto"/>
              <w:bottom w:val="single" w:sz="4" w:space="0" w:color="auto"/>
              <w:right w:val="single" w:sz="4" w:space="0" w:color="auto"/>
            </w:tcBorders>
          </w:tcPr>
          <w:p w14:paraId="6E86207F" w14:textId="77777777" w:rsidR="003479C0" w:rsidRPr="00A25C10" w:rsidRDefault="004F591C" w:rsidP="00C623DB">
            <w:pPr>
              <w:spacing w:beforeLines="40" w:before="96" w:afterLines="40" w:after="96"/>
              <w:ind w:left="0" w:firstLine="0"/>
              <w:jc w:val="center"/>
            </w:pPr>
            <w:r>
              <w:t>13</w:t>
            </w:r>
          </w:p>
        </w:tc>
        <w:tc>
          <w:tcPr>
            <w:tcW w:w="1483" w:type="dxa"/>
            <w:tcBorders>
              <w:top w:val="single" w:sz="4" w:space="0" w:color="auto"/>
              <w:left w:val="single" w:sz="4" w:space="0" w:color="auto"/>
              <w:bottom w:val="single" w:sz="4" w:space="0" w:color="auto"/>
              <w:right w:val="single" w:sz="4" w:space="0" w:color="auto"/>
            </w:tcBorders>
          </w:tcPr>
          <w:p w14:paraId="6E862080" w14:textId="77777777" w:rsidR="003479C0" w:rsidRPr="00A25C10" w:rsidRDefault="000F0810" w:rsidP="00C623DB">
            <w:pPr>
              <w:spacing w:beforeLines="40" w:before="96" w:afterLines="40" w:after="96"/>
              <w:ind w:left="0" w:firstLine="0"/>
              <w:jc w:val="center"/>
            </w:pPr>
            <w:r>
              <w:t>01/08/10</w:t>
            </w:r>
          </w:p>
        </w:tc>
        <w:tc>
          <w:tcPr>
            <w:tcW w:w="6880" w:type="dxa"/>
            <w:tcBorders>
              <w:top w:val="single" w:sz="4" w:space="0" w:color="auto"/>
              <w:left w:val="single" w:sz="4" w:space="0" w:color="auto"/>
              <w:bottom w:val="single" w:sz="4" w:space="0" w:color="auto"/>
              <w:right w:val="single" w:sz="4" w:space="0" w:color="auto"/>
            </w:tcBorders>
          </w:tcPr>
          <w:p w14:paraId="6E862081" w14:textId="0F4F7C2F"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Revised for updated requirements for the </w:t>
            </w:r>
            <w:r w:rsidR="00955502">
              <w:t>connection</w:t>
            </w:r>
            <w:r w:rsidRPr="00A25C10">
              <w:t xml:space="preserve"> of embedded generation.  </w:t>
            </w:r>
          </w:p>
          <w:p w14:paraId="6E862082" w14:textId="225C68D8"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Revision to the definition of </w:t>
            </w:r>
            <w:r w:rsidR="008572B5">
              <w:rPr>
                <w:color w:val="2B579A"/>
                <w:shd w:val="clear" w:color="auto" w:fill="E6E6E6"/>
              </w:rPr>
              <w:fldChar w:fldCharType="begin"/>
            </w:r>
            <w:r w:rsidR="008572B5">
              <w:instrText xml:space="preserve"> REF SystemStability \h  \* MERGEFORMAT </w:instrText>
            </w:r>
            <w:r w:rsidR="008572B5">
              <w:rPr>
                <w:color w:val="2B579A"/>
                <w:shd w:val="clear" w:color="auto" w:fill="E6E6E6"/>
              </w:rPr>
            </w:r>
            <w:r w:rsidR="008572B5">
              <w:rPr>
                <w:color w:val="2B579A"/>
                <w:shd w:val="clear" w:color="auto" w:fill="E6E6E6"/>
              </w:rPr>
              <w:fldChar w:fldCharType="separate"/>
            </w:r>
            <w:r w:rsidR="005C572C" w:rsidRPr="0076424C">
              <w:rPr>
                <w:b/>
              </w:rPr>
              <w:t>System Stability</w:t>
            </w:r>
            <w:r w:rsidR="008572B5">
              <w:rPr>
                <w:color w:val="2B579A"/>
                <w:shd w:val="clear" w:color="auto" w:fill="E6E6E6"/>
              </w:rPr>
              <w:fldChar w:fldCharType="end"/>
            </w:r>
          </w:p>
          <w:p w14:paraId="6E862083"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Replacement of Annex 1 Item 3 with ER </w:t>
            </w:r>
            <w:r w:rsidR="002B5B03">
              <w:t>G59/2</w:t>
            </w:r>
          </w:p>
          <w:p w14:paraId="6E862084" w14:textId="77777777" w:rsidR="00770684" w:rsidRDefault="003479C0" w:rsidP="00C623DB">
            <w:pPr>
              <w:framePr w:hSpace="180" w:wrap="around" w:vAnchor="page" w:hAnchor="page" w:x="1426" w:y="2071"/>
              <w:spacing w:beforeLines="40" w:before="96" w:afterLines="40" w:after="96"/>
              <w:ind w:left="0" w:firstLine="0"/>
              <w:jc w:val="left"/>
            </w:pPr>
            <w:r w:rsidRPr="00A25C10">
              <w:t>Removal of Annex 1 Item 4 ER G75/1</w:t>
            </w:r>
          </w:p>
          <w:p w14:paraId="6E862085" w14:textId="77777777" w:rsidR="003479C0" w:rsidRPr="00A25C10" w:rsidRDefault="00770684" w:rsidP="00C623DB">
            <w:pPr>
              <w:framePr w:hSpace="180" w:wrap="around" w:vAnchor="page" w:hAnchor="page" w:x="1426" w:y="2071"/>
              <w:spacing w:beforeLines="40" w:before="96" w:afterLines="40" w:after="96"/>
              <w:ind w:left="0" w:firstLine="0"/>
              <w:jc w:val="left"/>
            </w:pPr>
            <w:r>
              <w:t xml:space="preserve">Addition of new document to </w:t>
            </w:r>
            <w:r w:rsidR="00A104A4">
              <w:t>Annex 2</w:t>
            </w:r>
            <w:r>
              <w:t xml:space="preserve"> - </w:t>
            </w:r>
            <w:r w:rsidR="003479C0" w:rsidRPr="00A25C10">
              <w:t>ER P18.</w:t>
            </w:r>
          </w:p>
          <w:p w14:paraId="6E862086"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section DGC11</w:t>
            </w:r>
          </w:p>
          <w:p w14:paraId="6E862087"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DPC4.2.3 re-organized and amended to include the treatment of voltage step changes.</w:t>
            </w:r>
          </w:p>
          <w:p w14:paraId="6E862088"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DPC4.4.1(f) citing ER P18 as a limit on 132kV system design complexity.</w:t>
            </w:r>
          </w:p>
          <w:p w14:paraId="6E862089"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7.1.4 dealing with short term paralleling requirements</w:t>
            </w:r>
          </w:p>
          <w:p w14:paraId="6E86208A"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DPC7.2 section dealing with operational requirements transferred from G59</w:t>
            </w:r>
          </w:p>
          <w:p w14:paraId="6E86208B"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DPC7.4.3section dealing with protection requirements, mainly transferred from G59</w:t>
            </w:r>
          </w:p>
          <w:p w14:paraId="6E86208C"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Modified DPC7.4.4 for fault ride through requirements</w:t>
            </w:r>
          </w:p>
          <w:p w14:paraId="6E86208D"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7.4.5 for system stability requirements mainly transferred from ER G75/1</w:t>
            </w:r>
          </w:p>
          <w:p w14:paraId="6E86208E"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7.4.6 on earthing, largely incorporating requirements from G59</w:t>
            </w:r>
          </w:p>
          <w:p w14:paraId="6E86208F" w14:textId="77777777" w:rsidR="003479C0" w:rsidRDefault="003479C0" w:rsidP="00C623DB">
            <w:pPr>
              <w:framePr w:hSpace="180" w:wrap="around" w:vAnchor="page" w:hAnchor="page" w:x="1426" w:y="2071"/>
              <w:spacing w:beforeLines="40" w:before="96" w:afterLines="40" w:after="96"/>
              <w:ind w:left="0" w:firstLine="0"/>
              <w:jc w:val="left"/>
            </w:pPr>
            <w:r w:rsidRPr="00A25C10">
              <w:t>New DPC7.4.9.2 detailing requirements for commissioning tests</w:t>
            </w:r>
          </w:p>
          <w:p w14:paraId="6E862090" w14:textId="77777777" w:rsidR="003479C0" w:rsidRPr="00A25C10" w:rsidRDefault="003479C0" w:rsidP="00C623DB">
            <w:pPr>
              <w:framePr w:hSpace="180" w:wrap="around" w:vAnchor="page" w:hAnchor="page" w:x="1426" w:y="2071"/>
              <w:spacing w:beforeLines="40" w:before="96" w:afterLines="40" w:after="96"/>
              <w:ind w:left="0" w:firstLine="0"/>
              <w:jc w:val="left"/>
            </w:pPr>
            <w:r>
              <w:t>Review and updating of DDRC schedules.</w:t>
            </w:r>
          </w:p>
        </w:tc>
      </w:tr>
      <w:tr w:rsidR="00E00559" w:rsidRPr="00A25C10" w14:paraId="6E862096" w14:textId="77777777" w:rsidTr="00F942FD">
        <w:tc>
          <w:tcPr>
            <w:tcW w:w="959" w:type="dxa"/>
            <w:tcBorders>
              <w:top w:val="single" w:sz="4" w:space="0" w:color="auto"/>
              <w:left w:val="single" w:sz="4" w:space="0" w:color="auto"/>
              <w:bottom w:val="single" w:sz="4" w:space="0" w:color="auto"/>
              <w:right w:val="single" w:sz="4" w:space="0" w:color="auto"/>
            </w:tcBorders>
          </w:tcPr>
          <w:p w14:paraId="6E862092" w14:textId="77777777" w:rsidR="00E00559" w:rsidRDefault="00E00559" w:rsidP="00C623DB">
            <w:pPr>
              <w:spacing w:beforeLines="40" w:before="96" w:afterLines="40" w:after="96"/>
              <w:ind w:left="0" w:firstLine="0"/>
              <w:jc w:val="center"/>
            </w:pPr>
            <w:r>
              <w:t>14</w:t>
            </w:r>
          </w:p>
        </w:tc>
        <w:tc>
          <w:tcPr>
            <w:tcW w:w="1483" w:type="dxa"/>
            <w:tcBorders>
              <w:top w:val="single" w:sz="4" w:space="0" w:color="auto"/>
              <w:left w:val="single" w:sz="4" w:space="0" w:color="auto"/>
              <w:bottom w:val="single" w:sz="4" w:space="0" w:color="auto"/>
              <w:right w:val="single" w:sz="4" w:space="0" w:color="auto"/>
            </w:tcBorders>
          </w:tcPr>
          <w:p w14:paraId="6E862093" w14:textId="77777777" w:rsidR="00E00559" w:rsidRDefault="00E00559" w:rsidP="00C623DB">
            <w:pPr>
              <w:spacing w:beforeLines="40" w:before="96" w:afterLines="40" w:after="96"/>
              <w:ind w:left="0" w:firstLine="0"/>
              <w:jc w:val="center"/>
            </w:pPr>
            <w:r>
              <w:t>01/02/11</w:t>
            </w:r>
          </w:p>
        </w:tc>
        <w:tc>
          <w:tcPr>
            <w:tcW w:w="6880" w:type="dxa"/>
            <w:tcBorders>
              <w:top w:val="single" w:sz="4" w:space="0" w:color="auto"/>
              <w:left w:val="single" w:sz="4" w:space="0" w:color="auto"/>
              <w:bottom w:val="single" w:sz="4" w:space="0" w:color="auto"/>
              <w:right w:val="single" w:sz="4" w:space="0" w:color="auto"/>
            </w:tcBorders>
          </w:tcPr>
          <w:p w14:paraId="6E862094" w14:textId="77777777" w:rsidR="00E00559" w:rsidRDefault="00E00559" w:rsidP="00C623DB">
            <w:pPr>
              <w:framePr w:hSpace="180" w:wrap="around" w:vAnchor="page" w:hAnchor="page" w:x="1426" w:y="2071"/>
              <w:spacing w:beforeLines="40" w:before="96" w:afterLines="40" w:after="96"/>
              <w:ind w:left="0" w:firstLine="0"/>
              <w:jc w:val="left"/>
            </w:pPr>
            <w:r>
              <w:t>Changes to DGC4.5 and Constitution and Rules to require consideration of greenhouse gas emissions.</w:t>
            </w:r>
          </w:p>
          <w:p w14:paraId="6E862095" w14:textId="775BE00D" w:rsidR="00E00559" w:rsidRPr="00A25C10" w:rsidRDefault="00E00559" w:rsidP="00C623DB">
            <w:pPr>
              <w:framePr w:hSpace="180" w:wrap="around" w:vAnchor="page" w:hAnchor="page" w:x="1426" w:y="2071"/>
              <w:spacing w:beforeLines="40" w:before="96" w:afterLines="40" w:after="96"/>
              <w:ind w:left="0" w:firstLine="0"/>
              <w:jc w:val="left"/>
            </w:pPr>
            <w:r>
              <w:t xml:space="preserve">Update to </w:t>
            </w:r>
            <w:r w:rsidR="00A104A4">
              <w:t>Annex 2</w:t>
            </w:r>
            <w:r>
              <w:t xml:space="preserve"> Item 2, the Distributed Generation </w:t>
            </w:r>
            <w:r w:rsidR="00955502">
              <w:t>Connection</w:t>
            </w:r>
            <w:r>
              <w:t xml:space="preserve"> Guide</w:t>
            </w:r>
          </w:p>
        </w:tc>
      </w:tr>
      <w:tr w:rsidR="005E2117" w:rsidRPr="00A25C10" w14:paraId="6E86209B" w14:textId="77777777" w:rsidTr="00F942FD">
        <w:tc>
          <w:tcPr>
            <w:tcW w:w="959" w:type="dxa"/>
            <w:tcBorders>
              <w:top w:val="single" w:sz="4" w:space="0" w:color="auto"/>
              <w:left w:val="single" w:sz="4" w:space="0" w:color="auto"/>
              <w:bottom w:val="single" w:sz="4" w:space="0" w:color="auto"/>
              <w:right w:val="single" w:sz="4" w:space="0" w:color="auto"/>
            </w:tcBorders>
          </w:tcPr>
          <w:p w14:paraId="6E862097" w14:textId="77777777" w:rsidR="005E2117" w:rsidRDefault="005E2117" w:rsidP="00C623DB">
            <w:pPr>
              <w:spacing w:beforeLines="40" w:before="96" w:afterLines="40" w:after="96"/>
              <w:ind w:left="0" w:firstLine="0"/>
              <w:jc w:val="center"/>
            </w:pPr>
            <w:r>
              <w:t>15</w:t>
            </w:r>
          </w:p>
        </w:tc>
        <w:tc>
          <w:tcPr>
            <w:tcW w:w="1483" w:type="dxa"/>
            <w:tcBorders>
              <w:top w:val="single" w:sz="4" w:space="0" w:color="auto"/>
              <w:left w:val="single" w:sz="4" w:space="0" w:color="auto"/>
              <w:bottom w:val="single" w:sz="4" w:space="0" w:color="auto"/>
              <w:right w:val="single" w:sz="4" w:space="0" w:color="auto"/>
            </w:tcBorders>
          </w:tcPr>
          <w:p w14:paraId="6E862098" w14:textId="77777777" w:rsidR="005E2117" w:rsidRDefault="005E2117" w:rsidP="00C623DB">
            <w:pPr>
              <w:spacing w:beforeLines="40" w:before="96" w:afterLines="40" w:after="96"/>
              <w:ind w:left="0" w:firstLine="0"/>
              <w:jc w:val="center"/>
            </w:pPr>
            <w:r>
              <w:t>12/04/11</w:t>
            </w:r>
          </w:p>
        </w:tc>
        <w:tc>
          <w:tcPr>
            <w:tcW w:w="6880" w:type="dxa"/>
            <w:tcBorders>
              <w:top w:val="single" w:sz="4" w:space="0" w:color="auto"/>
              <w:left w:val="single" w:sz="4" w:space="0" w:color="auto"/>
              <w:bottom w:val="single" w:sz="4" w:space="0" w:color="auto"/>
              <w:right w:val="single" w:sz="4" w:space="0" w:color="auto"/>
            </w:tcBorders>
          </w:tcPr>
          <w:p w14:paraId="6E862099" w14:textId="77777777" w:rsidR="005E2117" w:rsidRDefault="005E2117" w:rsidP="00C623DB">
            <w:pPr>
              <w:framePr w:hSpace="180" w:wrap="around" w:vAnchor="page" w:hAnchor="page" w:x="1426" w:y="2071"/>
              <w:spacing w:beforeLines="40" w:before="96" w:afterLines="40" w:after="96"/>
              <w:ind w:left="0" w:firstLine="0"/>
              <w:jc w:val="left"/>
              <w:rPr>
                <w:sz w:val="23"/>
                <w:szCs w:val="23"/>
              </w:rPr>
            </w:pPr>
            <w:r>
              <w:rPr>
                <w:sz w:val="23"/>
                <w:szCs w:val="23"/>
              </w:rPr>
              <w:t>Inclusion of Guidance Note 2 in the published version of the D Code</w:t>
            </w:r>
          </w:p>
          <w:p w14:paraId="6E86209A" w14:textId="77777777" w:rsidR="005E2117" w:rsidRDefault="005E2117" w:rsidP="00C623DB">
            <w:pPr>
              <w:framePr w:hSpace="180" w:wrap="around" w:vAnchor="page" w:hAnchor="page" w:x="1426" w:y="2071"/>
              <w:spacing w:beforeLines="40" w:before="96" w:afterLines="40" w:after="96"/>
              <w:ind w:left="0" w:firstLine="0"/>
              <w:jc w:val="left"/>
            </w:pPr>
            <w:r>
              <w:rPr>
                <w:sz w:val="23"/>
                <w:szCs w:val="23"/>
              </w:rPr>
              <w:t>Revision of G59/2 to G59/2-1 in Annex 1</w:t>
            </w:r>
          </w:p>
        </w:tc>
      </w:tr>
      <w:tr w:rsidR="005E2117" w:rsidRPr="00A25C10" w14:paraId="6E86209F" w14:textId="77777777" w:rsidTr="00F942FD">
        <w:tc>
          <w:tcPr>
            <w:tcW w:w="959" w:type="dxa"/>
            <w:tcBorders>
              <w:top w:val="single" w:sz="4" w:space="0" w:color="auto"/>
              <w:left w:val="single" w:sz="4" w:space="0" w:color="auto"/>
              <w:bottom w:val="single" w:sz="4" w:space="0" w:color="auto"/>
              <w:right w:val="single" w:sz="4" w:space="0" w:color="auto"/>
            </w:tcBorders>
          </w:tcPr>
          <w:p w14:paraId="6E86209C" w14:textId="77777777" w:rsidR="005E2117" w:rsidRDefault="005E2117" w:rsidP="00C623DB">
            <w:pPr>
              <w:spacing w:beforeLines="40" w:before="96" w:afterLines="40" w:after="96"/>
              <w:ind w:left="0" w:firstLine="0"/>
              <w:jc w:val="center"/>
            </w:pPr>
            <w:r>
              <w:t>16</w:t>
            </w:r>
          </w:p>
        </w:tc>
        <w:tc>
          <w:tcPr>
            <w:tcW w:w="1483" w:type="dxa"/>
            <w:tcBorders>
              <w:top w:val="single" w:sz="4" w:space="0" w:color="auto"/>
              <w:left w:val="single" w:sz="4" w:space="0" w:color="auto"/>
              <w:bottom w:val="single" w:sz="4" w:space="0" w:color="auto"/>
              <w:right w:val="single" w:sz="4" w:space="0" w:color="auto"/>
            </w:tcBorders>
          </w:tcPr>
          <w:p w14:paraId="6E86209D" w14:textId="77777777" w:rsidR="005E2117" w:rsidRDefault="005E2117" w:rsidP="00C623DB">
            <w:pPr>
              <w:spacing w:beforeLines="40" w:before="96" w:afterLines="40" w:after="96"/>
              <w:ind w:left="0" w:firstLine="0"/>
              <w:jc w:val="center"/>
            </w:pPr>
            <w:r>
              <w:t>01/08/11</w:t>
            </w:r>
          </w:p>
        </w:tc>
        <w:tc>
          <w:tcPr>
            <w:tcW w:w="6880" w:type="dxa"/>
            <w:tcBorders>
              <w:top w:val="single" w:sz="4" w:space="0" w:color="auto"/>
              <w:left w:val="single" w:sz="4" w:space="0" w:color="auto"/>
              <w:bottom w:val="single" w:sz="4" w:space="0" w:color="auto"/>
              <w:right w:val="single" w:sz="4" w:space="0" w:color="auto"/>
            </w:tcBorders>
          </w:tcPr>
          <w:p w14:paraId="6E86209E" w14:textId="77777777" w:rsidR="005E2117" w:rsidRDefault="0054419D" w:rsidP="00C623DB">
            <w:pPr>
              <w:framePr w:hSpace="180" w:wrap="around" w:vAnchor="page" w:hAnchor="page" w:x="1426" w:y="2071"/>
              <w:spacing w:beforeLines="40" w:before="96" w:afterLines="40" w:after="96"/>
              <w:ind w:left="0" w:firstLine="0"/>
              <w:jc w:val="left"/>
              <w:rPr>
                <w:sz w:val="23"/>
                <w:szCs w:val="23"/>
              </w:rPr>
            </w:pPr>
            <w:r>
              <w:t xml:space="preserve">Addition of ER G87 </w:t>
            </w:r>
            <w:r>
              <w:rPr>
                <w:lang w:eastAsia="en-GB"/>
              </w:rPr>
              <w:t xml:space="preserve"> Guidelines for the Provision of Low Voltage Connections to Multiple Occupancy Buildings to </w:t>
            </w:r>
            <w:r w:rsidR="00A104A4">
              <w:rPr>
                <w:lang w:eastAsia="en-GB"/>
              </w:rPr>
              <w:t>Annex 2</w:t>
            </w:r>
            <w:r>
              <w:rPr>
                <w:lang w:eastAsia="en-GB"/>
              </w:rPr>
              <w:t xml:space="preserve"> of the Guide to the Distribution Code</w:t>
            </w:r>
          </w:p>
        </w:tc>
      </w:tr>
      <w:tr w:rsidR="00080DF8" w:rsidRPr="00A25C10" w14:paraId="6E8620A3" w14:textId="77777777" w:rsidTr="00F942FD">
        <w:tc>
          <w:tcPr>
            <w:tcW w:w="959" w:type="dxa"/>
            <w:tcBorders>
              <w:top w:val="single" w:sz="4" w:space="0" w:color="auto"/>
              <w:left w:val="single" w:sz="4" w:space="0" w:color="auto"/>
              <w:bottom w:val="single" w:sz="4" w:space="0" w:color="auto"/>
              <w:right w:val="single" w:sz="4" w:space="0" w:color="auto"/>
            </w:tcBorders>
          </w:tcPr>
          <w:p w14:paraId="6E8620A0" w14:textId="77777777" w:rsidR="00080DF8" w:rsidRDefault="00080DF8" w:rsidP="00C623DB">
            <w:pPr>
              <w:spacing w:beforeLines="40" w:before="96" w:afterLines="40" w:after="96"/>
              <w:ind w:left="0" w:firstLine="0"/>
              <w:jc w:val="center"/>
            </w:pPr>
            <w:r>
              <w:t>17</w:t>
            </w:r>
          </w:p>
        </w:tc>
        <w:tc>
          <w:tcPr>
            <w:tcW w:w="1483" w:type="dxa"/>
            <w:tcBorders>
              <w:top w:val="single" w:sz="4" w:space="0" w:color="auto"/>
              <w:left w:val="single" w:sz="4" w:space="0" w:color="auto"/>
              <w:bottom w:val="single" w:sz="4" w:space="0" w:color="auto"/>
              <w:right w:val="single" w:sz="4" w:space="0" w:color="auto"/>
            </w:tcBorders>
          </w:tcPr>
          <w:p w14:paraId="6E8620A1" w14:textId="77777777" w:rsidR="00080DF8" w:rsidRDefault="00080DF8" w:rsidP="00C623DB">
            <w:pPr>
              <w:spacing w:beforeLines="40" w:before="96" w:afterLines="40" w:after="96"/>
              <w:ind w:left="0" w:firstLine="0"/>
              <w:jc w:val="center"/>
            </w:pPr>
            <w:r>
              <w:t>07/10/11</w:t>
            </w:r>
          </w:p>
        </w:tc>
        <w:tc>
          <w:tcPr>
            <w:tcW w:w="6880" w:type="dxa"/>
            <w:tcBorders>
              <w:top w:val="single" w:sz="4" w:space="0" w:color="auto"/>
              <w:left w:val="single" w:sz="4" w:space="0" w:color="auto"/>
              <w:bottom w:val="single" w:sz="4" w:space="0" w:color="auto"/>
              <w:right w:val="single" w:sz="4" w:space="0" w:color="auto"/>
            </w:tcBorders>
          </w:tcPr>
          <w:p w14:paraId="6E8620A2" w14:textId="77777777" w:rsidR="00080DF8" w:rsidRDefault="00080DF8" w:rsidP="00C623DB">
            <w:pPr>
              <w:framePr w:hSpace="180" w:wrap="around" w:vAnchor="page" w:hAnchor="page" w:x="1426" w:y="2071"/>
              <w:spacing w:beforeLines="40" w:before="96" w:afterLines="40" w:after="96"/>
              <w:ind w:left="0" w:firstLine="0"/>
              <w:jc w:val="left"/>
            </w:pPr>
            <w:r>
              <w:t>Minor amendments to Guidance Note 2.</w:t>
            </w:r>
          </w:p>
        </w:tc>
      </w:tr>
      <w:tr w:rsidR="00CD5426" w:rsidRPr="00A25C10" w14:paraId="6E8620A7" w14:textId="77777777" w:rsidTr="00F942FD">
        <w:tc>
          <w:tcPr>
            <w:tcW w:w="959" w:type="dxa"/>
            <w:tcBorders>
              <w:top w:val="single" w:sz="4" w:space="0" w:color="auto"/>
              <w:left w:val="single" w:sz="4" w:space="0" w:color="auto"/>
              <w:bottom w:val="single" w:sz="4" w:space="0" w:color="auto"/>
              <w:right w:val="single" w:sz="4" w:space="0" w:color="auto"/>
            </w:tcBorders>
          </w:tcPr>
          <w:p w14:paraId="6E8620A4" w14:textId="77777777" w:rsidR="00CD5426" w:rsidRDefault="00CD5426" w:rsidP="00C623DB">
            <w:pPr>
              <w:spacing w:beforeLines="40" w:before="96" w:afterLines="40" w:after="96"/>
              <w:ind w:left="0" w:firstLine="0"/>
              <w:jc w:val="center"/>
            </w:pPr>
            <w:r>
              <w:t>18</w:t>
            </w:r>
          </w:p>
        </w:tc>
        <w:tc>
          <w:tcPr>
            <w:tcW w:w="1483" w:type="dxa"/>
            <w:tcBorders>
              <w:top w:val="single" w:sz="4" w:space="0" w:color="auto"/>
              <w:left w:val="single" w:sz="4" w:space="0" w:color="auto"/>
              <w:bottom w:val="single" w:sz="4" w:space="0" w:color="auto"/>
              <w:right w:val="single" w:sz="4" w:space="0" w:color="auto"/>
            </w:tcBorders>
          </w:tcPr>
          <w:p w14:paraId="6E8620A5" w14:textId="77777777" w:rsidR="00CD5426" w:rsidRDefault="00CD5426" w:rsidP="00C623DB">
            <w:pPr>
              <w:spacing w:beforeLines="40" w:before="96" w:afterLines="40" w:after="96"/>
              <w:ind w:left="0" w:firstLine="0"/>
              <w:jc w:val="center"/>
            </w:pPr>
            <w:r>
              <w:t>29/03/12</w:t>
            </w:r>
          </w:p>
        </w:tc>
        <w:tc>
          <w:tcPr>
            <w:tcW w:w="6880" w:type="dxa"/>
            <w:tcBorders>
              <w:top w:val="single" w:sz="4" w:space="0" w:color="auto"/>
              <w:left w:val="single" w:sz="4" w:space="0" w:color="auto"/>
              <w:bottom w:val="single" w:sz="4" w:space="0" w:color="auto"/>
              <w:right w:val="single" w:sz="4" w:space="0" w:color="auto"/>
            </w:tcBorders>
          </w:tcPr>
          <w:p w14:paraId="6E8620A6" w14:textId="77777777" w:rsidR="00CD5426" w:rsidRDefault="00CD5426" w:rsidP="00C623DB">
            <w:pPr>
              <w:framePr w:hSpace="180" w:wrap="around" w:vAnchor="page" w:hAnchor="page" w:x="1426" w:y="2071"/>
              <w:spacing w:beforeLines="40" w:before="96" w:afterLines="40" w:after="96"/>
              <w:ind w:left="0" w:firstLine="0"/>
              <w:jc w:val="left"/>
            </w:pPr>
            <w:r>
              <w:t>Minor amendments to Guidance Note 2.</w:t>
            </w:r>
          </w:p>
        </w:tc>
      </w:tr>
      <w:tr w:rsidR="00CD5426" w:rsidRPr="00A25C10" w14:paraId="6E8620AC" w14:textId="77777777" w:rsidTr="00F942FD">
        <w:tc>
          <w:tcPr>
            <w:tcW w:w="959" w:type="dxa"/>
            <w:tcBorders>
              <w:top w:val="single" w:sz="4" w:space="0" w:color="auto"/>
              <w:left w:val="single" w:sz="4" w:space="0" w:color="auto"/>
              <w:bottom w:val="single" w:sz="4" w:space="0" w:color="auto"/>
              <w:right w:val="single" w:sz="4" w:space="0" w:color="auto"/>
            </w:tcBorders>
          </w:tcPr>
          <w:p w14:paraId="6E8620A8" w14:textId="77777777" w:rsidR="00CD5426" w:rsidRDefault="004C1231" w:rsidP="00C623DB">
            <w:pPr>
              <w:spacing w:beforeLines="40" w:before="96" w:afterLines="40" w:after="96"/>
              <w:ind w:left="0" w:firstLine="0"/>
              <w:jc w:val="center"/>
            </w:pPr>
            <w:r>
              <w:t>19</w:t>
            </w:r>
          </w:p>
        </w:tc>
        <w:tc>
          <w:tcPr>
            <w:tcW w:w="1483" w:type="dxa"/>
            <w:tcBorders>
              <w:top w:val="single" w:sz="4" w:space="0" w:color="auto"/>
              <w:left w:val="single" w:sz="4" w:space="0" w:color="auto"/>
              <w:bottom w:val="single" w:sz="4" w:space="0" w:color="auto"/>
              <w:right w:val="single" w:sz="4" w:space="0" w:color="auto"/>
            </w:tcBorders>
          </w:tcPr>
          <w:p w14:paraId="6E8620A9" w14:textId="77777777" w:rsidR="00CD5426" w:rsidRDefault="004C1231" w:rsidP="00C623DB">
            <w:pPr>
              <w:spacing w:beforeLines="40" w:before="96" w:afterLines="40" w:after="96"/>
              <w:ind w:left="0" w:firstLine="0"/>
              <w:jc w:val="center"/>
            </w:pPr>
            <w:r>
              <w:t>01/</w:t>
            </w:r>
            <w:r w:rsidR="00003B9F">
              <w:t>11</w:t>
            </w:r>
            <w:r w:rsidR="00CD5426">
              <w:t>/12</w:t>
            </w:r>
          </w:p>
        </w:tc>
        <w:tc>
          <w:tcPr>
            <w:tcW w:w="6880" w:type="dxa"/>
            <w:tcBorders>
              <w:top w:val="single" w:sz="4" w:space="0" w:color="auto"/>
              <w:left w:val="single" w:sz="4" w:space="0" w:color="auto"/>
              <w:bottom w:val="single" w:sz="4" w:space="0" w:color="auto"/>
              <w:right w:val="single" w:sz="4" w:space="0" w:color="auto"/>
            </w:tcBorders>
          </w:tcPr>
          <w:p w14:paraId="6E8620AA" w14:textId="77777777" w:rsidR="00CD5426" w:rsidRDefault="00CD5426" w:rsidP="00C623DB">
            <w:pPr>
              <w:framePr w:hSpace="180" w:wrap="around" w:vAnchor="page" w:hAnchor="page" w:x="1426" w:y="2071"/>
              <w:spacing w:beforeLines="40" w:before="96" w:afterLines="40" w:after="96"/>
              <w:ind w:left="0" w:firstLine="0"/>
              <w:jc w:val="left"/>
            </w:pPr>
            <w:r>
              <w:t>Replace G83/1-1 with G83/2</w:t>
            </w:r>
            <w:r w:rsidR="004C1231">
              <w:t xml:space="preserve"> and update Guidance Note 2</w:t>
            </w:r>
            <w:r w:rsidR="00003B9F">
              <w:t>.</w:t>
            </w:r>
          </w:p>
          <w:p w14:paraId="6E8620AB" w14:textId="77777777" w:rsidR="00003B9F" w:rsidRDefault="00003B9F" w:rsidP="00C623DB">
            <w:pPr>
              <w:framePr w:hSpace="180" w:wrap="around" w:vAnchor="page" w:hAnchor="page" w:x="1426" w:y="2071"/>
              <w:spacing w:beforeLines="40" w:before="96" w:afterLines="40" w:after="96"/>
              <w:ind w:left="0" w:firstLine="0"/>
              <w:jc w:val="left"/>
            </w:pPr>
            <w:r>
              <w:lastRenderedPageBreak/>
              <w:t>Add Guidance Note 3</w:t>
            </w:r>
          </w:p>
        </w:tc>
      </w:tr>
      <w:tr w:rsidR="00F002BC" w:rsidRPr="00A25C10" w14:paraId="6E8620B0" w14:textId="77777777" w:rsidTr="00F942FD">
        <w:tc>
          <w:tcPr>
            <w:tcW w:w="959" w:type="dxa"/>
            <w:tcBorders>
              <w:top w:val="single" w:sz="4" w:space="0" w:color="auto"/>
              <w:left w:val="single" w:sz="4" w:space="0" w:color="auto"/>
              <w:bottom w:val="single" w:sz="4" w:space="0" w:color="auto"/>
              <w:right w:val="single" w:sz="4" w:space="0" w:color="auto"/>
            </w:tcBorders>
          </w:tcPr>
          <w:p w14:paraId="6E8620AD" w14:textId="77777777" w:rsidR="00F002BC" w:rsidRDefault="00F002BC" w:rsidP="00C623DB">
            <w:pPr>
              <w:spacing w:beforeLines="40" w:before="96" w:afterLines="40" w:after="96"/>
              <w:ind w:left="0" w:firstLine="0"/>
              <w:jc w:val="center"/>
            </w:pPr>
            <w:r>
              <w:lastRenderedPageBreak/>
              <w:t>20</w:t>
            </w:r>
          </w:p>
        </w:tc>
        <w:tc>
          <w:tcPr>
            <w:tcW w:w="1483" w:type="dxa"/>
            <w:tcBorders>
              <w:top w:val="single" w:sz="4" w:space="0" w:color="auto"/>
              <w:left w:val="single" w:sz="4" w:space="0" w:color="auto"/>
              <w:bottom w:val="single" w:sz="4" w:space="0" w:color="auto"/>
              <w:right w:val="single" w:sz="4" w:space="0" w:color="auto"/>
            </w:tcBorders>
          </w:tcPr>
          <w:p w14:paraId="6E8620AE" w14:textId="77777777" w:rsidR="00F002BC" w:rsidRDefault="00681741" w:rsidP="00C623DB">
            <w:pPr>
              <w:spacing w:beforeLines="40" w:before="96" w:afterLines="40" w:after="96"/>
              <w:ind w:left="0" w:firstLine="0"/>
              <w:jc w:val="center"/>
            </w:pPr>
            <w:r>
              <w:t>01/09</w:t>
            </w:r>
            <w:r w:rsidR="001B2DBB">
              <w:t>/13</w:t>
            </w:r>
          </w:p>
        </w:tc>
        <w:tc>
          <w:tcPr>
            <w:tcW w:w="6880" w:type="dxa"/>
            <w:tcBorders>
              <w:top w:val="single" w:sz="4" w:space="0" w:color="auto"/>
              <w:left w:val="single" w:sz="4" w:space="0" w:color="auto"/>
              <w:bottom w:val="single" w:sz="4" w:space="0" w:color="auto"/>
              <w:right w:val="single" w:sz="4" w:space="0" w:color="auto"/>
            </w:tcBorders>
          </w:tcPr>
          <w:p w14:paraId="6E8620AF" w14:textId="77777777" w:rsidR="00F002BC" w:rsidRDefault="00F002BC" w:rsidP="00C623DB">
            <w:pPr>
              <w:framePr w:hSpace="180" w:wrap="around" w:vAnchor="page" w:hAnchor="page" w:x="1426" w:y="2071"/>
              <w:spacing w:beforeLines="40" w:before="96" w:afterLines="40" w:after="96"/>
              <w:ind w:left="0" w:firstLine="0"/>
              <w:jc w:val="left"/>
            </w:pPr>
            <w:r>
              <w:t>Modifications to the protection requirements in 7.4.3.4 to align with G59/3</w:t>
            </w:r>
          </w:p>
        </w:tc>
      </w:tr>
      <w:tr w:rsidR="009D20AA" w:rsidRPr="00A25C10" w14:paraId="6E8620B6" w14:textId="77777777" w:rsidTr="009D20AA">
        <w:tc>
          <w:tcPr>
            <w:tcW w:w="959" w:type="dxa"/>
            <w:tcBorders>
              <w:top w:val="single" w:sz="4" w:space="0" w:color="auto"/>
              <w:left w:val="single" w:sz="4" w:space="0" w:color="auto"/>
              <w:bottom w:val="single" w:sz="4" w:space="0" w:color="auto"/>
              <w:right w:val="single" w:sz="4" w:space="0" w:color="auto"/>
            </w:tcBorders>
          </w:tcPr>
          <w:p w14:paraId="6E8620B1" w14:textId="77777777" w:rsidR="009D20AA" w:rsidRDefault="009D20AA" w:rsidP="00C623DB">
            <w:pPr>
              <w:spacing w:beforeLines="40" w:before="96" w:afterLines="40" w:after="96"/>
              <w:ind w:left="0" w:firstLine="0"/>
              <w:jc w:val="center"/>
            </w:pPr>
            <w:r>
              <w:t>21</w:t>
            </w:r>
          </w:p>
        </w:tc>
        <w:tc>
          <w:tcPr>
            <w:tcW w:w="1483" w:type="dxa"/>
            <w:tcBorders>
              <w:top w:val="single" w:sz="4" w:space="0" w:color="auto"/>
              <w:left w:val="single" w:sz="4" w:space="0" w:color="auto"/>
              <w:bottom w:val="single" w:sz="4" w:space="0" w:color="auto"/>
              <w:right w:val="single" w:sz="4" w:space="0" w:color="auto"/>
            </w:tcBorders>
          </w:tcPr>
          <w:p w14:paraId="6E8620B2" w14:textId="77777777" w:rsidR="009D20AA" w:rsidRDefault="009D20AA" w:rsidP="00C623DB">
            <w:pPr>
              <w:spacing w:beforeLines="40" w:before="96" w:afterLines="40" w:after="96"/>
              <w:ind w:left="0" w:firstLine="0"/>
              <w:jc w:val="center"/>
            </w:pPr>
            <w:r>
              <w:t>01/01/14</w:t>
            </w:r>
          </w:p>
        </w:tc>
        <w:tc>
          <w:tcPr>
            <w:tcW w:w="6880" w:type="dxa"/>
            <w:tcBorders>
              <w:top w:val="single" w:sz="4" w:space="0" w:color="auto"/>
              <w:left w:val="single" w:sz="4" w:space="0" w:color="auto"/>
              <w:bottom w:val="single" w:sz="4" w:space="0" w:color="auto"/>
              <w:right w:val="single" w:sz="4" w:space="0" w:color="auto"/>
            </w:tcBorders>
          </w:tcPr>
          <w:p w14:paraId="6E8620B3" w14:textId="77777777" w:rsidR="009D20AA" w:rsidRDefault="009D20AA" w:rsidP="00C623DB">
            <w:pPr>
              <w:framePr w:hSpace="180" w:wrap="around" w:vAnchor="page" w:hAnchor="page" w:x="1426" w:y="2071"/>
              <w:spacing w:beforeLines="40" w:before="96" w:afterLines="40" w:after="96"/>
              <w:ind w:left="0" w:firstLine="0"/>
              <w:jc w:val="left"/>
            </w:pPr>
            <w:r>
              <w:t xml:space="preserve">Modifications to DGC to implement the Code </w:t>
            </w:r>
            <w:proofErr w:type="spellStart"/>
            <w:r>
              <w:t>Adminstrators</w:t>
            </w:r>
            <w:proofErr w:type="spellEnd"/>
            <w:r>
              <w:t>’ Code of Practice.</w:t>
            </w:r>
          </w:p>
          <w:p w14:paraId="6E8620B4" w14:textId="77777777" w:rsidR="009D20AA" w:rsidRDefault="009D20AA" w:rsidP="00C623DB">
            <w:pPr>
              <w:framePr w:hSpace="180" w:wrap="around" w:vAnchor="page" w:hAnchor="page" w:x="1426" w:y="2071"/>
              <w:spacing w:beforeLines="40" w:before="96" w:afterLines="40" w:after="96"/>
              <w:ind w:left="0" w:firstLine="0"/>
              <w:jc w:val="left"/>
            </w:pPr>
            <w:r>
              <w:t>Modification to DIN 2.1 to implement EU Third Package requirements.</w:t>
            </w:r>
          </w:p>
          <w:p w14:paraId="6E8620B5" w14:textId="77777777" w:rsidR="009D20AA" w:rsidRDefault="009D20AA" w:rsidP="00C623DB">
            <w:pPr>
              <w:framePr w:hSpace="180" w:wrap="around" w:vAnchor="page" w:hAnchor="page" w:x="1426" w:y="2071"/>
              <w:spacing w:beforeLines="40" w:before="96" w:afterLines="40" w:after="96"/>
              <w:ind w:left="0" w:firstLine="0"/>
              <w:jc w:val="left"/>
            </w:pPr>
            <w:r>
              <w:t>Minor housekeeping changes to definitions of Distribution Data Registration Code and Distribution Code Review Panel to correct typographical errors.</w:t>
            </w:r>
          </w:p>
        </w:tc>
      </w:tr>
      <w:tr w:rsidR="00F87D72" w:rsidRPr="00A25C10" w14:paraId="6E8620BA" w14:textId="77777777" w:rsidTr="00F87D72">
        <w:tc>
          <w:tcPr>
            <w:tcW w:w="959" w:type="dxa"/>
            <w:tcBorders>
              <w:top w:val="single" w:sz="4" w:space="0" w:color="auto"/>
              <w:left w:val="single" w:sz="4" w:space="0" w:color="auto"/>
              <w:bottom w:val="single" w:sz="4" w:space="0" w:color="auto"/>
              <w:right w:val="single" w:sz="4" w:space="0" w:color="auto"/>
            </w:tcBorders>
          </w:tcPr>
          <w:p w14:paraId="6E8620B7" w14:textId="77777777" w:rsidR="00F87D72" w:rsidRDefault="00F87D72" w:rsidP="00C623DB">
            <w:pPr>
              <w:spacing w:beforeLines="40" w:before="96" w:afterLines="40" w:after="96"/>
              <w:ind w:left="0" w:firstLine="0"/>
              <w:jc w:val="center"/>
            </w:pPr>
            <w:r>
              <w:t>22</w:t>
            </w:r>
          </w:p>
        </w:tc>
        <w:tc>
          <w:tcPr>
            <w:tcW w:w="1483" w:type="dxa"/>
            <w:tcBorders>
              <w:top w:val="single" w:sz="4" w:space="0" w:color="auto"/>
              <w:left w:val="single" w:sz="4" w:space="0" w:color="auto"/>
              <w:bottom w:val="single" w:sz="4" w:space="0" w:color="auto"/>
              <w:right w:val="single" w:sz="4" w:space="0" w:color="auto"/>
            </w:tcBorders>
          </w:tcPr>
          <w:p w14:paraId="6E8620B8" w14:textId="77777777" w:rsidR="00F87D72" w:rsidRDefault="00F87D72" w:rsidP="00C623DB">
            <w:pPr>
              <w:spacing w:beforeLines="40" w:before="96" w:afterLines="40" w:after="96"/>
              <w:ind w:left="0" w:firstLine="0"/>
              <w:jc w:val="center"/>
            </w:pPr>
            <w:r>
              <w:t>01/02/14</w:t>
            </w:r>
          </w:p>
        </w:tc>
        <w:tc>
          <w:tcPr>
            <w:tcW w:w="6880" w:type="dxa"/>
            <w:tcBorders>
              <w:top w:val="single" w:sz="4" w:space="0" w:color="auto"/>
              <w:left w:val="single" w:sz="4" w:space="0" w:color="auto"/>
              <w:bottom w:val="single" w:sz="4" w:space="0" w:color="auto"/>
              <w:right w:val="single" w:sz="4" w:space="0" w:color="auto"/>
            </w:tcBorders>
          </w:tcPr>
          <w:p w14:paraId="6E8620B9" w14:textId="77777777" w:rsidR="00F87D72" w:rsidRDefault="00F87D72" w:rsidP="00C623DB">
            <w:pPr>
              <w:framePr w:hSpace="180" w:wrap="around" w:vAnchor="page" w:hAnchor="page" w:x="1426" w:y="2071"/>
              <w:spacing w:beforeLines="40" w:before="96" w:afterLines="40" w:after="96"/>
              <w:ind w:left="0" w:firstLine="0"/>
              <w:jc w:val="left"/>
            </w:pPr>
            <w:r>
              <w:t>Modification to Annex 1 to note the change from ER G12/3 to ER G 12/4</w:t>
            </w:r>
          </w:p>
        </w:tc>
      </w:tr>
      <w:tr w:rsidR="00F87D72" w:rsidRPr="00A25C10" w14:paraId="6E8620BE" w14:textId="77777777" w:rsidTr="00F87D72">
        <w:tc>
          <w:tcPr>
            <w:tcW w:w="959" w:type="dxa"/>
            <w:tcBorders>
              <w:top w:val="single" w:sz="4" w:space="0" w:color="auto"/>
              <w:left w:val="single" w:sz="4" w:space="0" w:color="auto"/>
              <w:bottom w:val="single" w:sz="4" w:space="0" w:color="auto"/>
              <w:right w:val="single" w:sz="4" w:space="0" w:color="auto"/>
            </w:tcBorders>
          </w:tcPr>
          <w:p w14:paraId="6E8620BB" w14:textId="77777777" w:rsidR="00F87D72" w:rsidRDefault="00F87D72" w:rsidP="00C623DB">
            <w:pPr>
              <w:spacing w:beforeLines="40" w:before="96" w:afterLines="40" w:after="96"/>
              <w:ind w:left="0" w:firstLine="0"/>
              <w:jc w:val="center"/>
            </w:pPr>
            <w:r>
              <w:t>23</w:t>
            </w:r>
          </w:p>
        </w:tc>
        <w:tc>
          <w:tcPr>
            <w:tcW w:w="1483" w:type="dxa"/>
            <w:tcBorders>
              <w:top w:val="single" w:sz="4" w:space="0" w:color="auto"/>
              <w:left w:val="single" w:sz="4" w:space="0" w:color="auto"/>
              <w:bottom w:val="single" w:sz="4" w:space="0" w:color="auto"/>
              <w:right w:val="single" w:sz="4" w:space="0" w:color="auto"/>
            </w:tcBorders>
          </w:tcPr>
          <w:p w14:paraId="6E8620BC" w14:textId="77777777" w:rsidR="00F87D72" w:rsidRDefault="00F87D72" w:rsidP="00C623DB">
            <w:pPr>
              <w:spacing w:beforeLines="40" w:before="96" w:afterLines="40" w:after="96"/>
              <w:ind w:left="0" w:firstLine="0"/>
              <w:jc w:val="center"/>
            </w:pPr>
            <w:r>
              <w:t>01/08/14</w:t>
            </w:r>
          </w:p>
        </w:tc>
        <w:tc>
          <w:tcPr>
            <w:tcW w:w="6880" w:type="dxa"/>
            <w:tcBorders>
              <w:top w:val="single" w:sz="4" w:space="0" w:color="auto"/>
              <w:left w:val="single" w:sz="4" w:space="0" w:color="auto"/>
              <w:bottom w:val="single" w:sz="4" w:space="0" w:color="auto"/>
              <w:right w:val="single" w:sz="4" w:space="0" w:color="auto"/>
            </w:tcBorders>
          </w:tcPr>
          <w:p w14:paraId="6E8620BD" w14:textId="77777777" w:rsidR="00F87D72" w:rsidRDefault="00367A14" w:rsidP="00C623DB">
            <w:pPr>
              <w:framePr w:hSpace="180" w:wrap="around" w:vAnchor="page" w:hAnchor="page" w:x="1426" w:y="2071"/>
              <w:spacing w:beforeLines="40" w:before="96" w:afterLines="40" w:after="96"/>
              <w:ind w:left="0" w:firstLine="0"/>
              <w:jc w:val="left"/>
            </w:pPr>
            <w:r>
              <w:t>Modificati</w:t>
            </w:r>
            <w:r w:rsidR="009A3D1C">
              <w:t>o</w:t>
            </w:r>
            <w:r>
              <w:t>n</w:t>
            </w:r>
            <w:r w:rsidR="009A3D1C">
              <w:t xml:space="preserve"> to DPC 7.4.3.3 and DPC 7.4.3.4 to increase </w:t>
            </w:r>
            <w:proofErr w:type="spellStart"/>
            <w:r w:rsidR="009A3D1C">
              <w:t>RoCoF</w:t>
            </w:r>
            <w:proofErr w:type="spellEnd"/>
            <w:r w:rsidR="009A3D1C">
              <w:t xml:space="preserve"> protection settings to provide </w:t>
            </w:r>
            <w:proofErr w:type="spellStart"/>
            <w:r w:rsidR="009A3D1C">
              <w:t>greate</w:t>
            </w:r>
            <w:proofErr w:type="spellEnd"/>
            <w:r w:rsidR="009A3D1C">
              <w:t xml:space="preserve"> Total System stability</w:t>
            </w:r>
          </w:p>
        </w:tc>
      </w:tr>
      <w:tr w:rsidR="003C2671" w:rsidRPr="00A25C10" w14:paraId="6E8620C2" w14:textId="77777777" w:rsidTr="00F87D72">
        <w:tc>
          <w:tcPr>
            <w:tcW w:w="959" w:type="dxa"/>
            <w:tcBorders>
              <w:top w:val="single" w:sz="4" w:space="0" w:color="auto"/>
              <w:left w:val="single" w:sz="4" w:space="0" w:color="auto"/>
              <w:bottom w:val="single" w:sz="4" w:space="0" w:color="auto"/>
              <w:right w:val="single" w:sz="4" w:space="0" w:color="auto"/>
            </w:tcBorders>
          </w:tcPr>
          <w:p w14:paraId="6E8620BF" w14:textId="77777777" w:rsidR="003C2671" w:rsidRDefault="003C2671" w:rsidP="00C623DB">
            <w:pPr>
              <w:spacing w:beforeLines="40" w:before="96" w:afterLines="40" w:after="96"/>
              <w:ind w:left="0" w:firstLine="0"/>
              <w:jc w:val="center"/>
            </w:pPr>
            <w:r>
              <w:t>24</w:t>
            </w:r>
          </w:p>
        </w:tc>
        <w:tc>
          <w:tcPr>
            <w:tcW w:w="1483" w:type="dxa"/>
            <w:tcBorders>
              <w:top w:val="single" w:sz="4" w:space="0" w:color="auto"/>
              <w:left w:val="single" w:sz="4" w:space="0" w:color="auto"/>
              <w:bottom w:val="single" w:sz="4" w:space="0" w:color="auto"/>
              <w:right w:val="single" w:sz="4" w:space="0" w:color="auto"/>
            </w:tcBorders>
          </w:tcPr>
          <w:p w14:paraId="6E8620C0" w14:textId="77777777" w:rsidR="003C2671" w:rsidRDefault="00C05C90" w:rsidP="00C623DB">
            <w:pPr>
              <w:spacing w:beforeLines="40" w:before="96" w:afterLines="40" w:after="96"/>
              <w:ind w:left="0" w:firstLine="0"/>
              <w:jc w:val="center"/>
            </w:pPr>
            <w:r>
              <w:t>21</w:t>
            </w:r>
            <w:r w:rsidR="003C2671">
              <w:t>/08/14</w:t>
            </w:r>
          </w:p>
        </w:tc>
        <w:tc>
          <w:tcPr>
            <w:tcW w:w="6880" w:type="dxa"/>
            <w:tcBorders>
              <w:top w:val="single" w:sz="4" w:space="0" w:color="auto"/>
              <w:left w:val="single" w:sz="4" w:space="0" w:color="auto"/>
              <w:bottom w:val="single" w:sz="4" w:space="0" w:color="auto"/>
              <w:right w:val="single" w:sz="4" w:space="0" w:color="auto"/>
            </w:tcBorders>
          </w:tcPr>
          <w:p w14:paraId="6E8620C1" w14:textId="77777777" w:rsidR="003C2671" w:rsidRDefault="000A342D" w:rsidP="00C623DB">
            <w:pPr>
              <w:framePr w:hSpace="180" w:wrap="around" w:vAnchor="page" w:hAnchor="page" w:x="1426" w:y="2071"/>
              <w:spacing w:beforeLines="40" w:before="96" w:afterLines="40" w:after="96"/>
              <w:ind w:left="0" w:firstLine="0"/>
              <w:jc w:val="left"/>
            </w:pPr>
            <w:proofErr w:type="spellStart"/>
            <w:r>
              <w:t>Modfications</w:t>
            </w:r>
            <w:proofErr w:type="spellEnd"/>
            <w:r>
              <w:t xml:space="preserve"> to DPC 7.4.2</w:t>
            </w:r>
            <w:r w:rsidR="003C2671">
              <w:t xml:space="preserve"> and Schedules 5a and 5b to accommodate additional reporting of Small Generator data to National Grid</w:t>
            </w:r>
          </w:p>
        </w:tc>
      </w:tr>
      <w:tr w:rsidR="000706BA" w:rsidRPr="00A25C10" w14:paraId="6E8620CA" w14:textId="77777777" w:rsidTr="00F87D72">
        <w:tc>
          <w:tcPr>
            <w:tcW w:w="959" w:type="dxa"/>
            <w:tcBorders>
              <w:top w:val="single" w:sz="4" w:space="0" w:color="auto"/>
              <w:left w:val="single" w:sz="4" w:space="0" w:color="auto"/>
              <w:bottom w:val="single" w:sz="4" w:space="0" w:color="auto"/>
              <w:right w:val="single" w:sz="4" w:space="0" w:color="auto"/>
            </w:tcBorders>
          </w:tcPr>
          <w:p w14:paraId="6E8620C3" w14:textId="77777777" w:rsidR="000706BA" w:rsidRDefault="000706BA" w:rsidP="00C623DB">
            <w:pPr>
              <w:spacing w:beforeLines="40" w:before="96" w:afterLines="40" w:after="96"/>
              <w:ind w:left="0" w:firstLine="0"/>
              <w:jc w:val="center"/>
            </w:pPr>
            <w:r>
              <w:t>25</w:t>
            </w:r>
          </w:p>
        </w:tc>
        <w:tc>
          <w:tcPr>
            <w:tcW w:w="1483" w:type="dxa"/>
            <w:tcBorders>
              <w:top w:val="single" w:sz="4" w:space="0" w:color="auto"/>
              <w:left w:val="single" w:sz="4" w:space="0" w:color="auto"/>
              <w:bottom w:val="single" w:sz="4" w:space="0" w:color="auto"/>
              <w:right w:val="single" w:sz="4" w:space="0" w:color="auto"/>
            </w:tcBorders>
          </w:tcPr>
          <w:p w14:paraId="6E8620C4" w14:textId="77777777" w:rsidR="000706BA" w:rsidRDefault="000706BA" w:rsidP="00C623DB">
            <w:pPr>
              <w:spacing w:beforeLines="40" w:before="96" w:afterLines="40" w:after="96"/>
              <w:ind w:left="0" w:firstLine="0"/>
              <w:jc w:val="center"/>
            </w:pPr>
            <w:r>
              <w:t>21/08/14</w:t>
            </w:r>
          </w:p>
        </w:tc>
        <w:tc>
          <w:tcPr>
            <w:tcW w:w="6880" w:type="dxa"/>
            <w:tcBorders>
              <w:top w:val="single" w:sz="4" w:space="0" w:color="auto"/>
              <w:left w:val="single" w:sz="4" w:space="0" w:color="auto"/>
              <w:bottom w:val="single" w:sz="4" w:space="0" w:color="auto"/>
              <w:right w:val="single" w:sz="4" w:space="0" w:color="auto"/>
            </w:tcBorders>
          </w:tcPr>
          <w:p w14:paraId="6E8620C5" w14:textId="77777777" w:rsidR="00F22118" w:rsidRDefault="00A1398F" w:rsidP="00C623DB">
            <w:pPr>
              <w:framePr w:hSpace="180" w:wrap="around" w:vAnchor="page" w:hAnchor="page" w:x="1426" w:y="2071"/>
              <w:spacing w:beforeLines="40" w:before="96" w:afterLines="40" w:after="96"/>
              <w:ind w:left="0" w:firstLine="0"/>
              <w:jc w:val="left"/>
            </w:pPr>
            <w:proofErr w:type="spellStart"/>
            <w:r>
              <w:t>Modfications</w:t>
            </w:r>
            <w:proofErr w:type="spellEnd"/>
            <w:r>
              <w:t xml:space="preserve"> to DOC2.2</w:t>
            </w:r>
            <w:r w:rsidR="00FE3E7E">
              <w:t xml:space="preserve"> and DOC2.4</w:t>
            </w:r>
            <w:r>
              <w:t xml:space="preserve"> to </w:t>
            </w:r>
            <w:proofErr w:type="spellStart"/>
            <w:r>
              <w:t>relect</w:t>
            </w:r>
            <w:proofErr w:type="spellEnd"/>
            <w:r>
              <w:t xml:space="preserve"> EU Transparency Regulations on demand customers &gt;100MW</w:t>
            </w:r>
          </w:p>
          <w:p w14:paraId="6E8620C6" w14:textId="77777777" w:rsidR="000706BA" w:rsidRDefault="000706BA" w:rsidP="00C623DB">
            <w:pPr>
              <w:framePr w:hSpace="180" w:wrap="around" w:vAnchor="page" w:hAnchor="page" w:x="1426" w:y="2071"/>
              <w:spacing w:beforeLines="40" w:before="96" w:afterLines="40" w:after="96"/>
              <w:ind w:left="0" w:firstLine="0"/>
              <w:jc w:val="left"/>
            </w:pPr>
            <w:r>
              <w:t>Housekeeping amendments to:</w:t>
            </w:r>
          </w:p>
          <w:p w14:paraId="6E8620C7" w14:textId="77777777" w:rsidR="000706BA" w:rsidRDefault="000706BA" w:rsidP="00B77034">
            <w:pPr>
              <w:framePr w:hSpace="180" w:wrap="around" w:vAnchor="page" w:hAnchor="page" w:x="1426" w:y="2071"/>
              <w:numPr>
                <w:ilvl w:val="0"/>
                <w:numId w:val="59"/>
              </w:numPr>
              <w:spacing w:beforeLines="40" w:before="96" w:afterLines="40" w:after="96"/>
              <w:jc w:val="left"/>
            </w:pPr>
            <w:r>
              <w:t xml:space="preserve">DOC 6.1.3 (Electricity Supply Emergency Code </w:t>
            </w:r>
            <w:proofErr w:type="spellStart"/>
            <w:r>
              <w:t>nane</w:t>
            </w:r>
            <w:proofErr w:type="spellEnd"/>
            <w:r>
              <w:t xml:space="preserve"> change)</w:t>
            </w:r>
          </w:p>
          <w:p w14:paraId="6E8620C8" w14:textId="77777777" w:rsidR="000706BA" w:rsidRDefault="00F22118" w:rsidP="00B77034">
            <w:pPr>
              <w:framePr w:hSpace="180" w:wrap="around" w:vAnchor="page" w:hAnchor="page" w:x="1426" w:y="2071"/>
              <w:numPr>
                <w:ilvl w:val="0"/>
                <w:numId w:val="59"/>
              </w:numPr>
              <w:spacing w:beforeLines="40" w:before="96" w:afterLines="40" w:after="96"/>
              <w:jc w:val="left"/>
            </w:pPr>
            <w:r>
              <w:t>Amended DGC 4.3(d) to replace National Consumers’ Council with Citizens Advice.</w:t>
            </w:r>
          </w:p>
          <w:p w14:paraId="6E8620C9" w14:textId="77777777" w:rsidR="00126A46" w:rsidRDefault="00126A46" w:rsidP="00B77034">
            <w:pPr>
              <w:framePr w:hSpace="180" w:wrap="around" w:vAnchor="page" w:hAnchor="page" w:x="1426" w:y="2071"/>
              <w:numPr>
                <w:ilvl w:val="0"/>
                <w:numId w:val="59"/>
              </w:numPr>
              <w:spacing w:beforeLines="40" w:before="96" w:afterLines="40" w:after="96"/>
              <w:jc w:val="left"/>
            </w:pPr>
            <w:r>
              <w:t>Update of reference to ETR130-1</w:t>
            </w:r>
          </w:p>
        </w:tc>
      </w:tr>
      <w:tr w:rsidR="00EF193A" w:rsidRPr="00A25C10" w14:paraId="6E8620CF" w14:textId="77777777" w:rsidTr="00F87D72">
        <w:tc>
          <w:tcPr>
            <w:tcW w:w="959" w:type="dxa"/>
            <w:tcBorders>
              <w:top w:val="single" w:sz="4" w:space="0" w:color="auto"/>
              <w:left w:val="single" w:sz="4" w:space="0" w:color="auto"/>
              <w:bottom w:val="single" w:sz="4" w:space="0" w:color="auto"/>
              <w:right w:val="single" w:sz="4" w:space="0" w:color="auto"/>
            </w:tcBorders>
          </w:tcPr>
          <w:p w14:paraId="6E8620CB" w14:textId="77777777" w:rsidR="00EF193A" w:rsidRDefault="00EF193A" w:rsidP="00C623DB">
            <w:pPr>
              <w:spacing w:beforeLines="40" w:before="96" w:afterLines="40" w:after="96"/>
              <w:ind w:left="0" w:firstLine="0"/>
              <w:jc w:val="center"/>
            </w:pPr>
            <w:r>
              <w:t>26</w:t>
            </w:r>
          </w:p>
        </w:tc>
        <w:tc>
          <w:tcPr>
            <w:tcW w:w="1483" w:type="dxa"/>
            <w:tcBorders>
              <w:top w:val="single" w:sz="4" w:space="0" w:color="auto"/>
              <w:left w:val="single" w:sz="4" w:space="0" w:color="auto"/>
              <w:bottom w:val="single" w:sz="4" w:space="0" w:color="auto"/>
              <w:right w:val="single" w:sz="4" w:space="0" w:color="auto"/>
            </w:tcBorders>
          </w:tcPr>
          <w:p w14:paraId="6E8620CC" w14:textId="77777777" w:rsidR="00EF193A" w:rsidRDefault="00EF193A" w:rsidP="00C623DB">
            <w:pPr>
              <w:spacing w:beforeLines="40" w:before="96" w:afterLines="40" w:after="96"/>
              <w:ind w:left="0" w:firstLine="0"/>
              <w:jc w:val="center"/>
            </w:pPr>
            <w:r>
              <w:t>31/07/15</w:t>
            </w:r>
          </w:p>
        </w:tc>
        <w:tc>
          <w:tcPr>
            <w:tcW w:w="6880" w:type="dxa"/>
            <w:tcBorders>
              <w:top w:val="single" w:sz="4" w:space="0" w:color="auto"/>
              <w:left w:val="single" w:sz="4" w:space="0" w:color="auto"/>
              <w:bottom w:val="single" w:sz="4" w:space="0" w:color="auto"/>
              <w:right w:val="single" w:sz="4" w:space="0" w:color="auto"/>
            </w:tcBorders>
          </w:tcPr>
          <w:p w14:paraId="6E8620CD" w14:textId="77777777" w:rsidR="00EF193A" w:rsidRDefault="00EF193A" w:rsidP="00C623DB">
            <w:pPr>
              <w:framePr w:hSpace="180" w:wrap="around" w:vAnchor="page" w:hAnchor="page" w:x="1426" w:y="2071"/>
              <w:spacing w:beforeLines="40" w:before="96" w:afterLines="40" w:after="96"/>
              <w:ind w:left="0" w:firstLine="0"/>
              <w:jc w:val="left"/>
            </w:pPr>
            <w:r w:rsidRPr="00EF193A">
              <w:t>Replace ER</w:t>
            </w:r>
            <w:r>
              <w:t>EC G59/3-1</w:t>
            </w:r>
            <w:r w:rsidRPr="00EF193A">
              <w:t xml:space="preserve"> with ER</w:t>
            </w:r>
            <w:r>
              <w:t>EC</w:t>
            </w:r>
            <w:r w:rsidRPr="00EF193A">
              <w:t xml:space="preserve"> G5</w:t>
            </w:r>
            <w:r>
              <w:t>9/3-2</w:t>
            </w:r>
            <w:r w:rsidRPr="00EF193A">
              <w:t xml:space="preserve"> in Annex 1</w:t>
            </w:r>
          </w:p>
          <w:p w14:paraId="6E8620CE" w14:textId="77777777" w:rsidR="008A1C89" w:rsidRDefault="008A1C89" w:rsidP="00C623DB">
            <w:pPr>
              <w:framePr w:hSpace="180" w:wrap="around" w:vAnchor="page" w:hAnchor="page" w:x="1426" w:y="2071"/>
              <w:spacing w:beforeLines="40" w:before="96" w:afterLines="40" w:after="96"/>
              <w:ind w:left="0" w:firstLine="0"/>
              <w:jc w:val="left"/>
            </w:pPr>
          </w:p>
        </w:tc>
      </w:tr>
      <w:tr w:rsidR="00CF0750" w:rsidRPr="00A25C10" w14:paraId="6E8620D5" w14:textId="77777777" w:rsidTr="00F87D72">
        <w:tc>
          <w:tcPr>
            <w:tcW w:w="959" w:type="dxa"/>
            <w:tcBorders>
              <w:top w:val="single" w:sz="4" w:space="0" w:color="auto"/>
              <w:left w:val="single" w:sz="4" w:space="0" w:color="auto"/>
              <w:bottom w:val="single" w:sz="4" w:space="0" w:color="auto"/>
              <w:right w:val="single" w:sz="4" w:space="0" w:color="auto"/>
            </w:tcBorders>
          </w:tcPr>
          <w:p w14:paraId="6E8620D0" w14:textId="77777777" w:rsidR="00CF0750" w:rsidRDefault="00CF0750" w:rsidP="00C623DB">
            <w:pPr>
              <w:spacing w:beforeLines="40" w:before="96" w:afterLines="40" w:after="96"/>
              <w:ind w:left="0" w:firstLine="0"/>
              <w:jc w:val="center"/>
            </w:pPr>
            <w:r>
              <w:t>27</w:t>
            </w:r>
          </w:p>
        </w:tc>
        <w:tc>
          <w:tcPr>
            <w:tcW w:w="1483" w:type="dxa"/>
            <w:tcBorders>
              <w:top w:val="single" w:sz="4" w:space="0" w:color="auto"/>
              <w:left w:val="single" w:sz="4" w:space="0" w:color="auto"/>
              <w:bottom w:val="single" w:sz="4" w:space="0" w:color="auto"/>
              <w:right w:val="single" w:sz="4" w:space="0" w:color="auto"/>
            </w:tcBorders>
          </w:tcPr>
          <w:p w14:paraId="6E8620D1" w14:textId="77777777" w:rsidR="00CF0750" w:rsidRDefault="00CF0750" w:rsidP="00C623DB">
            <w:pPr>
              <w:spacing w:beforeLines="40" w:before="96" w:afterLines="40" w:after="96"/>
              <w:ind w:left="0" w:firstLine="0"/>
              <w:jc w:val="center"/>
            </w:pPr>
            <w:r>
              <w:t>01/10/15</w:t>
            </w:r>
          </w:p>
        </w:tc>
        <w:tc>
          <w:tcPr>
            <w:tcW w:w="6880" w:type="dxa"/>
            <w:tcBorders>
              <w:top w:val="single" w:sz="4" w:space="0" w:color="auto"/>
              <w:left w:val="single" w:sz="4" w:space="0" w:color="auto"/>
              <w:bottom w:val="single" w:sz="4" w:space="0" w:color="auto"/>
              <w:right w:val="single" w:sz="4" w:space="0" w:color="auto"/>
            </w:tcBorders>
          </w:tcPr>
          <w:p w14:paraId="6E8620D2" w14:textId="77777777" w:rsidR="00CF0750" w:rsidRDefault="00CF0750" w:rsidP="00C623DB">
            <w:pPr>
              <w:framePr w:hSpace="180" w:wrap="around" w:vAnchor="page" w:hAnchor="page" w:x="1426" w:y="2071"/>
              <w:spacing w:beforeLines="40" w:before="96" w:afterLines="40" w:after="96"/>
              <w:ind w:left="0" w:firstLine="0"/>
              <w:jc w:val="left"/>
            </w:pPr>
            <w:r>
              <w:t>Modification to DPC 6.2</w:t>
            </w:r>
          </w:p>
          <w:p w14:paraId="6E8620D3" w14:textId="77777777" w:rsidR="008A1C89" w:rsidRDefault="008A1C89" w:rsidP="00C623DB">
            <w:pPr>
              <w:framePr w:hSpace="180" w:wrap="around" w:vAnchor="page" w:hAnchor="page" w:x="1426" w:y="2071"/>
              <w:spacing w:beforeLines="40" w:before="96" w:afterLines="40" w:after="96"/>
              <w:ind w:left="0" w:firstLine="0"/>
              <w:jc w:val="left"/>
            </w:pPr>
            <w:r>
              <w:t xml:space="preserve">Replace reference to G12/4 (2013) </w:t>
            </w:r>
            <w:r w:rsidR="008F3F0D">
              <w:t>with G12/4-</w:t>
            </w:r>
            <w:r>
              <w:t>1</w:t>
            </w:r>
            <w:r w:rsidR="008F3F0D">
              <w:t>(2015)</w:t>
            </w:r>
          </w:p>
          <w:p w14:paraId="6E8620D4" w14:textId="77777777" w:rsidR="008A1C89" w:rsidRPr="00EF193A" w:rsidRDefault="0031244C" w:rsidP="00C623DB">
            <w:pPr>
              <w:framePr w:hSpace="180" w:wrap="around" w:vAnchor="page" w:hAnchor="page" w:x="1426" w:y="2071"/>
              <w:spacing w:beforeLines="40" w:before="96" w:afterLines="40" w:after="96"/>
              <w:ind w:left="0" w:firstLine="0"/>
              <w:jc w:val="left"/>
            </w:pPr>
            <w:r>
              <w:t>F</w:t>
            </w:r>
            <w:r w:rsidR="008F3F0D">
              <w:t xml:space="preserve">ollowing publication of a separate </w:t>
            </w:r>
            <w:r>
              <w:t xml:space="preserve">user friendly </w:t>
            </w:r>
            <w:r w:rsidR="008F3F0D">
              <w:t xml:space="preserve">Distribution Code Summary </w:t>
            </w:r>
            <w:proofErr w:type="spellStart"/>
            <w:r w:rsidR="008F3F0D">
              <w:t>Guideance</w:t>
            </w:r>
            <w:proofErr w:type="spellEnd"/>
            <w:r w:rsidR="008F3F0D">
              <w:t xml:space="preserve"> document</w:t>
            </w:r>
            <w:r>
              <w:t xml:space="preserve"> the Guide section has been removed from the Code. </w:t>
            </w:r>
          </w:p>
        </w:tc>
      </w:tr>
      <w:tr w:rsidR="00D51C01" w:rsidRPr="00A25C10" w14:paraId="6E8620DB" w14:textId="77777777" w:rsidTr="00F87D72">
        <w:tc>
          <w:tcPr>
            <w:tcW w:w="959" w:type="dxa"/>
            <w:tcBorders>
              <w:top w:val="single" w:sz="4" w:space="0" w:color="auto"/>
              <w:left w:val="single" w:sz="4" w:space="0" w:color="auto"/>
              <w:bottom w:val="single" w:sz="4" w:space="0" w:color="auto"/>
              <w:right w:val="single" w:sz="4" w:space="0" w:color="auto"/>
            </w:tcBorders>
          </w:tcPr>
          <w:p w14:paraId="6E8620D6" w14:textId="77777777" w:rsidR="00D51C01" w:rsidRDefault="00EF446E" w:rsidP="00C623DB">
            <w:pPr>
              <w:spacing w:beforeLines="40" w:before="96" w:afterLines="40" w:after="96"/>
              <w:ind w:left="0" w:firstLine="0"/>
              <w:jc w:val="center"/>
            </w:pPr>
            <w:r>
              <w:t>28</w:t>
            </w:r>
          </w:p>
        </w:tc>
        <w:tc>
          <w:tcPr>
            <w:tcW w:w="1483" w:type="dxa"/>
            <w:tcBorders>
              <w:top w:val="single" w:sz="4" w:space="0" w:color="auto"/>
              <w:left w:val="single" w:sz="4" w:space="0" w:color="auto"/>
              <w:bottom w:val="single" w:sz="4" w:space="0" w:color="auto"/>
              <w:right w:val="single" w:sz="4" w:space="0" w:color="auto"/>
            </w:tcBorders>
          </w:tcPr>
          <w:p w14:paraId="6E8620D7" w14:textId="77777777" w:rsidR="00D51C01" w:rsidRDefault="006C7693" w:rsidP="00C623DB">
            <w:pPr>
              <w:spacing w:beforeLines="40" w:before="96" w:afterLines="40" w:after="96"/>
              <w:ind w:left="0" w:firstLine="0"/>
              <w:jc w:val="center"/>
            </w:pPr>
            <w:r>
              <w:t>01/05</w:t>
            </w:r>
            <w:r w:rsidR="00EF446E">
              <w:t>/17</w:t>
            </w:r>
          </w:p>
        </w:tc>
        <w:tc>
          <w:tcPr>
            <w:tcW w:w="6880" w:type="dxa"/>
            <w:tcBorders>
              <w:top w:val="single" w:sz="4" w:space="0" w:color="auto"/>
              <w:left w:val="single" w:sz="4" w:space="0" w:color="auto"/>
              <w:bottom w:val="single" w:sz="4" w:space="0" w:color="auto"/>
              <w:right w:val="single" w:sz="4" w:space="0" w:color="auto"/>
            </w:tcBorders>
          </w:tcPr>
          <w:p w14:paraId="6E8620D8" w14:textId="77777777" w:rsidR="00D51C01" w:rsidRDefault="00EF446E" w:rsidP="00EF446E">
            <w:pPr>
              <w:framePr w:hSpace="180" w:wrap="around" w:vAnchor="page" w:hAnchor="page" w:x="1426" w:y="2071"/>
              <w:spacing w:beforeLines="40" w:before="96" w:afterLines="40" w:after="96"/>
              <w:ind w:left="0" w:firstLine="0"/>
              <w:jc w:val="left"/>
            </w:pPr>
            <w:r>
              <w:t xml:space="preserve">Modification to DIN 2.1 – addition of </w:t>
            </w:r>
            <w:r w:rsidRPr="00EF446E">
              <w:t>(b) iv)</w:t>
            </w:r>
          </w:p>
          <w:p w14:paraId="6E8620D9" w14:textId="77777777" w:rsidR="006C7693" w:rsidRDefault="006C7693" w:rsidP="006C7693">
            <w:pPr>
              <w:framePr w:hSpace="180" w:wrap="around" w:vAnchor="page" w:hAnchor="page" w:x="1426" w:y="2071"/>
              <w:spacing w:beforeLines="40" w:before="96" w:afterLines="40" w:after="96"/>
              <w:ind w:left="0" w:firstLine="0"/>
              <w:jc w:val="left"/>
            </w:pPr>
            <w:r>
              <w:t>Modification to DOC5 and DOC7 to ensure it is compliant with the EU Network Code “Transmission System Operation Guidelines” (TSOG).  The TSOG is expected to enter into force in summer 2017 and some parts of it are effective immediately.  These changes are intended to ensure compliance with the TSOG on its entry into force.</w:t>
            </w:r>
          </w:p>
          <w:p w14:paraId="6E8620DA" w14:textId="77777777" w:rsidR="006C7693" w:rsidRDefault="006C7693" w:rsidP="00EF446E">
            <w:pPr>
              <w:framePr w:hSpace="180" w:wrap="around" w:vAnchor="page" w:hAnchor="page" w:x="1426" w:y="2071"/>
              <w:spacing w:beforeLines="40" w:before="96" w:afterLines="40" w:after="96"/>
              <w:ind w:left="0" w:firstLine="0"/>
              <w:jc w:val="left"/>
            </w:pPr>
          </w:p>
        </w:tc>
      </w:tr>
      <w:tr w:rsidR="00ED7B86" w:rsidRPr="00A25C10" w14:paraId="1629E5B6" w14:textId="77777777" w:rsidTr="00F87D72">
        <w:tc>
          <w:tcPr>
            <w:tcW w:w="959" w:type="dxa"/>
            <w:tcBorders>
              <w:top w:val="single" w:sz="4" w:space="0" w:color="auto"/>
              <w:left w:val="single" w:sz="4" w:space="0" w:color="auto"/>
              <w:bottom w:val="single" w:sz="4" w:space="0" w:color="auto"/>
              <w:right w:val="single" w:sz="4" w:space="0" w:color="auto"/>
            </w:tcBorders>
          </w:tcPr>
          <w:p w14:paraId="2A721BE7" w14:textId="521C7B89" w:rsidR="00ED7B86" w:rsidRDefault="00ED7B86" w:rsidP="00C623DB">
            <w:pPr>
              <w:spacing w:beforeLines="40" w:before="96" w:afterLines="40" w:after="96"/>
              <w:ind w:left="0" w:firstLine="0"/>
              <w:jc w:val="center"/>
            </w:pPr>
            <w:r>
              <w:t>29</w:t>
            </w:r>
          </w:p>
        </w:tc>
        <w:tc>
          <w:tcPr>
            <w:tcW w:w="1483" w:type="dxa"/>
            <w:tcBorders>
              <w:top w:val="single" w:sz="4" w:space="0" w:color="auto"/>
              <w:left w:val="single" w:sz="4" w:space="0" w:color="auto"/>
              <w:bottom w:val="single" w:sz="4" w:space="0" w:color="auto"/>
              <w:right w:val="single" w:sz="4" w:space="0" w:color="auto"/>
            </w:tcBorders>
          </w:tcPr>
          <w:p w14:paraId="76A53093" w14:textId="0588AF77" w:rsidR="00ED7B86" w:rsidRDefault="002B4247" w:rsidP="00C623DB">
            <w:pPr>
              <w:spacing w:beforeLines="40" w:before="96" w:afterLines="40" w:after="96"/>
              <w:ind w:left="0" w:firstLine="0"/>
              <w:jc w:val="center"/>
            </w:pPr>
            <w:r>
              <w:t>01/02/18</w:t>
            </w:r>
          </w:p>
        </w:tc>
        <w:tc>
          <w:tcPr>
            <w:tcW w:w="6880" w:type="dxa"/>
            <w:tcBorders>
              <w:top w:val="single" w:sz="4" w:space="0" w:color="auto"/>
              <w:left w:val="single" w:sz="4" w:space="0" w:color="auto"/>
              <w:bottom w:val="single" w:sz="4" w:space="0" w:color="auto"/>
              <w:right w:val="single" w:sz="4" w:space="0" w:color="auto"/>
            </w:tcBorders>
          </w:tcPr>
          <w:p w14:paraId="3A45786E" w14:textId="2D98C989" w:rsidR="00ED7B86" w:rsidRDefault="00ED7B86" w:rsidP="001A1CCE">
            <w:pPr>
              <w:spacing w:beforeLines="40" w:before="96" w:afterLines="40" w:after="96"/>
              <w:ind w:left="1" w:firstLine="0"/>
              <w:jc w:val="left"/>
            </w:pPr>
            <w:r>
              <w:t xml:space="preserve">Modification to DPC7.4.3.4 and DPC7.4.3.7 to change </w:t>
            </w:r>
            <w:proofErr w:type="spellStart"/>
            <w:r>
              <w:t>RoCoF</w:t>
            </w:r>
            <w:proofErr w:type="spellEnd"/>
            <w:r>
              <w:t xml:space="preserve"> compliance </w:t>
            </w:r>
            <w:proofErr w:type="spellStart"/>
            <w:r>
              <w:t>requirements</w:t>
            </w:r>
            <w:r w:rsidR="00EC2FE3">
              <w:t>,and</w:t>
            </w:r>
            <w:proofErr w:type="spellEnd"/>
            <w:r w:rsidR="00EC2FE3">
              <w:t xml:space="preserve"> prohibit the future use of vector shift </w:t>
            </w:r>
            <w:r w:rsidR="00EC2FE3">
              <w:lastRenderedPageBreak/>
              <w:t xml:space="preserve">as </w:t>
            </w:r>
            <w:proofErr w:type="spellStart"/>
            <w:r w:rsidR="00EC2FE3">
              <w:t>LoM</w:t>
            </w:r>
            <w:proofErr w:type="spellEnd"/>
            <w:r w:rsidR="00EC2FE3">
              <w:t xml:space="preserve"> protection.  Replace reference to ER G</w:t>
            </w:r>
            <w:r w:rsidR="00255217">
              <w:t>5</w:t>
            </w:r>
            <w:r w:rsidR="00EC2FE3">
              <w:t>9/3-2 with ER G59/3-3</w:t>
            </w:r>
            <w:r w:rsidR="00255217">
              <w:t xml:space="preserve"> </w:t>
            </w:r>
          </w:p>
        </w:tc>
      </w:tr>
      <w:tr w:rsidR="0081296C" w14:paraId="4582AEB3" w14:textId="77777777" w:rsidTr="004B09F8">
        <w:tc>
          <w:tcPr>
            <w:tcW w:w="959" w:type="dxa"/>
            <w:tcBorders>
              <w:top w:val="single" w:sz="4" w:space="0" w:color="auto"/>
              <w:left w:val="single" w:sz="4" w:space="0" w:color="auto"/>
              <w:bottom w:val="single" w:sz="4" w:space="0" w:color="auto"/>
              <w:right w:val="single" w:sz="4" w:space="0" w:color="auto"/>
            </w:tcBorders>
          </w:tcPr>
          <w:p w14:paraId="20335880" w14:textId="77777777" w:rsidR="0081296C" w:rsidRDefault="0081296C" w:rsidP="004B09F8">
            <w:pPr>
              <w:spacing w:beforeLines="40" w:before="96" w:afterLines="40" w:after="96"/>
              <w:ind w:left="0" w:firstLine="0"/>
              <w:jc w:val="center"/>
            </w:pPr>
            <w:r>
              <w:lastRenderedPageBreak/>
              <w:t>30</w:t>
            </w:r>
          </w:p>
        </w:tc>
        <w:tc>
          <w:tcPr>
            <w:tcW w:w="1483" w:type="dxa"/>
            <w:tcBorders>
              <w:top w:val="single" w:sz="4" w:space="0" w:color="auto"/>
              <w:left w:val="single" w:sz="4" w:space="0" w:color="auto"/>
              <w:bottom w:val="single" w:sz="4" w:space="0" w:color="auto"/>
              <w:right w:val="single" w:sz="4" w:space="0" w:color="auto"/>
            </w:tcBorders>
          </w:tcPr>
          <w:p w14:paraId="6CD6DA6C" w14:textId="77777777" w:rsidR="0081296C" w:rsidRDefault="0081296C" w:rsidP="004B09F8">
            <w:pPr>
              <w:spacing w:beforeLines="40" w:before="96" w:afterLines="40" w:after="96"/>
              <w:ind w:left="0" w:firstLine="0"/>
              <w:jc w:val="center"/>
            </w:pPr>
            <w:r>
              <w:t>01/03/18</w:t>
            </w:r>
          </w:p>
        </w:tc>
        <w:tc>
          <w:tcPr>
            <w:tcW w:w="6880" w:type="dxa"/>
            <w:tcBorders>
              <w:top w:val="single" w:sz="4" w:space="0" w:color="auto"/>
              <w:left w:val="single" w:sz="4" w:space="0" w:color="auto"/>
              <w:bottom w:val="single" w:sz="4" w:space="0" w:color="auto"/>
              <w:right w:val="single" w:sz="4" w:space="0" w:color="auto"/>
            </w:tcBorders>
          </w:tcPr>
          <w:p w14:paraId="09865CB8" w14:textId="77777777" w:rsidR="0081296C" w:rsidRDefault="0081296C" w:rsidP="004B09F8">
            <w:pPr>
              <w:spacing w:beforeLines="40" w:before="96" w:afterLines="40" w:after="96"/>
              <w:ind w:left="1" w:firstLine="0"/>
              <w:jc w:val="left"/>
            </w:pPr>
            <w:r>
              <w:t>To take cognisance of the revision to EREC P25 (amalgamation of ER P25 and ERP26). Modification to Annex 1 list and DPC4.3.2, DPC4.4.1 and DPC6.5.1.</w:t>
            </w:r>
          </w:p>
          <w:p w14:paraId="029FBF83" w14:textId="77777777" w:rsidR="0081296C" w:rsidRDefault="0081296C" w:rsidP="004B09F8">
            <w:pPr>
              <w:spacing w:beforeLines="40" w:before="96" w:afterLines="40" w:after="96"/>
              <w:ind w:left="1" w:firstLine="0"/>
              <w:jc w:val="left"/>
            </w:pPr>
            <w:r>
              <w:t>Remove reference to ER P26.</w:t>
            </w:r>
          </w:p>
        </w:tc>
      </w:tr>
      <w:tr w:rsidR="00585B3F" w:rsidRPr="00A25C10" w14:paraId="253610A4" w14:textId="77777777" w:rsidTr="00F87D72">
        <w:tc>
          <w:tcPr>
            <w:tcW w:w="959" w:type="dxa"/>
            <w:tcBorders>
              <w:top w:val="single" w:sz="4" w:space="0" w:color="auto"/>
              <w:left w:val="single" w:sz="4" w:space="0" w:color="auto"/>
              <w:bottom w:val="single" w:sz="4" w:space="0" w:color="auto"/>
              <w:right w:val="single" w:sz="4" w:space="0" w:color="auto"/>
            </w:tcBorders>
          </w:tcPr>
          <w:p w14:paraId="50200A24" w14:textId="7008111E" w:rsidR="00585B3F" w:rsidRDefault="00585B3F" w:rsidP="00585B3F">
            <w:pPr>
              <w:spacing w:beforeLines="40" w:before="96" w:afterLines="40" w:after="96"/>
              <w:ind w:left="0" w:firstLine="0"/>
              <w:jc w:val="center"/>
            </w:pPr>
            <w:r>
              <w:t>3</w:t>
            </w:r>
            <w:r w:rsidR="0081296C">
              <w:t>1</w:t>
            </w:r>
          </w:p>
        </w:tc>
        <w:tc>
          <w:tcPr>
            <w:tcW w:w="1483" w:type="dxa"/>
            <w:tcBorders>
              <w:top w:val="single" w:sz="4" w:space="0" w:color="auto"/>
              <w:left w:val="single" w:sz="4" w:space="0" w:color="auto"/>
              <w:bottom w:val="single" w:sz="4" w:space="0" w:color="auto"/>
              <w:right w:val="single" w:sz="4" w:space="0" w:color="auto"/>
            </w:tcBorders>
          </w:tcPr>
          <w:p w14:paraId="7831ED21" w14:textId="6E2AF218" w:rsidR="00585B3F" w:rsidRDefault="00425DAC" w:rsidP="00585B3F">
            <w:pPr>
              <w:spacing w:beforeLines="40" w:before="96" w:afterLines="40" w:after="96"/>
              <w:ind w:left="0" w:firstLine="0"/>
              <w:jc w:val="center"/>
            </w:pPr>
            <w:r>
              <w:t>16</w:t>
            </w:r>
            <w:r w:rsidR="00585B3F">
              <w:t>/05/18</w:t>
            </w:r>
          </w:p>
        </w:tc>
        <w:tc>
          <w:tcPr>
            <w:tcW w:w="6880" w:type="dxa"/>
            <w:tcBorders>
              <w:top w:val="single" w:sz="4" w:space="0" w:color="auto"/>
              <w:left w:val="single" w:sz="4" w:space="0" w:color="auto"/>
              <w:bottom w:val="single" w:sz="4" w:space="0" w:color="auto"/>
              <w:right w:val="single" w:sz="4" w:space="0" w:color="auto"/>
            </w:tcBorders>
          </w:tcPr>
          <w:p w14:paraId="28331BA2" w14:textId="64A1DCEE" w:rsidR="00585B3F" w:rsidRDefault="00585B3F" w:rsidP="00585B3F">
            <w:pPr>
              <w:spacing w:beforeLines="40" w:before="96" w:afterLines="40" w:after="96"/>
              <w:ind w:left="0" w:firstLine="0"/>
              <w:jc w:val="left"/>
            </w:pPr>
            <w:r>
              <w:t>Definition of Small, Medium and Large Power Stations altered to incorporate introdu</w:t>
            </w:r>
            <w:r w:rsidR="00955502">
              <w:t>c</w:t>
            </w:r>
            <w:r>
              <w:t>tion of the European Network Code Requirements for Generators.</w:t>
            </w:r>
          </w:p>
          <w:p w14:paraId="4BB7CD00" w14:textId="77777777" w:rsidR="00585B3F" w:rsidRDefault="00585B3F" w:rsidP="00585B3F">
            <w:pPr>
              <w:spacing w:beforeLines="40" w:before="96" w:afterLines="40" w:after="96"/>
              <w:ind w:left="0" w:firstLine="0"/>
              <w:jc w:val="left"/>
            </w:pPr>
            <w:r>
              <w:t>Modification to DPC 7 to allow for compliance with the European Network Code Requirements for Generators achieved by the introduction of Engineering Recommendations G98 and G99.</w:t>
            </w:r>
          </w:p>
          <w:p w14:paraId="654046D9" w14:textId="77777777" w:rsidR="00585B3F" w:rsidRDefault="00585B3F" w:rsidP="00585B3F">
            <w:pPr>
              <w:spacing w:beforeLines="40" w:before="96" w:afterLines="40" w:after="96"/>
              <w:ind w:left="0" w:firstLine="0"/>
              <w:jc w:val="left"/>
            </w:pPr>
            <w:r>
              <w:t>Removal of G59 duplicate clauses:</w:t>
            </w:r>
          </w:p>
          <w:p w14:paraId="6DEAE878" w14:textId="77777777" w:rsidR="00585B3F" w:rsidRDefault="00585B3F" w:rsidP="00B77034">
            <w:pPr>
              <w:pStyle w:val="ListParagraph"/>
              <w:numPr>
                <w:ilvl w:val="0"/>
                <w:numId w:val="60"/>
              </w:numPr>
              <w:spacing w:beforeLines="40" w:before="96" w:afterLines="40" w:after="96"/>
            </w:pPr>
            <w:r>
              <w:t>DPC7.1.4 and DPC7.1.5 Parallel operation</w:t>
            </w:r>
          </w:p>
          <w:p w14:paraId="67E5242D" w14:textId="77777777" w:rsidR="00585B3F" w:rsidRDefault="00585B3F" w:rsidP="00B77034">
            <w:pPr>
              <w:pStyle w:val="ListParagraph"/>
              <w:numPr>
                <w:ilvl w:val="0"/>
                <w:numId w:val="60"/>
              </w:numPr>
              <w:spacing w:beforeLines="40" w:before="96" w:afterLines="40" w:after="96"/>
            </w:pPr>
            <w:r>
              <w:t>DPC7.2.2 and DPC7.2.4 Isolation and safety labelling</w:t>
            </w:r>
          </w:p>
          <w:p w14:paraId="5CA9B16E" w14:textId="77777777" w:rsidR="00585B3F" w:rsidRDefault="00585B3F" w:rsidP="00B77034">
            <w:pPr>
              <w:pStyle w:val="ListParagraph"/>
              <w:numPr>
                <w:ilvl w:val="0"/>
                <w:numId w:val="60"/>
              </w:numPr>
              <w:spacing w:beforeLines="40" w:before="96" w:afterLines="40" w:after="96"/>
            </w:pPr>
            <w:r>
              <w:t>DPC7.2.5 Disconnection</w:t>
            </w:r>
          </w:p>
          <w:p w14:paraId="7508B60E" w14:textId="77777777" w:rsidR="00585B3F" w:rsidRDefault="00585B3F" w:rsidP="00B77034">
            <w:pPr>
              <w:pStyle w:val="ListParagraph"/>
              <w:numPr>
                <w:ilvl w:val="0"/>
                <w:numId w:val="60"/>
              </w:numPr>
              <w:spacing w:beforeLines="40" w:before="96" w:afterLines="40" w:after="96"/>
            </w:pPr>
            <w:r>
              <w:t>DPC7.2.6 Operational &amp; Safety</w:t>
            </w:r>
          </w:p>
          <w:p w14:paraId="6A3D22E8" w14:textId="77777777" w:rsidR="00585B3F" w:rsidRDefault="00585B3F" w:rsidP="00B77034">
            <w:pPr>
              <w:pStyle w:val="ListParagraph"/>
              <w:numPr>
                <w:ilvl w:val="0"/>
                <w:numId w:val="60"/>
              </w:numPr>
              <w:spacing w:beforeLines="40" w:before="96" w:afterLines="40" w:after="96"/>
            </w:pPr>
            <w:r>
              <w:t>DPC7.2.8 Synchronising</w:t>
            </w:r>
          </w:p>
          <w:p w14:paraId="467106CE" w14:textId="77777777" w:rsidR="00585B3F" w:rsidRDefault="00585B3F" w:rsidP="00B77034">
            <w:pPr>
              <w:pStyle w:val="ListParagraph"/>
              <w:numPr>
                <w:ilvl w:val="0"/>
                <w:numId w:val="60"/>
              </w:numPr>
              <w:spacing w:beforeLines="40" w:before="96" w:afterLines="40" w:after="96"/>
            </w:pPr>
            <w:r>
              <w:t>DPC7.4.1.3 Frequency Operating Range</w:t>
            </w:r>
          </w:p>
          <w:p w14:paraId="791EF595" w14:textId="77777777" w:rsidR="00585B3F" w:rsidRDefault="00585B3F" w:rsidP="00B77034">
            <w:pPr>
              <w:pStyle w:val="ListParagraph"/>
              <w:numPr>
                <w:ilvl w:val="0"/>
                <w:numId w:val="60"/>
              </w:numPr>
              <w:spacing w:beforeLines="40" w:before="96" w:afterLines="40" w:after="96"/>
            </w:pPr>
            <w:r>
              <w:t>DPC7.4.3.4, DPC7.4.3.5 and DPC7.4.3.6, DPC7.4.3.9 Protection</w:t>
            </w:r>
          </w:p>
          <w:p w14:paraId="2E62F3F7" w14:textId="33C052C9" w:rsidR="00585B3F" w:rsidRDefault="00585B3F" w:rsidP="00585B3F">
            <w:pPr>
              <w:spacing w:beforeLines="40" w:before="96" w:afterLines="40" w:after="96"/>
              <w:ind w:left="1" w:firstLine="0"/>
              <w:jc w:val="left"/>
            </w:pPr>
            <w:r>
              <w:t>DOC 5 clarification around Medium Power Stations.</w:t>
            </w:r>
          </w:p>
        </w:tc>
      </w:tr>
      <w:tr w:rsidR="00425DAC" w:rsidRPr="00A25C10" w14:paraId="4B6F2F10" w14:textId="77777777" w:rsidTr="00F87D72">
        <w:tc>
          <w:tcPr>
            <w:tcW w:w="959" w:type="dxa"/>
            <w:tcBorders>
              <w:top w:val="single" w:sz="4" w:space="0" w:color="auto"/>
              <w:left w:val="single" w:sz="4" w:space="0" w:color="auto"/>
              <w:bottom w:val="single" w:sz="4" w:space="0" w:color="auto"/>
              <w:right w:val="single" w:sz="4" w:space="0" w:color="auto"/>
            </w:tcBorders>
          </w:tcPr>
          <w:p w14:paraId="062D5629" w14:textId="16E8813C" w:rsidR="00425DAC" w:rsidRDefault="00425DAC" w:rsidP="00585B3F">
            <w:pPr>
              <w:spacing w:beforeLines="40" w:before="96" w:afterLines="40" w:after="96"/>
              <w:ind w:left="0" w:firstLine="0"/>
              <w:jc w:val="center"/>
            </w:pPr>
            <w:r>
              <w:t>32</w:t>
            </w:r>
          </w:p>
        </w:tc>
        <w:tc>
          <w:tcPr>
            <w:tcW w:w="1483" w:type="dxa"/>
            <w:tcBorders>
              <w:top w:val="single" w:sz="4" w:space="0" w:color="auto"/>
              <w:left w:val="single" w:sz="4" w:space="0" w:color="auto"/>
              <w:bottom w:val="single" w:sz="4" w:space="0" w:color="auto"/>
              <w:right w:val="single" w:sz="4" w:space="0" w:color="auto"/>
            </w:tcBorders>
          </w:tcPr>
          <w:p w14:paraId="144F0584" w14:textId="7DDAF13B" w:rsidR="00425DAC" w:rsidRDefault="00425DAC" w:rsidP="00585B3F">
            <w:pPr>
              <w:spacing w:beforeLines="40" w:before="96" w:afterLines="40" w:after="96"/>
              <w:ind w:left="0" w:firstLine="0"/>
              <w:jc w:val="center"/>
            </w:pPr>
            <w:r>
              <w:t>01/07/18</w:t>
            </w:r>
          </w:p>
        </w:tc>
        <w:tc>
          <w:tcPr>
            <w:tcW w:w="6880" w:type="dxa"/>
            <w:tcBorders>
              <w:top w:val="single" w:sz="4" w:space="0" w:color="auto"/>
              <w:left w:val="single" w:sz="4" w:space="0" w:color="auto"/>
              <w:bottom w:val="single" w:sz="4" w:space="0" w:color="auto"/>
              <w:right w:val="single" w:sz="4" w:space="0" w:color="auto"/>
            </w:tcBorders>
          </w:tcPr>
          <w:p w14:paraId="36934948" w14:textId="09FC021F" w:rsidR="00425DAC" w:rsidRDefault="00425DAC" w:rsidP="00585B3F">
            <w:pPr>
              <w:spacing w:beforeLines="40" w:before="96" w:afterLines="40" w:after="96"/>
              <w:ind w:left="0" w:firstLine="0"/>
              <w:jc w:val="left"/>
            </w:pPr>
            <w:r>
              <w:t>Update of G59/3-3 to G59/3-4, and G83/2 to G83/2-1 throughout.  Minor update to Guidance Note to reflect this change.</w:t>
            </w:r>
          </w:p>
        </w:tc>
      </w:tr>
      <w:tr w:rsidR="00D70D57" w:rsidRPr="00A25C10" w14:paraId="2D77075E" w14:textId="77777777" w:rsidTr="00F87D72">
        <w:tc>
          <w:tcPr>
            <w:tcW w:w="959" w:type="dxa"/>
            <w:tcBorders>
              <w:top w:val="single" w:sz="4" w:space="0" w:color="auto"/>
              <w:left w:val="single" w:sz="4" w:space="0" w:color="auto"/>
              <w:bottom w:val="single" w:sz="4" w:space="0" w:color="auto"/>
              <w:right w:val="single" w:sz="4" w:space="0" w:color="auto"/>
            </w:tcBorders>
          </w:tcPr>
          <w:p w14:paraId="4AC0C413" w14:textId="3CAB2064" w:rsidR="00D70D57" w:rsidRDefault="00D70D57" w:rsidP="00585B3F">
            <w:pPr>
              <w:spacing w:beforeLines="40" w:before="96" w:afterLines="40" w:after="96"/>
              <w:ind w:left="0" w:firstLine="0"/>
              <w:jc w:val="center"/>
            </w:pPr>
            <w:r>
              <w:t>33</w:t>
            </w:r>
          </w:p>
        </w:tc>
        <w:tc>
          <w:tcPr>
            <w:tcW w:w="1483" w:type="dxa"/>
            <w:tcBorders>
              <w:top w:val="single" w:sz="4" w:space="0" w:color="auto"/>
              <w:left w:val="single" w:sz="4" w:space="0" w:color="auto"/>
              <w:bottom w:val="single" w:sz="4" w:space="0" w:color="auto"/>
              <w:right w:val="single" w:sz="4" w:space="0" w:color="auto"/>
            </w:tcBorders>
          </w:tcPr>
          <w:p w14:paraId="602EE5D7" w14:textId="78959B80" w:rsidR="00D70D57" w:rsidRDefault="00D70D57" w:rsidP="00585B3F">
            <w:pPr>
              <w:spacing w:beforeLines="40" w:before="96" w:afterLines="40" w:after="96"/>
              <w:ind w:left="0" w:firstLine="0"/>
              <w:jc w:val="center"/>
            </w:pPr>
            <w:r>
              <w:t>23/07/18</w:t>
            </w:r>
          </w:p>
        </w:tc>
        <w:tc>
          <w:tcPr>
            <w:tcW w:w="6880" w:type="dxa"/>
            <w:tcBorders>
              <w:top w:val="single" w:sz="4" w:space="0" w:color="auto"/>
              <w:left w:val="single" w:sz="4" w:space="0" w:color="auto"/>
              <w:bottom w:val="single" w:sz="4" w:space="0" w:color="auto"/>
              <w:right w:val="single" w:sz="4" w:space="0" w:color="auto"/>
            </w:tcBorders>
          </w:tcPr>
          <w:p w14:paraId="02345A40" w14:textId="5E3C2CDA" w:rsidR="00D70D57" w:rsidRDefault="00D70D57" w:rsidP="00585B3F">
            <w:pPr>
              <w:spacing w:beforeLines="40" w:before="96" w:afterLines="40" w:after="96"/>
              <w:ind w:left="0" w:firstLine="0"/>
              <w:jc w:val="left"/>
            </w:pPr>
            <w:r>
              <w:t>Correction of</w:t>
            </w:r>
            <w:r w:rsidR="00D20400">
              <w:t xml:space="preserve"> compliance date for G98 and G99 from 17 May 2019 to 27 April 2019; </w:t>
            </w:r>
            <w:r w:rsidR="008E38C6">
              <w:t>update of references to G98 and G99 for the housekeeping mods to those two documents.</w:t>
            </w:r>
          </w:p>
        </w:tc>
      </w:tr>
      <w:tr w:rsidR="006E1178" w:rsidRPr="00A25C10" w14:paraId="4424B705" w14:textId="77777777" w:rsidTr="00F87D72">
        <w:tc>
          <w:tcPr>
            <w:tcW w:w="959" w:type="dxa"/>
            <w:tcBorders>
              <w:top w:val="single" w:sz="4" w:space="0" w:color="auto"/>
              <w:left w:val="single" w:sz="4" w:space="0" w:color="auto"/>
              <w:bottom w:val="single" w:sz="4" w:space="0" w:color="auto"/>
              <w:right w:val="single" w:sz="4" w:space="0" w:color="auto"/>
            </w:tcBorders>
          </w:tcPr>
          <w:p w14:paraId="23E7ABDB" w14:textId="17933007" w:rsidR="006E1178" w:rsidRDefault="006E1178" w:rsidP="00585B3F">
            <w:pPr>
              <w:spacing w:beforeLines="40" w:before="96" w:afterLines="40" w:after="96"/>
              <w:ind w:left="0" w:firstLine="0"/>
              <w:jc w:val="center"/>
            </w:pPr>
            <w:r>
              <w:t>34</w:t>
            </w:r>
          </w:p>
        </w:tc>
        <w:tc>
          <w:tcPr>
            <w:tcW w:w="1483" w:type="dxa"/>
            <w:tcBorders>
              <w:top w:val="single" w:sz="4" w:space="0" w:color="auto"/>
              <w:left w:val="single" w:sz="4" w:space="0" w:color="auto"/>
              <w:bottom w:val="single" w:sz="4" w:space="0" w:color="auto"/>
              <w:right w:val="single" w:sz="4" w:space="0" w:color="auto"/>
            </w:tcBorders>
          </w:tcPr>
          <w:p w14:paraId="09B8C382" w14:textId="1AA5C03F" w:rsidR="006E1178" w:rsidRDefault="00760472" w:rsidP="00585B3F">
            <w:pPr>
              <w:spacing w:beforeLines="40" w:before="96" w:afterLines="40" w:after="96"/>
              <w:ind w:left="0" w:firstLine="0"/>
              <w:jc w:val="center"/>
            </w:pPr>
            <w:r>
              <w:t>10/09/18</w:t>
            </w:r>
          </w:p>
        </w:tc>
        <w:tc>
          <w:tcPr>
            <w:tcW w:w="6880" w:type="dxa"/>
            <w:tcBorders>
              <w:top w:val="single" w:sz="4" w:space="0" w:color="auto"/>
              <w:left w:val="single" w:sz="4" w:space="0" w:color="auto"/>
              <w:bottom w:val="single" w:sz="4" w:space="0" w:color="auto"/>
              <w:right w:val="single" w:sz="4" w:space="0" w:color="auto"/>
            </w:tcBorders>
          </w:tcPr>
          <w:p w14:paraId="103108A1" w14:textId="54701DB2" w:rsidR="006E1178" w:rsidRDefault="0087028A" w:rsidP="00585B3F">
            <w:pPr>
              <w:spacing w:beforeLines="40" w:before="96" w:afterLines="40" w:after="96"/>
              <w:ind w:left="0" w:firstLine="0"/>
              <w:jc w:val="left"/>
            </w:pPr>
            <w:r>
              <w:t>New DPC9 (and associated definitions) added to implement the Demand Connexion Code.</w:t>
            </w:r>
          </w:p>
        </w:tc>
      </w:tr>
      <w:tr w:rsidR="0065391D" w:rsidRPr="00A25C10" w14:paraId="211F08F5" w14:textId="77777777" w:rsidTr="00F87D72">
        <w:tc>
          <w:tcPr>
            <w:tcW w:w="959" w:type="dxa"/>
            <w:tcBorders>
              <w:top w:val="single" w:sz="4" w:space="0" w:color="auto"/>
              <w:left w:val="single" w:sz="4" w:space="0" w:color="auto"/>
              <w:bottom w:val="single" w:sz="4" w:space="0" w:color="auto"/>
              <w:right w:val="single" w:sz="4" w:space="0" w:color="auto"/>
            </w:tcBorders>
          </w:tcPr>
          <w:p w14:paraId="137C5A66" w14:textId="382D3B27" w:rsidR="0065391D" w:rsidRDefault="0065391D" w:rsidP="00585B3F">
            <w:pPr>
              <w:spacing w:beforeLines="40" w:before="96" w:afterLines="40" w:after="96"/>
              <w:ind w:left="0" w:firstLine="0"/>
              <w:jc w:val="center"/>
            </w:pPr>
            <w:r>
              <w:t>35</w:t>
            </w:r>
          </w:p>
        </w:tc>
        <w:tc>
          <w:tcPr>
            <w:tcW w:w="1483" w:type="dxa"/>
            <w:tcBorders>
              <w:top w:val="single" w:sz="4" w:space="0" w:color="auto"/>
              <w:left w:val="single" w:sz="4" w:space="0" w:color="auto"/>
              <w:bottom w:val="single" w:sz="4" w:space="0" w:color="auto"/>
              <w:right w:val="single" w:sz="4" w:space="0" w:color="auto"/>
            </w:tcBorders>
          </w:tcPr>
          <w:p w14:paraId="24A4A6E4" w14:textId="470F60EE" w:rsidR="0065391D" w:rsidRDefault="0065391D" w:rsidP="00585B3F">
            <w:pPr>
              <w:spacing w:beforeLines="40" w:before="96" w:afterLines="40" w:after="96"/>
              <w:ind w:left="0" w:firstLine="0"/>
              <w:jc w:val="center"/>
            </w:pPr>
            <w:r>
              <w:t>08/11/18</w:t>
            </w:r>
          </w:p>
        </w:tc>
        <w:tc>
          <w:tcPr>
            <w:tcW w:w="6880" w:type="dxa"/>
            <w:tcBorders>
              <w:top w:val="single" w:sz="4" w:space="0" w:color="auto"/>
              <w:left w:val="single" w:sz="4" w:space="0" w:color="auto"/>
              <w:bottom w:val="single" w:sz="4" w:space="0" w:color="auto"/>
              <w:right w:val="single" w:sz="4" w:space="0" w:color="auto"/>
            </w:tcBorders>
          </w:tcPr>
          <w:p w14:paraId="5BA341C5" w14:textId="0252F135" w:rsidR="0065391D" w:rsidRDefault="0065391D" w:rsidP="00585B3F">
            <w:pPr>
              <w:spacing w:beforeLines="40" w:before="96" w:afterLines="40" w:after="96"/>
              <w:ind w:left="0" w:firstLine="0"/>
              <w:jc w:val="left"/>
            </w:pPr>
            <w:r>
              <w:t xml:space="preserve">Update to Annex 1 to </w:t>
            </w:r>
            <w:r w:rsidR="00CE42BB">
              <w:t>include new references to EREC S34 Issue 2 and TS 41-24 Issue 2</w:t>
            </w:r>
            <w:r w:rsidR="00967857">
              <w:t>.</w:t>
            </w:r>
          </w:p>
        </w:tc>
      </w:tr>
      <w:tr w:rsidR="00D565DD" w:rsidRPr="00A25C10" w14:paraId="2E4D2272" w14:textId="77777777" w:rsidTr="00F87D72">
        <w:tc>
          <w:tcPr>
            <w:tcW w:w="959" w:type="dxa"/>
            <w:tcBorders>
              <w:top w:val="single" w:sz="4" w:space="0" w:color="auto"/>
              <w:left w:val="single" w:sz="4" w:space="0" w:color="auto"/>
              <w:bottom w:val="single" w:sz="4" w:space="0" w:color="auto"/>
              <w:right w:val="single" w:sz="4" w:space="0" w:color="auto"/>
            </w:tcBorders>
          </w:tcPr>
          <w:p w14:paraId="5DFD02C3" w14:textId="0F7F06C8" w:rsidR="00D565DD" w:rsidRDefault="00D565DD" w:rsidP="00585B3F">
            <w:pPr>
              <w:spacing w:beforeLines="40" w:before="96" w:afterLines="40" w:after="96"/>
              <w:ind w:left="0" w:firstLine="0"/>
              <w:jc w:val="center"/>
            </w:pPr>
            <w:r>
              <w:t>36</w:t>
            </w:r>
          </w:p>
        </w:tc>
        <w:tc>
          <w:tcPr>
            <w:tcW w:w="1483" w:type="dxa"/>
            <w:tcBorders>
              <w:top w:val="single" w:sz="4" w:space="0" w:color="auto"/>
              <w:left w:val="single" w:sz="4" w:space="0" w:color="auto"/>
              <w:bottom w:val="single" w:sz="4" w:space="0" w:color="auto"/>
              <w:right w:val="single" w:sz="4" w:space="0" w:color="auto"/>
            </w:tcBorders>
          </w:tcPr>
          <w:p w14:paraId="4E5FEB8C" w14:textId="1D044D5D" w:rsidR="00D565DD" w:rsidRDefault="00D565DD" w:rsidP="00585B3F">
            <w:pPr>
              <w:spacing w:beforeLines="40" w:before="96" w:afterLines="40" w:after="96"/>
              <w:ind w:left="0" w:firstLine="0"/>
              <w:jc w:val="center"/>
            </w:pPr>
            <w:r>
              <w:t>10/12/18</w:t>
            </w:r>
          </w:p>
        </w:tc>
        <w:tc>
          <w:tcPr>
            <w:tcW w:w="6880" w:type="dxa"/>
            <w:tcBorders>
              <w:top w:val="single" w:sz="4" w:space="0" w:color="auto"/>
              <w:left w:val="single" w:sz="4" w:space="0" w:color="auto"/>
              <w:bottom w:val="single" w:sz="4" w:space="0" w:color="auto"/>
              <w:right w:val="single" w:sz="4" w:space="0" w:color="auto"/>
            </w:tcBorders>
          </w:tcPr>
          <w:p w14:paraId="50DC4B9A" w14:textId="35923242" w:rsidR="00D565DD" w:rsidRDefault="00D565DD" w:rsidP="00585B3F">
            <w:pPr>
              <w:spacing w:beforeLines="40" w:before="96" w:afterLines="40" w:after="96"/>
              <w:ind w:left="0" w:firstLine="0"/>
              <w:jc w:val="left"/>
            </w:pPr>
            <w:r>
              <w:t xml:space="preserve">Updated to include </w:t>
            </w:r>
            <w:r w:rsidR="008F5EB0">
              <w:t xml:space="preserve">new </w:t>
            </w:r>
            <w:r>
              <w:t xml:space="preserve">references to </w:t>
            </w:r>
            <w:r w:rsidR="008F5EB0">
              <w:t xml:space="preserve">EREC G98 Issue 1 Amendment 2 and to EREC G99 Issue 1 </w:t>
            </w:r>
            <w:proofErr w:type="spellStart"/>
            <w:r w:rsidR="008F5EB0">
              <w:t>Amendmenet</w:t>
            </w:r>
            <w:proofErr w:type="spellEnd"/>
            <w:r w:rsidR="008F5EB0">
              <w:t xml:space="preserve"> 3.</w:t>
            </w:r>
          </w:p>
        </w:tc>
      </w:tr>
      <w:tr w:rsidR="00CB3577" w:rsidRPr="00A25C10" w14:paraId="6A2BB8A1" w14:textId="77777777" w:rsidTr="00F87D72">
        <w:tc>
          <w:tcPr>
            <w:tcW w:w="959" w:type="dxa"/>
            <w:tcBorders>
              <w:top w:val="single" w:sz="4" w:space="0" w:color="auto"/>
              <w:left w:val="single" w:sz="4" w:space="0" w:color="auto"/>
              <w:bottom w:val="single" w:sz="4" w:space="0" w:color="auto"/>
              <w:right w:val="single" w:sz="4" w:space="0" w:color="auto"/>
            </w:tcBorders>
          </w:tcPr>
          <w:p w14:paraId="46E33920" w14:textId="23A21407" w:rsidR="00CB3577" w:rsidRDefault="00CB3577" w:rsidP="00CB3577">
            <w:pPr>
              <w:spacing w:beforeLines="40" w:before="96" w:afterLines="40" w:after="96"/>
              <w:ind w:left="0" w:firstLine="0"/>
              <w:jc w:val="center"/>
            </w:pPr>
            <w:r>
              <w:t>37</w:t>
            </w:r>
          </w:p>
        </w:tc>
        <w:tc>
          <w:tcPr>
            <w:tcW w:w="1483" w:type="dxa"/>
            <w:tcBorders>
              <w:top w:val="single" w:sz="4" w:space="0" w:color="auto"/>
              <w:left w:val="single" w:sz="4" w:space="0" w:color="auto"/>
              <w:bottom w:val="single" w:sz="4" w:space="0" w:color="auto"/>
              <w:right w:val="single" w:sz="4" w:space="0" w:color="auto"/>
            </w:tcBorders>
          </w:tcPr>
          <w:p w14:paraId="16135572" w14:textId="2D0464D2" w:rsidR="00CB3577" w:rsidRDefault="00CB3577" w:rsidP="00CB3577">
            <w:pPr>
              <w:spacing w:beforeLines="40" w:before="96" w:afterLines="40" w:after="96"/>
              <w:ind w:left="0" w:firstLine="0"/>
              <w:jc w:val="center"/>
            </w:pPr>
            <w:r>
              <w:t>14/03/19</w:t>
            </w:r>
          </w:p>
        </w:tc>
        <w:tc>
          <w:tcPr>
            <w:tcW w:w="6880" w:type="dxa"/>
            <w:tcBorders>
              <w:top w:val="single" w:sz="4" w:space="0" w:color="auto"/>
              <w:left w:val="single" w:sz="4" w:space="0" w:color="auto"/>
              <w:bottom w:val="single" w:sz="4" w:space="0" w:color="auto"/>
              <w:right w:val="single" w:sz="4" w:space="0" w:color="auto"/>
            </w:tcBorders>
          </w:tcPr>
          <w:p w14:paraId="2E494BD4" w14:textId="77777777" w:rsidR="00CB3577" w:rsidRDefault="00CB3577" w:rsidP="00CB3577">
            <w:pPr>
              <w:spacing w:beforeLines="40" w:before="96" w:afterLines="40" w:after="96"/>
              <w:ind w:left="0" w:firstLine="0"/>
              <w:jc w:val="left"/>
            </w:pPr>
            <w:r>
              <w:t>Update references in Annex 1 to EREC G83 and EREC G98. Consequential modification to Guidance Note 2.</w:t>
            </w:r>
          </w:p>
          <w:p w14:paraId="7EC1C190" w14:textId="4CEEE160" w:rsidR="00CB3577" w:rsidRDefault="00CB3577" w:rsidP="00CB3577">
            <w:pPr>
              <w:spacing w:beforeLines="40" w:before="96" w:afterLines="40" w:after="96"/>
              <w:ind w:left="0" w:firstLine="0"/>
              <w:jc w:val="left"/>
            </w:pPr>
            <w:r>
              <w:t>New clause DPC 8.3.2 implementing reciprocal data rights for Users as required by KORRR article 5.</w:t>
            </w:r>
          </w:p>
        </w:tc>
      </w:tr>
      <w:tr w:rsidR="00CB3577" w:rsidRPr="00A25C10" w14:paraId="51F571D6" w14:textId="77777777" w:rsidTr="00F87D72">
        <w:tc>
          <w:tcPr>
            <w:tcW w:w="959" w:type="dxa"/>
            <w:tcBorders>
              <w:top w:val="single" w:sz="4" w:space="0" w:color="auto"/>
              <w:left w:val="single" w:sz="4" w:space="0" w:color="auto"/>
              <w:bottom w:val="single" w:sz="4" w:space="0" w:color="auto"/>
              <w:right w:val="single" w:sz="4" w:space="0" w:color="auto"/>
            </w:tcBorders>
          </w:tcPr>
          <w:p w14:paraId="33A5B6D0" w14:textId="60119AA8" w:rsidR="00CB3577" w:rsidRDefault="00CB3577" w:rsidP="00CB3577">
            <w:pPr>
              <w:spacing w:beforeLines="40" w:before="96" w:afterLines="40" w:after="96"/>
              <w:ind w:left="0" w:firstLine="0"/>
              <w:jc w:val="center"/>
            </w:pPr>
            <w:r>
              <w:t>38</w:t>
            </w:r>
          </w:p>
        </w:tc>
        <w:tc>
          <w:tcPr>
            <w:tcW w:w="1483" w:type="dxa"/>
            <w:tcBorders>
              <w:top w:val="single" w:sz="4" w:space="0" w:color="auto"/>
              <w:left w:val="single" w:sz="4" w:space="0" w:color="auto"/>
              <w:bottom w:val="single" w:sz="4" w:space="0" w:color="auto"/>
              <w:right w:val="single" w:sz="4" w:space="0" w:color="auto"/>
            </w:tcBorders>
          </w:tcPr>
          <w:p w14:paraId="77632A4B" w14:textId="203E7AF7" w:rsidR="00CB3577" w:rsidRDefault="00CB3577" w:rsidP="00CB3577">
            <w:pPr>
              <w:spacing w:beforeLines="40" w:before="96" w:afterLines="40" w:after="96"/>
              <w:ind w:left="0" w:firstLine="0"/>
              <w:jc w:val="center"/>
            </w:pPr>
            <w:r>
              <w:t>01/04/19</w:t>
            </w:r>
          </w:p>
        </w:tc>
        <w:tc>
          <w:tcPr>
            <w:tcW w:w="6880" w:type="dxa"/>
            <w:tcBorders>
              <w:top w:val="single" w:sz="4" w:space="0" w:color="auto"/>
              <w:left w:val="single" w:sz="4" w:space="0" w:color="auto"/>
              <w:bottom w:val="single" w:sz="4" w:space="0" w:color="auto"/>
              <w:right w:val="single" w:sz="4" w:space="0" w:color="auto"/>
            </w:tcBorders>
          </w:tcPr>
          <w:p w14:paraId="325A6C31" w14:textId="5910FBBC" w:rsidR="00CB3577" w:rsidRDefault="00CB3577" w:rsidP="00CB3577">
            <w:pPr>
              <w:spacing w:beforeLines="40" w:before="96" w:afterLines="40" w:after="96"/>
              <w:ind w:left="0" w:firstLine="0"/>
              <w:jc w:val="left"/>
            </w:pPr>
            <w:r>
              <w:t xml:space="preserve">NGC replaced with NGESO or NGET as appropriate, reflecting the separation of National Grid’s transmission </w:t>
            </w:r>
            <w:proofErr w:type="spellStart"/>
            <w:r>
              <w:t>lience</w:t>
            </w:r>
            <w:proofErr w:type="spellEnd"/>
            <w:r>
              <w:t xml:space="preserve"> into system operator and transmission asset owner.</w:t>
            </w:r>
          </w:p>
        </w:tc>
      </w:tr>
      <w:tr w:rsidR="00AD2A1B" w:rsidRPr="00A25C10" w14:paraId="00F353F7" w14:textId="77777777" w:rsidTr="00F87D72">
        <w:tc>
          <w:tcPr>
            <w:tcW w:w="959" w:type="dxa"/>
            <w:tcBorders>
              <w:top w:val="single" w:sz="4" w:space="0" w:color="auto"/>
              <w:left w:val="single" w:sz="4" w:space="0" w:color="auto"/>
              <w:bottom w:val="single" w:sz="4" w:space="0" w:color="auto"/>
              <w:right w:val="single" w:sz="4" w:space="0" w:color="auto"/>
            </w:tcBorders>
          </w:tcPr>
          <w:p w14:paraId="5E62BB8F" w14:textId="11E8CE40" w:rsidR="00AD2A1B" w:rsidRDefault="00AD2A1B" w:rsidP="00CB3577">
            <w:pPr>
              <w:spacing w:beforeLines="40" w:before="96" w:afterLines="40" w:after="96"/>
              <w:ind w:left="0" w:firstLine="0"/>
              <w:jc w:val="center"/>
            </w:pPr>
            <w:r>
              <w:t>39</w:t>
            </w:r>
          </w:p>
        </w:tc>
        <w:tc>
          <w:tcPr>
            <w:tcW w:w="1483" w:type="dxa"/>
            <w:tcBorders>
              <w:top w:val="single" w:sz="4" w:space="0" w:color="auto"/>
              <w:left w:val="single" w:sz="4" w:space="0" w:color="auto"/>
              <w:bottom w:val="single" w:sz="4" w:space="0" w:color="auto"/>
              <w:right w:val="single" w:sz="4" w:space="0" w:color="auto"/>
            </w:tcBorders>
          </w:tcPr>
          <w:p w14:paraId="0CC2549D" w14:textId="2B3D247A" w:rsidR="00AD2A1B" w:rsidRDefault="00AD2A1B" w:rsidP="00CB3577">
            <w:pPr>
              <w:spacing w:beforeLines="40" w:before="96" w:afterLines="40" w:after="96"/>
              <w:ind w:left="0" w:firstLine="0"/>
              <w:jc w:val="center"/>
            </w:pPr>
            <w:r>
              <w:t>23/05/19</w:t>
            </w:r>
          </w:p>
        </w:tc>
        <w:tc>
          <w:tcPr>
            <w:tcW w:w="6880" w:type="dxa"/>
            <w:tcBorders>
              <w:top w:val="single" w:sz="4" w:space="0" w:color="auto"/>
              <w:left w:val="single" w:sz="4" w:space="0" w:color="auto"/>
              <w:bottom w:val="single" w:sz="4" w:space="0" w:color="auto"/>
              <w:right w:val="single" w:sz="4" w:space="0" w:color="auto"/>
            </w:tcBorders>
          </w:tcPr>
          <w:p w14:paraId="007BA0C0" w14:textId="5C955DA5" w:rsidR="00AD2A1B" w:rsidRDefault="00AD2A1B" w:rsidP="00AD2A1B">
            <w:pPr>
              <w:spacing w:beforeLines="40" w:before="96" w:afterLines="40" w:after="96"/>
              <w:ind w:left="0" w:firstLine="0"/>
              <w:jc w:val="left"/>
            </w:pPr>
            <w:r>
              <w:t>Update to reflect modification to ER</w:t>
            </w:r>
            <w:r w:rsidR="00DC233E">
              <w:t>EC</w:t>
            </w:r>
            <w:r>
              <w:t xml:space="preserve"> P28. </w:t>
            </w:r>
          </w:p>
          <w:p w14:paraId="21D28885" w14:textId="77777777" w:rsidR="00AD2A1B" w:rsidRDefault="00AD2A1B" w:rsidP="00B77034">
            <w:pPr>
              <w:pStyle w:val="ListParagraph"/>
              <w:numPr>
                <w:ilvl w:val="0"/>
                <w:numId w:val="63"/>
              </w:numPr>
              <w:spacing w:beforeLines="40" w:before="96" w:afterLines="40" w:after="96"/>
            </w:pPr>
            <w:r>
              <w:t xml:space="preserve">Annex 1 - Qualifying Standards </w:t>
            </w:r>
          </w:p>
          <w:p w14:paraId="24CC1496" w14:textId="77777777" w:rsidR="00AD2A1B" w:rsidRDefault="00AD2A1B" w:rsidP="00B77034">
            <w:pPr>
              <w:pStyle w:val="ListParagraph"/>
              <w:numPr>
                <w:ilvl w:val="0"/>
                <w:numId w:val="63"/>
              </w:numPr>
              <w:spacing w:beforeLines="40" w:before="96" w:afterLines="40" w:after="96"/>
            </w:pPr>
            <w:r>
              <w:lastRenderedPageBreak/>
              <w:t>DPC4.2.3.2 – Voltage Disturbances</w:t>
            </w:r>
          </w:p>
          <w:p w14:paraId="1634C196" w14:textId="47458861" w:rsidR="00AD2A1B" w:rsidRDefault="00AD2A1B" w:rsidP="00B77034">
            <w:pPr>
              <w:pStyle w:val="ListParagraph"/>
              <w:numPr>
                <w:ilvl w:val="0"/>
                <w:numId w:val="63"/>
              </w:numPr>
              <w:spacing w:beforeLines="40" w:before="96" w:afterLines="40" w:after="96"/>
            </w:pPr>
            <w:r>
              <w:t>DPC4.2.3.3 – Voltage Step Changes</w:t>
            </w:r>
          </w:p>
        </w:tc>
      </w:tr>
      <w:tr w:rsidR="00480F92" w:rsidRPr="00A25C10" w14:paraId="717E3E42" w14:textId="77777777" w:rsidTr="00F87D72">
        <w:tc>
          <w:tcPr>
            <w:tcW w:w="959" w:type="dxa"/>
            <w:tcBorders>
              <w:top w:val="single" w:sz="4" w:space="0" w:color="auto"/>
              <w:left w:val="single" w:sz="4" w:space="0" w:color="auto"/>
              <w:bottom w:val="single" w:sz="4" w:space="0" w:color="auto"/>
              <w:right w:val="single" w:sz="4" w:space="0" w:color="auto"/>
            </w:tcBorders>
          </w:tcPr>
          <w:p w14:paraId="34FAFBC1" w14:textId="416C0D92" w:rsidR="00480F92" w:rsidRDefault="000D25F0" w:rsidP="00CB3577">
            <w:pPr>
              <w:spacing w:beforeLines="40" w:before="96" w:afterLines="40" w:after="96"/>
              <w:ind w:left="0" w:firstLine="0"/>
              <w:jc w:val="center"/>
            </w:pPr>
            <w:r>
              <w:lastRenderedPageBreak/>
              <w:t>40</w:t>
            </w:r>
          </w:p>
        </w:tc>
        <w:tc>
          <w:tcPr>
            <w:tcW w:w="1483" w:type="dxa"/>
            <w:tcBorders>
              <w:top w:val="single" w:sz="4" w:space="0" w:color="auto"/>
              <w:left w:val="single" w:sz="4" w:space="0" w:color="auto"/>
              <w:bottom w:val="single" w:sz="4" w:space="0" w:color="auto"/>
              <w:right w:val="single" w:sz="4" w:space="0" w:color="auto"/>
            </w:tcBorders>
          </w:tcPr>
          <w:p w14:paraId="1B98F94D" w14:textId="1BDA6C9D" w:rsidR="00480F92" w:rsidRDefault="000D25F0" w:rsidP="00CB3577">
            <w:pPr>
              <w:spacing w:beforeLines="40" w:before="96" w:afterLines="40" w:after="96"/>
              <w:ind w:left="0" w:firstLine="0"/>
              <w:jc w:val="center"/>
            </w:pPr>
            <w:r>
              <w:t>16/06/19</w:t>
            </w:r>
          </w:p>
        </w:tc>
        <w:tc>
          <w:tcPr>
            <w:tcW w:w="6880" w:type="dxa"/>
            <w:tcBorders>
              <w:top w:val="single" w:sz="4" w:space="0" w:color="auto"/>
              <w:left w:val="single" w:sz="4" w:space="0" w:color="auto"/>
              <w:bottom w:val="single" w:sz="4" w:space="0" w:color="auto"/>
              <w:right w:val="single" w:sz="4" w:space="0" w:color="auto"/>
            </w:tcBorders>
          </w:tcPr>
          <w:p w14:paraId="56A0CA50" w14:textId="25379ACA" w:rsidR="00480F92" w:rsidRDefault="00594EAA" w:rsidP="00AD2A1B">
            <w:pPr>
              <w:spacing w:beforeLines="40" w:before="96" w:afterLines="40" w:after="96"/>
              <w:ind w:left="0" w:firstLine="0"/>
              <w:jc w:val="left"/>
            </w:pPr>
            <w:r>
              <w:t>Annex 1 u</w:t>
            </w:r>
            <w:r w:rsidR="000D25F0">
              <w:t xml:space="preserve">pdated to reflect new versions of </w:t>
            </w:r>
            <w:r w:rsidR="00DC233E">
              <w:t>ERECs G59, G83, G98, and G99</w:t>
            </w:r>
            <w:r w:rsidR="005A4D3E">
              <w:t xml:space="preserve">.  </w:t>
            </w:r>
          </w:p>
        </w:tc>
      </w:tr>
      <w:tr w:rsidR="00DF4770" w:rsidRPr="00A25C10" w14:paraId="0B75A3F2" w14:textId="77777777" w:rsidTr="00F87D72">
        <w:tc>
          <w:tcPr>
            <w:tcW w:w="959" w:type="dxa"/>
            <w:tcBorders>
              <w:top w:val="single" w:sz="4" w:space="0" w:color="auto"/>
              <w:left w:val="single" w:sz="4" w:space="0" w:color="auto"/>
              <w:bottom w:val="single" w:sz="4" w:space="0" w:color="auto"/>
              <w:right w:val="single" w:sz="4" w:space="0" w:color="auto"/>
            </w:tcBorders>
          </w:tcPr>
          <w:p w14:paraId="2D1FBCF2" w14:textId="3B1F4279" w:rsidR="00DF4770" w:rsidRDefault="00DF4770" w:rsidP="00CB3577">
            <w:pPr>
              <w:spacing w:beforeLines="40" w:before="96" w:afterLines="40" w:after="96"/>
              <w:ind w:left="0" w:firstLine="0"/>
              <w:jc w:val="center"/>
            </w:pPr>
            <w:r>
              <w:t>41</w:t>
            </w:r>
          </w:p>
        </w:tc>
        <w:tc>
          <w:tcPr>
            <w:tcW w:w="1483" w:type="dxa"/>
            <w:tcBorders>
              <w:top w:val="single" w:sz="4" w:space="0" w:color="auto"/>
              <w:left w:val="single" w:sz="4" w:space="0" w:color="auto"/>
              <w:bottom w:val="single" w:sz="4" w:space="0" w:color="auto"/>
              <w:right w:val="single" w:sz="4" w:space="0" w:color="auto"/>
            </w:tcBorders>
          </w:tcPr>
          <w:p w14:paraId="35A05167" w14:textId="3945E157" w:rsidR="00DF4770" w:rsidRDefault="00DF4770" w:rsidP="00CB3577">
            <w:pPr>
              <w:spacing w:beforeLines="40" w:before="96" w:afterLines="40" w:after="96"/>
              <w:ind w:left="0" w:firstLine="0"/>
              <w:jc w:val="center"/>
            </w:pPr>
            <w:r>
              <w:t>10/08/19</w:t>
            </w:r>
          </w:p>
        </w:tc>
        <w:tc>
          <w:tcPr>
            <w:tcW w:w="6880" w:type="dxa"/>
            <w:tcBorders>
              <w:top w:val="single" w:sz="4" w:space="0" w:color="auto"/>
              <w:left w:val="single" w:sz="4" w:space="0" w:color="auto"/>
              <w:bottom w:val="single" w:sz="4" w:space="0" w:color="auto"/>
              <w:right w:val="single" w:sz="4" w:space="0" w:color="auto"/>
            </w:tcBorders>
          </w:tcPr>
          <w:p w14:paraId="3A03D4D5" w14:textId="77777777" w:rsidR="00DF4770" w:rsidRDefault="00DF4770" w:rsidP="00DF4770">
            <w:pPr>
              <w:spacing w:beforeLines="40" w:before="96" w:afterLines="40" w:after="96"/>
              <w:ind w:left="0" w:firstLine="0"/>
              <w:jc w:val="left"/>
            </w:pPr>
            <w:r>
              <w:t xml:space="preserve">Update to Annex 1 to replace ER P2/6 with EREC P2/7. Consequential removal of Guidance Note 1. </w:t>
            </w:r>
          </w:p>
          <w:p w14:paraId="4008C639" w14:textId="77777777" w:rsidR="00DF4770" w:rsidRDefault="00DF4770" w:rsidP="00DF4770">
            <w:pPr>
              <w:spacing w:beforeLines="40" w:before="96" w:afterLines="40" w:after="96"/>
              <w:ind w:left="0" w:firstLine="0"/>
              <w:jc w:val="left"/>
            </w:pPr>
            <w:r>
              <w:t>Update of Annex 2 to replace ETR 130 with EREP 130.</w:t>
            </w:r>
          </w:p>
          <w:p w14:paraId="2BA94031" w14:textId="77777777" w:rsidR="00DF4770" w:rsidRDefault="00DF4770" w:rsidP="00DF4770">
            <w:pPr>
              <w:spacing w:beforeLines="40" w:before="96" w:afterLines="40" w:after="96"/>
              <w:ind w:left="0" w:firstLine="0"/>
              <w:jc w:val="left"/>
            </w:pPr>
            <w:r>
              <w:t>Both updates include the following consequential changes:</w:t>
            </w:r>
          </w:p>
          <w:p w14:paraId="17105638" w14:textId="77777777" w:rsidR="00DF4770" w:rsidRDefault="00DF4770" w:rsidP="00B77034">
            <w:pPr>
              <w:pStyle w:val="ListParagraph"/>
              <w:numPr>
                <w:ilvl w:val="0"/>
                <w:numId w:val="64"/>
              </w:numPr>
              <w:spacing w:beforeLines="40" w:before="96" w:afterLines="40" w:after="96"/>
            </w:pPr>
            <w:r>
              <w:t>Clarifying EREC P2 as being a standard defining the security of supply that is to be achieved and EREP 130 the guidance as how this is achieved.</w:t>
            </w:r>
          </w:p>
          <w:p w14:paraId="68C86195" w14:textId="77777777" w:rsidR="00DF4770" w:rsidRDefault="00DF4770" w:rsidP="00B77034">
            <w:pPr>
              <w:pStyle w:val="ListParagraph"/>
              <w:numPr>
                <w:ilvl w:val="0"/>
                <w:numId w:val="64"/>
              </w:numPr>
              <w:spacing w:beforeLines="40" w:before="96" w:afterLines="40" w:after="96"/>
            </w:pPr>
            <w:r>
              <w:t xml:space="preserve">Formally incorporating Distributed Energy Resources (DER) into EREC P2 and EREP 130; </w:t>
            </w:r>
          </w:p>
          <w:p w14:paraId="6A5476A8" w14:textId="77777777" w:rsidR="00DF4770" w:rsidRDefault="00DF4770" w:rsidP="00B77034">
            <w:pPr>
              <w:pStyle w:val="ListParagraph"/>
              <w:numPr>
                <w:ilvl w:val="0"/>
                <w:numId w:val="64"/>
              </w:numPr>
              <w:spacing w:beforeLines="40" w:before="96" w:afterLines="40" w:after="96"/>
            </w:pPr>
            <w:r>
              <w:t xml:space="preserve">Removal of F-Factors and other tables associated with assessing the security contribution from Distributed Generation from EREC P2 whilst retaining and updating in EREP 130; </w:t>
            </w:r>
          </w:p>
          <w:p w14:paraId="4558E997" w14:textId="77777777" w:rsidR="00DF4770" w:rsidRDefault="00DF4770" w:rsidP="00B77034">
            <w:pPr>
              <w:pStyle w:val="ListParagraph"/>
              <w:numPr>
                <w:ilvl w:val="0"/>
                <w:numId w:val="64"/>
              </w:numPr>
              <w:spacing w:beforeLines="40" w:before="96" w:afterLines="40" w:after="96"/>
            </w:pPr>
            <w:r>
              <w:t xml:space="preserve">Refreshing the definition of demand to appropriately include consideration and treatment of flexible resources such as Distributed Generation (DG) and Demand Side Response (DSR); and </w:t>
            </w:r>
          </w:p>
          <w:p w14:paraId="625FACD0" w14:textId="7F062888" w:rsidR="00DF4770" w:rsidRDefault="00DF4770" w:rsidP="00B77034">
            <w:pPr>
              <w:pStyle w:val="ListParagraph"/>
              <w:numPr>
                <w:ilvl w:val="0"/>
                <w:numId w:val="64"/>
              </w:numPr>
              <w:spacing w:beforeLines="40" w:before="96" w:afterLines="40" w:after="96"/>
            </w:pPr>
            <w:r>
              <w:t>Specifically excluding the security of supply to DG installations from the scope of EREC P2 as justified by the consortiums analysis and findings.</w:t>
            </w:r>
          </w:p>
        </w:tc>
      </w:tr>
      <w:tr w:rsidR="00A1190B" w:rsidRPr="00A25C10" w14:paraId="3F564F43" w14:textId="77777777" w:rsidTr="00F87D72">
        <w:tc>
          <w:tcPr>
            <w:tcW w:w="959" w:type="dxa"/>
            <w:tcBorders>
              <w:top w:val="single" w:sz="4" w:space="0" w:color="auto"/>
              <w:left w:val="single" w:sz="4" w:space="0" w:color="auto"/>
              <w:bottom w:val="single" w:sz="4" w:space="0" w:color="auto"/>
              <w:right w:val="single" w:sz="4" w:space="0" w:color="auto"/>
            </w:tcBorders>
          </w:tcPr>
          <w:p w14:paraId="6983A79A" w14:textId="3FAC8771" w:rsidR="00A1190B" w:rsidRDefault="00A1190B" w:rsidP="00CB3577">
            <w:pPr>
              <w:spacing w:beforeLines="40" w:before="96" w:afterLines="40" w:after="96"/>
              <w:ind w:left="0" w:firstLine="0"/>
              <w:jc w:val="center"/>
            </w:pPr>
            <w:r>
              <w:t>42</w:t>
            </w:r>
          </w:p>
        </w:tc>
        <w:tc>
          <w:tcPr>
            <w:tcW w:w="1483" w:type="dxa"/>
            <w:tcBorders>
              <w:top w:val="single" w:sz="4" w:space="0" w:color="auto"/>
              <w:left w:val="single" w:sz="4" w:space="0" w:color="auto"/>
              <w:bottom w:val="single" w:sz="4" w:space="0" w:color="auto"/>
              <w:right w:val="single" w:sz="4" w:space="0" w:color="auto"/>
            </w:tcBorders>
          </w:tcPr>
          <w:p w14:paraId="7AC1ADB0" w14:textId="1ED07F33" w:rsidR="00A1190B" w:rsidRDefault="00A1190B" w:rsidP="00CB3577">
            <w:pPr>
              <w:spacing w:beforeLines="40" w:before="96" w:afterLines="40" w:after="96"/>
              <w:ind w:left="0" w:firstLine="0"/>
              <w:jc w:val="center"/>
            </w:pPr>
            <w:r>
              <w:t>01/09/19</w:t>
            </w:r>
          </w:p>
        </w:tc>
        <w:tc>
          <w:tcPr>
            <w:tcW w:w="6880" w:type="dxa"/>
            <w:tcBorders>
              <w:top w:val="single" w:sz="4" w:space="0" w:color="auto"/>
              <w:left w:val="single" w:sz="4" w:space="0" w:color="auto"/>
              <w:bottom w:val="single" w:sz="4" w:space="0" w:color="auto"/>
              <w:right w:val="single" w:sz="4" w:space="0" w:color="auto"/>
            </w:tcBorders>
          </w:tcPr>
          <w:p w14:paraId="7331249B" w14:textId="13615409" w:rsidR="00A1190B" w:rsidRDefault="007D3236" w:rsidP="00DF4770">
            <w:pPr>
              <w:spacing w:beforeLines="40" w:before="96" w:afterLines="40" w:after="96"/>
              <w:ind w:left="0" w:firstLine="0"/>
              <w:jc w:val="left"/>
            </w:pPr>
            <w:r>
              <w:t>Update reference to EREC G59/3-7 and EREC G83/3-5</w:t>
            </w:r>
            <w:r w:rsidR="00A1190B" w:rsidRPr="00A1190B">
              <w:t xml:space="preserve"> in Annex 1 and consequential amendments in GN2, DPC7.2.1, DPC7.4.9.2.</w:t>
            </w:r>
          </w:p>
        </w:tc>
      </w:tr>
      <w:tr w:rsidR="006F6224" w:rsidRPr="00A25C10" w14:paraId="3C300D48" w14:textId="77777777" w:rsidTr="00F87D72">
        <w:tc>
          <w:tcPr>
            <w:tcW w:w="959" w:type="dxa"/>
            <w:tcBorders>
              <w:top w:val="single" w:sz="4" w:space="0" w:color="auto"/>
              <w:left w:val="single" w:sz="4" w:space="0" w:color="auto"/>
              <w:bottom w:val="single" w:sz="4" w:space="0" w:color="auto"/>
              <w:right w:val="single" w:sz="4" w:space="0" w:color="auto"/>
            </w:tcBorders>
          </w:tcPr>
          <w:p w14:paraId="755B4C7E" w14:textId="1A7A61CB" w:rsidR="006F6224" w:rsidRDefault="006F6224" w:rsidP="00CB3577">
            <w:pPr>
              <w:spacing w:beforeLines="40" w:before="96" w:afterLines="40" w:after="96"/>
              <w:ind w:left="0" w:firstLine="0"/>
              <w:jc w:val="center"/>
            </w:pPr>
            <w:r>
              <w:t>43</w:t>
            </w:r>
          </w:p>
        </w:tc>
        <w:tc>
          <w:tcPr>
            <w:tcW w:w="1483" w:type="dxa"/>
            <w:tcBorders>
              <w:top w:val="single" w:sz="4" w:space="0" w:color="auto"/>
              <w:left w:val="single" w:sz="4" w:space="0" w:color="auto"/>
              <w:bottom w:val="single" w:sz="4" w:space="0" w:color="auto"/>
              <w:right w:val="single" w:sz="4" w:space="0" w:color="auto"/>
            </w:tcBorders>
          </w:tcPr>
          <w:p w14:paraId="4A927A61" w14:textId="7764EBBD" w:rsidR="006F6224" w:rsidRDefault="00700AA3" w:rsidP="00CB3577">
            <w:pPr>
              <w:spacing w:beforeLines="40" w:before="96" w:afterLines="40" w:after="96"/>
              <w:ind w:left="0" w:firstLine="0"/>
              <w:jc w:val="center"/>
            </w:pPr>
            <w:r>
              <w:t>14/11/19</w:t>
            </w:r>
          </w:p>
        </w:tc>
        <w:tc>
          <w:tcPr>
            <w:tcW w:w="6880" w:type="dxa"/>
            <w:tcBorders>
              <w:top w:val="single" w:sz="4" w:space="0" w:color="auto"/>
              <w:left w:val="single" w:sz="4" w:space="0" w:color="auto"/>
              <w:bottom w:val="single" w:sz="4" w:space="0" w:color="auto"/>
              <w:right w:val="single" w:sz="4" w:space="0" w:color="auto"/>
            </w:tcBorders>
          </w:tcPr>
          <w:p w14:paraId="706DB7C6" w14:textId="6F6BAFDB" w:rsidR="006F6224" w:rsidRDefault="006F6224" w:rsidP="006F6224">
            <w:pPr>
              <w:spacing w:beforeLines="40" w:before="96" w:afterLines="40" w:after="96"/>
              <w:ind w:left="0" w:firstLine="0"/>
              <w:jc w:val="left"/>
            </w:pPr>
            <w:r>
              <w:t xml:space="preserve">Update reference to EREC G99/1-5 </w:t>
            </w:r>
            <w:r w:rsidRPr="00A1190B">
              <w:t>in Annex 1</w:t>
            </w:r>
          </w:p>
        </w:tc>
      </w:tr>
      <w:tr w:rsidR="00E019DE" w:rsidRPr="00A25C10" w14:paraId="18AFFA31" w14:textId="77777777" w:rsidTr="00F87D72">
        <w:tc>
          <w:tcPr>
            <w:tcW w:w="959" w:type="dxa"/>
            <w:tcBorders>
              <w:top w:val="single" w:sz="4" w:space="0" w:color="auto"/>
              <w:left w:val="single" w:sz="4" w:space="0" w:color="auto"/>
              <w:bottom w:val="single" w:sz="4" w:space="0" w:color="auto"/>
              <w:right w:val="single" w:sz="4" w:space="0" w:color="auto"/>
            </w:tcBorders>
          </w:tcPr>
          <w:p w14:paraId="777A1CA5" w14:textId="402EADE9" w:rsidR="00E019DE" w:rsidRDefault="00E019DE" w:rsidP="00E019DE">
            <w:pPr>
              <w:spacing w:beforeLines="40" w:before="96" w:afterLines="40" w:after="96"/>
              <w:ind w:left="0" w:firstLine="0"/>
              <w:jc w:val="center"/>
            </w:pPr>
            <w:r>
              <w:t>44</w:t>
            </w:r>
          </w:p>
        </w:tc>
        <w:tc>
          <w:tcPr>
            <w:tcW w:w="1483" w:type="dxa"/>
            <w:tcBorders>
              <w:top w:val="single" w:sz="4" w:space="0" w:color="auto"/>
              <w:left w:val="single" w:sz="4" w:space="0" w:color="auto"/>
              <w:bottom w:val="single" w:sz="4" w:space="0" w:color="auto"/>
              <w:right w:val="single" w:sz="4" w:space="0" w:color="auto"/>
            </w:tcBorders>
          </w:tcPr>
          <w:p w14:paraId="22A9CC85" w14:textId="5F59CD02" w:rsidR="00E019DE" w:rsidRDefault="00E019DE" w:rsidP="00E019DE">
            <w:pPr>
              <w:spacing w:beforeLines="40" w:before="96" w:afterLines="40" w:after="96"/>
              <w:ind w:left="0" w:firstLine="0"/>
              <w:jc w:val="center"/>
            </w:pPr>
            <w:r>
              <w:t>09/03/20</w:t>
            </w:r>
          </w:p>
        </w:tc>
        <w:tc>
          <w:tcPr>
            <w:tcW w:w="6880" w:type="dxa"/>
            <w:tcBorders>
              <w:top w:val="single" w:sz="4" w:space="0" w:color="auto"/>
              <w:left w:val="single" w:sz="4" w:space="0" w:color="auto"/>
              <w:bottom w:val="single" w:sz="4" w:space="0" w:color="auto"/>
              <w:right w:val="single" w:sz="4" w:space="0" w:color="auto"/>
            </w:tcBorders>
          </w:tcPr>
          <w:p w14:paraId="6717D76A" w14:textId="216AA474" w:rsidR="00E019DE" w:rsidRDefault="00E019DE" w:rsidP="00E019DE">
            <w:pPr>
              <w:spacing w:beforeLines="40" w:before="96" w:afterLines="40" w:after="96"/>
              <w:ind w:left="0" w:firstLine="0"/>
              <w:jc w:val="left"/>
            </w:pPr>
            <w:r>
              <w:t xml:space="preserve">Update reference to EREC G99/1-6 </w:t>
            </w:r>
            <w:r w:rsidRPr="00A1190B">
              <w:t>in Annex 1</w:t>
            </w:r>
          </w:p>
        </w:tc>
      </w:tr>
      <w:tr w:rsidR="00F005B5" w:rsidRPr="00A25C10" w14:paraId="12E6FE7D" w14:textId="77777777" w:rsidTr="00F87D72">
        <w:tc>
          <w:tcPr>
            <w:tcW w:w="959" w:type="dxa"/>
            <w:tcBorders>
              <w:top w:val="single" w:sz="4" w:space="0" w:color="auto"/>
              <w:left w:val="single" w:sz="4" w:space="0" w:color="auto"/>
              <w:bottom w:val="single" w:sz="4" w:space="0" w:color="auto"/>
              <w:right w:val="single" w:sz="4" w:space="0" w:color="auto"/>
            </w:tcBorders>
          </w:tcPr>
          <w:p w14:paraId="15653260" w14:textId="3564FB7B" w:rsidR="00F005B5" w:rsidRPr="000E7374" w:rsidRDefault="00F005B5" w:rsidP="00E019DE">
            <w:pPr>
              <w:spacing w:beforeLines="40" w:before="96" w:afterLines="40" w:after="96"/>
              <w:ind w:left="0" w:firstLine="0"/>
              <w:jc w:val="center"/>
            </w:pPr>
            <w:r w:rsidRPr="000E7374">
              <w:t>45</w:t>
            </w:r>
          </w:p>
        </w:tc>
        <w:tc>
          <w:tcPr>
            <w:tcW w:w="1483" w:type="dxa"/>
            <w:tcBorders>
              <w:top w:val="single" w:sz="4" w:space="0" w:color="auto"/>
              <w:left w:val="single" w:sz="4" w:space="0" w:color="auto"/>
              <w:bottom w:val="single" w:sz="4" w:space="0" w:color="auto"/>
              <w:right w:val="single" w:sz="4" w:space="0" w:color="auto"/>
            </w:tcBorders>
          </w:tcPr>
          <w:p w14:paraId="664A55A1" w14:textId="5109375D" w:rsidR="00F005B5" w:rsidRPr="000E7374" w:rsidRDefault="00E431E8" w:rsidP="004B1F9B">
            <w:pPr>
              <w:spacing w:beforeLines="40" w:before="96" w:afterLines="40" w:after="96"/>
              <w:ind w:left="0" w:firstLine="0"/>
              <w:jc w:val="center"/>
            </w:pPr>
            <w:r>
              <w:t>1</w:t>
            </w:r>
            <w:r w:rsidR="004B1F9B">
              <w:t>2</w:t>
            </w:r>
            <w:r w:rsidR="00A95D13">
              <w:t>/0</w:t>
            </w:r>
            <w:r w:rsidR="00A15615">
              <w:t>6</w:t>
            </w:r>
            <w:r w:rsidR="00F005B5" w:rsidRPr="000E7374">
              <w:t>/20</w:t>
            </w:r>
          </w:p>
        </w:tc>
        <w:tc>
          <w:tcPr>
            <w:tcW w:w="6880" w:type="dxa"/>
            <w:tcBorders>
              <w:top w:val="single" w:sz="4" w:space="0" w:color="auto"/>
              <w:left w:val="single" w:sz="4" w:space="0" w:color="auto"/>
              <w:bottom w:val="single" w:sz="4" w:space="0" w:color="auto"/>
              <w:right w:val="single" w:sz="4" w:space="0" w:color="auto"/>
            </w:tcBorders>
          </w:tcPr>
          <w:p w14:paraId="026F8DD7" w14:textId="77777777" w:rsidR="00F005B5" w:rsidRPr="00685C70" w:rsidRDefault="00F005B5" w:rsidP="00E019DE">
            <w:pPr>
              <w:spacing w:beforeLines="40" w:before="96" w:afterLines="40" w:after="96"/>
              <w:ind w:left="0" w:firstLine="0"/>
              <w:jc w:val="left"/>
            </w:pPr>
            <w:r w:rsidRPr="000E7374">
              <w:t>Update reference to Engineering Report 131</w:t>
            </w:r>
            <w:r w:rsidR="006B5917" w:rsidRPr="000E7374">
              <w:t xml:space="preserve"> and title</w:t>
            </w:r>
            <w:r w:rsidR="008F0902" w:rsidRPr="00685C70">
              <w:t>.</w:t>
            </w:r>
          </w:p>
          <w:p w14:paraId="74676A52" w14:textId="1CC3003B" w:rsidR="008F0902" w:rsidRPr="00685C70" w:rsidRDefault="008F0902" w:rsidP="00E019DE">
            <w:pPr>
              <w:spacing w:beforeLines="40" w:before="96" w:afterLines="40" w:after="96"/>
              <w:ind w:left="0" w:firstLine="0"/>
              <w:jc w:val="left"/>
            </w:pPr>
            <w:r w:rsidRPr="00685C70">
              <w:t>Reassignment of documents to Annex 1 and Annex 2 classifications</w:t>
            </w:r>
            <w:r w:rsidR="000E7374" w:rsidRPr="00685C70">
              <w:t>;</w:t>
            </w:r>
          </w:p>
          <w:p w14:paraId="18A6548D" w14:textId="699DBC3B" w:rsidR="00A15615" w:rsidRDefault="000E7374" w:rsidP="00E019DE">
            <w:pPr>
              <w:spacing w:beforeLines="40" w:before="96" w:afterLines="40" w:after="96"/>
              <w:ind w:left="0" w:firstLine="0"/>
              <w:jc w:val="left"/>
            </w:pPr>
            <w:r w:rsidRPr="00685C70">
              <w:t>EREP 130 Annex 2 to Annex 1</w:t>
            </w:r>
            <w:r w:rsidR="00E431E8">
              <w:t>.</w:t>
            </w:r>
          </w:p>
          <w:p w14:paraId="4D8E67D2" w14:textId="0E64FD08" w:rsidR="000E7374" w:rsidRDefault="006C7C6A" w:rsidP="00E019DE">
            <w:pPr>
              <w:spacing w:beforeLines="40" w:before="96" w:afterLines="40" w:after="96"/>
              <w:ind w:left="0" w:firstLine="0"/>
              <w:jc w:val="left"/>
            </w:pPr>
            <w:r>
              <w:t xml:space="preserve">EREC S34, TS 41-24, </w:t>
            </w:r>
            <w:r w:rsidR="00E431E8">
              <w:t xml:space="preserve">EREC </w:t>
            </w:r>
            <w:r w:rsidR="000E7374" w:rsidRPr="00685C70">
              <w:t xml:space="preserve">G12 and </w:t>
            </w:r>
            <w:r w:rsidR="00E431E8">
              <w:t xml:space="preserve">EREC </w:t>
            </w:r>
            <w:r w:rsidR="000E7374" w:rsidRPr="00685C70">
              <w:t>P25 Annex 1 to Annex 2</w:t>
            </w:r>
            <w:r w:rsidR="00E431E8">
              <w:t>.</w:t>
            </w:r>
          </w:p>
          <w:p w14:paraId="7434921F" w14:textId="57AC65D3" w:rsidR="00E431E8" w:rsidRDefault="00E431E8" w:rsidP="00E019DE">
            <w:pPr>
              <w:spacing w:beforeLines="40" w:before="96" w:afterLines="40" w:after="96"/>
              <w:ind w:left="0" w:firstLine="0"/>
              <w:jc w:val="left"/>
            </w:pPr>
            <w:r>
              <w:t xml:space="preserve">Updated the cross </w:t>
            </w:r>
            <w:proofErr w:type="spellStart"/>
            <w:r>
              <w:t>referning</w:t>
            </w:r>
            <w:proofErr w:type="spellEnd"/>
            <w:r>
              <w:t xml:space="preserve"> in the text to the Annexes.</w:t>
            </w:r>
          </w:p>
          <w:p w14:paraId="4CC3E9A3" w14:textId="41A2B487" w:rsidR="00A15615" w:rsidRPr="000E7374" w:rsidRDefault="00A15615" w:rsidP="00A15615">
            <w:pPr>
              <w:spacing w:beforeLines="40" w:before="96" w:afterLines="40" w:after="96"/>
              <w:ind w:left="0" w:firstLine="0"/>
              <w:jc w:val="left"/>
            </w:pPr>
            <w:r>
              <w:t>Update reference to EREC G5/5 from G5/4.</w:t>
            </w:r>
          </w:p>
        </w:tc>
      </w:tr>
      <w:tr w:rsidR="00F005B5" w:rsidRPr="00A25C10" w14:paraId="2F239CE7" w14:textId="77777777" w:rsidTr="00F87D72">
        <w:tc>
          <w:tcPr>
            <w:tcW w:w="959" w:type="dxa"/>
            <w:tcBorders>
              <w:top w:val="single" w:sz="4" w:space="0" w:color="auto"/>
              <w:left w:val="single" w:sz="4" w:space="0" w:color="auto"/>
              <w:bottom w:val="single" w:sz="4" w:space="0" w:color="auto"/>
              <w:right w:val="single" w:sz="4" w:space="0" w:color="auto"/>
            </w:tcBorders>
          </w:tcPr>
          <w:p w14:paraId="42BDC6F2" w14:textId="5B8D12E1" w:rsidR="00F005B5" w:rsidRDefault="00287EC9" w:rsidP="000B66E6">
            <w:pPr>
              <w:spacing w:beforeLines="40" w:before="96" w:afterLines="40" w:after="96"/>
              <w:ind w:left="0" w:firstLine="0"/>
              <w:jc w:val="center"/>
            </w:pPr>
            <w:r>
              <w:t>46</w:t>
            </w:r>
          </w:p>
        </w:tc>
        <w:tc>
          <w:tcPr>
            <w:tcW w:w="1483" w:type="dxa"/>
            <w:tcBorders>
              <w:top w:val="single" w:sz="4" w:space="0" w:color="auto"/>
              <w:left w:val="single" w:sz="4" w:space="0" w:color="auto"/>
              <w:bottom w:val="single" w:sz="4" w:space="0" w:color="auto"/>
              <w:right w:val="single" w:sz="4" w:space="0" w:color="auto"/>
            </w:tcBorders>
          </w:tcPr>
          <w:p w14:paraId="0585FAF9" w14:textId="7D076778" w:rsidR="00F005B5" w:rsidRDefault="00EF56DD" w:rsidP="00E019DE">
            <w:pPr>
              <w:spacing w:beforeLines="40" w:before="96" w:afterLines="40" w:after="96"/>
              <w:ind w:left="0" w:firstLine="0"/>
              <w:jc w:val="center"/>
            </w:pPr>
            <w:r>
              <w:t>01/08/21</w:t>
            </w:r>
          </w:p>
        </w:tc>
        <w:tc>
          <w:tcPr>
            <w:tcW w:w="6880" w:type="dxa"/>
            <w:tcBorders>
              <w:top w:val="single" w:sz="4" w:space="0" w:color="auto"/>
              <w:left w:val="single" w:sz="4" w:space="0" w:color="auto"/>
              <w:bottom w:val="single" w:sz="4" w:space="0" w:color="auto"/>
              <w:right w:val="single" w:sz="4" w:space="0" w:color="auto"/>
            </w:tcBorders>
          </w:tcPr>
          <w:p w14:paraId="6DEFF60B" w14:textId="77777777" w:rsidR="00EF56DD" w:rsidRDefault="00EF56DD" w:rsidP="00EF56DD">
            <w:pPr>
              <w:spacing w:beforeLines="40" w:before="96" w:afterLines="40" w:after="96"/>
              <w:ind w:left="0" w:firstLine="0"/>
              <w:jc w:val="left"/>
            </w:pPr>
            <w:r>
              <w:t xml:space="preserve">Update definition of Demand Unit in DGD. </w:t>
            </w:r>
          </w:p>
          <w:p w14:paraId="7FF9D9C0" w14:textId="71849FDD" w:rsidR="00F005B5" w:rsidRDefault="00EF56DD" w:rsidP="00EF56DD">
            <w:pPr>
              <w:spacing w:beforeLines="40" w:before="96" w:afterLines="40" w:after="96"/>
              <w:ind w:left="0" w:firstLine="0"/>
              <w:jc w:val="left"/>
            </w:pPr>
            <w:r>
              <w:t>Update references to EREC G98/1-5 and EREC G99/1-7 in Annex 1.</w:t>
            </w:r>
            <w:r w:rsidDel="00EF56DD">
              <w:t xml:space="preserve"> </w:t>
            </w:r>
          </w:p>
        </w:tc>
      </w:tr>
      <w:tr w:rsidR="00287EC9" w:rsidRPr="00A25C10" w14:paraId="16348077" w14:textId="77777777" w:rsidTr="00F87D72">
        <w:tc>
          <w:tcPr>
            <w:tcW w:w="959" w:type="dxa"/>
            <w:tcBorders>
              <w:top w:val="single" w:sz="4" w:space="0" w:color="auto"/>
              <w:left w:val="single" w:sz="4" w:space="0" w:color="auto"/>
              <w:bottom w:val="single" w:sz="4" w:space="0" w:color="auto"/>
              <w:right w:val="single" w:sz="4" w:space="0" w:color="auto"/>
            </w:tcBorders>
          </w:tcPr>
          <w:p w14:paraId="61D829F0" w14:textId="329A51B9" w:rsidR="00287EC9" w:rsidRDefault="00287EC9" w:rsidP="00E019DE">
            <w:pPr>
              <w:spacing w:beforeLines="40" w:before="96" w:afterLines="40" w:after="96"/>
              <w:ind w:left="0" w:firstLine="0"/>
              <w:jc w:val="center"/>
            </w:pPr>
            <w:r>
              <w:t>47</w:t>
            </w:r>
          </w:p>
        </w:tc>
        <w:tc>
          <w:tcPr>
            <w:tcW w:w="1483" w:type="dxa"/>
            <w:tcBorders>
              <w:top w:val="single" w:sz="4" w:space="0" w:color="auto"/>
              <w:left w:val="single" w:sz="4" w:space="0" w:color="auto"/>
              <w:bottom w:val="single" w:sz="4" w:space="0" w:color="auto"/>
              <w:right w:val="single" w:sz="4" w:space="0" w:color="auto"/>
            </w:tcBorders>
          </w:tcPr>
          <w:p w14:paraId="3CCDB547" w14:textId="3C5F37D1" w:rsidR="00287EC9" w:rsidRDefault="00EF56DD" w:rsidP="00E019DE">
            <w:pPr>
              <w:spacing w:beforeLines="40" w:before="96" w:afterLines="40" w:after="96"/>
              <w:ind w:left="0" w:firstLine="0"/>
              <w:jc w:val="center"/>
            </w:pPr>
            <w:r>
              <w:t>01/09/21</w:t>
            </w:r>
          </w:p>
        </w:tc>
        <w:tc>
          <w:tcPr>
            <w:tcW w:w="6880" w:type="dxa"/>
            <w:tcBorders>
              <w:top w:val="single" w:sz="4" w:space="0" w:color="auto"/>
              <w:left w:val="single" w:sz="4" w:space="0" w:color="auto"/>
              <w:bottom w:val="single" w:sz="4" w:space="0" w:color="auto"/>
              <w:right w:val="single" w:sz="4" w:space="0" w:color="auto"/>
            </w:tcBorders>
          </w:tcPr>
          <w:p w14:paraId="0F6C2A92" w14:textId="77777777" w:rsidR="00287EC9" w:rsidRDefault="00287EC9" w:rsidP="00E019DE">
            <w:pPr>
              <w:spacing w:beforeLines="40" w:before="96" w:afterLines="40" w:after="96"/>
              <w:ind w:left="0" w:firstLine="0"/>
              <w:jc w:val="left"/>
            </w:pPr>
            <w:r>
              <w:t xml:space="preserve">Replacement of Production Type in DDRC Schedule </w:t>
            </w:r>
            <w:r w:rsidR="00687F86">
              <w:t xml:space="preserve">5b </w:t>
            </w:r>
            <w:r w:rsidR="000B66E6">
              <w:t xml:space="preserve">with Energy Source and Energy Conversion </w:t>
            </w:r>
            <w:proofErr w:type="spellStart"/>
            <w:r w:rsidR="000B66E6">
              <w:t>Technoogy</w:t>
            </w:r>
            <w:proofErr w:type="spellEnd"/>
            <w:r w:rsidR="000B66E6">
              <w:t xml:space="preserve"> </w:t>
            </w:r>
            <w:r w:rsidR="00687F86">
              <w:t>to reflect DNO’s licence requirement to populate the Embedded Capacity Register</w:t>
            </w:r>
            <w:r w:rsidR="009621A0">
              <w:t>.</w:t>
            </w:r>
          </w:p>
          <w:p w14:paraId="3AB03D82" w14:textId="4B4E5024" w:rsidR="00EF56DD" w:rsidRDefault="00EF56DD" w:rsidP="00E019DE">
            <w:pPr>
              <w:spacing w:beforeLines="40" w:before="96" w:afterLines="40" w:after="96"/>
              <w:ind w:left="0" w:firstLine="0"/>
              <w:jc w:val="left"/>
            </w:pPr>
            <w:r>
              <w:t>Update references to EREC G98/1-6 and EREC G99/1-8 in Annex 1.</w:t>
            </w:r>
          </w:p>
        </w:tc>
      </w:tr>
      <w:tr w:rsidR="002F2656" w:rsidRPr="00A25C10" w14:paraId="47793097" w14:textId="77777777" w:rsidTr="00F87D72">
        <w:tc>
          <w:tcPr>
            <w:tcW w:w="959" w:type="dxa"/>
            <w:tcBorders>
              <w:top w:val="single" w:sz="4" w:space="0" w:color="auto"/>
              <w:left w:val="single" w:sz="4" w:space="0" w:color="auto"/>
              <w:bottom w:val="single" w:sz="4" w:space="0" w:color="auto"/>
              <w:right w:val="single" w:sz="4" w:space="0" w:color="auto"/>
            </w:tcBorders>
          </w:tcPr>
          <w:p w14:paraId="27F9564A" w14:textId="2181230E" w:rsidR="002F2656" w:rsidRDefault="002F2656" w:rsidP="00E019DE">
            <w:pPr>
              <w:spacing w:beforeLines="40" w:before="96" w:afterLines="40" w:after="96"/>
              <w:ind w:left="0" w:firstLine="0"/>
              <w:jc w:val="center"/>
            </w:pPr>
            <w:r>
              <w:lastRenderedPageBreak/>
              <w:t>48</w:t>
            </w:r>
          </w:p>
        </w:tc>
        <w:tc>
          <w:tcPr>
            <w:tcW w:w="1483" w:type="dxa"/>
            <w:tcBorders>
              <w:top w:val="single" w:sz="4" w:space="0" w:color="auto"/>
              <w:left w:val="single" w:sz="4" w:space="0" w:color="auto"/>
              <w:bottom w:val="single" w:sz="4" w:space="0" w:color="auto"/>
              <w:right w:val="single" w:sz="4" w:space="0" w:color="auto"/>
            </w:tcBorders>
          </w:tcPr>
          <w:p w14:paraId="23702163" w14:textId="2B8F73C3" w:rsidR="002F2656" w:rsidRDefault="00133271" w:rsidP="00E019DE">
            <w:pPr>
              <w:spacing w:beforeLines="40" w:before="96" w:afterLines="40" w:after="96"/>
              <w:ind w:left="0" w:firstLine="0"/>
              <w:jc w:val="center"/>
            </w:pPr>
            <w:r>
              <w:t>24/01/22</w:t>
            </w:r>
          </w:p>
        </w:tc>
        <w:tc>
          <w:tcPr>
            <w:tcW w:w="6880" w:type="dxa"/>
            <w:tcBorders>
              <w:top w:val="single" w:sz="4" w:space="0" w:color="auto"/>
              <w:left w:val="single" w:sz="4" w:space="0" w:color="auto"/>
              <w:bottom w:val="single" w:sz="4" w:space="0" w:color="auto"/>
              <w:right w:val="single" w:sz="4" w:space="0" w:color="auto"/>
            </w:tcBorders>
          </w:tcPr>
          <w:p w14:paraId="1FBD97E7" w14:textId="1BC056F8" w:rsidR="002F2656" w:rsidRDefault="002F2656" w:rsidP="00E019DE">
            <w:pPr>
              <w:spacing w:beforeLines="40" w:before="96" w:afterLines="40" w:after="96"/>
              <w:ind w:left="0" w:firstLine="0"/>
              <w:jc w:val="left"/>
            </w:pPr>
            <w:r>
              <w:t>Update reference to EREC G12 Issue 4 Amendment 1 to Amendment 2 in Annex 2 Qualifying Standards</w:t>
            </w:r>
          </w:p>
        </w:tc>
      </w:tr>
      <w:tr w:rsidR="00B937E2" w:rsidRPr="00A25C10" w14:paraId="2C5D2E0E" w14:textId="77777777" w:rsidTr="00F87D72">
        <w:tc>
          <w:tcPr>
            <w:tcW w:w="959" w:type="dxa"/>
            <w:tcBorders>
              <w:top w:val="single" w:sz="4" w:space="0" w:color="auto"/>
              <w:left w:val="single" w:sz="4" w:space="0" w:color="auto"/>
              <w:bottom w:val="single" w:sz="4" w:space="0" w:color="auto"/>
              <w:right w:val="single" w:sz="4" w:space="0" w:color="auto"/>
            </w:tcBorders>
          </w:tcPr>
          <w:p w14:paraId="6CC67317" w14:textId="5A447100" w:rsidR="00B937E2" w:rsidRDefault="00B937E2" w:rsidP="00E019DE">
            <w:pPr>
              <w:spacing w:beforeLines="40" w:before="96" w:afterLines="40" w:after="96"/>
              <w:ind w:left="0" w:firstLine="0"/>
              <w:jc w:val="center"/>
            </w:pPr>
            <w:r>
              <w:t>49</w:t>
            </w:r>
          </w:p>
        </w:tc>
        <w:tc>
          <w:tcPr>
            <w:tcW w:w="1483" w:type="dxa"/>
            <w:tcBorders>
              <w:top w:val="single" w:sz="4" w:space="0" w:color="auto"/>
              <w:left w:val="single" w:sz="4" w:space="0" w:color="auto"/>
              <w:bottom w:val="single" w:sz="4" w:space="0" w:color="auto"/>
              <w:right w:val="single" w:sz="4" w:space="0" w:color="auto"/>
            </w:tcBorders>
          </w:tcPr>
          <w:p w14:paraId="143A2435" w14:textId="66EF7C20" w:rsidR="00B937E2" w:rsidRDefault="00133271" w:rsidP="00133271">
            <w:pPr>
              <w:spacing w:beforeLines="40" w:before="96" w:afterLines="40" w:after="96"/>
              <w:ind w:left="0" w:firstLine="0"/>
              <w:jc w:val="center"/>
            </w:pPr>
            <w:r>
              <w:t>28/03/22</w:t>
            </w:r>
          </w:p>
        </w:tc>
        <w:tc>
          <w:tcPr>
            <w:tcW w:w="6880" w:type="dxa"/>
            <w:tcBorders>
              <w:top w:val="single" w:sz="4" w:space="0" w:color="auto"/>
              <w:left w:val="single" w:sz="4" w:space="0" w:color="auto"/>
              <w:bottom w:val="single" w:sz="4" w:space="0" w:color="auto"/>
              <w:right w:val="single" w:sz="4" w:space="0" w:color="auto"/>
            </w:tcBorders>
          </w:tcPr>
          <w:p w14:paraId="5A9D6908" w14:textId="250EB9C2" w:rsidR="00026DA0" w:rsidRDefault="00026DA0" w:rsidP="00E019DE">
            <w:pPr>
              <w:spacing w:beforeLines="40" w:before="96" w:afterLines="40" w:after="96"/>
              <w:ind w:left="0" w:firstLine="0"/>
              <w:jc w:val="left"/>
            </w:pPr>
            <w:r>
              <w:t>Updates are in reference to the DCRP modification for Distribution Code Compliance;</w:t>
            </w:r>
          </w:p>
          <w:p w14:paraId="72435596" w14:textId="1BC473DB" w:rsidR="00026DA0" w:rsidRDefault="00026DA0" w:rsidP="00E019DE">
            <w:pPr>
              <w:spacing w:beforeLines="40" w:before="96" w:afterLines="40" w:after="96"/>
              <w:ind w:left="0" w:firstLine="0"/>
              <w:jc w:val="left"/>
            </w:pPr>
            <w:r>
              <w:t>New definitions added</w:t>
            </w:r>
          </w:p>
          <w:p w14:paraId="21AA9A06" w14:textId="524C88B5" w:rsidR="00026DA0" w:rsidRDefault="00026DA0" w:rsidP="00B77034">
            <w:pPr>
              <w:pStyle w:val="ListParagraph"/>
              <w:numPr>
                <w:ilvl w:val="0"/>
                <w:numId w:val="73"/>
              </w:numPr>
              <w:spacing w:beforeLines="40" w:before="96" w:afterLines="40" w:after="96"/>
            </w:pPr>
            <w:r>
              <w:t>Business Day</w:t>
            </w:r>
          </w:p>
          <w:p w14:paraId="781D1268" w14:textId="135C749A" w:rsidR="00026DA0" w:rsidRDefault="00026DA0" w:rsidP="00B77034">
            <w:pPr>
              <w:pStyle w:val="ListParagraph"/>
              <w:numPr>
                <w:ilvl w:val="0"/>
                <w:numId w:val="73"/>
              </w:numPr>
              <w:spacing w:beforeLines="40" w:before="96" w:afterLines="40" w:after="96"/>
            </w:pPr>
            <w:r>
              <w:t>De-energise</w:t>
            </w:r>
          </w:p>
          <w:p w14:paraId="5CF1F097" w14:textId="7116FE4E" w:rsidR="00026DA0" w:rsidRDefault="00026DA0" w:rsidP="00B77034">
            <w:pPr>
              <w:pStyle w:val="ListParagraph"/>
              <w:numPr>
                <w:ilvl w:val="0"/>
                <w:numId w:val="73"/>
              </w:numPr>
              <w:spacing w:beforeLines="40" w:before="96" w:afterLines="40" w:after="96"/>
            </w:pPr>
            <w:proofErr w:type="spellStart"/>
            <w:r>
              <w:t>Distribuiton</w:t>
            </w:r>
            <w:proofErr w:type="spellEnd"/>
            <w:r>
              <w:t xml:space="preserve"> Code Compliance Process</w:t>
            </w:r>
          </w:p>
          <w:p w14:paraId="1A26E396" w14:textId="6FA6E48B" w:rsidR="00026DA0" w:rsidRDefault="00026DA0" w:rsidP="00B77034">
            <w:pPr>
              <w:pStyle w:val="ListParagraph"/>
              <w:numPr>
                <w:ilvl w:val="0"/>
                <w:numId w:val="73"/>
              </w:numPr>
              <w:spacing w:beforeLines="40" w:before="96" w:afterLines="40" w:after="96"/>
            </w:pPr>
            <w:r>
              <w:t>Effective Date</w:t>
            </w:r>
          </w:p>
          <w:p w14:paraId="67858813" w14:textId="194D6C3C" w:rsidR="00026DA0" w:rsidRDefault="00026DA0" w:rsidP="00B77034">
            <w:pPr>
              <w:pStyle w:val="ListParagraph"/>
              <w:numPr>
                <w:ilvl w:val="0"/>
                <w:numId w:val="73"/>
              </w:numPr>
              <w:spacing w:beforeLines="40" w:before="96" w:afterLines="40" w:after="96"/>
            </w:pPr>
            <w:r>
              <w:t>G59 3/7 Modification</w:t>
            </w:r>
          </w:p>
          <w:p w14:paraId="4A3DF3A4" w14:textId="2690CAE5" w:rsidR="00026DA0" w:rsidRDefault="00026DA0" w:rsidP="00B77034">
            <w:pPr>
              <w:pStyle w:val="ListParagraph"/>
              <w:numPr>
                <w:ilvl w:val="0"/>
                <w:numId w:val="73"/>
              </w:numPr>
              <w:spacing w:beforeLines="40" w:before="96" w:afterLines="40" w:after="96"/>
            </w:pPr>
            <w:r>
              <w:t>Retrospective Modification</w:t>
            </w:r>
          </w:p>
          <w:p w14:paraId="2C560577" w14:textId="34FD3E14" w:rsidR="00B937E2" w:rsidRDefault="00B937E2" w:rsidP="00E019DE">
            <w:pPr>
              <w:spacing w:beforeLines="40" w:before="96" w:afterLines="40" w:after="96"/>
              <w:ind w:left="0" w:firstLine="0"/>
              <w:jc w:val="left"/>
            </w:pPr>
            <w:r>
              <w:t>Update to DGC11</w:t>
            </w:r>
          </w:p>
          <w:p w14:paraId="6EDC412B" w14:textId="24E61C27" w:rsidR="00505FB6" w:rsidRDefault="00505FB6" w:rsidP="00B77034">
            <w:pPr>
              <w:pStyle w:val="ListParagraph"/>
              <w:numPr>
                <w:ilvl w:val="0"/>
                <w:numId w:val="65"/>
              </w:numPr>
              <w:spacing w:beforeLines="40" w:before="96" w:afterLines="40" w:after="96"/>
            </w:pPr>
            <w:r>
              <w:t>Existing DGC11.2 text has been removed and replaced with new text for sections DGC11.2 - DGC11.4</w:t>
            </w:r>
          </w:p>
          <w:p w14:paraId="3FDCC656" w14:textId="77777777" w:rsidR="00505FB6" w:rsidRDefault="00505FB6" w:rsidP="00B77034">
            <w:pPr>
              <w:pStyle w:val="ListParagraph"/>
              <w:numPr>
                <w:ilvl w:val="0"/>
                <w:numId w:val="65"/>
              </w:numPr>
              <w:spacing w:beforeLines="40" w:before="96" w:afterLines="40" w:after="96"/>
            </w:pPr>
            <w:r>
              <w:t>Existing DGC11.3 has been re-numbered to DGC11.5 to allow inclusion of new sections.</w:t>
            </w:r>
          </w:p>
          <w:p w14:paraId="6B424E4B" w14:textId="008F2C33" w:rsidR="00505FB6" w:rsidRDefault="00505FB6" w:rsidP="00505FB6">
            <w:pPr>
              <w:spacing w:beforeLines="40" w:before="96" w:afterLines="40" w:after="96"/>
            </w:pPr>
            <w:r>
              <w:t>New sections of text DGC12</w:t>
            </w:r>
          </w:p>
          <w:p w14:paraId="158BB9A2" w14:textId="5D3AE93B" w:rsidR="00505FB6" w:rsidRDefault="00505FB6" w:rsidP="00B77034">
            <w:pPr>
              <w:pStyle w:val="ListParagraph"/>
              <w:numPr>
                <w:ilvl w:val="0"/>
                <w:numId w:val="72"/>
              </w:numPr>
              <w:spacing w:beforeLines="40" w:before="96" w:afterLines="40" w:after="96"/>
            </w:pPr>
            <w:r>
              <w:t>DCG12 Customer and Generator Compliance with the Distribution Code</w:t>
            </w:r>
          </w:p>
        </w:tc>
      </w:tr>
      <w:tr w:rsidR="00181BDA" w:rsidRPr="00A25C10" w14:paraId="6D3A3F45" w14:textId="77777777" w:rsidTr="00F87D72">
        <w:tc>
          <w:tcPr>
            <w:tcW w:w="959" w:type="dxa"/>
            <w:tcBorders>
              <w:top w:val="single" w:sz="4" w:space="0" w:color="auto"/>
              <w:left w:val="single" w:sz="4" w:space="0" w:color="auto"/>
              <w:bottom w:val="single" w:sz="4" w:space="0" w:color="auto"/>
              <w:right w:val="single" w:sz="4" w:space="0" w:color="auto"/>
            </w:tcBorders>
          </w:tcPr>
          <w:p w14:paraId="77F65158" w14:textId="2E49F459" w:rsidR="00181BDA" w:rsidRDefault="00181BDA" w:rsidP="00E019DE">
            <w:pPr>
              <w:spacing w:beforeLines="40" w:before="96" w:afterLines="40" w:after="96"/>
              <w:ind w:left="0" w:firstLine="0"/>
              <w:jc w:val="center"/>
            </w:pPr>
            <w:r>
              <w:t>50</w:t>
            </w:r>
          </w:p>
        </w:tc>
        <w:tc>
          <w:tcPr>
            <w:tcW w:w="1483" w:type="dxa"/>
            <w:tcBorders>
              <w:top w:val="single" w:sz="4" w:space="0" w:color="auto"/>
              <w:left w:val="single" w:sz="4" w:space="0" w:color="auto"/>
              <w:bottom w:val="single" w:sz="4" w:space="0" w:color="auto"/>
              <w:right w:val="single" w:sz="4" w:space="0" w:color="auto"/>
            </w:tcBorders>
          </w:tcPr>
          <w:p w14:paraId="3F9BA1E4" w14:textId="128B818D" w:rsidR="00181BDA" w:rsidRDefault="00E63D5A" w:rsidP="00133271">
            <w:pPr>
              <w:spacing w:beforeLines="40" w:before="96" w:afterLines="40" w:after="96"/>
              <w:ind w:left="0" w:firstLine="0"/>
              <w:jc w:val="center"/>
            </w:pPr>
            <w:r>
              <w:t>11/07/22</w:t>
            </w:r>
          </w:p>
        </w:tc>
        <w:tc>
          <w:tcPr>
            <w:tcW w:w="6880" w:type="dxa"/>
            <w:tcBorders>
              <w:top w:val="single" w:sz="4" w:space="0" w:color="auto"/>
              <w:left w:val="single" w:sz="4" w:space="0" w:color="auto"/>
              <w:bottom w:val="single" w:sz="4" w:space="0" w:color="auto"/>
              <w:right w:val="single" w:sz="4" w:space="0" w:color="auto"/>
            </w:tcBorders>
          </w:tcPr>
          <w:p w14:paraId="4632C155" w14:textId="5439B516" w:rsidR="00181BDA" w:rsidRDefault="00181BDA" w:rsidP="00E019DE">
            <w:pPr>
              <w:spacing w:beforeLines="40" w:before="96" w:afterLines="40" w:after="96"/>
              <w:ind w:left="0" w:firstLine="0"/>
              <w:jc w:val="left"/>
            </w:pPr>
            <w:r>
              <w:t>Updates reference EU Exit modification</w:t>
            </w:r>
          </w:p>
          <w:p w14:paraId="7BCD6D3F" w14:textId="705E83AE" w:rsidR="00B33DD7" w:rsidRDefault="00B33DD7" w:rsidP="00E019DE">
            <w:pPr>
              <w:spacing w:beforeLines="40" w:before="96" w:afterLines="40" w:after="96"/>
              <w:ind w:left="0" w:firstLine="0"/>
              <w:jc w:val="left"/>
            </w:pPr>
            <w:r>
              <w:t>Amendment to Guidance Note 2</w:t>
            </w:r>
          </w:p>
          <w:p w14:paraId="74EEA9F6" w14:textId="442E8B6F" w:rsidR="00B33DD7" w:rsidRDefault="00B33DD7" w:rsidP="00E019DE">
            <w:pPr>
              <w:spacing w:beforeLines="40" w:before="96" w:afterLines="40" w:after="96"/>
              <w:ind w:left="0" w:firstLine="0"/>
              <w:jc w:val="left"/>
            </w:pPr>
            <w:r>
              <w:t>Amendment to Guidance Note 3 (paragraphs 3 and 4)</w:t>
            </w:r>
          </w:p>
          <w:p w14:paraId="19F45B48" w14:textId="6814AA12" w:rsidR="00181BDA" w:rsidRDefault="00181BDA" w:rsidP="00E019DE">
            <w:pPr>
              <w:spacing w:beforeLines="40" w:before="96" w:afterLines="40" w:after="96"/>
              <w:ind w:left="0" w:firstLine="0"/>
              <w:jc w:val="left"/>
            </w:pPr>
            <w:r>
              <w:t>New definitions added</w:t>
            </w:r>
          </w:p>
          <w:p w14:paraId="54C52178" w14:textId="0FA455AD" w:rsidR="00181BDA" w:rsidRDefault="00B33DD7" w:rsidP="00B77034">
            <w:pPr>
              <w:pStyle w:val="ListParagraph"/>
              <w:numPr>
                <w:ilvl w:val="0"/>
                <w:numId w:val="72"/>
              </w:numPr>
              <w:spacing w:beforeLines="40" w:before="96" w:afterLines="40" w:after="96"/>
            </w:pPr>
            <w:r>
              <w:t>IP Completion Day</w:t>
            </w:r>
          </w:p>
          <w:p w14:paraId="2E777F14" w14:textId="2AF68EFB" w:rsidR="00B33DD7" w:rsidRDefault="00B33DD7" w:rsidP="00B77034">
            <w:pPr>
              <w:pStyle w:val="ListParagraph"/>
              <w:numPr>
                <w:ilvl w:val="0"/>
                <w:numId w:val="72"/>
              </w:numPr>
              <w:spacing w:beforeLines="40" w:before="96" w:afterLines="40" w:after="96"/>
            </w:pPr>
            <w:r>
              <w:t>Legally Binding Decisions of European Commission and/or the Agency</w:t>
            </w:r>
          </w:p>
          <w:p w14:paraId="00560A9F" w14:textId="09268ED0" w:rsidR="00B33DD7" w:rsidRDefault="00B33DD7" w:rsidP="00B77034">
            <w:pPr>
              <w:pStyle w:val="ListParagraph"/>
              <w:numPr>
                <w:ilvl w:val="0"/>
                <w:numId w:val="72"/>
              </w:numPr>
              <w:spacing w:beforeLines="40" w:before="96" w:afterLines="40" w:after="96"/>
            </w:pPr>
            <w:r>
              <w:t>Retained in EU Law</w:t>
            </w:r>
          </w:p>
          <w:p w14:paraId="27416BF9" w14:textId="42279F84" w:rsidR="00B33DD7" w:rsidRDefault="00B33DD7" w:rsidP="00B33DD7">
            <w:pPr>
              <w:spacing w:beforeLines="40" w:before="96" w:afterLines="40" w:after="96"/>
              <w:ind w:left="0" w:firstLine="0"/>
            </w:pPr>
            <w:r>
              <w:t>Definition amended</w:t>
            </w:r>
          </w:p>
          <w:p w14:paraId="051F6A31" w14:textId="0FBD0F66" w:rsidR="00B33DD7" w:rsidRDefault="00B33DD7" w:rsidP="00B77034">
            <w:pPr>
              <w:pStyle w:val="ListParagraph"/>
              <w:numPr>
                <w:ilvl w:val="0"/>
                <w:numId w:val="75"/>
              </w:numPr>
              <w:spacing w:beforeLines="40" w:before="96" w:afterLines="40" w:after="96"/>
            </w:pPr>
            <w:r>
              <w:t>Manufacturer Information</w:t>
            </w:r>
          </w:p>
          <w:p w14:paraId="630487E1" w14:textId="53872DD4" w:rsidR="00FD0F4D" w:rsidRDefault="00FD0F4D" w:rsidP="00683081">
            <w:pPr>
              <w:spacing w:beforeLines="40" w:before="96" w:afterLines="40" w:after="96"/>
              <w:ind w:left="0" w:firstLine="0"/>
            </w:pPr>
            <w:r>
              <w:t>New section of text added to DGD 2 (x)</w:t>
            </w:r>
          </w:p>
          <w:p w14:paraId="22EE9655" w14:textId="4340D420" w:rsidR="00181BDA" w:rsidRDefault="00FD0F4D" w:rsidP="00181BDA">
            <w:pPr>
              <w:spacing w:beforeLines="40" w:before="96" w:afterLines="40" w:after="96"/>
            </w:pPr>
            <w:r>
              <w:t>Amendment to ‘Legally Binding Decisions’ in DIN2.1 (b)(iii)</w:t>
            </w:r>
          </w:p>
          <w:p w14:paraId="2916AF76" w14:textId="35359257" w:rsidR="00A20E41" w:rsidRDefault="00A20E41" w:rsidP="00181BDA">
            <w:pPr>
              <w:spacing w:beforeLines="40" w:before="96" w:afterLines="40" w:after="96"/>
            </w:pPr>
            <w:r>
              <w:t>DGC12.5 amended to include ‘Retained in EU Law’</w:t>
            </w:r>
          </w:p>
          <w:p w14:paraId="5FD4E54F" w14:textId="4833E838" w:rsidR="00FD0F4D" w:rsidRDefault="00FD0F4D" w:rsidP="00181BDA">
            <w:pPr>
              <w:spacing w:beforeLines="40" w:before="96" w:afterLines="40" w:after="96"/>
            </w:pPr>
            <w:r>
              <w:t>DCP7.1.5 amended to include ‘Retained EU Law’</w:t>
            </w:r>
          </w:p>
          <w:p w14:paraId="0A60910D" w14:textId="3B4165CE" w:rsidR="00FD0F4D" w:rsidRDefault="00FD0F4D" w:rsidP="00181BDA">
            <w:pPr>
              <w:spacing w:beforeLines="40" w:before="96" w:afterLines="40" w:after="96"/>
            </w:pPr>
            <w:r>
              <w:t>Removal of section DOC2.2 (c)</w:t>
            </w:r>
          </w:p>
          <w:p w14:paraId="058C89EB" w14:textId="73B26512" w:rsidR="00FD0F4D" w:rsidRDefault="00FD0F4D" w:rsidP="00FD0F4D">
            <w:pPr>
              <w:spacing w:beforeLines="40" w:before="96" w:afterLines="40" w:after="96"/>
            </w:pPr>
            <w:r>
              <w:t>DOC5.6.2.2 text amended to include ‘the Grid Code’</w:t>
            </w:r>
          </w:p>
          <w:p w14:paraId="5AED2655" w14:textId="77777777" w:rsidR="00181BDA" w:rsidRDefault="00181BDA" w:rsidP="00181BDA">
            <w:pPr>
              <w:spacing w:beforeLines="40" w:before="96" w:afterLines="40" w:after="96"/>
            </w:pPr>
            <w:r>
              <w:t>Updates in reference to EREC P18 Issue 2</w:t>
            </w:r>
          </w:p>
          <w:p w14:paraId="684536AE" w14:textId="77777777" w:rsidR="00181BDA" w:rsidRDefault="00181BDA" w:rsidP="00B77034">
            <w:pPr>
              <w:pStyle w:val="ListParagraph"/>
              <w:numPr>
                <w:ilvl w:val="0"/>
                <w:numId w:val="72"/>
              </w:numPr>
              <w:spacing w:beforeLines="40" w:before="96" w:afterLines="40" w:after="96"/>
            </w:pPr>
            <w:r>
              <w:t>Title change to document listed in Annex 2 section</w:t>
            </w:r>
          </w:p>
          <w:p w14:paraId="509E8AA8" w14:textId="64147E22" w:rsidR="00181BDA" w:rsidRDefault="00181BDA" w:rsidP="00B77034">
            <w:pPr>
              <w:pStyle w:val="ListParagraph"/>
              <w:numPr>
                <w:ilvl w:val="0"/>
                <w:numId w:val="72"/>
              </w:numPr>
              <w:spacing w:beforeLines="40" w:before="96" w:afterLines="40" w:after="96"/>
            </w:pPr>
            <w:r>
              <w:t>Amended text DPC4.4.1(e) reflecting title change</w:t>
            </w:r>
          </w:p>
        </w:tc>
      </w:tr>
      <w:tr w:rsidR="00646FC5" w:rsidRPr="00A25C10" w14:paraId="2B9E6A93" w14:textId="77777777" w:rsidTr="00F87D72">
        <w:tc>
          <w:tcPr>
            <w:tcW w:w="959" w:type="dxa"/>
            <w:tcBorders>
              <w:top w:val="single" w:sz="4" w:space="0" w:color="auto"/>
              <w:left w:val="single" w:sz="4" w:space="0" w:color="auto"/>
              <w:bottom w:val="single" w:sz="4" w:space="0" w:color="auto"/>
              <w:right w:val="single" w:sz="4" w:space="0" w:color="auto"/>
            </w:tcBorders>
          </w:tcPr>
          <w:p w14:paraId="633A1190" w14:textId="690B29E6" w:rsidR="00646FC5" w:rsidRDefault="00646FC5" w:rsidP="00E019DE">
            <w:pPr>
              <w:spacing w:beforeLines="40" w:before="96" w:afterLines="40" w:after="96"/>
              <w:ind w:left="0" w:firstLine="0"/>
              <w:jc w:val="center"/>
            </w:pPr>
            <w:r>
              <w:t>51</w:t>
            </w:r>
          </w:p>
        </w:tc>
        <w:tc>
          <w:tcPr>
            <w:tcW w:w="1483" w:type="dxa"/>
            <w:tcBorders>
              <w:top w:val="single" w:sz="4" w:space="0" w:color="auto"/>
              <w:left w:val="single" w:sz="4" w:space="0" w:color="auto"/>
              <w:bottom w:val="single" w:sz="4" w:space="0" w:color="auto"/>
              <w:right w:val="single" w:sz="4" w:space="0" w:color="auto"/>
            </w:tcBorders>
          </w:tcPr>
          <w:p w14:paraId="45C0B5D3" w14:textId="4B98FD92" w:rsidR="00646FC5" w:rsidRDefault="008B56CA" w:rsidP="00133271">
            <w:pPr>
              <w:spacing w:beforeLines="40" w:before="96" w:afterLines="40" w:after="96"/>
              <w:ind w:left="0" w:firstLine="0"/>
              <w:jc w:val="center"/>
            </w:pPr>
            <w:r>
              <w:t>0</w:t>
            </w:r>
            <w:r w:rsidR="000C2109">
              <w:t>3</w:t>
            </w:r>
            <w:r>
              <w:t>/10/22</w:t>
            </w:r>
          </w:p>
        </w:tc>
        <w:tc>
          <w:tcPr>
            <w:tcW w:w="6880" w:type="dxa"/>
            <w:tcBorders>
              <w:top w:val="single" w:sz="4" w:space="0" w:color="auto"/>
              <w:left w:val="single" w:sz="4" w:space="0" w:color="auto"/>
              <w:bottom w:val="single" w:sz="4" w:space="0" w:color="auto"/>
              <w:right w:val="single" w:sz="4" w:space="0" w:color="auto"/>
            </w:tcBorders>
          </w:tcPr>
          <w:p w14:paraId="0D0C4ACE" w14:textId="4E612DED" w:rsidR="00646FC5" w:rsidRDefault="00646FC5" w:rsidP="00E019DE">
            <w:pPr>
              <w:spacing w:beforeLines="40" w:before="96" w:afterLines="40" w:after="96"/>
              <w:ind w:left="0" w:firstLine="0"/>
              <w:jc w:val="left"/>
            </w:pPr>
            <w:r>
              <w:t>Update references to EREC G98/1-7 and EREC G99/1-9 in Annex 1.</w:t>
            </w:r>
          </w:p>
        </w:tc>
      </w:tr>
      <w:tr w:rsidR="001D5FC9" w:rsidRPr="00A25C10" w14:paraId="25E9D0C8" w14:textId="77777777" w:rsidTr="00F87D72">
        <w:tc>
          <w:tcPr>
            <w:tcW w:w="959" w:type="dxa"/>
            <w:tcBorders>
              <w:top w:val="single" w:sz="4" w:space="0" w:color="auto"/>
              <w:left w:val="single" w:sz="4" w:space="0" w:color="auto"/>
              <w:bottom w:val="single" w:sz="4" w:space="0" w:color="auto"/>
              <w:right w:val="single" w:sz="4" w:space="0" w:color="auto"/>
            </w:tcBorders>
          </w:tcPr>
          <w:p w14:paraId="79CB499B" w14:textId="653B6AA0" w:rsidR="001D5FC9" w:rsidRDefault="001D5FC9" w:rsidP="00E019DE">
            <w:pPr>
              <w:spacing w:beforeLines="40" w:before="96" w:afterLines="40" w:after="96"/>
              <w:ind w:left="0" w:firstLine="0"/>
              <w:jc w:val="center"/>
            </w:pPr>
            <w:r>
              <w:t>52</w:t>
            </w:r>
          </w:p>
        </w:tc>
        <w:tc>
          <w:tcPr>
            <w:tcW w:w="1483" w:type="dxa"/>
            <w:tcBorders>
              <w:top w:val="single" w:sz="4" w:space="0" w:color="auto"/>
              <w:left w:val="single" w:sz="4" w:space="0" w:color="auto"/>
              <w:bottom w:val="single" w:sz="4" w:space="0" w:color="auto"/>
              <w:right w:val="single" w:sz="4" w:space="0" w:color="auto"/>
            </w:tcBorders>
          </w:tcPr>
          <w:p w14:paraId="06D3AFA1" w14:textId="5A42C067" w:rsidR="001D5FC9" w:rsidRDefault="00585A0A" w:rsidP="00133271">
            <w:pPr>
              <w:spacing w:beforeLines="40" w:before="96" w:afterLines="40" w:after="96"/>
              <w:ind w:left="0" w:firstLine="0"/>
              <w:jc w:val="center"/>
            </w:pPr>
            <w:r>
              <w:t>13</w:t>
            </w:r>
            <w:r w:rsidR="001D5FC9">
              <w:t>/02/23</w:t>
            </w:r>
          </w:p>
        </w:tc>
        <w:tc>
          <w:tcPr>
            <w:tcW w:w="6880" w:type="dxa"/>
            <w:tcBorders>
              <w:top w:val="single" w:sz="4" w:space="0" w:color="auto"/>
              <w:left w:val="single" w:sz="4" w:space="0" w:color="auto"/>
              <w:bottom w:val="single" w:sz="4" w:space="0" w:color="auto"/>
              <w:right w:val="single" w:sz="4" w:space="0" w:color="auto"/>
            </w:tcBorders>
          </w:tcPr>
          <w:p w14:paraId="5117F368" w14:textId="77777777" w:rsidR="001D5FC9" w:rsidRDefault="001D5FC9" w:rsidP="00E019DE">
            <w:pPr>
              <w:spacing w:beforeLines="40" w:before="96" w:afterLines="40" w:after="96"/>
              <w:ind w:left="0" w:firstLine="0"/>
              <w:jc w:val="left"/>
            </w:pPr>
            <w:r>
              <w:t xml:space="preserve">Update references to EREC P2/8 and EREP 130/4 </w:t>
            </w:r>
            <w:r w:rsidR="005104B8">
              <w:t>throughout:</w:t>
            </w:r>
          </w:p>
          <w:p w14:paraId="57B1AD9D" w14:textId="20652D86" w:rsidR="005104B8" w:rsidRDefault="005104B8" w:rsidP="00B77034">
            <w:pPr>
              <w:pStyle w:val="ListParagraph"/>
              <w:numPr>
                <w:ilvl w:val="0"/>
                <w:numId w:val="76"/>
              </w:numPr>
              <w:spacing w:beforeLines="40" w:before="96" w:afterLines="40" w:after="96"/>
            </w:pPr>
            <w:r>
              <w:t>Guidance Note 1</w:t>
            </w:r>
            <w:r w:rsidR="007320CA">
              <w:t xml:space="preserve"> amended and reference to P2 included</w:t>
            </w:r>
          </w:p>
          <w:p w14:paraId="39D34085" w14:textId="77777777" w:rsidR="005104B8" w:rsidRDefault="005104B8" w:rsidP="00B77034">
            <w:pPr>
              <w:pStyle w:val="ListParagraph"/>
              <w:numPr>
                <w:ilvl w:val="0"/>
                <w:numId w:val="76"/>
              </w:numPr>
              <w:spacing w:beforeLines="40" w:before="96" w:afterLines="40" w:after="96"/>
            </w:pPr>
            <w:r>
              <w:lastRenderedPageBreak/>
              <w:t>Annex 1 Qualifying Standards</w:t>
            </w:r>
          </w:p>
          <w:p w14:paraId="020571C2" w14:textId="0A5A91C2" w:rsidR="005104B8" w:rsidRDefault="005104B8" w:rsidP="00B77034">
            <w:pPr>
              <w:pStyle w:val="ListParagraph"/>
              <w:numPr>
                <w:ilvl w:val="0"/>
                <w:numId w:val="76"/>
              </w:numPr>
              <w:spacing w:beforeLines="40" w:before="96" w:afterLines="40" w:after="96"/>
            </w:pPr>
            <w:r>
              <w:t>DCP 4.2.1</w:t>
            </w:r>
            <w:r w:rsidR="00E25BBC">
              <w:t xml:space="preserve"> text amendment</w:t>
            </w:r>
          </w:p>
        </w:tc>
      </w:tr>
      <w:tr w:rsidR="00F035CF" w:rsidRPr="00A25C10" w14:paraId="71CD2113" w14:textId="77777777" w:rsidTr="00F87D72">
        <w:tc>
          <w:tcPr>
            <w:tcW w:w="959" w:type="dxa"/>
            <w:tcBorders>
              <w:top w:val="single" w:sz="4" w:space="0" w:color="auto"/>
              <w:left w:val="single" w:sz="4" w:space="0" w:color="auto"/>
              <w:bottom w:val="single" w:sz="4" w:space="0" w:color="auto"/>
              <w:right w:val="single" w:sz="4" w:space="0" w:color="auto"/>
            </w:tcBorders>
          </w:tcPr>
          <w:p w14:paraId="2D93DA61" w14:textId="37769188" w:rsidR="00F035CF" w:rsidRDefault="00F035CF" w:rsidP="00E019DE">
            <w:pPr>
              <w:spacing w:beforeLines="40" w:before="96" w:afterLines="40" w:after="96"/>
              <w:ind w:left="0" w:firstLine="0"/>
              <w:jc w:val="center"/>
            </w:pPr>
            <w:r>
              <w:lastRenderedPageBreak/>
              <w:t>53</w:t>
            </w:r>
          </w:p>
        </w:tc>
        <w:tc>
          <w:tcPr>
            <w:tcW w:w="1483" w:type="dxa"/>
            <w:tcBorders>
              <w:top w:val="single" w:sz="4" w:space="0" w:color="auto"/>
              <w:left w:val="single" w:sz="4" w:space="0" w:color="auto"/>
              <w:bottom w:val="single" w:sz="4" w:space="0" w:color="auto"/>
              <w:right w:val="single" w:sz="4" w:space="0" w:color="auto"/>
            </w:tcBorders>
          </w:tcPr>
          <w:p w14:paraId="1C2D92AF" w14:textId="75474E62" w:rsidR="00F035CF" w:rsidRDefault="00F035CF" w:rsidP="00133271">
            <w:pPr>
              <w:spacing w:beforeLines="40" w:before="96" w:afterLines="40" w:after="96"/>
              <w:ind w:left="0" w:firstLine="0"/>
              <w:jc w:val="center"/>
            </w:pPr>
            <w:r>
              <w:t>05/06/23</w:t>
            </w:r>
          </w:p>
        </w:tc>
        <w:tc>
          <w:tcPr>
            <w:tcW w:w="6880" w:type="dxa"/>
            <w:tcBorders>
              <w:top w:val="single" w:sz="4" w:space="0" w:color="auto"/>
              <w:left w:val="single" w:sz="4" w:space="0" w:color="auto"/>
              <w:bottom w:val="single" w:sz="4" w:space="0" w:color="auto"/>
              <w:right w:val="single" w:sz="4" w:space="0" w:color="auto"/>
            </w:tcBorders>
          </w:tcPr>
          <w:p w14:paraId="1B60F614" w14:textId="4974BC5E" w:rsidR="00F035CF" w:rsidRDefault="00F035CF" w:rsidP="00801521">
            <w:pPr>
              <w:spacing w:before="40" w:after="40"/>
              <w:ind w:left="0" w:firstLine="0"/>
              <w:jc w:val="left"/>
            </w:pPr>
            <w:r>
              <w:t>U</w:t>
            </w:r>
            <w:r w:rsidR="008704EA">
              <w:t>p</w:t>
            </w:r>
            <w:r>
              <w:t>date reference to EREC G12 Issue 4 Amendment 2 to EREC G12</w:t>
            </w:r>
            <w:r w:rsidR="00362FB7">
              <w:t xml:space="preserve"> </w:t>
            </w:r>
            <w:r>
              <w:t>Issue 5 in Annex 2</w:t>
            </w:r>
            <w:r w:rsidR="00886564">
              <w:t xml:space="preserve"> Qualifying Standards.</w:t>
            </w:r>
          </w:p>
        </w:tc>
      </w:tr>
      <w:tr w:rsidR="00CB2070" w:rsidRPr="00E23DFF" w14:paraId="2406E7B7" w14:textId="77777777" w:rsidTr="00EE029D">
        <w:tc>
          <w:tcPr>
            <w:tcW w:w="959" w:type="dxa"/>
            <w:tcBorders>
              <w:top w:val="single" w:sz="4" w:space="0" w:color="auto"/>
              <w:left w:val="single" w:sz="4" w:space="0" w:color="auto"/>
              <w:bottom w:val="single" w:sz="4" w:space="0" w:color="auto"/>
              <w:right w:val="single" w:sz="4" w:space="0" w:color="auto"/>
            </w:tcBorders>
          </w:tcPr>
          <w:p w14:paraId="54EAC290" w14:textId="77777777" w:rsidR="00CB2070" w:rsidRPr="00E23DFF" w:rsidRDefault="00CB2070" w:rsidP="00CB2070">
            <w:pPr>
              <w:keepLines/>
              <w:spacing w:beforeLines="40" w:before="96" w:afterLines="40" w:after="96"/>
              <w:ind w:left="0" w:firstLine="0"/>
              <w:jc w:val="center"/>
            </w:pPr>
            <w:r w:rsidRPr="00E23DFF">
              <w:t>54</w:t>
            </w:r>
          </w:p>
        </w:tc>
        <w:tc>
          <w:tcPr>
            <w:tcW w:w="1483" w:type="dxa"/>
            <w:tcBorders>
              <w:top w:val="single" w:sz="4" w:space="0" w:color="auto"/>
              <w:left w:val="single" w:sz="4" w:space="0" w:color="auto"/>
              <w:bottom w:val="single" w:sz="4" w:space="0" w:color="auto"/>
              <w:right w:val="single" w:sz="4" w:space="0" w:color="auto"/>
            </w:tcBorders>
          </w:tcPr>
          <w:p w14:paraId="4D370419" w14:textId="7AE337B8" w:rsidR="00CB2070" w:rsidRPr="00E23DFF" w:rsidRDefault="00CB2070" w:rsidP="00CB2070">
            <w:pPr>
              <w:keepLines/>
              <w:spacing w:beforeLines="40" w:before="96" w:afterLines="40" w:after="96"/>
              <w:ind w:left="0" w:firstLine="0"/>
              <w:jc w:val="center"/>
            </w:pPr>
            <w:r>
              <w:t>15/09/23</w:t>
            </w:r>
          </w:p>
        </w:tc>
        <w:tc>
          <w:tcPr>
            <w:tcW w:w="6880" w:type="dxa"/>
            <w:tcBorders>
              <w:top w:val="single" w:sz="4" w:space="0" w:color="auto"/>
              <w:left w:val="single" w:sz="4" w:space="0" w:color="auto"/>
              <w:bottom w:val="single" w:sz="4" w:space="0" w:color="auto"/>
              <w:right w:val="single" w:sz="4" w:space="0" w:color="auto"/>
            </w:tcBorders>
          </w:tcPr>
          <w:p w14:paraId="42B65EA8" w14:textId="77777777" w:rsidR="00CB2070" w:rsidRDefault="00CB2070" w:rsidP="00CB2070">
            <w:pPr>
              <w:spacing w:beforeLines="40" w:before="96" w:afterLines="40" w:after="96"/>
              <w:ind w:left="0" w:firstLine="0"/>
              <w:jc w:val="left"/>
            </w:pPr>
            <w:r>
              <w:t>Update to DOC6 to allow protection for sites when implementing demand disconnection where technically feasible.</w:t>
            </w:r>
          </w:p>
          <w:p w14:paraId="695A2EF7" w14:textId="77777777" w:rsidR="00CB2070" w:rsidRDefault="00CB2070" w:rsidP="00CB2070">
            <w:pPr>
              <w:spacing w:beforeLines="40" w:before="96" w:afterLines="40" w:after="96"/>
              <w:ind w:left="0" w:firstLine="0"/>
              <w:jc w:val="left"/>
            </w:pPr>
            <w:r>
              <w:t>Amendments to clauses:</w:t>
            </w:r>
          </w:p>
          <w:p w14:paraId="43C8B510" w14:textId="77777777" w:rsidR="00CB2070" w:rsidRDefault="00CB2070" w:rsidP="00A408B6">
            <w:pPr>
              <w:pStyle w:val="ListParagraph"/>
              <w:numPr>
                <w:ilvl w:val="0"/>
                <w:numId w:val="92"/>
              </w:numPr>
              <w:spacing w:beforeLines="40" w:before="96" w:afterLines="40" w:after="96"/>
            </w:pPr>
            <w:r>
              <w:t>DOC6.1.2</w:t>
            </w:r>
          </w:p>
          <w:p w14:paraId="05D6FFE8" w14:textId="77777777" w:rsidR="00CB2070" w:rsidRDefault="00CB2070" w:rsidP="00A408B6">
            <w:pPr>
              <w:pStyle w:val="ListParagraph"/>
              <w:numPr>
                <w:ilvl w:val="0"/>
                <w:numId w:val="92"/>
              </w:numPr>
              <w:spacing w:beforeLines="40" w:before="96" w:afterLines="40" w:after="96"/>
            </w:pPr>
            <w:r>
              <w:t>DOC6.1.3</w:t>
            </w:r>
          </w:p>
          <w:p w14:paraId="52A5219A" w14:textId="242419A3" w:rsidR="00CB2070" w:rsidRPr="00E23DFF" w:rsidRDefault="00CB2070" w:rsidP="00A408B6">
            <w:pPr>
              <w:pStyle w:val="ListParagraph"/>
              <w:keepLines/>
              <w:numPr>
                <w:ilvl w:val="0"/>
                <w:numId w:val="92"/>
              </w:numPr>
              <w:spacing w:beforeLines="40" w:before="96" w:afterLines="40" w:after="96"/>
            </w:pPr>
            <w:r>
              <w:t>DOC6.4.3</w:t>
            </w:r>
          </w:p>
        </w:tc>
      </w:tr>
      <w:tr w:rsidR="00182ED7" w:rsidRPr="00A25C10" w14:paraId="264380DA" w14:textId="77777777" w:rsidTr="00F87D72">
        <w:tc>
          <w:tcPr>
            <w:tcW w:w="959" w:type="dxa"/>
            <w:tcBorders>
              <w:top w:val="single" w:sz="4" w:space="0" w:color="auto"/>
              <w:left w:val="single" w:sz="4" w:space="0" w:color="auto"/>
              <w:bottom w:val="single" w:sz="4" w:space="0" w:color="auto"/>
              <w:right w:val="single" w:sz="4" w:space="0" w:color="auto"/>
            </w:tcBorders>
          </w:tcPr>
          <w:p w14:paraId="627E74A5" w14:textId="52B821EB" w:rsidR="00182ED7" w:rsidRDefault="00182ED7" w:rsidP="00182ED7">
            <w:pPr>
              <w:spacing w:beforeLines="40" w:before="96" w:afterLines="40" w:after="96"/>
              <w:ind w:left="0" w:firstLine="0"/>
              <w:jc w:val="center"/>
            </w:pPr>
            <w:r>
              <w:t>55</w:t>
            </w:r>
          </w:p>
        </w:tc>
        <w:tc>
          <w:tcPr>
            <w:tcW w:w="1483" w:type="dxa"/>
            <w:tcBorders>
              <w:top w:val="single" w:sz="4" w:space="0" w:color="auto"/>
              <w:left w:val="single" w:sz="4" w:space="0" w:color="auto"/>
              <w:bottom w:val="single" w:sz="4" w:space="0" w:color="auto"/>
              <w:right w:val="single" w:sz="4" w:space="0" w:color="auto"/>
            </w:tcBorders>
          </w:tcPr>
          <w:p w14:paraId="284DC844" w14:textId="7CFA1E3E" w:rsidR="00182ED7" w:rsidRDefault="00182ED7" w:rsidP="00182ED7">
            <w:pPr>
              <w:spacing w:beforeLines="40" w:before="96" w:afterLines="40" w:after="96"/>
              <w:ind w:left="0" w:firstLine="0"/>
              <w:jc w:val="center"/>
            </w:pPr>
            <w:r>
              <w:t>15/12/23</w:t>
            </w:r>
          </w:p>
        </w:tc>
        <w:tc>
          <w:tcPr>
            <w:tcW w:w="6880" w:type="dxa"/>
            <w:tcBorders>
              <w:top w:val="single" w:sz="4" w:space="0" w:color="auto"/>
              <w:left w:val="single" w:sz="4" w:space="0" w:color="auto"/>
              <w:bottom w:val="single" w:sz="4" w:space="0" w:color="auto"/>
              <w:right w:val="single" w:sz="4" w:space="0" w:color="auto"/>
            </w:tcBorders>
          </w:tcPr>
          <w:p w14:paraId="4B08A8E0" w14:textId="2267239E" w:rsidR="00182ED7" w:rsidRDefault="00182ED7" w:rsidP="00182ED7">
            <w:pPr>
              <w:spacing w:before="40" w:after="40"/>
              <w:ind w:left="0" w:firstLine="0"/>
              <w:jc w:val="left"/>
            </w:pPr>
            <w:r>
              <w:t>Minor updates to DOC6.1.3, DOC6.4.3 and DOC6.4.5 consequent on Modification GC0162 which clarifies the timing of demand disconnection levels beyond 20%.</w:t>
            </w:r>
          </w:p>
        </w:tc>
      </w:tr>
      <w:tr w:rsidR="004821A5" w:rsidRPr="00A25C10" w14:paraId="1A62A104" w14:textId="77777777" w:rsidTr="00F87D72">
        <w:tc>
          <w:tcPr>
            <w:tcW w:w="959" w:type="dxa"/>
            <w:tcBorders>
              <w:top w:val="single" w:sz="4" w:space="0" w:color="auto"/>
              <w:left w:val="single" w:sz="4" w:space="0" w:color="auto"/>
              <w:bottom w:val="single" w:sz="4" w:space="0" w:color="auto"/>
              <w:right w:val="single" w:sz="4" w:space="0" w:color="auto"/>
            </w:tcBorders>
          </w:tcPr>
          <w:p w14:paraId="743BADEC" w14:textId="6670B47D" w:rsidR="004821A5" w:rsidRDefault="004821A5" w:rsidP="00E019DE">
            <w:pPr>
              <w:spacing w:beforeLines="40" w:before="96" w:afterLines="40" w:after="96"/>
              <w:ind w:left="0" w:firstLine="0"/>
              <w:jc w:val="center"/>
            </w:pPr>
            <w:del w:id="1321" w:author="Shaheeni Vekaria" w:date="2024-04-26T11:16:00Z" w16du:dateUtc="2024-04-26T10:16:00Z">
              <w:r w:rsidDel="00FC76BD">
                <w:delText>5</w:delText>
              </w:r>
              <w:r w:rsidR="00D3544B" w:rsidDel="00FC76BD">
                <w:delText>5</w:delText>
              </w:r>
            </w:del>
            <w:ins w:id="1322" w:author="Shaheeni Vekaria" w:date="2024-04-26T11:16:00Z" w16du:dateUtc="2024-04-26T10:16:00Z">
              <w:r w:rsidR="00FC76BD">
                <w:t>56</w:t>
              </w:r>
            </w:ins>
          </w:p>
        </w:tc>
        <w:tc>
          <w:tcPr>
            <w:tcW w:w="1483" w:type="dxa"/>
            <w:tcBorders>
              <w:top w:val="single" w:sz="4" w:space="0" w:color="auto"/>
              <w:left w:val="single" w:sz="4" w:space="0" w:color="auto"/>
              <w:bottom w:val="single" w:sz="4" w:space="0" w:color="auto"/>
              <w:right w:val="single" w:sz="4" w:space="0" w:color="auto"/>
            </w:tcBorders>
          </w:tcPr>
          <w:p w14:paraId="308C1D03" w14:textId="4D4EE22F" w:rsidR="004821A5" w:rsidRDefault="00CF1EB5" w:rsidP="00133271">
            <w:pPr>
              <w:spacing w:beforeLines="40" w:before="96" w:afterLines="40" w:after="96"/>
              <w:ind w:left="0" w:firstLine="0"/>
              <w:jc w:val="center"/>
            </w:pPr>
            <w:r>
              <w:t>04/03</w:t>
            </w:r>
            <w:r w:rsidR="00D3544B">
              <w:t>/24</w:t>
            </w:r>
          </w:p>
        </w:tc>
        <w:tc>
          <w:tcPr>
            <w:tcW w:w="6880" w:type="dxa"/>
            <w:tcBorders>
              <w:top w:val="single" w:sz="4" w:space="0" w:color="auto"/>
              <w:left w:val="single" w:sz="4" w:space="0" w:color="auto"/>
              <w:bottom w:val="single" w:sz="4" w:space="0" w:color="auto"/>
              <w:right w:val="single" w:sz="4" w:space="0" w:color="auto"/>
            </w:tcBorders>
          </w:tcPr>
          <w:p w14:paraId="3AD36640" w14:textId="2F8CDA50" w:rsidR="004821A5" w:rsidRDefault="0090426D" w:rsidP="00801521">
            <w:pPr>
              <w:spacing w:before="40" w:after="40"/>
              <w:ind w:left="0" w:firstLine="0"/>
              <w:jc w:val="left"/>
            </w:pPr>
            <w:r>
              <w:t>Modifications to include the requirements to achieve the Electricity Restoration Standard.  Updates and new requirements included in:</w:t>
            </w:r>
          </w:p>
          <w:p w14:paraId="2D7747F4" w14:textId="12E01A3E" w:rsidR="003A0DF2" w:rsidRDefault="003A0DF2" w:rsidP="00A408B6">
            <w:pPr>
              <w:pStyle w:val="ListParagraph"/>
              <w:numPr>
                <w:ilvl w:val="0"/>
                <w:numId w:val="90"/>
              </w:numPr>
              <w:spacing w:before="40" w:after="40"/>
              <w:contextualSpacing w:val="0"/>
            </w:pPr>
            <w:r>
              <w:t>Glossary and Definitions</w:t>
            </w:r>
            <w:r w:rsidR="00DC6448">
              <w:t xml:space="preserve"> – replacement of black start with system restoration and new definitions </w:t>
            </w:r>
            <w:r w:rsidR="00AC2FF9">
              <w:t>for terms associated with system restoration</w:t>
            </w:r>
          </w:p>
          <w:p w14:paraId="5D34BD7D" w14:textId="54016F7F" w:rsidR="00A836C3" w:rsidRDefault="00A836C3" w:rsidP="00A408B6">
            <w:pPr>
              <w:pStyle w:val="ListParagraph"/>
              <w:numPr>
                <w:ilvl w:val="0"/>
                <w:numId w:val="90"/>
              </w:numPr>
              <w:spacing w:before="40" w:after="40"/>
              <w:contextualSpacing w:val="0"/>
            </w:pPr>
            <w:r>
              <w:t>Annex 1</w:t>
            </w:r>
            <w:r w:rsidR="00E14271">
              <w:t xml:space="preserve"> Qualifying Standards</w:t>
            </w:r>
          </w:p>
          <w:p w14:paraId="4C87C33E" w14:textId="56A5C140" w:rsidR="0090426D" w:rsidRDefault="0090426D" w:rsidP="00A408B6">
            <w:pPr>
              <w:pStyle w:val="ListParagraph"/>
              <w:numPr>
                <w:ilvl w:val="0"/>
                <w:numId w:val="90"/>
              </w:numPr>
              <w:spacing w:before="40" w:after="40"/>
              <w:contextualSpacing w:val="0"/>
            </w:pPr>
            <w:r>
              <w:t>DPC6</w:t>
            </w:r>
            <w:r w:rsidR="00DC6448">
              <w:t xml:space="preserve"> – new requirements for restoration contractors</w:t>
            </w:r>
          </w:p>
          <w:p w14:paraId="0427A4DE" w14:textId="1E2986CD" w:rsidR="003A0DF2" w:rsidRDefault="003A0DF2" w:rsidP="00A408B6">
            <w:pPr>
              <w:pStyle w:val="ListParagraph"/>
              <w:numPr>
                <w:ilvl w:val="0"/>
                <w:numId w:val="90"/>
              </w:numPr>
              <w:spacing w:before="40" w:after="40"/>
              <w:contextualSpacing w:val="0"/>
            </w:pPr>
            <w:r>
              <w:t>DPC</w:t>
            </w:r>
            <w:r w:rsidR="001B15A0">
              <w:t>7</w:t>
            </w:r>
            <w:r w:rsidR="00AC2FF9">
              <w:t xml:space="preserve"> – relocation of DPC7.4.8 into DPC6</w:t>
            </w:r>
          </w:p>
          <w:p w14:paraId="0388DE7C" w14:textId="038E0A2D" w:rsidR="0090426D" w:rsidRDefault="0090426D" w:rsidP="00A408B6">
            <w:pPr>
              <w:pStyle w:val="ListParagraph"/>
              <w:numPr>
                <w:ilvl w:val="0"/>
                <w:numId w:val="90"/>
              </w:numPr>
              <w:spacing w:before="40" w:after="40"/>
              <w:contextualSpacing w:val="0"/>
            </w:pPr>
            <w:r>
              <w:t>DPC8</w:t>
            </w:r>
            <w:r w:rsidR="00AC2FF9">
              <w:t xml:space="preserve"> – new system restoration reporting requirements</w:t>
            </w:r>
          </w:p>
          <w:p w14:paraId="2658FCAA" w14:textId="540B89B6" w:rsidR="001B15A0" w:rsidRDefault="001B15A0" w:rsidP="00A408B6">
            <w:pPr>
              <w:pStyle w:val="ListParagraph"/>
              <w:numPr>
                <w:ilvl w:val="0"/>
                <w:numId w:val="90"/>
              </w:numPr>
              <w:spacing w:before="40" w:after="40"/>
              <w:contextualSpacing w:val="0"/>
            </w:pPr>
            <w:r>
              <w:t>DOC2</w:t>
            </w:r>
            <w:r w:rsidR="00AC2FF9">
              <w:t xml:space="preserve"> - new system restoration reporting requirements</w:t>
            </w:r>
          </w:p>
          <w:p w14:paraId="75A5BCB9" w14:textId="5B390F50" w:rsidR="001B15A0" w:rsidRDefault="001B15A0" w:rsidP="00A408B6">
            <w:pPr>
              <w:pStyle w:val="ListParagraph"/>
              <w:numPr>
                <w:ilvl w:val="0"/>
                <w:numId w:val="90"/>
              </w:numPr>
              <w:spacing w:before="40" w:after="40"/>
              <w:contextualSpacing w:val="0"/>
            </w:pPr>
            <w:r>
              <w:t>DOC5</w:t>
            </w:r>
            <w:r w:rsidR="00AC2FF9">
              <w:t xml:space="preserve"> – new system restoration testing requirements</w:t>
            </w:r>
          </w:p>
          <w:p w14:paraId="03CC85CA" w14:textId="0F3EAA31" w:rsidR="001B15A0" w:rsidRDefault="001B15A0" w:rsidP="00A408B6">
            <w:pPr>
              <w:pStyle w:val="ListParagraph"/>
              <w:numPr>
                <w:ilvl w:val="0"/>
                <w:numId w:val="90"/>
              </w:numPr>
              <w:spacing w:before="40" w:after="40"/>
              <w:contextualSpacing w:val="0"/>
            </w:pPr>
            <w:r>
              <w:t>DOC9</w:t>
            </w:r>
            <w:r w:rsidR="00AC2FF9">
              <w:t xml:space="preserve"> – new text for the creation of DRZPs and for the operation of DRZPs and LJRPs</w:t>
            </w:r>
          </w:p>
          <w:p w14:paraId="0A41D3AF" w14:textId="7A5B76CD" w:rsidR="0090426D" w:rsidRDefault="001B15A0" w:rsidP="00A408B6">
            <w:pPr>
              <w:pStyle w:val="ListParagraph"/>
              <w:numPr>
                <w:ilvl w:val="0"/>
                <w:numId w:val="90"/>
              </w:numPr>
              <w:spacing w:before="40" w:after="40"/>
              <w:ind w:left="714" w:hanging="357"/>
              <w:contextualSpacing w:val="0"/>
            </w:pPr>
            <w:r>
              <w:t>DDRC – new schedule</w:t>
            </w:r>
            <w:r w:rsidR="003B7B3C">
              <w:t>s</w:t>
            </w:r>
            <w:r>
              <w:t xml:space="preserve"> 5f</w:t>
            </w:r>
            <w:r w:rsidR="003B7B3C">
              <w:t xml:space="preserve"> &amp; </w:t>
            </w:r>
            <w:r w:rsidR="004953C9">
              <w:t>5g</w:t>
            </w:r>
          </w:p>
        </w:tc>
      </w:tr>
      <w:tr w:rsidR="00513926" w:rsidRPr="00A25C10" w14:paraId="103CE953" w14:textId="77777777" w:rsidTr="00F87D72">
        <w:trPr>
          <w:ins w:id="1323" w:author="Shaheeni Vekaria" w:date="2024-04-26T13:02:00Z"/>
        </w:trPr>
        <w:tc>
          <w:tcPr>
            <w:tcW w:w="959" w:type="dxa"/>
            <w:tcBorders>
              <w:top w:val="single" w:sz="4" w:space="0" w:color="auto"/>
              <w:left w:val="single" w:sz="4" w:space="0" w:color="auto"/>
              <w:bottom w:val="single" w:sz="4" w:space="0" w:color="auto"/>
              <w:right w:val="single" w:sz="4" w:space="0" w:color="auto"/>
            </w:tcBorders>
          </w:tcPr>
          <w:p w14:paraId="7D4E5F02" w14:textId="3F26CB44" w:rsidR="00513926" w:rsidDel="00FC76BD" w:rsidRDefault="00513926" w:rsidP="00E019DE">
            <w:pPr>
              <w:spacing w:beforeLines="40" w:before="96" w:afterLines="40" w:after="96"/>
              <w:ind w:left="0" w:firstLine="0"/>
              <w:jc w:val="center"/>
              <w:rPr>
                <w:ins w:id="1324" w:author="Shaheeni Vekaria" w:date="2024-04-26T13:02:00Z" w16du:dateUtc="2024-04-26T12:02:00Z"/>
              </w:rPr>
            </w:pPr>
            <w:ins w:id="1325" w:author="Shaheeni Vekaria" w:date="2024-04-26T13:02:00Z" w16du:dateUtc="2024-04-26T12:02:00Z">
              <w:r>
                <w:t>57</w:t>
              </w:r>
            </w:ins>
          </w:p>
        </w:tc>
        <w:tc>
          <w:tcPr>
            <w:tcW w:w="1483" w:type="dxa"/>
            <w:tcBorders>
              <w:top w:val="single" w:sz="4" w:space="0" w:color="auto"/>
              <w:left w:val="single" w:sz="4" w:space="0" w:color="auto"/>
              <w:bottom w:val="single" w:sz="4" w:space="0" w:color="auto"/>
              <w:right w:val="single" w:sz="4" w:space="0" w:color="auto"/>
            </w:tcBorders>
          </w:tcPr>
          <w:p w14:paraId="429FBEFF" w14:textId="046715EC" w:rsidR="00513926" w:rsidRDefault="00513926" w:rsidP="00133271">
            <w:pPr>
              <w:spacing w:beforeLines="40" w:before="96" w:afterLines="40" w:after="96"/>
              <w:ind w:left="0" w:firstLine="0"/>
              <w:jc w:val="center"/>
              <w:rPr>
                <w:ins w:id="1326" w:author="Shaheeni Vekaria" w:date="2024-04-26T13:02:00Z" w16du:dateUtc="2024-04-26T12:02:00Z"/>
              </w:rPr>
            </w:pPr>
            <w:ins w:id="1327" w:author="Shaheeni Vekaria" w:date="2024-04-26T13:02:00Z" w16du:dateUtc="2024-04-26T12:02:00Z">
              <w:r>
                <w:t>XX/XX/XX</w:t>
              </w:r>
            </w:ins>
          </w:p>
        </w:tc>
        <w:tc>
          <w:tcPr>
            <w:tcW w:w="6880" w:type="dxa"/>
            <w:tcBorders>
              <w:top w:val="single" w:sz="4" w:space="0" w:color="auto"/>
              <w:left w:val="single" w:sz="4" w:space="0" w:color="auto"/>
              <w:bottom w:val="single" w:sz="4" w:space="0" w:color="auto"/>
              <w:right w:val="single" w:sz="4" w:space="0" w:color="auto"/>
            </w:tcBorders>
          </w:tcPr>
          <w:p w14:paraId="5E8E644E" w14:textId="77777777" w:rsidR="00513926" w:rsidRDefault="00513926" w:rsidP="00801521">
            <w:pPr>
              <w:spacing w:before="40" w:after="40"/>
              <w:ind w:left="0" w:firstLine="0"/>
              <w:jc w:val="left"/>
              <w:rPr>
                <w:ins w:id="1328" w:author="Shaheeni Vekaria" w:date="2024-04-26T13:04:00Z" w16du:dateUtc="2024-04-26T12:04:00Z"/>
              </w:rPr>
            </w:pPr>
            <w:ins w:id="1329" w:author="Shaheeni Vekaria" w:date="2024-04-26T13:02:00Z" w16du:dateUtc="2024-04-26T12:02:00Z">
              <w:r>
                <w:t xml:space="preserve">Modifications to </w:t>
              </w:r>
            </w:ins>
            <w:ins w:id="1330" w:author="Shaheeni Vekaria" w:date="2024-04-26T13:03:00Z" w16du:dateUtc="2024-04-26T12:03:00Z">
              <w:r>
                <w:t xml:space="preserve">enable the establishment of the </w:t>
              </w:r>
              <w:r w:rsidRPr="00513926">
                <w:rPr>
                  <w:b/>
                  <w:color w:val="2B579A"/>
                  <w:shd w:val="clear" w:color="auto" w:fill="E6E6E6"/>
                  <w:rPrChange w:id="1331" w:author="Shaheeni Vekaria" w:date="2024-04-26T13:03:00Z" w16du:dateUtc="2024-04-26T12:03:00Z">
                    <w:rPr/>
                  </w:rPrChange>
                </w:rPr>
                <w:t>ISOP</w:t>
              </w:r>
            </w:ins>
            <w:ins w:id="1332" w:author="Shaheeni Vekaria" w:date="2024-04-26T13:04:00Z" w16du:dateUtc="2024-04-26T12:04:00Z">
              <w:r>
                <w:rPr>
                  <w:b/>
                  <w:bCs/>
                </w:rPr>
                <w:t xml:space="preserve">, </w:t>
              </w:r>
              <w:r>
                <w:t>updates and changes included in:</w:t>
              </w:r>
            </w:ins>
          </w:p>
          <w:p w14:paraId="7662E087" w14:textId="3A86A4DB" w:rsidR="00513926" w:rsidRDefault="00513926" w:rsidP="00513926">
            <w:pPr>
              <w:pStyle w:val="ListParagraph"/>
              <w:numPr>
                <w:ilvl w:val="0"/>
                <w:numId w:val="102"/>
              </w:numPr>
              <w:spacing w:before="40" w:after="40"/>
              <w:rPr>
                <w:ins w:id="1333" w:author="Shaheeni Vekaria" w:date="2024-04-26T13:07:00Z" w16du:dateUtc="2024-04-26T12:07:00Z"/>
              </w:rPr>
            </w:pPr>
            <w:ins w:id="1334" w:author="Shaheeni Vekaria" w:date="2024-04-26T13:04:00Z" w16du:dateUtc="2024-04-26T12:04:00Z">
              <w:r>
                <w:t>Glossary and Definitions – removal of NGESO</w:t>
              </w:r>
            </w:ins>
            <w:ins w:id="1335" w:author="Shaheeni Vekaria" w:date="2024-04-26T13:06:00Z" w16du:dateUtc="2024-04-26T12:06:00Z">
              <w:r>
                <w:t xml:space="preserve"> and addition of </w:t>
              </w:r>
            </w:ins>
            <w:ins w:id="1336" w:author="Shaheeni Vekaria" w:date="2024-04-26T13:07:00Z" w16du:dateUtc="2024-04-26T12:07:00Z">
              <w:r>
                <w:t>ESO Licence, ISOP, NESO, Minister of the Crown, Information Request Notice and Information Request Statement</w:t>
              </w:r>
            </w:ins>
          </w:p>
          <w:p w14:paraId="770E7740" w14:textId="77777777" w:rsidR="00513926" w:rsidRDefault="00513926" w:rsidP="00513926">
            <w:pPr>
              <w:pStyle w:val="ListParagraph"/>
              <w:numPr>
                <w:ilvl w:val="0"/>
                <w:numId w:val="102"/>
              </w:numPr>
              <w:spacing w:before="40" w:after="40"/>
              <w:rPr>
                <w:ins w:id="1337" w:author="Shaheeni Vekaria" w:date="2024-04-26T13:08:00Z" w16du:dateUtc="2024-04-26T12:08:00Z"/>
              </w:rPr>
            </w:pPr>
            <w:ins w:id="1338" w:author="Shaheeni Vekaria" w:date="2024-04-26T13:07:00Z" w16du:dateUtc="2024-04-26T12:07:00Z">
              <w:r>
                <w:t>Annex 1 and 2 Qualifying standards</w:t>
              </w:r>
            </w:ins>
            <w:ins w:id="1339" w:author="Shaheeni Vekaria" w:date="2024-04-26T13:08:00Z" w16du:dateUtc="2024-04-26T12:08:00Z">
              <w:r>
                <w:t xml:space="preserve"> – addition of text clarifying the interpretation in annex documents relevant to name and definition changes</w:t>
              </w:r>
            </w:ins>
          </w:p>
          <w:p w14:paraId="6CD8741C" w14:textId="579AD4C6" w:rsidR="00513926" w:rsidRDefault="00513926" w:rsidP="00513926">
            <w:pPr>
              <w:pStyle w:val="ListParagraph"/>
              <w:numPr>
                <w:ilvl w:val="0"/>
                <w:numId w:val="102"/>
              </w:numPr>
              <w:spacing w:before="40" w:after="40"/>
              <w:rPr>
                <w:ins w:id="1340" w:author="Shaheeni Vekaria" w:date="2024-04-26T13:10:00Z" w16du:dateUtc="2024-04-26T12:10:00Z"/>
              </w:rPr>
            </w:pPr>
            <w:ins w:id="1341" w:author="Shaheeni Vekaria" w:date="2024-04-26T13:10:00Z" w16du:dateUtc="2024-04-26T12:10:00Z">
              <w:r>
                <w:t xml:space="preserve">DGC6 </w:t>
              </w:r>
            </w:ins>
            <w:ins w:id="1342" w:author="Shaheeni Vekaria" w:date="2024-04-26T13:11:00Z" w16du:dateUtc="2024-04-26T12:11:00Z">
              <w:r>
                <w:t>- t</w:t>
              </w:r>
            </w:ins>
            <w:ins w:id="1343" w:author="Shaheeni Vekaria" w:date="2024-04-26T13:08:00Z" w16du:dateUtc="2024-04-26T12:08:00Z">
              <w:r>
                <w:t>wo boilerplate clauses added</w:t>
              </w:r>
            </w:ins>
            <w:ins w:id="1344" w:author="Shaheeni Vekaria" w:date="2024-04-26T13:09:00Z" w16du:dateUtc="2024-04-26T12:09:00Z">
              <w:r>
                <w:t xml:space="preserve"> D</w:t>
              </w:r>
            </w:ins>
            <w:ins w:id="1345" w:author="Shaheeni Vekaria" w:date="2024-04-26T13:11:00Z" w16du:dateUtc="2024-04-26T12:11:00Z">
              <w:r>
                <w:t>GC</w:t>
              </w:r>
            </w:ins>
            <w:ins w:id="1346" w:author="Shaheeni Vekaria" w:date="2024-04-26T13:09:00Z" w16du:dateUtc="2024-04-26T12:09:00Z">
              <w:r>
                <w:t>6.3 and D</w:t>
              </w:r>
            </w:ins>
            <w:ins w:id="1347" w:author="Shaheeni Vekaria" w:date="2024-04-26T13:11:00Z" w16du:dateUtc="2024-04-26T12:11:00Z">
              <w:r>
                <w:t>GC</w:t>
              </w:r>
            </w:ins>
            <w:ins w:id="1348" w:author="Shaheeni Vekaria" w:date="2024-04-26T13:09:00Z" w16du:dateUtc="2024-04-26T12:09:00Z">
              <w:r>
                <w:t xml:space="preserve">6.4 </w:t>
              </w:r>
            </w:ins>
          </w:p>
          <w:p w14:paraId="056F0C70" w14:textId="1D35758B" w:rsidR="00513926" w:rsidRPr="00513926" w:rsidRDefault="00513926">
            <w:pPr>
              <w:pStyle w:val="ListParagraph"/>
              <w:numPr>
                <w:ilvl w:val="0"/>
                <w:numId w:val="102"/>
              </w:numPr>
              <w:spacing w:before="40" w:after="40"/>
              <w:rPr>
                <w:ins w:id="1349" w:author="Shaheeni Vekaria" w:date="2024-04-26T13:02:00Z" w16du:dateUtc="2024-04-26T12:02:00Z"/>
              </w:rPr>
              <w:pPrChange w:id="1350" w:author="Shaheeni Vekaria" w:date="2024-04-26T13:04:00Z" w16du:dateUtc="2024-04-26T12:04:00Z">
                <w:pPr>
                  <w:spacing w:before="40" w:after="40"/>
                  <w:ind w:left="0" w:firstLine="0"/>
                  <w:jc w:val="left"/>
                </w:pPr>
              </w:pPrChange>
            </w:pPr>
            <w:ins w:id="1351" w:author="Shaheeni Vekaria" w:date="2024-04-26T13:11:00Z" w16du:dateUtc="2024-04-26T12:11:00Z">
              <w:r>
                <w:t xml:space="preserve">References to NGESO and </w:t>
              </w:r>
            </w:ins>
            <w:ins w:id="1352" w:author="Shaheeni Vekaria" w:date="2024-04-26T13:12:00Z" w16du:dateUtc="2024-04-26T12:12:00Z">
              <w:r w:rsidR="00B258F9">
                <w:t>Transmission Licence removed and amended where applicable to ISOP and ESO Licence</w:t>
              </w:r>
            </w:ins>
            <w:ins w:id="1353" w:author="Shaheeni Vekaria" w:date="2024-04-26T13:13:00Z" w16du:dateUtc="2024-04-26T12:13:00Z">
              <w:r w:rsidR="00B258F9">
                <w:t xml:space="preserve"> respectively.</w:t>
              </w:r>
            </w:ins>
          </w:p>
        </w:tc>
      </w:tr>
    </w:tbl>
    <w:p w14:paraId="6E8620DC" w14:textId="1C4A7CB7" w:rsidR="00CF16BB" w:rsidRPr="00287BD3" w:rsidRDefault="00CF16BB" w:rsidP="00CF16BB"/>
    <w:p w14:paraId="6E8620DD" w14:textId="77777777" w:rsidR="00314B36" w:rsidRPr="00287BD3" w:rsidRDefault="00CF16BB" w:rsidP="00F22118">
      <w:pPr>
        <w:jc w:val="center"/>
      </w:pPr>
      <w:bookmarkStart w:id="1354" w:name="expert_pdf_WhereYouWere"/>
      <w:bookmarkEnd w:id="1354"/>
      <w:r w:rsidRPr="00287BD3">
        <w:rPr>
          <w:rFonts w:ascii="Arial" w:hAnsi="Arial"/>
          <w:sz w:val="52"/>
        </w:rPr>
        <w:t>END</w:t>
      </w:r>
    </w:p>
    <w:sectPr w:rsidR="00314B36" w:rsidRPr="00287BD3" w:rsidSect="001534AC">
      <w:headerReference w:type="even" r:id="rId74"/>
      <w:headerReference w:type="default" r:id="rId75"/>
      <w:headerReference w:type="first" r:id="rId76"/>
      <w:pgSz w:w="11907" w:h="16840" w:code="9"/>
      <w:pgMar w:top="1134" w:right="1134" w:bottom="1134" w:left="1418"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06E6E" w14:textId="77777777" w:rsidR="008648E4" w:rsidRDefault="008648E4">
      <w:r>
        <w:separator/>
      </w:r>
    </w:p>
  </w:endnote>
  <w:endnote w:type="continuationSeparator" w:id="0">
    <w:p w14:paraId="0F29FAEC" w14:textId="77777777" w:rsidR="008648E4" w:rsidRDefault="008648E4">
      <w:r>
        <w:continuationSeparator/>
      </w:r>
    </w:p>
  </w:endnote>
  <w:endnote w:type="continuationNotice" w:id="1">
    <w:p w14:paraId="0A9554E9" w14:textId="77777777" w:rsidR="008648E4" w:rsidRDefault="008648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6" w14:textId="77777777" w:rsidR="005104B8" w:rsidRDefault="005104B8">
    <w:pPr>
      <w:pStyle w:val="Footer"/>
      <w:jc w:val="center"/>
    </w:pPr>
  </w:p>
  <w:p w14:paraId="6E8620E7" w14:textId="77777777" w:rsidR="005104B8" w:rsidRDefault="005104B8">
    <w:pPr>
      <w:pStyle w:val="Footer"/>
    </w:pPr>
    <w:r>
      <w:t>December 2001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8" w14:textId="77777777" w:rsidR="005104B8" w:rsidRDefault="005104B8">
    <w:pPr>
      <w:pStyle w:val="Footer"/>
      <w:tabs>
        <w:tab w:val="clear" w:pos="8306"/>
        <w:tab w:val="right" w:pos="8931"/>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5364658"/>
      <w:docPartObj>
        <w:docPartGallery w:val="Page Numbers (Bottom of Page)"/>
        <w:docPartUnique/>
      </w:docPartObj>
    </w:sdtPr>
    <w:sdtEndPr/>
    <w:sdtContent>
      <w:sdt>
        <w:sdtPr>
          <w:id w:val="880668437"/>
          <w:docPartObj>
            <w:docPartGallery w:val="Page Numbers (Top of Page)"/>
            <w:docPartUnique/>
          </w:docPartObj>
        </w:sdtPr>
        <w:sdtEndPr/>
        <w:sdtContent>
          <w:p w14:paraId="2D3392A4" w14:textId="5ECB49C0" w:rsidR="00152788" w:rsidRDefault="00152788">
            <w:pPr>
              <w:pStyle w:val="Footer"/>
              <w:jc w:val="center"/>
            </w:pPr>
            <w:r>
              <w:t xml:space="preserve">Page </w:t>
            </w:r>
            <w:r>
              <w:rPr>
                <w:b/>
                <w:color w:val="2B579A"/>
                <w:sz w:val="24"/>
                <w:szCs w:val="24"/>
                <w:shd w:val="clear" w:color="auto" w:fill="E6E6E6"/>
              </w:rPr>
              <w:fldChar w:fldCharType="begin"/>
            </w:r>
            <w:r>
              <w:rPr>
                <w:b/>
                <w:bCs/>
              </w:rPr>
              <w:instrText xml:space="preserve"> PAGE </w:instrText>
            </w:r>
            <w:r>
              <w:rPr>
                <w:b/>
                <w:color w:val="2B579A"/>
                <w:sz w:val="24"/>
                <w:szCs w:val="24"/>
                <w:shd w:val="clear" w:color="auto" w:fill="E6E6E6"/>
              </w:rPr>
              <w:fldChar w:fldCharType="separate"/>
            </w:r>
            <w:r>
              <w:rPr>
                <w:b/>
                <w:bCs/>
                <w:noProof/>
              </w:rPr>
              <w:t>2</w:t>
            </w:r>
            <w:r>
              <w:rPr>
                <w:b/>
                <w:color w:val="2B579A"/>
                <w:sz w:val="24"/>
                <w:szCs w:val="24"/>
                <w:shd w:val="clear" w:color="auto" w:fill="E6E6E6"/>
              </w:rPr>
              <w:fldChar w:fldCharType="end"/>
            </w:r>
            <w:r>
              <w:t xml:space="preserve"> of </w:t>
            </w:r>
            <w:r w:rsidR="0004257A" w:rsidRPr="000563C5">
              <w:rPr>
                <w:color w:val="2B579A"/>
                <w:sz w:val="24"/>
                <w:szCs w:val="24"/>
                <w:shd w:val="clear" w:color="auto" w:fill="E6E6E6"/>
              </w:rPr>
              <w:fldChar w:fldCharType="begin"/>
            </w:r>
            <w:r w:rsidR="0004257A" w:rsidRPr="000563C5">
              <w:rPr>
                <w:sz w:val="24"/>
                <w:szCs w:val="24"/>
              </w:rPr>
              <w:instrText xml:space="preserve"> NUMPAGES   \* MERGEFORMAT </w:instrText>
            </w:r>
            <w:r w:rsidR="0004257A" w:rsidRPr="000563C5">
              <w:rPr>
                <w:color w:val="2B579A"/>
                <w:sz w:val="24"/>
                <w:szCs w:val="24"/>
                <w:shd w:val="clear" w:color="auto" w:fill="E6E6E6"/>
              </w:rPr>
              <w:fldChar w:fldCharType="separate"/>
            </w:r>
            <w:r w:rsidR="0004257A" w:rsidRPr="000563C5">
              <w:rPr>
                <w:sz w:val="24"/>
                <w:szCs w:val="24"/>
              </w:rPr>
              <w:t>210</w:t>
            </w:r>
            <w:r w:rsidR="0004257A" w:rsidRPr="000563C5">
              <w:rPr>
                <w:color w:val="2B579A"/>
                <w:sz w:val="24"/>
                <w:szCs w:val="24"/>
                <w:shd w:val="clear" w:color="auto" w:fill="E6E6E6"/>
              </w:rPr>
              <w:fldChar w:fldCharType="end"/>
            </w:r>
          </w:p>
        </w:sdtContent>
      </w:sdt>
    </w:sdtContent>
  </w:sdt>
  <w:p w14:paraId="0A4BC000" w14:textId="3D3A7D97" w:rsidR="005104B8" w:rsidRPr="00683081" w:rsidRDefault="001C36E9" w:rsidP="00CA3834">
    <w:pPr>
      <w:pStyle w:val="Footer"/>
      <w:tabs>
        <w:tab w:val="clear" w:pos="4153"/>
        <w:tab w:val="center" w:pos="4536"/>
      </w:tabs>
      <w:spacing w:after="0"/>
      <w:jc w:val="right"/>
      <w:rPr>
        <w:sz w:val="24"/>
        <w:szCs w:val="22"/>
      </w:rPr>
    </w:pPr>
    <w:r>
      <w:rPr>
        <w:sz w:val="24"/>
        <w:szCs w:val="22"/>
      </w:rPr>
      <w:t>TBA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E" w14:textId="77777777" w:rsidR="005104B8" w:rsidRDefault="005104B8">
    <w:pPr>
      <w:pStyle w:val="Footer"/>
    </w:pPr>
    <w:r>
      <w:t>PF - December 2001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0611150"/>
      <w:docPartObj>
        <w:docPartGallery w:val="Page Numbers (Bottom of Page)"/>
        <w:docPartUnique/>
      </w:docPartObj>
    </w:sdtPr>
    <w:sdtEndPr/>
    <w:sdtContent>
      <w:sdt>
        <w:sdtPr>
          <w:id w:val="1728636285"/>
          <w:docPartObj>
            <w:docPartGallery w:val="Page Numbers (Top of Page)"/>
            <w:docPartUnique/>
          </w:docPartObj>
        </w:sdtPr>
        <w:sdtEndPr/>
        <w:sdtContent>
          <w:p w14:paraId="12E5EABA" w14:textId="449415A9" w:rsidR="00795CFC" w:rsidRDefault="00795CFC">
            <w:pPr>
              <w:pStyle w:val="Footer"/>
              <w:jc w:val="center"/>
            </w:pPr>
            <w:r>
              <w:rPr>
                <w:b/>
                <w:color w:val="2B579A"/>
                <w:sz w:val="24"/>
                <w:szCs w:val="24"/>
                <w:shd w:val="clear" w:color="auto" w:fill="E6E6E6"/>
              </w:rPr>
              <w:fldChar w:fldCharType="begin"/>
            </w:r>
            <w:r>
              <w:rPr>
                <w:b/>
                <w:bCs/>
              </w:rPr>
              <w:instrText xml:space="preserve"> PAGE </w:instrText>
            </w:r>
            <w:r>
              <w:rPr>
                <w:b/>
                <w:color w:val="2B579A"/>
                <w:sz w:val="24"/>
                <w:szCs w:val="24"/>
                <w:shd w:val="clear" w:color="auto" w:fill="E6E6E6"/>
              </w:rPr>
              <w:fldChar w:fldCharType="separate"/>
            </w:r>
            <w:r>
              <w:rPr>
                <w:b/>
                <w:bCs/>
                <w:noProof/>
              </w:rPr>
              <w:t>2</w:t>
            </w:r>
            <w:r>
              <w:rPr>
                <w:b/>
                <w:color w:val="2B579A"/>
                <w:sz w:val="24"/>
                <w:szCs w:val="24"/>
                <w:shd w:val="clear" w:color="auto" w:fill="E6E6E6"/>
              </w:rPr>
              <w:fldChar w:fldCharType="end"/>
            </w:r>
          </w:p>
        </w:sdtContent>
      </w:sdt>
    </w:sdtContent>
  </w:sdt>
  <w:p w14:paraId="6E8620F0" w14:textId="4238AA31" w:rsidR="005104B8" w:rsidRDefault="005104B8" w:rsidP="009900E9">
    <w:pPr>
      <w:pStyle w:val="Footer"/>
      <w:tabs>
        <w:tab w:val="clear" w:pos="8306"/>
        <w:tab w:val="right" w:pos="6000"/>
        <w:tab w:val="left" w:pos="6804"/>
        <w:tab w:val="left" w:pos="7371"/>
      </w:tabs>
      <w:spacing w:after="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261575"/>
      <w:docPartObj>
        <w:docPartGallery w:val="Page Numbers (Bottom of Page)"/>
        <w:docPartUnique/>
      </w:docPartObj>
    </w:sdtPr>
    <w:sdtEndPr/>
    <w:sdtContent>
      <w:sdt>
        <w:sdtPr>
          <w:id w:val="-1650667484"/>
          <w:docPartObj>
            <w:docPartGallery w:val="Page Numbers (Top of Page)"/>
            <w:docPartUnique/>
          </w:docPartObj>
        </w:sdtPr>
        <w:sdtEndPr/>
        <w:sdtContent>
          <w:p w14:paraId="37155811" w14:textId="4C77914E" w:rsidR="00795CFC" w:rsidRDefault="00795CFC">
            <w:pPr>
              <w:pStyle w:val="Footer"/>
              <w:jc w:val="center"/>
            </w:pPr>
            <w:r>
              <w:t xml:space="preserve">Page </w:t>
            </w:r>
            <w:r>
              <w:rPr>
                <w:b/>
                <w:color w:val="2B579A"/>
                <w:sz w:val="24"/>
                <w:szCs w:val="24"/>
                <w:shd w:val="clear" w:color="auto" w:fill="E6E6E6"/>
              </w:rPr>
              <w:fldChar w:fldCharType="begin"/>
            </w:r>
            <w:r>
              <w:rPr>
                <w:b/>
                <w:bCs/>
              </w:rPr>
              <w:instrText xml:space="preserve"> PAGE </w:instrText>
            </w:r>
            <w:r>
              <w:rPr>
                <w:b/>
                <w:color w:val="2B579A"/>
                <w:sz w:val="24"/>
                <w:szCs w:val="24"/>
                <w:shd w:val="clear" w:color="auto" w:fill="E6E6E6"/>
              </w:rPr>
              <w:fldChar w:fldCharType="separate"/>
            </w:r>
            <w:r>
              <w:rPr>
                <w:b/>
                <w:bCs/>
                <w:noProof/>
              </w:rPr>
              <w:t>2</w:t>
            </w:r>
            <w:r>
              <w:rPr>
                <w:b/>
                <w:color w:val="2B579A"/>
                <w:sz w:val="24"/>
                <w:szCs w:val="24"/>
                <w:shd w:val="clear" w:color="auto" w:fill="E6E6E6"/>
              </w:rPr>
              <w:fldChar w:fldCharType="end"/>
            </w:r>
            <w:r>
              <w:t xml:space="preserve"> of </w:t>
            </w:r>
            <w:r w:rsidR="00980348">
              <w:fldChar w:fldCharType="begin"/>
            </w:r>
            <w:r w:rsidR="00980348">
              <w:instrText xml:space="preserve"> NUMPAGES   \* MERGEFORMAT </w:instrText>
            </w:r>
            <w:r w:rsidR="00980348">
              <w:fldChar w:fldCharType="separate"/>
            </w:r>
            <w:r w:rsidR="00691C65">
              <w:rPr>
                <w:noProof/>
              </w:rPr>
              <w:t>39</w:t>
            </w:r>
            <w:r w:rsidR="00980348">
              <w:rPr>
                <w:noProof/>
              </w:rPr>
              <w:fldChar w:fldCharType="end"/>
            </w:r>
          </w:p>
        </w:sdtContent>
      </w:sdt>
    </w:sdtContent>
  </w:sdt>
  <w:p w14:paraId="48E055D9" w14:textId="7885389C" w:rsidR="00795CFC" w:rsidRDefault="002F1D03" w:rsidP="009900E9">
    <w:pPr>
      <w:pStyle w:val="Footer"/>
      <w:tabs>
        <w:tab w:val="clear" w:pos="8306"/>
        <w:tab w:val="right" w:pos="6000"/>
        <w:tab w:val="left" w:pos="6804"/>
        <w:tab w:val="left" w:pos="7371"/>
      </w:tabs>
      <w:spacing w:after="0"/>
      <w:jc w:val="right"/>
    </w:pPr>
    <w:r>
      <w:t>04 March 2024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9" w14:textId="77777777" w:rsidR="005104B8" w:rsidRDefault="005104B8">
    <w:pPr>
      <w:pStyle w:val="Footer"/>
    </w:pPr>
    <w:r>
      <w:t>DOC11 - DDecember2001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C1D14" w14:textId="77777777" w:rsidR="008648E4" w:rsidRDefault="008648E4">
      <w:r>
        <w:separator/>
      </w:r>
    </w:p>
  </w:footnote>
  <w:footnote w:type="continuationSeparator" w:id="0">
    <w:p w14:paraId="38B2A713" w14:textId="77777777" w:rsidR="008648E4" w:rsidRDefault="008648E4">
      <w:r>
        <w:continuationSeparator/>
      </w:r>
    </w:p>
  </w:footnote>
  <w:footnote w:type="continuationNotice" w:id="1">
    <w:p w14:paraId="4415F382" w14:textId="77777777" w:rsidR="008648E4" w:rsidRDefault="008648E4">
      <w:pPr>
        <w:spacing w:after="0"/>
      </w:pPr>
    </w:p>
  </w:footnote>
  <w:footnote w:id="2">
    <w:p w14:paraId="6BEB7766" w14:textId="77777777" w:rsidR="005104B8" w:rsidRPr="00B80730" w:rsidRDefault="005104B8" w:rsidP="00505FB6">
      <w:pPr>
        <w:pStyle w:val="FootnoteText"/>
        <w:rPr>
          <w:sz w:val="22"/>
          <w:szCs w:val="22"/>
        </w:rPr>
      </w:pPr>
      <w:r w:rsidRPr="00B80730">
        <w:rPr>
          <w:rStyle w:val="FootnoteReference"/>
          <w:sz w:val="22"/>
          <w:szCs w:val="22"/>
        </w:rPr>
        <w:footnoteRef/>
      </w:r>
      <w:r w:rsidRPr="00B80730">
        <w:rPr>
          <w:sz w:val="22"/>
          <w:szCs w:val="22"/>
        </w:rPr>
        <w:t xml:space="preserve"> Guidance on technical derogation requests, Ofgem.  16 November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5" w14:textId="77777777" w:rsidR="005104B8" w:rsidRDefault="00980348">
    <w:pPr>
      <w:pStyle w:val="Header"/>
    </w:pPr>
    <w:r>
      <w:rPr>
        <w:color w:val="2B579A"/>
        <w:shd w:val="clear" w:color="auto" w:fill="E6E6E6"/>
      </w:rPr>
      <w:pict w14:anchorId="6E8621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1" o:spid="_x0000_s1026" type="#_x0000_t136" style="position:absolute;left:0;text-align:left;margin-left:0;margin-top:0;width:538.3pt;height:119.6pt;rotation:315;z-index:-251658239;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t>Contents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5" w14:textId="77777777" w:rsidR="005104B8" w:rsidRDefault="00980348">
    <w:pPr>
      <w:pStyle w:val="Header"/>
    </w:pPr>
    <w:r>
      <w:rPr>
        <w:color w:val="2B579A"/>
        <w:shd w:val="clear" w:color="auto" w:fill="E6E6E6"/>
      </w:rPr>
      <w:pict w14:anchorId="6E8621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0" o:spid="_x0000_s1035" type="#_x0000_t136" style="position:absolute;left:0;text-align:left;margin-left:0;margin-top:0;width:538.3pt;height:119.6pt;rotation:315;z-index:-251658233;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6" w14:textId="77777777" w:rsidR="005104B8" w:rsidRPr="006C7693" w:rsidRDefault="005104B8">
    <w:pPr>
      <w:pStyle w:val="Header"/>
      <w:jc w:val="left"/>
      <w:rPr>
        <w:rFonts w:ascii="Times New Roman" w:hAnsi="Times New Roman"/>
      </w:rPr>
    </w:pPr>
    <w:r w:rsidRPr="006C7693">
      <w:rPr>
        <w:rFonts w:ascii="Times New Roman" w:hAnsi="Times New Roman"/>
      </w:rPr>
      <w:t>Distribution Glossary and Definitions (DGD)</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7" w14:textId="77777777" w:rsidR="005104B8" w:rsidRDefault="00980348">
    <w:pPr>
      <w:pStyle w:val="Header"/>
    </w:pPr>
    <w:r>
      <w:rPr>
        <w:color w:val="2B579A"/>
        <w:shd w:val="clear" w:color="auto" w:fill="E6E6E6"/>
      </w:rPr>
      <w:pict w14:anchorId="6E862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9" o:spid="_x0000_s1034" type="#_x0000_t136" style="position:absolute;left:0;text-align:left;margin-left:0;margin-top:0;width:538.3pt;height:119.6pt;rotation:315;z-index:-25165823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8" w14:textId="77777777" w:rsidR="005104B8" w:rsidRDefault="00980348">
    <w:pPr>
      <w:pStyle w:val="Header"/>
    </w:pPr>
    <w:r>
      <w:rPr>
        <w:color w:val="2B579A"/>
        <w:shd w:val="clear" w:color="auto" w:fill="E6E6E6"/>
      </w:rPr>
      <w:pict w14:anchorId="6E8621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3" o:spid="_x0000_s1038" type="#_x0000_t136" style="position:absolute;left:0;text-align:left;margin-left:0;margin-top:0;width:538.3pt;height:119.6pt;rotation:315;z-index:-25165823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9" w14:textId="77777777" w:rsidR="005104B8" w:rsidRPr="004D0EBF" w:rsidRDefault="005104B8" w:rsidP="004D0EBF">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A" w14:textId="77777777" w:rsidR="005104B8" w:rsidRDefault="005104B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B" w14:textId="77777777" w:rsidR="005104B8" w:rsidRDefault="00980348">
    <w:pPr>
      <w:pStyle w:val="Header"/>
    </w:pPr>
    <w:r>
      <w:rPr>
        <w:color w:val="2B579A"/>
        <w:shd w:val="clear" w:color="auto" w:fill="E6E6E6"/>
      </w:rPr>
      <w:pict w14:anchorId="6E862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6" o:spid="_x0000_s1041" type="#_x0000_t136" style="position:absolute;left:0;text-align:left;margin-left:0;margin-top:0;width:538.3pt;height:119.6pt;rotation:315;z-index:-25165823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C" w14:textId="77777777" w:rsidR="005104B8" w:rsidRDefault="005104B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D" w14:textId="77777777" w:rsidR="005104B8" w:rsidRDefault="00980348">
    <w:pPr>
      <w:pStyle w:val="Header"/>
    </w:pPr>
    <w:r>
      <w:rPr>
        <w:color w:val="2B579A"/>
        <w:shd w:val="clear" w:color="auto" w:fill="E6E6E6"/>
      </w:rPr>
      <w:pict w14:anchorId="6E8621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5" o:spid="_x0000_s1040" type="#_x0000_t136" style="position:absolute;left:0;text-align:left;margin-left:0;margin-top:0;width:538.3pt;height:119.6pt;rotation:315;z-index:-251658231;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E" w14:textId="77777777" w:rsidR="005104B8" w:rsidRDefault="00980348">
    <w:pPr>
      <w:pStyle w:val="Header"/>
    </w:pPr>
    <w:r>
      <w:rPr>
        <w:color w:val="2B579A"/>
        <w:shd w:val="clear" w:color="auto" w:fill="E6E6E6"/>
      </w:rPr>
      <w:pict w14:anchorId="6E8621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9" o:spid="_x0000_s1044" type="#_x0000_t136" style="position:absolute;left:0;text-align:left;margin-left:0;margin-top:0;width:538.3pt;height:119.6pt;rotation:315;z-index:-25165822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749E0" w14:textId="77777777" w:rsidR="004152C8" w:rsidRDefault="004152C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F" w14:textId="77777777" w:rsidR="005104B8" w:rsidRPr="006C7693" w:rsidRDefault="005104B8">
    <w:pPr>
      <w:pStyle w:val="Header"/>
      <w:jc w:val="left"/>
      <w:rPr>
        <w:rFonts w:ascii="Times New Roman" w:hAnsi="Times New Roman"/>
      </w:rPr>
    </w:pPr>
    <w:r w:rsidRPr="006C7693">
      <w:rPr>
        <w:rFonts w:ascii="Times New Roman" w:hAnsi="Times New Roman"/>
      </w:rPr>
      <w:t>Distribution Introduction (DIn)</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0" w14:textId="77777777" w:rsidR="005104B8" w:rsidRDefault="00980348">
    <w:pPr>
      <w:pStyle w:val="Header"/>
    </w:pPr>
    <w:r>
      <w:rPr>
        <w:color w:val="2B579A"/>
        <w:shd w:val="clear" w:color="auto" w:fill="E6E6E6"/>
      </w:rPr>
      <w:pict w14:anchorId="6E8621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8" o:spid="_x0000_s1043" type="#_x0000_t136" style="position:absolute;left:0;text-align:left;margin-left:0;margin-top:0;width:538.3pt;height:119.6pt;rotation:315;z-index:-251658229;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1" w14:textId="77777777" w:rsidR="005104B8" w:rsidRDefault="00980348">
    <w:pPr>
      <w:pStyle w:val="Header"/>
    </w:pPr>
    <w:r>
      <w:rPr>
        <w:color w:val="2B579A"/>
        <w:shd w:val="clear" w:color="auto" w:fill="E6E6E6"/>
      </w:rPr>
      <w:pict w14:anchorId="6E8621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2" o:spid="_x0000_s1047" type="#_x0000_t136" style="position:absolute;left:0;text-align:left;margin-left:0;margin-top:0;width:538.3pt;height:119.6pt;rotation:315;z-index:-25165822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2" w14:textId="77777777" w:rsidR="005104B8" w:rsidRDefault="005104B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3" w14:textId="77777777" w:rsidR="005104B8" w:rsidRDefault="00980348">
    <w:pPr>
      <w:pStyle w:val="Header"/>
    </w:pPr>
    <w:r>
      <w:rPr>
        <w:color w:val="2B579A"/>
        <w:shd w:val="clear" w:color="auto" w:fill="E6E6E6"/>
      </w:rPr>
      <w:pict w14:anchorId="6E8621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1" o:spid="_x0000_s1046" type="#_x0000_t136" style="position:absolute;left:0;text-align:left;margin-left:0;margin-top:0;width:538.3pt;height:119.6pt;rotation:315;z-index:-251658227;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4" w14:textId="77777777" w:rsidR="005104B8" w:rsidRDefault="00980348">
    <w:pPr>
      <w:pStyle w:val="Header"/>
    </w:pPr>
    <w:r>
      <w:rPr>
        <w:color w:val="2B579A"/>
        <w:shd w:val="clear" w:color="auto" w:fill="E6E6E6"/>
      </w:rPr>
      <w:pict w14:anchorId="6E8621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5" o:spid="_x0000_s1050" type="#_x0000_t136" style="position:absolute;left:0;text-align:left;margin-left:0;margin-top:0;width:538.3pt;height:119.6pt;rotation:315;z-index:-25165822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5" w14:textId="77777777" w:rsidR="005104B8" w:rsidRPr="006C7693" w:rsidRDefault="005104B8">
    <w:pPr>
      <w:pStyle w:val="Header"/>
      <w:jc w:val="left"/>
      <w:rPr>
        <w:rFonts w:ascii="Times New Roman" w:hAnsi="Times New Roman"/>
      </w:rPr>
    </w:pPr>
    <w:r w:rsidRPr="006C7693">
      <w:rPr>
        <w:rFonts w:ascii="Times New Roman" w:hAnsi="Times New Roman"/>
      </w:rPr>
      <w:t>Distribution General Conditions (DGC)</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6" w14:textId="77777777" w:rsidR="005104B8" w:rsidRDefault="00980348">
    <w:pPr>
      <w:pStyle w:val="Header"/>
    </w:pPr>
    <w:r>
      <w:rPr>
        <w:color w:val="2B579A"/>
        <w:shd w:val="clear" w:color="auto" w:fill="E6E6E6"/>
      </w:rPr>
      <w:pict w14:anchorId="6E862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4" o:spid="_x0000_s1049" type="#_x0000_t136" style="position:absolute;left:0;text-align:left;margin-left:0;margin-top:0;width:538.3pt;height:119.6pt;rotation:315;z-index:-251658225;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7" w14:textId="77777777" w:rsidR="005104B8" w:rsidRDefault="00980348">
    <w:pPr>
      <w:pStyle w:val="Header"/>
    </w:pPr>
    <w:r>
      <w:rPr>
        <w:color w:val="2B579A"/>
        <w:shd w:val="clear" w:color="auto" w:fill="E6E6E6"/>
      </w:rPr>
      <w:pict w14:anchorId="6E862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8" o:spid="_x0000_s1053" type="#_x0000_t136" style="position:absolute;left:0;text-align:left;margin-left:0;margin-top:0;width:538.3pt;height:119.6pt;rotation:315;z-index:-25165822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t>Distribution Operating Code</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8" w14:textId="77777777" w:rsidR="005104B8" w:rsidRDefault="005104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9" w14:textId="77777777" w:rsidR="005104B8" w:rsidRDefault="00980348">
    <w:pPr>
      <w:pStyle w:val="Header"/>
    </w:pPr>
    <w:r>
      <w:rPr>
        <w:color w:val="2B579A"/>
        <w:shd w:val="clear" w:color="auto" w:fill="E6E6E6"/>
      </w:rPr>
      <w:pict w14:anchorId="6E862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0" o:spid="_x0000_s1025" type="#_x0000_t136" style="position:absolute;left:0;text-align:left;margin-left:0;margin-top:0;width:538.3pt;height:119.6pt;rotation:315;z-index:-25165824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A" w14:textId="77777777" w:rsidR="005104B8" w:rsidRDefault="00980348">
    <w:pPr>
      <w:pStyle w:val="Header"/>
    </w:pPr>
    <w:r>
      <w:rPr>
        <w:color w:val="2B579A"/>
        <w:shd w:val="clear" w:color="auto" w:fill="E6E6E6"/>
      </w:rPr>
      <w:pict w14:anchorId="6E8621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7" o:spid="_x0000_s1052" type="#_x0000_t136" style="position:absolute;left:0;text-align:left;margin-left:0;margin-top:0;width:538.3pt;height:119.6pt;rotation:315;z-index:-251658223;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B" w14:textId="77777777" w:rsidR="005104B8" w:rsidRDefault="00980348">
    <w:pPr>
      <w:pStyle w:val="Header"/>
    </w:pPr>
    <w:r>
      <w:rPr>
        <w:color w:val="2B579A"/>
        <w:shd w:val="clear" w:color="auto" w:fill="E6E6E6"/>
      </w:rPr>
      <w:pict w14:anchorId="6E862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1" o:spid="_x0000_s1056" type="#_x0000_t136" style="position:absolute;left:0;text-align:left;margin-left:0;margin-top:0;width:538.3pt;height:119.6pt;rotation:315;z-index:-2516582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C" w14:textId="77777777" w:rsidR="005104B8" w:rsidRPr="006C7693" w:rsidRDefault="005104B8">
    <w:pPr>
      <w:pStyle w:val="Header"/>
      <w:rPr>
        <w:rFonts w:ascii="Times New Roman" w:hAnsi="Times New Roman"/>
      </w:rPr>
    </w:pPr>
    <w:r w:rsidRPr="006C7693">
      <w:rPr>
        <w:rFonts w:ascii="Times New Roman" w:hAnsi="Times New Roman"/>
      </w:rPr>
      <w:t>Distribution planning and connection Code (DPC)</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D" w14:textId="77777777" w:rsidR="005104B8" w:rsidRDefault="00980348">
    <w:pPr>
      <w:pStyle w:val="Header"/>
    </w:pPr>
    <w:r>
      <w:rPr>
        <w:color w:val="2B579A"/>
        <w:shd w:val="clear" w:color="auto" w:fill="E6E6E6"/>
      </w:rPr>
      <w:pict w14:anchorId="6E8621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0" o:spid="_x0000_s1055" type="#_x0000_t136" style="position:absolute;left:0;text-align:left;margin-left:0;margin-top:0;width:538.3pt;height:119.6pt;rotation:315;z-index:-251658221;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E" w14:textId="77777777" w:rsidR="005104B8" w:rsidRDefault="00980348">
    <w:pPr>
      <w:pStyle w:val="Header"/>
    </w:pPr>
    <w:r>
      <w:rPr>
        <w:color w:val="2B579A"/>
        <w:shd w:val="clear" w:color="auto" w:fill="E6E6E6"/>
      </w:rPr>
      <w:pict w14:anchorId="6E8621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4" o:spid="_x0000_s1059" type="#_x0000_t136" style="position:absolute;left:0;text-align:left;margin-left:0;margin-top:0;width:538.3pt;height:119.6pt;rotation:315;z-index:-25165821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F" w14:textId="77777777" w:rsidR="005104B8" w:rsidRDefault="005104B8">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0" w14:textId="77777777" w:rsidR="005104B8" w:rsidRDefault="00980348">
    <w:pPr>
      <w:pStyle w:val="Header"/>
    </w:pPr>
    <w:r>
      <w:rPr>
        <w:color w:val="2B579A"/>
        <w:shd w:val="clear" w:color="auto" w:fill="E6E6E6"/>
      </w:rPr>
      <w:pict w14:anchorId="6E8621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3" o:spid="_x0000_s1058" type="#_x0000_t136" style="position:absolute;left:0;text-align:left;margin-left:0;margin-top:0;width:538.3pt;height:119.6pt;rotation:315;z-index:-251658219;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1" w14:textId="77777777" w:rsidR="005104B8" w:rsidRDefault="00980348">
    <w:pPr>
      <w:pStyle w:val="Header"/>
    </w:pPr>
    <w:r>
      <w:rPr>
        <w:color w:val="2B579A"/>
        <w:shd w:val="clear" w:color="auto" w:fill="E6E6E6"/>
      </w:rPr>
      <w:pict w14:anchorId="6E8621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7" o:spid="_x0000_s1062" type="#_x0000_t136" style="position:absolute;left:0;text-align:left;margin-left:0;margin-top:0;width:538.3pt;height:119.6pt;rotation:315;z-index:-25165821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2" w14:textId="77777777" w:rsidR="005104B8" w:rsidRPr="006C7693" w:rsidRDefault="005104B8">
    <w:pPr>
      <w:pStyle w:val="Header"/>
      <w:jc w:val="left"/>
      <w:rPr>
        <w:rFonts w:ascii="Times New Roman" w:hAnsi="Times New Roman"/>
      </w:rPr>
    </w:pPr>
    <w:r w:rsidRPr="006C7693">
      <w:rPr>
        <w:rFonts w:ascii="Times New Roman" w:hAnsi="Times New Roman"/>
      </w:rPr>
      <w:t>Distribution Operating Code (DOC)</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3" w14:textId="77777777" w:rsidR="005104B8" w:rsidRDefault="00980348">
    <w:pPr>
      <w:pStyle w:val="Header"/>
    </w:pPr>
    <w:r>
      <w:rPr>
        <w:color w:val="2B579A"/>
        <w:shd w:val="clear" w:color="auto" w:fill="E6E6E6"/>
      </w:rPr>
      <w:pict w14:anchorId="6E8621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6" o:spid="_x0000_s1061" type="#_x0000_t136" style="position:absolute;left:0;text-align:left;margin-left:0;margin-top:0;width:538.3pt;height:119.6pt;rotation:315;z-index:-251658217;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C" w14:textId="77777777" w:rsidR="005104B8" w:rsidRDefault="00980348">
    <w:pPr>
      <w:pStyle w:val="Header"/>
    </w:pPr>
    <w:r>
      <w:rPr>
        <w:color w:val="2B579A"/>
        <w:shd w:val="clear" w:color="auto" w:fill="E6E6E6"/>
      </w:rPr>
      <w:pict w14:anchorId="6E8621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4" o:spid="_x0000_s1029" type="#_x0000_t136" style="position:absolute;left:0;text-align:left;margin-left:0;margin-top:0;width:538.3pt;height:119.6pt;rotation:315;z-index:-251658237;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t>Preface</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4" w14:textId="77777777" w:rsidR="005104B8" w:rsidRDefault="00980348">
    <w:pPr>
      <w:pStyle w:val="Header"/>
    </w:pPr>
    <w:r>
      <w:rPr>
        <w:color w:val="2B579A"/>
        <w:shd w:val="clear" w:color="auto" w:fill="E6E6E6"/>
      </w:rPr>
      <w:pict w14:anchorId="6E8621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0" o:spid="_x0000_s1065" type="#_x0000_t136" style="position:absolute;left:0;text-align:left;margin-left:0;margin-top:0;width:538.3pt;height:119.6pt;rotation:315;z-index:-25165821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5" w14:textId="77777777" w:rsidR="005104B8" w:rsidRPr="006C7693" w:rsidRDefault="005104B8">
    <w:pPr>
      <w:pStyle w:val="Header"/>
      <w:jc w:val="left"/>
      <w:rPr>
        <w:rFonts w:ascii="Times New Roman" w:hAnsi="Times New Roman"/>
      </w:rPr>
    </w:pPr>
    <w:r w:rsidRPr="006C7693">
      <w:rPr>
        <w:rFonts w:ascii="Times New Roman" w:hAnsi="Times New Roman"/>
      </w:rPr>
      <w:t>Distribution Operating Code (DOC)</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6" w14:textId="77777777" w:rsidR="005104B8" w:rsidRDefault="00980348">
    <w:pPr>
      <w:pStyle w:val="Header"/>
    </w:pPr>
    <w:r>
      <w:rPr>
        <w:color w:val="2B579A"/>
        <w:shd w:val="clear" w:color="auto" w:fill="E6E6E6"/>
      </w:rPr>
      <w:pict w14:anchorId="6E8621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9" o:spid="_x0000_s1064" type="#_x0000_t136" style="position:absolute;left:0;text-align:left;margin-left:0;margin-top:0;width:538.3pt;height:119.6pt;rotation:315;z-index:-251658215;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7" w14:textId="77777777" w:rsidR="005104B8" w:rsidRDefault="00980348">
    <w:pPr>
      <w:pStyle w:val="Header"/>
    </w:pPr>
    <w:r>
      <w:rPr>
        <w:color w:val="2B579A"/>
        <w:shd w:val="clear" w:color="auto" w:fill="E6E6E6"/>
      </w:rPr>
      <w:pict w14:anchorId="6E862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3" o:spid="_x0000_s1068" type="#_x0000_t136" style="position:absolute;left:0;text-align:left;margin-left:0;margin-top:0;width:538.3pt;height:119.6pt;rotation:315;z-index:-2516582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8" w14:textId="77777777" w:rsidR="005104B8" w:rsidRDefault="005104B8">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9" w14:textId="77777777" w:rsidR="005104B8" w:rsidRDefault="00980348">
    <w:pPr>
      <w:pStyle w:val="Header"/>
    </w:pPr>
    <w:r>
      <w:rPr>
        <w:color w:val="2B579A"/>
        <w:shd w:val="clear" w:color="auto" w:fill="E6E6E6"/>
      </w:rPr>
      <w:pict w14:anchorId="6E8621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2" o:spid="_x0000_s1067" type="#_x0000_t136" style="position:absolute;left:0;text-align:left;margin-left:0;margin-top:0;width:538.3pt;height:119.6pt;rotation:315;z-index:-251658213;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D" w14:textId="77777777" w:rsidR="005104B8" w:rsidRDefault="00980348">
    <w:pPr>
      <w:pStyle w:val="Header"/>
    </w:pPr>
    <w:r>
      <w:rPr>
        <w:color w:val="2B579A"/>
        <w:shd w:val="clear" w:color="auto" w:fill="E6E6E6"/>
      </w:rPr>
      <w:pict w14:anchorId="6E862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2" o:spid="_x0000_s1077" type="#_x0000_t136" style="position:absolute;left:0;text-align:left;margin-left:0;margin-top:0;width:538.3pt;height:119.6pt;rotation:315;z-index:-25165821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E" w14:textId="77777777" w:rsidR="005104B8" w:rsidRDefault="005104B8">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F" w14:textId="77777777" w:rsidR="005104B8" w:rsidRDefault="00980348">
    <w:pPr>
      <w:pStyle w:val="Header"/>
    </w:pPr>
    <w:r>
      <w:rPr>
        <w:color w:val="2B579A"/>
        <w:shd w:val="clear" w:color="auto" w:fill="E6E6E6"/>
      </w:rPr>
      <w:pict w14:anchorId="6E8621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1" o:spid="_x0000_s1076" type="#_x0000_t136" style="position:absolute;left:0;text-align:left;margin-left:0;margin-top:0;width:538.3pt;height:119.6pt;rotation:315;z-index:-251658211;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20" w14:textId="77777777" w:rsidR="005104B8" w:rsidRDefault="00980348">
    <w:pPr>
      <w:pStyle w:val="Header"/>
    </w:pPr>
    <w:r>
      <w:rPr>
        <w:color w:val="2B579A"/>
        <w:shd w:val="clear" w:color="auto" w:fill="E6E6E6"/>
      </w:rPr>
      <w:pict w14:anchorId="6E862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5" o:spid="_x0000_s1080" type="#_x0000_t136" style="position:absolute;left:0;text-align:left;margin-left:0;margin-top:0;width:538.3pt;height:119.6pt;rotation:315;z-index:-25165820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D" w14:textId="77777777" w:rsidR="005104B8" w:rsidRDefault="005104B8"/>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21" w14:textId="77777777" w:rsidR="005104B8" w:rsidRDefault="005104B8">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22" w14:textId="77777777" w:rsidR="005104B8" w:rsidRDefault="00980348">
    <w:pPr>
      <w:pStyle w:val="Header"/>
    </w:pPr>
    <w:r>
      <w:rPr>
        <w:color w:val="2B579A"/>
        <w:shd w:val="clear" w:color="auto" w:fill="E6E6E6"/>
      </w:rPr>
      <w:pict w14:anchorId="6E862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4" o:spid="_x0000_s1079" type="#_x0000_t136" style="position:absolute;left:0;text-align:left;margin-left:0;margin-top:0;width:538.3pt;height:119.6pt;rotation:315;z-index:-251658209;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1" w14:textId="77777777" w:rsidR="005104B8" w:rsidRDefault="00980348">
    <w:pPr>
      <w:pStyle w:val="Header"/>
    </w:pPr>
    <w:r>
      <w:rPr>
        <w:color w:val="2B579A"/>
        <w:shd w:val="clear" w:color="auto" w:fill="E6E6E6"/>
      </w:rPr>
      <w:pict w14:anchorId="6E8621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3" o:spid="_x0000_s1028" type="#_x0000_t136" style="position:absolute;left:0;text-align:left;margin-left:0;margin-top:0;width:538.3pt;height:119.6pt;rotation:315;z-index:-25165823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2" w14:textId="77777777" w:rsidR="005104B8" w:rsidRDefault="00980348">
    <w:pPr>
      <w:pStyle w:val="Header"/>
    </w:pPr>
    <w:r>
      <w:rPr>
        <w:color w:val="2B579A"/>
        <w:shd w:val="clear" w:color="auto" w:fill="E6E6E6"/>
      </w:rPr>
      <w:pict w14:anchorId="6E8621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7" o:spid="_x0000_s1032" type="#_x0000_t136" style="position:absolute;left:0;text-align:left;margin-left:0;margin-top:0;width:538.3pt;height:119.6pt;rotation:315;z-index:-251658235;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3" w14:textId="77777777" w:rsidR="005104B8" w:rsidRDefault="005104B8">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4" w14:textId="77777777" w:rsidR="005104B8" w:rsidRDefault="00980348">
    <w:pPr>
      <w:pStyle w:val="Header"/>
    </w:pPr>
    <w:r>
      <w:rPr>
        <w:color w:val="2B579A"/>
        <w:shd w:val="clear" w:color="auto" w:fill="E6E6E6"/>
      </w:rPr>
      <w:pict w14:anchorId="6E8621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6" o:spid="_x0000_s1031" type="#_x0000_t136" style="position:absolute;left:0;text-align:left;margin-left:0;margin-top:0;width:538.3pt;height:119.6pt;rotation:315;z-index:-2516582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8B671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A309D3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981C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EE1A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B8D17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4E09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3C0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28E1E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06BD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BE92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E0290A"/>
    <w:multiLevelType w:val="hybridMultilevel"/>
    <w:tmpl w:val="CAEA1F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9107A6"/>
    <w:multiLevelType w:val="hybridMultilevel"/>
    <w:tmpl w:val="0FA8EB44"/>
    <w:lvl w:ilvl="0" w:tplc="11C04C0E">
      <w:start w:val="1"/>
      <w:numFmt w:val="lowerLetter"/>
      <w:lvlText w:val="(%1)"/>
      <w:lvlJc w:val="left"/>
      <w:pPr>
        <w:ind w:left="2280" w:hanging="360"/>
      </w:pPr>
      <w:rPr>
        <w:rFonts w:hint="default"/>
      </w:rPr>
    </w:lvl>
    <w:lvl w:ilvl="1" w:tplc="FFFFFFFF" w:tentative="1">
      <w:start w:val="1"/>
      <w:numFmt w:val="lowerLetter"/>
      <w:lvlText w:val="%2."/>
      <w:lvlJc w:val="left"/>
      <w:pPr>
        <w:ind w:left="3000" w:hanging="360"/>
      </w:pPr>
    </w:lvl>
    <w:lvl w:ilvl="2" w:tplc="FFFFFFFF" w:tentative="1">
      <w:start w:val="1"/>
      <w:numFmt w:val="lowerRoman"/>
      <w:lvlText w:val="%3."/>
      <w:lvlJc w:val="right"/>
      <w:pPr>
        <w:ind w:left="3720" w:hanging="180"/>
      </w:pPr>
    </w:lvl>
    <w:lvl w:ilvl="3" w:tplc="FFFFFFFF" w:tentative="1">
      <w:start w:val="1"/>
      <w:numFmt w:val="decimal"/>
      <w:lvlText w:val="%4."/>
      <w:lvlJc w:val="left"/>
      <w:pPr>
        <w:ind w:left="4440" w:hanging="360"/>
      </w:pPr>
    </w:lvl>
    <w:lvl w:ilvl="4" w:tplc="FFFFFFFF" w:tentative="1">
      <w:start w:val="1"/>
      <w:numFmt w:val="lowerLetter"/>
      <w:lvlText w:val="%5."/>
      <w:lvlJc w:val="left"/>
      <w:pPr>
        <w:ind w:left="5160" w:hanging="360"/>
      </w:pPr>
    </w:lvl>
    <w:lvl w:ilvl="5" w:tplc="FFFFFFFF" w:tentative="1">
      <w:start w:val="1"/>
      <w:numFmt w:val="lowerRoman"/>
      <w:lvlText w:val="%6."/>
      <w:lvlJc w:val="right"/>
      <w:pPr>
        <w:ind w:left="5880" w:hanging="180"/>
      </w:pPr>
    </w:lvl>
    <w:lvl w:ilvl="6" w:tplc="FFFFFFFF" w:tentative="1">
      <w:start w:val="1"/>
      <w:numFmt w:val="decimal"/>
      <w:lvlText w:val="%7."/>
      <w:lvlJc w:val="left"/>
      <w:pPr>
        <w:ind w:left="6600" w:hanging="360"/>
      </w:pPr>
    </w:lvl>
    <w:lvl w:ilvl="7" w:tplc="FFFFFFFF" w:tentative="1">
      <w:start w:val="1"/>
      <w:numFmt w:val="lowerLetter"/>
      <w:lvlText w:val="%8."/>
      <w:lvlJc w:val="left"/>
      <w:pPr>
        <w:ind w:left="7320" w:hanging="360"/>
      </w:pPr>
    </w:lvl>
    <w:lvl w:ilvl="8" w:tplc="FFFFFFFF" w:tentative="1">
      <w:start w:val="1"/>
      <w:numFmt w:val="lowerRoman"/>
      <w:lvlText w:val="%9."/>
      <w:lvlJc w:val="right"/>
      <w:pPr>
        <w:ind w:left="8040" w:hanging="180"/>
      </w:pPr>
    </w:lvl>
  </w:abstractNum>
  <w:abstractNum w:abstractNumId="12" w15:restartNumberingAfterBreak="0">
    <w:nsid w:val="045C7BD0"/>
    <w:multiLevelType w:val="hybridMultilevel"/>
    <w:tmpl w:val="55786A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16D89"/>
    <w:multiLevelType w:val="singleLevel"/>
    <w:tmpl w:val="F9ACD61A"/>
    <w:lvl w:ilvl="0">
      <w:start w:val="1"/>
      <w:numFmt w:val="lowerLetter"/>
      <w:lvlText w:val="(%1)"/>
      <w:lvlJc w:val="left"/>
      <w:pPr>
        <w:tabs>
          <w:tab w:val="num" w:pos="1554"/>
        </w:tabs>
        <w:ind w:left="1554" w:hanging="420"/>
      </w:pPr>
      <w:rPr>
        <w:rFonts w:hint="default"/>
      </w:rPr>
    </w:lvl>
  </w:abstractNum>
  <w:abstractNum w:abstractNumId="14" w15:restartNumberingAfterBreak="0">
    <w:nsid w:val="0A7F591F"/>
    <w:multiLevelType w:val="singleLevel"/>
    <w:tmpl w:val="A49473C8"/>
    <w:lvl w:ilvl="0">
      <w:start w:val="1"/>
      <w:numFmt w:val="lowerLetter"/>
      <w:lvlText w:val="(%1)"/>
      <w:lvlJc w:val="left"/>
      <w:pPr>
        <w:tabs>
          <w:tab w:val="num" w:pos="1838"/>
        </w:tabs>
        <w:ind w:left="1838" w:hanging="420"/>
      </w:pPr>
      <w:rPr>
        <w:rFonts w:hint="default"/>
        <w:b w:val="0"/>
      </w:rPr>
    </w:lvl>
  </w:abstractNum>
  <w:abstractNum w:abstractNumId="15" w15:restartNumberingAfterBreak="0">
    <w:nsid w:val="0AC13944"/>
    <w:multiLevelType w:val="hybridMultilevel"/>
    <w:tmpl w:val="3AA2CA68"/>
    <w:lvl w:ilvl="0" w:tplc="91025C78">
      <w:start w:val="1"/>
      <w:numFmt w:val="lowerLetter"/>
      <w:lvlText w:val="(%1)"/>
      <w:lvlJc w:val="left"/>
      <w:pPr>
        <w:ind w:left="2138" w:hanging="360"/>
      </w:pPr>
      <w:rPr>
        <w:rFonts w:hint="default"/>
        <w:i w:val="0"/>
        <w:color w:val="auto"/>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6" w15:restartNumberingAfterBreak="0">
    <w:nsid w:val="0BB26032"/>
    <w:multiLevelType w:val="singleLevel"/>
    <w:tmpl w:val="6D40CAA6"/>
    <w:lvl w:ilvl="0">
      <w:start w:val="1"/>
      <w:numFmt w:val="lowerLetter"/>
      <w:lvlText w:val="(%1)"/>
      <w:lvlJc w:val="left"/>
      <w:pPr>
        <w:tabs>
          <w:tab w:val="num" w:pos="1781"/>
        </w:tabs>
        <w:ind w:left="1781" w:hanging="420"/>
      </w:pPr>
      <w:rPr>
        <w:rFonts w:hint="default"/>
      </w:rPr>
    </w:lvl>
  </w:abstractNum>
  <w:abstractNum w:abstractNumId="17" w15:restartNumberingAfterBreak="0">
    <w:nsid w:val="0C8E54F3"/>
    <w:multiLevelType w:val="hybridMultilevel"/>
    <w:tmpl w:val="61F45F52"/>
    <w:lvl w:ilvl="0" w:tplc="04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8" w15:restartNumberingAfterBreak="0">
    <w:nsid w:val="0F462C49"/>
    <w:multiLevelType w:val="hybridMultilevel"/>
    <w:tmpl w:val="3D2E6CBE"/>
    <w:lvl w:ilvl="0" w:tplc="75E6990A">
      <w:start w:val="1"/>
      <w:numFmt w:val="lowerLetter"/>
      <w:lvlText w:val="(%1)"/>
      <w:lvlJc w:val="left"/>
      <w:pPr>
        <w:ind w:left="1920" w:hanging="360"/>
      </w:pPr>
      <w:rPr>
        <w:rFonts w:hint="default"/>
      </w:rPr>
    </w:lvl>
    <w:lvl w:ilvl="1" w:tplc="0809001B">
      <w:start w:val="1"/>
      <w:numFmt w:val="lowerRoman"/>
      <w:lvlText w:val="%2."/>
      <w:lvlJc w:val="right"/>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9" w15:restartNumberingAfterBreak="0">
    <w:nsid w:val="0F695F6B"/>
    <w:multiLevelType w:val="hybridMultilevel"/>
    <w:tmpl w:val="5798D78E"/>
    <w:lvl w:ilvl="0" w:tplc="11C04C0E">
      <w:start w:val="1"/>
      <w:numFmt w:val="lowerLetter"/>
      <w:lvlText w:val="(%1)"/>
      <w:lvlJc w:val="left"/>
      <w:pPr>
        <w:ind w:left="2280" w:hanging="36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20" w15:restartNumberingAfterBreak="0">
    <w:nsid w:val="1340256D"/>
    <w:multiLevelType w:val="hybridMultilevel"/>
    <w:tmpl w:val="62B4F238"/>
    <w:lvl w:ilvl="0" w:tplc="BF5EF870">
      <w:start w:val="1"/>
      <w:numFmt w:val="lowerLetter"/>
      <w:lvlText w:val="(%1)"/>
      <w:lvlJc w:val="left"/>
      <w:pPr>
        <w:ind w:left="2130" w:hanging="57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21" w15:restartNumberingAfterBreak="0">
    <w:nsid w:val="142C022E"/>
    <w:multiLevelType w:val="hybridMultilevel"/>
    <w:tmpl w:val="7FDEC982"/>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163A62C6"/>
    <w:multiLevelType w:val="singleLevel"/>
    <w:tmpl w:val="334A2EAA"/>
    <w:lvl w:ilvl="0">
      <w:start w:val="1"/>
      <w:numFmt w:val="lowerLetter"/>
      <w:lvlText w:val="(%1)"/>
      <w:lvlJc w:val="left"/>
      <w:pPr>
        <w:tabs>
          <w:tab w:val="num" w:pos="1554"/>
        </w:tabs>
        <w:ind w:left="1554" w:hanging="420"/>
      </w:pPr>
      <w:rPr>
        <w:rFonts w:hint="default"/>
      </w:rPr>
    </w:lvl>
  </w:abstractNum>
  <w:abstractNum w:abstractNumId="23" w15:restartNumberingAfterBreak="0">
    <w:nsid w:val="16DD446C"/>
    <w:multiLevelType w:val="hybridMultilevel"/>
    <w:tmpl w:val="6BDEC522"/>
    <w:lvl w:ilvl="0" w:tplc="487A08BC">
      <w:start w:val="1"/>
      <w:numFmt w:val="lowerRoman"/>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4" w15:restartNumberingAfterBreak="0">
    <w:nsid w:val="17390A38"/>
    <w:multiLevelType w:val="hybridMultilevel"/>
    <w:tmpl w:val="EC3A10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A0620A5"/>
    <w:multiLevelType w:val="hybridMultilevel"/>
    <w:tmpl w:val="0652E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A600657"/>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1B8F014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B715A"/>
    <w:multiLevelType w:val="hybridMultilevel"/>
    <w:tmpl w:val="5D7E3FAE"/>
    <w:lvl w:ilvl="0" w:tplc="5CA4918A">
      <w:start w:val="1"/>
      <w:numFmt w:val="lowerLetter"/>
      <w:lvlText w:val="(%1)"/>
      <w:lvlJc w:val="left"/>
      <w:pPr>
        <w:ind w:left="2138" w:hanging="360"/>
      </w:pPr>
      <w:rPr>
        <w:rFonts w:hint="default"/>
        <w:b w:val="0"/>
        <w:bCs/>
        <w:i w:val="0"/>
        <w:color w:val="auto"/>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9" w15:restartNumberingAfterBreak="0">
    <w:nsid w:val="1DB7339E"/>
    <w:multiLevelType w:val="hybridMultilevel"/>
    <w:tmpl w:val="E9A285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17">
      <w:start w:val="1"/>
      <w:numFmt w:val="lowerLetter"/>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DD8306B"/>
    <w:multiLevelType w:val="hybridMultilevel"/>
    <w:tmpl w:val="6686C2DC"/>
    <w:lvl w:ilvl="0" w:tplc="91025C78">
      <w:start w:val="1"/>
      <w:numFmt w:val="lowerLetter"/>
      <w:lvlText w:val="(%1)"/>
      <w:lvlJc w:val="left"/>
      <w:pPr>
        <w:ind w:left="2138" w:hanging="360"/>
      </w:pPr>
      <w:rPr>
        <w:rFonts w:hint="default"/>
        <w:i w:val="0"/>
        <w:color w:val="auto"/>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1" w15:restartNumberingAfterBreak="0">
    <w:nsid w:val="1EC05BF2"/>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1EE15571"/>
    <w:multiLevelType w:val="hybridMultilevel"/>
    <w:tmpl w:val="3C447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EE6179C"/>
    <w:multiLevelType w:val="singleLevel"/>
    <w:tmpl w:val="39CEF65E"/>
    <w:lvl w:ilvl="0">
      <w:start w:val="1"/>
      <w:numFmt w:val="lowerLetter"/>
      <w:lvlText w:val="(%1)"/>
      <w:legacy w:legacy="1" w:legacySpace="360" w:legacyIndent="720"/>
      <w:lvlJc w:val="left"/>
      <w:pPr>
        <w:ind w:left="2160" w:hanging="720"/>
      </w:pPr>
    </w:lvl>
  </w:abstractNum>
  <w:abstractNum w:abstractNumId="34" w15:restartNumberingAfterBreak="0">
    <w:nsid w:val="20004CD5"/>
    <w:multiLevelType w:val="hybridMultilevel"/>
    <w:tmpl w:val="BCE2A504"/>
    <w:lvl w:ilvl="0" w:tplc="68D67BA0">
      <w:start w:val="1"/>
      <w:numFmt w:val="lowerRoman"/>
      <w:lvlText w:val="(%1)"/>
      <w:lvlJc w:val="left"/>
      <w:pPr>
        <w:ind w:left="270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1393726"/>
    <w:multiLevelType w:val="hybridMultilevel"/>
    <w:tmpl w:val="F69EA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3FD678F"/>
    <w:multiLevelType w:val="hybridMultilevel"/>
    <w:tmpl w:val="57E0C352"/>
    <w:lvl w:ilvl="0" w:tplc="0809001B">
      <w:start w:val="1"/>
      <w:numFmt w:val="lowerRoman"/>
      <w:lvlText w:val="%1."/>
      <w:lvlJc w:val="right"/>
      <w:rPr>
        <w:rFonts w:hint="default"/>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7" w15:restartNumberingAfterBreak="0">
    <w:nsid w:val="24DC4BAF"/>
    <w:multiLevelType w:val="hybridMultilevel"/>
    <w:tmpl w:val="88F8F8F4"/>
    <w:lvl w:ilvl="0" w:tplc="1606255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5AD22C1"/>
    <w:multiLevelType w:val="hybridMultilevel"/>
    <w:tmpl w:val="4A1EE9E4"/>
    <w:lvl w:ilvl="0" w:tplc="91025C78">
      <w:start w:val="1"/>
      <w:numFmt w:val="lowerLetter"/>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27813B43"/>
    <w:multiLevelType w:val="singleLevel"/>
    <w:tmpl w:val="8996E632"/>
    <w:lvl w:ilvl="0">
      <w:start w:val="1"/>
      <w:numFmt w:val="lowerLetter"/>
      <w:lvlText w:val="(%1)"/>
      <w:lvlJc w:val="left"/>
      <w:pPr>
        <w:tabs>
          <w:tab w:val="num" w:pos="1838"/>
        </w:tabs>
        <w:ind w:left="1838" w:hanging="420"/>
      </w:pPr>
      <w:rPr>
        <w:rFonts w:hint="default"/>
      </w:rPr>
    </w:lvl>
  </w:abstractNum>
  <w:abstractNum w:abstractNumId="40" w15:restartNumberingAfterBreak="0">
    <w:nsid w:val="27F8220F"/>
    <w:multiLevelType w:val="singleLevel"/>
    <w:tmpl w:val="F0AE0084"/>
    <w:lvl w:ilvl="0">
      <w:start w:val="1"/>
      <w:numFmt w:val="lowerRoman"/>
      <w:lvlText w:val="%1."/>
      <w:lvlJc w:val="right"/>
      <w:pPr>
        <w:tabs>
          <w:tab w:val="num" w:pos="2340"/>
        </w:tabs>
        <w:ind w:left="2340" w:hanging="180"/>
      </w:pPr>
      <w:rPr>
        <w:rFonts w:hint="default"/>
      </w:rPr>
    </w:lvl>
  </w:abstractNum>
  <w:abstractNum w:abstractNumId="41" w15:restartNumberingAfterBreak="0">
    <w:nsid w:val="287B29D3"/>
    <w:multiLevelType w:val="hybridMultilevel"/>
    <w:tmpl w:val="58C01CA4"/>
    <w:lvl w:ilvl="0" w:tplc="91025C78">
      <w:start w:val="1"/>
      <w:numFmt w:val="lowerLetter"/>
      <w:lvlText w:val="(%1)"/>
      <w:lvlJc w:val="left"/>
      <w:pPr>
        <w:tabs>
          <w:tab w:val="num" w:pos="405"/>
        </w:tabs>
        <w:ind w:left="405" w:hanging="405"/>
      </w:pPr>
      <w:rPr>
        <w:rFonts w:hint="default"/>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28E33D17"/>
    <w:multiLevelType w:val="hybridMultilevel"/>
    <w:tmpl w:val="C9C64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29AB48F8"/>
    <w:multiLevelType w:val="hybridMultilevel"/>
    <w:tmpl w:val="08A2881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9F85686"/>
    <w:multiLevelType w:val="singleLevel"/>
    <w:tmpl w:val="A49473C8"/>
    <w:lvl w:ilvl="0">
      <w:start w:val="1"/>
      <w:numFmt w:val="lowerLetter"/>
      <w:lvlText w:val="(%1)"/>
      <w:lvlJc w:val="left"/>
      <w:pPr>
        <w:tabs>
          <w:tab w:val="num" w:pos="1838"/>
        </w:tabs>
        <w:ind w:left="1838" w:hanging="420"/>
      </w:pPr>
      <w:rPr>
        <w:rFonts w:hint="default"/>
        <w:b w:val="0"/>
      </w:rPr>
    </w:lvl>
  </w:abstractNum>
  <w:abstractNum w:abstractNumId="45" w15:restartNumberingAfterBreak="0">
    <w:nsid w:val="2B865D77"/>
    <w:multiLevelType w:val="singleLevel"/>
    <w:tmpl w:val="D72AF438"/>
    <w:lvl w:ilvl="0">
      <w:start w:val="1"/>
      <w:numFmt w:val="lowerLetter"/>
      <w:lvlText w:val="(%1)"/>
      <w:lvlJc w:val="left"/>
      <w:pPr>
        <w:tabs>
          <w:tab w:val="num" w:pos="1554"/>
        </w:tabs>
        <w:ind w:left="1554" w:hanging="420"/>
      </w:pPr>
      <w:rPr>
        <w:rFonts w:hint="default"/>
      </w:rPr>
    </w:lvl>
  </w:abstractNum>
  <w:abstractNum w:abstractNumId="46" w15:restartNumberingAfterBreak="0">
    <w:nsid w:val="2C503ED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D8E635E"/>
    <w:multiLevelType w:val="singleLevel"/>
    <w:tmpl w:val="D4AC6376"/>
    <w:lvl w:ilvl="0">
      <w:start w:val="1"/>
      <w:numFmt w:val="lowerLetter"/>
      <w:lvlText w:val="(%1)"/>
      <w:lvlJc w:val="left"/>
      <w:pPr>
        <w:tabs>
          <w:tab w:val="num" w:pos="1838"/>
        </w:tabs>
        <w:ind w:left="1838" w:hanging="420"/>
      </w:pPr>
      <w:rPr>
        <w:rFonts w:hint="default"/>
        <w:b w:val="0"/>
      </w:rPr>
    </w:lvl>
  </w:abstractNum>
  <w:abstractNum w:abstractNumId="48" w15:restartNumberingAfterBreak="0">
    <w:nsid w:val="2DFF5B05"/>
    <w:multiLevelType w:val="hybridMultilevel"/>
    <w:tmpl w:val="1FC8A48C"/>
    <w:lvl w:ilvl="0" w:tplc="9D6E0F9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2E2F0A96"/>
    <w:multiLevelType w:val="hybridMultilevel"/>
    <w:tmpl w:val="9FA86BB4"/>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E441D89"/>
    <w:multiLevelType w:val="singleLevel"/>
    <w:tmpl w:val="08090017"/>
    <w:lvl w:ilvl="0">
      <w:start w:val="1"/>
      <w:numFmt w:val="lowerLetter"/>
      <w:lvlText w:val="%1)"/>
      <w:lvlJc w:val="left"/>
      <w:pPr>
        <w:tabs>
          <w:tab w:val="num" w:pos="360"/>
        </w:tabs>
        <w:ind w:left="360" w:hanging="360"/>
      </w:pPr>
    </w:lvl>
  </w:abstractNum>
  <w:abstractNum w:abstractNumId="51" w15:restartNumberingAfterBreak="0">
    <w:nsid w:val="2F173235"/>
    <w:multiLevelType w:val="hybridMultilevel"/>
    <w:tmpl w:val="E77E8BDC"/>
    <w:lvl w:ilvl="0" w:tplc="C31458BE">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2FB602F9"/>
    <w:multiLevelType w:val="singleLevel"/>
    <w:tmpl w:val="EE68978C"/>
    <w:lvl w:ilvl="0">
      <w:start w:val="1"/>
      <w:numFmt w:val="lowerRoman"/>
      <w:lvlText w:val="(%1)"/>
      <w:lvlJc w:val="left"/>
      <w:pPr>
        <w:tabs>
          <w:tab w:val="num" w:pos="1854"/>
        </w:tabs>
        <w:ind w:left="1554" w:hanging="420"/>
      </w:pPr>
      <w:rPr>
        <w:rFonts w:hint="default"/>
      </w:rPr>
    </w:lvl>
  </w:abstractNum>
  <w:abstractNum w:abstractNumId="53" w15:restartNumberingAfterBreak="0">
    <w:nsid w:val="322F6829"/>
    <w:multiLevelType w:val="hybridMultilevel"/>
    <w:tmpl w:val="53C4F8A8"/>
    <w:lvl w:ilvl="0" w:tplc="D5DE629A">
      <w:start w:val="1"/>
      <w:numFmt w:val="lowerLetter"/>
      <w:lvlText w:val="%1)"/>
      <w:lvlJc w:val="left"/>
      <w:pPr>
        <w:ind w:left="720" w:hanging="360"/>
      </w:pPr>
    </w:lvl>
    <w:lvl w:ilvl="1" w:tplc="306614C8">
      <w:start w:val="1"/>
      <w:numFmt w:val="lowerLetter"/>
      <w:lvlText w:val="%2)"/>
      <w:lvlJc w:val="left"/>
      <w:pPr>
        <w:ind w:left="720" w:hanging="360"/>
      </w:pPr>
    </w:lvl>
    <w:lvl w:ilvl="2" w:tplc="7B840514">
      <w:start w:val="1"/>
      <w:numFmt w:val="lowerLetter"/>
      <w:lvlText w:val="%3)"/>
      <w:lvlJc w:val="left"/>
      <w:pPr>
        <w:ind w:left="720" w:hanging="360"/>
      </w:pPr>
    </w:lvl>
    <w:lvl w:ilvl="3" w:tplc="099625A2">
      <w:start w:val="1"/>
      <w:numFmt w:val="lowerLetter"/>
      <w:lvlText w:val="%4)"/>
      <w:lvlJc w:val="left"/>
      <w:pPr>
        <w:ind w:left="720" w:hanging="360"/>
      </w:pPr>
    </w:lvl>
    <w:lvl w:ilvl="4" w:tplc="0E56522C">
      <w:start w:val="1"/>
      <w:numFmt w:val="lowerLetter"/>
      <w:lvlText w:val="%5)"/>
      <w:lvlJc w:val="left"/>
      <w:pPr>
        <w:ind w:left="720" w:hanging="360"/>
      </w:pPr>
    </w:lvl>
    <w:lvl w:ilvl="5" w:tplc="C5AE5044">
      <w:start w:val="1"/>
      <w:numFmt w:val="lowerLetter"/>
      <w:lvlText w:val="%6)"/>
      <w:lvlJc w:val="left"/>
      <w:pPr>
        <w:ind w:left="720" w:hanging="360"/>
      </w:pPr>
    </w:lvl>
    <w:lvl w:ilvl="6" w:tplc="92AC344E">
      <w:start w:val="1"/>
      <w:numFmt w:val="lowerLetter"/>
      <w:lvlText w:val="%7)"/>
      <w:lvlJc w:val="left"/>
      <w:pPr>
        <w:ind w:left="720" w:hanging="360"/>
      </w:pPr>
    </w:lvl>
    <w:lvl w:ilvl="7" w:tplc="1D9AF6E6">
      <w:start w:val="1"/>
      <w:numFmt w:val="lowerLetter"/>
      <w:lvlText w:val="%8)"/>
      <w:lvlJc w:val="left"/>
      <w:pPr>
        <w:ind w:left="720" w:hanging="360"/>
      </w:pPr>
    </w:lvl>
    <w:lvl w:ilvl="8" w:tplc="7BC0D11A">
      <w:start w:val="1"/>
      <w:numFmt w:val="lowerLetter"/>
      <w:lvlText w:val="%9)"/>
      <w:lvlJc w:val="left"/>
      <w:pPr>
        <w:ind w:left="720" w:hanging="360"/>
      </w:pPr>
    </w:lvl>
  </w:abstractNum>
  <w:abstractNum w:abstractNumId="54" w15:restartNumberingAfterBreak="0">
    <w:nsid w:val="36C90830"/>
    <w:multiLevelType w:val="singleLevel"/>
    <w:tmpl w:val="7FD22112"/>
    <w:lvl w:ilvl="0">
      <w:start w:val="3"/>
      <w:numFmt w:val="lowerRoman"/>
      <w:lvlText w:val="(%1)"/>
      <w:lvlJc w:val="left"/>
      <w:pPr>
        <w:tabs>
          <w:tab w:val="num" w:pos="2563"/>
        </w:tabs>
        <w:ind w:left="2563" w:hanging="720"/>
      </w:pPr>
      <w:rPr>
        <w:rFonts w:hint="default"/>
      </w:rPr>
    </w:lvl>
  </w:abstractNum>
  <w:abstractNum w:abstractNumId="55" w15:restartNumberingAfterBreak="0">
    <w:nsid w:val="385C5AD9"/>
    <w:multiLevelType w:val="hybridMultilevel"/>
    <w:tmpl w:val="D16214C8"/>
    <w:lvl w:ilvl="0" w:tplc="11C04C0E">
      <w:start w:val="1"/>
      <w:numFmt w:val="lowerLetter"/>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56" w15:restartNumberingAfterBreak="0">
    <w:nsid w:val="391068B6"/>
    <w:multiLevelType w:val="hybridMultilevel"/>
    <w:tmpl w:val="97F28FC4"/>
    <w:lvl w:ilvl="0" w:tplc="845A0D8C">
      <w:start w:val="1"/>
      <w:numFmt w:val="lowerLetter"/>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397C14F3"/>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8" w15:restartNumberingAfterBreak="0">
    <w:nsid w:val="3D994FAE"/>
    <w:multiLevelType w:val="singleLevel"/>
    <w:tmpl w:val="3766D0AA"/>
    <w:lvl w:ilvl="0">
      <w:start w:val="2"/>
      <w:numFmt w:val="decimal"/>
      <w:lvlText w:val="%1."/>
      <w:lvlJc w:val="left"/>
      <w:pPr>
        <w:tabs>
          <w:tab w:val="num" w:pos="1838"/>
        </w:tabs>
        <w:ind w:left="1838" w:hanging="420"/>
      </w:pPr>
      <w:rPr>
        <w:rFonts w:hint="default"/>
      </w:rPr>
    </w:lvl>
  </w:abstractNum>
  <w:abstractNum w:abstractNumId="59" w15:restartNumberingAfterBreak="0">
    <w:nsid w:val="3DDB4084"/>
    <w:multiLevelType w:val="singleLevel"/>
    <w:tmpl w:val="852ECA7C"/>
    <w:lvl w:ilvl="0">
      <w:start w:val="1"/>
      <w:numFmt w:val="lowerLetter"/>
      <w:lvlText w:val="(%1)"/>
      <w:lvlJc w:val="left"/>
      <w:pPr>
        <w:tabs>
          <w:tab w:val="num" w:pos="1554"/>
        </w:tabs>
        <w:ind w:left="1554" w:hanging="420"/>
      </w:pPr>
      <w:rPr>
        <w:rFonts w:hint="default"/>
      </w:rPr>
    </w:lvl>
  </w:abstractNum>
  <w:abstractNum w:abstractNumId="60" w15:restartNumberingAfterBreak="0">
    <w:nsid w:val="3E00463A"/>
    <w:multiLevelType w:val="hybridMultilevel"/>
    <w:tmpl w:val="C7EEA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3E6A25C8"/>
    <w:multiLevelType w:val="singleLevel"/>
    <w:tmpl w:val="39CEF65E"/>
    <w:lvl w:ilvl="0">
      <w:start w:val="1"/>
      <w:numFmt w:val="lowerLetter"/>
      <w:lvlText w:val="(%1)"/>
      <w:legacy w:legacy="1" w:legacySpace="360" w:legacyIndent="720"/>
      <w:lvlJc w:val="left"/>
      <w:pPr>
        <w:ind w:left="2160" w:hanging="720"/>
      </w:pPr>
    </w:lvl>
  </w:abstractNum>
  <w:abstractNum w:abstractNumId="62" w15:restartNumberingAfterBreak="0">
    <w:nsid w:val="4285378D"/>
    <w:multiLevelType w:val="singleLevel"/>
    <w:tmpl w:val="912E28A6"/>
    <w:lvl w:ilvl="0">
      <w:start w:val="8"/>
      <w:numFmt w:val="decimal"/>
      <w:lvlText w:val="%1"/>
      <w:lvlJc w:val="left"/>
      <w:pPr>
        <w:tabs>
          <w:tab w:val="num" w:pos="1838"/>
        </w:tabs>
        <w:ind w:left="1838" w:hanging="420"/>
      </w:pPr>
      <w:rPr>
        <w:rFonts w:hint="default"/>
      </w:rPr>
    </w:lvl>
  </w:abstractNum>
  <w:abstractNum w:abstractNumId="63" w15:restartNumberingAfterBreak="0">
    <w:nsid w:val="450A52F3"/>
    <w:multiLevelType w:val="hybridMultilevel"/>
    <w:tmpl w:val="E410B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82C7DAB"/>
    <w:multiLevelType w:val="hybridMultilevel"/>
    <w:tmpl w:val="A3B613BA"/>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48343D50"/>
    <w:multiLevelType w:val="singleLevel"/>
    <w:tmpl w:val="9E209BDA"/>
    <w:lvl w:ilvl="0">
      <w:start w:val="1"/>
      <w:numFmt w:val="lowerLetter"/>
      <w:lvlText w:val="(%1)"/>
      <w:lvlJc w:val="left"/>
      <w:pPr>
        <w:tabs>
          <w:tab w:val="num" w:pos="1781"/>
        </w:tabs>
        <w:ind w:left="1781" w:hanging="420"/>
      </w:pPr>
      <w:rPr>
        <w:rFonts w:hint="default"/>
      </w:rPr>
    </w:lvl>
  </w:abstractNum>
  <w:abstractNum w:abstractNumId="66" w15:restartNumberingAfterBreak="0">
    <w:nsid w:val="4B2476F3"/>
    <w:multiLevelType w:val="hybridMultilevel"/>
    <w:tmpl w:val="A016DB3A"/>
    <w:lvl w:ilvl="0" w:tplc="D91813D8">
      <w:start w:val="1"/>
      <w:numFmt w:val="lowerLetter"/>
      <w:lvlText w:val="(%1)"/>
      <w:lvlJc w:val="left"/>
      <w:pPr>
        <w:ind w:left="2558" w:hanging="11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67" w15:restartNumberingAfterBreak="0">
    <w:nsid w:val="4CBC0472"/>
    <w:multiLevelType w:val="hybridMultilevel"/>
    <w:tmpl w:val="540A6A08"/>
    <w:lvl w:ilvl="0" w:tplc="30E635A2">
      <w:start w:val="1"/>
      <w:numFmt w:val="lowerLetter"/>
      <w:lvlText w:val="%1)"/>
      <w:lvlJc w:val="left"/>
      <w:pPr>
        <w:ind w:left="720" w:hanging="360"/>
      </w:pPr>
    </w:lvl>
    <w:lvl w:ilvl="1" w:tplc="FCCE0066">
      <w:start w:val="1"/>
      <w:numFmt w:val="lowerLetter"/>
      <w:lvlText w:val="%2)"/>
      <w:lvlJc w:val="left"/>
      <w:pPr>
        <w:ind w:left="720" w:hanging="360"/>
      </w:pPr>
    </w:lvl>
    <w:lvl w:ilvl="2" w:tplc="858607C8">
      <w:start w:val="1"/>
      <w:numFmt w:val="lowerLetter"/>
      <w:lvlText w:val="%3)"/>
      <w:lvlJc w:val="left"/>
      <w:pPr>
        <w:ind w:left="720" w:hanging="360"/>
      </w:pPr>
    </w:lvl>
    <w:lvl w:ilvl="3" w:tplc="DFE4C5E2">
      <w:start w:val="1"/>
      <w:numFmt w:val="lowerLetter"/>
      <w:lvlText w:val="%4)"/>
      <w:lvlJc w:val="left"/>
      <w:pPr>
        <w:ind w:left="720" w:hanging="360"/>
      </w:pPr>
    </w:lvl>
    <w:lvl w:ilvl="4" w:tplc="1E1ED3A6">
      <w:start w:val="1"/>
      <w:numFmt w:val="lowerLetter"/>
      <w:lvlText w:val="%5)"/>
      <w:lvlJc w:val="left"/>
      <w:pPr>
        <w:ind w:left="720" w:hanging="360"/>
      </w:pPr>
    </w:lvl>
    <w:lvl w:ilvl="5" w:tplc="38D6DAD8">
      <w:start w:val="1"/>
      <w:numFmt w:val="lowerLetter"/>
      <w:lvlText w:val="%6)"/>
      <w:lvlJc w:val="left"/>
      <w:pPr>
        <w:ind w:left="720" w:hanging="360"/>
      </w:pPr>
    </w:lvl>
    <w:lvl w:ilvl="6" w:tplc="3C5E6E44">
      <w:start w:val="1"/>
      <w:numFmt w:val="lowerLetter"/>
      <w:lvlText w:val="%7)"/>
      <w:lvlJc w:val="left"/>
      <w:pPr>
        <w:ind w:left="720" w:hanging="360"/>
      </w:pPr>
    </w:lvl>
    <w:lvl w:ilvl="7" w:tplc="B2C82332">
      <w:start w:val="1"/>
      <w:numFmt w:val="lowerLetter"/>
      <w:lvlText w:val="%8)"/>
      <w:lvlJc w:val="left"/>
      <w:pPr>
        <w:ind w:left="720" w:hanging="360"/>
      </w:pPr>
    </w:lvl>
    <w:lvl w:ilvl="8" w:tplc="90766DF2">
      <w:start w:val="1"/>
      <w:numFmt w:val="lowerLetter"/>
      <w:lvlText w:val="%9)"/>
      <w:lvlJc w:val="left"/>
      <w:pPr>
        <w:ind w:left="720" w:hanging="360"/>
      </w:pPr>
    </w:lvl>
  </w:abstractNum>
  <w:abstractNum w:abstractNumId="68" w15:restartNumberingAfterBreak="0">
    <w:nsid w:val="518516A6"/>
    <w:multiLevelType w:val="hybridMultilevel"/>
    <w:tmpl w:val="0B5ACBF4"/>
    <w:lvl w:ilvl="0" w:tplc="04090019">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5380297F"/>
    <w:multiLevelType w:val="singleLevel"/>
    <w:tmpl w:val="6E647066"/>
    <w:lvl w:ilvl="0">
      <w:start w:val="1"/>
      <w:numFmt w:val="lowerLetter"/>
      <w:lvlText w:val="(%1)"/>
      <w:lvlJc w:val="left"/>
      <w:pPr>
        <w:tabs>
          <w:tab w:val="num" w:pos="1838"/>
        </w:tabs>
        <w:ind w:left="1838" w:hanging="420"/>
      </w:pPr>
      <w:rPr>
        <w:rFonts w:hint="default"/>
      </w:rPr>
    </w:lvl>
  </w:abstractNum>
  <w:abstractNum w:abstractNumId="70" w15:restartNumberingAfterBreak="0">
    <w:nsid w:val="554E54AF"/>
    <w:multiLevelType w:val="singleLevel"/>
    <w:tmpl w:val="EFD0B80E"/>
    <w:lvl w:ilvl="0">
      <w:start w:val="1"/>
      <w:numFmt w:val="lowerRoman"/>
      <w:lvlText w:val="(%1)"/>
      <w:legacy w:legacy="1" w:legacySpace="144" w:legacyIndent="720"/>
      <w:lvlJc w:val="left"/>
      <w:pPr>
        <w:ind w:left="2880" w:hanging="720"/>
      </w:pPr>
    </w:lvl>
  </w:abstractNum>
  <w:abstractNum w:abstractNumId="71" w15:restartNumberingAfterBreak="0">
    <w:nsid w:val="56942F5C"/>
    <w:multiLevelType w:val="hybridMultilevel"/>
    <w:tmpl w:val="E6CEF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69A1697"/>
    <w:multiLevelType w:val="hybridMultilevel"/>
    <w:tmpl w:val="C2E695C8"/>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581311A8"/>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4" w15:restartNumberingAfterBreak="0">
    <w:nsid w:val="58574049"/>
    <w:multiLevelType w:val="hybridMultilevel"/>
    <w:tmpl w:val="CC7C5908"/>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59B82DE2"/>
    <w:multiLevelType w:val="singleLevel"/>
    <w:tmpl w:val="C94C214C"/>
    <w:lvl w:ilvl="0">
      <w:start w:val="1"/>
      <w:numFmt w:val="lowerLetter"/>
      <w:lvlText w:val="(%1)"/>
      <w:lvlJc w:val="left"/>
      <w:pPr>
        <w:tabs>
          <w:tab w:val="num" w:pos="1838"/>
        </w:tabs>
        <w:ind w:left="1838" w:hanging="420"/>
      </w:pPr>
      <w:rPr>
        <w:rFonts w:hint="default"/>
        <w:b w:val="0"/>
      </w:rPr>
    </w:lvl>
  </w:abstractNum>
  <w:abstractNum w:abstractNumId="76" w15:restartNumberingAfterBreak="0">
    <w:nsid w:val="5B5A4540"/>
    <w:multiLevelType w:val="hybridMultilevel"/>
    <w:tmpl w:val="C2801F44"/>
    <w:lvl w:ilvl="0" w:tplc="F2D6A758">
      <w:start w:val="1"/>
      <w:numFmt w:val="lowerLetter"/>
      <w:lvlText w:val="%1)"/>
      <w:lvlJc w:val="left"/>
      <w:pPr>
        <w:ind w:left="720" w:hanging="360"/>
      </w:pPr>
    </w:lvl>
    <w:lvl w:ilvl="1" w:tplc="66A2DED6">
      <w:start w:val="1"/>
      <w:numFmt w:val="lowerLetter"/>
      <w:lvlText w:val="%2)"/>
      <w:lvlJc w:val="left"/>
      <w:pPr>
        <w:ind w:left="720" w:hanging="360"/>
      </w:pPr>
    </w:lvl>
    <w:lvl w:ilvl="2" w:tplc="442824D0">
      <w:start w:val="1"/>
      <w:numFmt w:val="lowerLetter"/>
      <w:lvlText w:val="%3)"/>
      <w:lvlJc w:val="left"/>
      <w:pPr>
        <w:ind w:left="720" w:hanging="360"/>
      </w:pPr>
    </w:lvl>
    <w:lvl w:ilvl="3" w:tplc="AC5E04E2">
      <w:start w:val="1"/>
      <w:numFmt w:val="lowerLetter"/>
      <w:lvlText w:val="%4)"/>
      <w:lvlJc w:val="left"/>
      <w:pPr>
        <w:ind w:left="720" w:hanging="360"/>
      </w:pPr>
    </w:lvl>
    <w:lvl w:ilvl="4" w:tplc="97E6ED28">
      <w:start w:val="1"/>
      <w:numFmt w:val="lowerLetter"/>
      <w:lvlText w:val="%5)"/>
      <w:lvlJc w:val="left"/>
      <w:pPr>
        <w:ind w:left="720" w:hanging="360"/>
      </w:pPr>
    </w:lvl>
    <w:lvl w:ilvl="5" w:tplc="96B2B58E">
      <w:start w:val="1"/>
      <w:numFmt w:val="lowerLetter"/>
      <w:lvlText w:val="%6)"/>
      <w:lvlJc w:val="left"/>
      <w:pPr>
        <w:ind w:left="720" w:hanging="360"/>
      </w:pPr>
    </w:lvl>
    <w:lvl w:ilvl="6" w:tplc="C0E82A1A">
      <w:start w:val="1"/>
      <w:numFmt w:val="lowerLetter"/>
      <w:lvlText w:val="%7)"/>
      <w:lvlJc w:val="left"/>
      <w:pPr>
        <w:ind w:left="720" w:hanging="360"/>
      </w:pPr>
    </w:lvl>
    <w:lvl w:ilvl="7" w:tplc="9D94C81A">
      <w:start w:val="1"/>
      <w:numFmt w:val="lowerLetter"/>
      <w:lvlText w:val="%8)"/>
      <w:lvlJc w:val="left"/>
      <w:pPr>
        <w:ind w:left="720" w:hanging="360"/>
      </w:pPr>
    </w:lvl>
    <w:lvl w:ilvl="8" w:tplc="44421E2E">
      <w:start w:val="1"/>
      <w:numFmt w:val="lowerLetter"/>
      <w:lvlText w:val="%9)"/>
      <w:lvlJc w:val="left"/>
      <w:pPr>
        <w:ind w:left="720" w:hanging="360"/>
      </w:pPr>
    </w:lvl>
  </w:abstractNum>
  <w:abstractNum w:abstractNumId="77" w15:restartNumberingAfterBreak="0">
    <w:nsid w:val="5BFA3FBA"/>
    <w:multiLevelType w:val="hybridMultilevel"/>
    <w:tmpl w:val="11985B24"/>
    <w:lvl w:ilvl="0" w:tplc="6E647066">
      <w:start w:val="1"/>
      <w:numFmt w:val="lowerLetter"/>
      <w:lvlText w:val="(%1)"/>
      <w:lvlJc w:val="lef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78" w15:restartNumberingAfterBreak="0">
    <w:nsid w:val="5C1F494A"/>
    <w:multiLevelType w:val="hybridMultilevel"/>
    <w:tmpl w:val="D8FCC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5CC66027"/>
    <w:multiLevelType w:val="hybridMultilevel"/>
    <w:tmpl w:val="F46C953C"/>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5F076175"/>
    <w:multiLevelType w:val="hybridMultilevel"/>
    <w:tmpl w:val="0BE81264"/>
    <w:lvl w:ilvl="0" w:tplc="EFD0B80E">
      <w:start w:val="1"/>
      <w:numFmt w:val="lowerRoman"/>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81" w15:restartNumberingAfterBreak="0">
    <w:nsid w:val="5F3123D2"/>
    <w:multiLevelType w:val="multilevel"/>
    <w:tmpl w:val="C55E295A"/>
    <w:styleLink w:val="Mainlettered"/>
    <w:lvl w:ilvl="0">
      <w:start w:val="1"/>
      <w:numFmt w:val="lowerLetter"/>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F4930DB"/>
    <w:multiLevelType w:val="hybridMultilevel"/>
    <w:tmpl w:val="AF4A3FD0"/>
    <w:lvl w:ilvl="0" w:tplc="FFFFFFFF">
      <w:start w:val="1"/>
      <w:numFmt w:val="lowerLetter"/>
      <w:lvlText w:val="%1."/>
      <w:lvlJc w:val="left"/>
      <w:pPr>
        <w:tabs>
          <w:tab w:val="num" w:pos="720"/>
        </w:tabs>
        <w:ind w:left="720" w:hanging="360"/>
      </w:pPr>
      <w:rPr>
        <w:rFonts w:hint="default"/>
        <w:b w:val="0"/>
        <w:bCs w:val="0"/>
      </w:rPr>
    </w:lvl>
    <w:lvl w:ilvl="1" w:tplc="FFFFFFFF">
      <w:start w:val="2"/>
      <w:numFmt w:val="decimal"/>
      <w:lvlText w:val="10.3.%2"/>
      <w:lvlJc w:val="left"/>
      <w:pPr>
        <w:tabs>
          <w:tab w:val="num" w:pos="2157"/>
        </w:tabs>
        <w:ind w:left="2157" w:hanging="1077"/>
      </w:pPr>
      <w:rPr>
        <w:rFonts w:hint="default"/>
        <w:b w:val="0"/>
        <w:b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15:restartNumberingAfterBreak="0">
    <w:nsid w:val="61AD73AC"/>
    <w:multiLevelType w:val="hybridMultilevel"/>
    <w:tmpl w:val="019ADCE4"/>
    <w:lvl w:ilvl="0" w:tplc="C8C013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66CF72F3"/>
    <w:multiLevelType w:val="singleLevel"/>
    <w:tmpl w:val="2DE4CD2A"/>
    <w:lvl w:ilvl="0">
      <w:start w:val="1"/>
      <w:numFmt w:val="lowerLetter"/>
      <w:lvlText w:val="(%1)"/>
      <w:lvlJc w:val="left"/>
      <w:pPr>
        <w:tabs>
          <w:tab w:val="num" w:pos="1838"/>
        </w:tabs>
        <w:ind w:left="1838" w:hanging="420"/>
      </w:pPr>
      <w:rPr>
        <w:rFonts w:hint="default"/>
      </w:rPr>
    </w:lvl>
  </w:abstractNum>
  <w:abstractNum w:abstractNumId="85" w15:restartNumberingAfterBreak="0">
    <w:nsid w:val="689C76AA"/>
    <w:multiLevelType w:val="hybridMultilevel"/>
    <w:tmpl w:val="35706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9C164EF"/>
    <w:multiLevelType w:val="hybridMultilevel"/>
    <w:tmpl w:val="ADC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9E3771C"/>
    <w:multiLevelType w:val="singleLevel"/>
    <w:tmpl w:val="60E6EA9A"/>
    <w:lvl w:ilvl="0">
      <w:start w:val="1"/>
      <w:numFmt w:val="lowerLetter"/>
      <w:lvlText w:val="(%1)"/>
      <w:lvlJc w:val="left"/>
      <w:pPr>
        <w:tabs>
          <w:tab w:val="num" w:pos="1838"/>
        </w:tabs>
        <w:ind w:left="1838" w:hanging="420"/>
      </w:pPr>
      <w:rPr>
        <w:rFonts w:hint="default"/>
      </w:rPr>
    </w:lvl>
  </w:abstractNum>
  <w:abstractNum w:abstractNumId="88" w15:restartNumberingAfterBreak="0">
    <w:nsid w:val="6A7B3ED1"/>
    <w:multiLevelType w:val="hybridMultilevel"/>
    <w:tmpl w:val="46047F9C"/>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6A910BE3"/>
    <w:multiLevelType w:val="multilevel"/>
    <w:tmpl w:val="62C49204"/>
    <w:lvl w:ilvl="0">
      <w:start w:val="1"/>
      <w:numFmt w:val="lowerRoman"/>
      <w:lvlText w:val="(%1)"/>
      <w:lvlJc w:val="left"/>
      <w:pPr>
        <w:tabs>
          <w:tab w:val="num" w:pos="2415"/>
        </w:tabs>
        <w:ind w:left="2115" w:hanging="42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90" w15:restartNumberingAfterBreak="0">
    <w:nsid w:val="6AE770D8"/>
    <w:multiLevelType w:val="singleLevel"/>
    <w:tmpl w:val="C87E364A"/>
    <w:lvl w:ilvl="0">
      <w:start w:val="1"/>
      <w:numFmt w:val="lowerLetter"/>
      <w:lvlText w:val="(%1)"/>
      <w:lvlJc w:val="left"/>
      <w:pPr>
        <w:tabs>
          <w:tab w:val="num" w:pos="1838"/>
        </w:tabs>
        <w:ind w:left="1838" w:hanging="420"/>
      </w:pPr>
      <w:rPr>
        <w:rFonts w:hint="default"/>
        <w:b w:val="0"/>
      </w:rPr>
    </w:lvl>
  </w:abstractNum>
  <w:abstractNum w:abstractNumId="91" w15:restartNumberingAfterBreak="0">
    <w:nsid w:val="6FA444DC"/>
    <w:multiLevelType w:val="hybridMultilevel"/>
    <w:tmpl w:val="02DADEA2"/>
    <w:lvl w:ilvl="0" w:tplc="2C74EC24">
      <w:start w:val="1"/>
      <w:numFmt w:val="lowerRoman"/>
      <w:lvlText w:val="(%1)"/>
      <w:lvlJc w:val="left"/>
      <w:pPr>
        <w:ind w:left="270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1D24A82"/>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3" w15:restartNumberingAfterBreak="0">
    <w:nsid w:val="75EF2BB7"/>
    <w:multiLevelType w:val="hybridMultilevel"/>
    <w:tmpl w:val="9FA04CEA"/>
    <w:lvl w:ilvl="0" w:tplc="845A0D8C">
      <w:start w:val="1"/>
      <w:numFmt w:val="lowerLetter"/>
      <w:lvlText w:val="%1."/>
      <w:lvlJc w:val="left"/>
      <w:pPr>
        <w:tabs>
          <w:tab w:val="num" w:pos="3191"/>
        </w:tabs>
        <w:ind w:left="3191" w:hanging="720"/>
      </w:pPr>
      <w:rPr>
        <w:rFonts w:hint="default"/>
      </w:rPr>
    </w:lvl>
    <w:lvl w:ilvl="1" w:tplc="08090019">
      <w:start w:val="1"/>
      <w:numFmt w:val="lowerLetter"/>
      <w:lvlText w:val="%2."/>
      <w:lvlJc w:val="left"/>
      <w:pPr>
        <w:tabs>
          <w:tab w:val="num" w:pos="2831"/>
        </w:tabs>
        <w:ind w:left="2831" w:hanging="360"/>
      </w:pPr>
    </w:lvl>
    <w:lvl w:ilvl="2" w:tplc="0809001B" w:tentative="1">
      <w:start w:val="1"/>
      <w:numFmt w:val="lowerRoman"/>
      <w:lvlText w:val="%3."/>
      <w:lvlJc w:val="right"/>
      <w:pPr>
        <w:tabs>
          <w:tab w:val="num" w:pos="3551"/>
        </w:tabs>
        <w:ind w:left="3551" w:hanging="180"/>
      </w:pPr>
    </w:lvl>
    <w:lvl w:ilvl="3" w:tplc="0809000F" w:tentative="1">
      <w:start w:val="1"/>
      <w:numFmt w:val="decimal"/>
      <w:lvlText w:val="%4."/>
      <w:lvlJc w:val="left"/>
      <w:pPr>
        <w:tabs>
          <w:tab w:val="num" w:pos="4271"/>
        </w:tabs>
        <w:ind w:left="4271" w:hanging="360"/>
      </w:pPr>
    </w:lvl>
    <w:lvl w:ilvl="4" w:tplc="08090019" w:tentative="1">
      <w:start w:val="1"/>
      <w:numFmt w:val="lowerLetter"/>
      <w:lvlText w:val="%5."/>
      <w:lvlJc w:val="left"/>
      <w:pPr>
        <w:tabs>
          <w:tab w:val="num" w:pos="4991"/>
        </w:tabs>
        <w:ind w:left="4991" w:hanging="360"/>
      </w:pPr>
    </w:lvl>
    <w:lvl w:ilvl="5" w:tplc="0809001B" w:tentative="1">
      <w:start w:val="1"/>
      <w:numFmt w:val="lowerRoman"/>
      <w:lvlText w:val="%6."/>
      <w:lvlJc w:val="right"/>
      <w:pPr>
        <w:tabs>
          <w:tab w:val="num" w:pos="5711"/>
        </w:tabs>
        <w:ind w:left="5711" w:hanging="180"/>
      </w:pPr>
    </w:lvl>
    <w:lvl w:ilvl="6" w:tplc="0809000F" w:tentative="1">
      <w:start w:val="1"/>
      <w:numFmt w:val="decimal"/>
      <w:lvlText w:val="%7."/>
      <w:lvlJc w:val="left"/>
      <w:pPr>
        <w:tabs>
          <w:tab w:val="num" w:pos="6431"/>
        </w:tabs>
        <w:ind w:left="6431" w:hanging="360"/>
      </w:pPr>
    </w:lvl>
    <w:lvl w:ilvl="7" w:tplc="08090019" w:tentative="1">
      <w:start w:val="1"/>
      <w:numFmt w:val="lowerLetter"/>
      <w:lvlText w:val="%8."/>
      <w:lvlJc w:val="left"/>
      <w:pPr>
        <w:tabs>
          <w:tab w:val="num" w:pos="7151"/>
        </w:tabs>
        <w:ind w:left="7151" w:hanging="360"/>
      </w:pPr>
    </w:lvl>
    <w:lvl w:ilvl="8" w:tplc="0809001B" w:tentative="1">
      <w:start w:val="1"/>
      <w:numFmt w:val="lowerRoman"/>
      <w:lvlText w:val="%9."/>
      <w:lvlJc w:val="right"/>
      <w:pPr>
        <w:tabs>
          <w:tab w:val="num" w:pos="7871"/>
        </w:tabs>
        <w:ind w:left="7871" w:hanging="180"/>
      </w:pPr>
    </w:lvl>
  </w:abstractNum>
  <w:abstractNum w:abstractNumId="94" w15:restartNumberingAfterBreak="0">
    <w:nsid w:val="765F7724"/>
    <w:multiLevelType w:val="hybridMultilevel"/>
    <w:tmpl w:val="CBAC3CA4"/>
    <w:lvl w:ilvl="0" w:tplc="FFFFFFFF">
      <w:start w:val="1"/>
      <w:numFmt w:val="lowerLetter"/>
      <w:lvlText w:val="%1."/>
      <w:lvlJc w:val="left"/>
      <w:pPr>
        <w:ind w:left="720" w:hanging="360"/>
      </w:pPr>
      <w:rPr>
        <w:rFonts w:cs="Times New Roman"/>
        <w:spacing w:val="0"/>
      </w:rPr>
    </w:lvl>
    <w:lvl w:ilvl="1" w:tplc="08090019" w:tentative="1">
      <w:start w:val="1"/>
      <w:numFmt w:val="lowerLetter"/>
      <w:lvlText w:val="%2."/>
      <w:lvlJc w:val="left"/>
      <w:pPr>
        <w:ind w:left="1440" w:hanging="360"/>
      </w:pPr>
    </w:lvl>
    <w:lvl w:ilvl="2" w:tplc="08090017">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9DB08C6"/>
    <w:multiLevelType w:val="hybridMultilevel"/>
    <w:tmpl w:val="66D0D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B1B0EE8"/>
    <w:multiLevelType w:val="hybridMultilevel"/>
    <w:tmpl w:val="1D9E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C244AAA"/>
    <w:multiLevelType w:val="hybridMultilevel"/>
    <w:tmpl w:val="4250669C"/>
    <w:lvl w:ilvl="0" w:tplc="08090001">
      <w:start w:val="1"/>
      <w:numFmt w:val="bullet"/>
      <w:lvlText w:val=""/>
      <w:lvlJc w:val="left"/>
      <w:pPr>
        <w:ind w:left="2705" w:hanging="360"/>
      </w:pPr>
      <w:rPr>
        <w:rFonts w:ascii="Symbol" w:hAnsi="Symbol" w:hint="default"/>
      </w:rPr>
    </w:lvl>
    <w:lvl w:ilvl="1" w:tplc="FFFFFFFF" w:tentative="1">
      <w:start w:val="1"/>
      <w:numFmt w:val="lowerLetter"/>
      <w:lvlText w:val="%2."/>
      <w:lvlJc w:val="left"/>
      <w:pPr>
        <w:ind w:left="3425" w:hanging="360"/>
      </w:pPr>
    </w:lvl>
    <w:lvl w:ilvl="2" w:tplc="FFFFFFFF" w:tentative="1">
      <w:start w:val="1"/>
      <w:numFmt w:val="lowerRoman"/>
      <w:lvlText w:val="%3."/>
      <w:lvlJc w:val="right"/>
      <w:pPr>
        <w:ind w:left="4145" w:hanging="180"/>
      </w:pPr>
    </w:lvl>
    <w:lvl w:ilvl="3" w:tplc="FFFFFFFF" w:tentative="1">
      <w:start w:val="1"/>
      <w:numFmt w:val="decimal"/>
      <w:lvlText w:val="%4."/>
      <w:lvlJc w:val="left"/>
      <w:pPr>
        <w:ind w:left="4865" w:hanging="360"/>
      </w:pPr>
    </w:lvl>
    <w:lvl w:ilvl="4" w:tplc="FFFFFFFF" w:tentative="1">
      <w:start w:val="1"/>
      <w:numFmt w:val="lowerLetter"/>
      <w:lvlText w:val="%5."/>
      <w:lvlJc w:val="left"/>
      <w:pPr>
        <w:ind w:left="5585" w:hanging="360"/>
      </w:pPr>
    </w:lvl>
    <w:lvl w:ilvl="5" w:tplc="FFFFFFFF" w:tentative="1">
      <w:start w:val="1"/>
      <w:numFmt w:val="lowerRoman"/>
      <w:lvlText w:val="%6."/>
      <w:lvlJc w:val="right"/>
      <w:pPr>
        <w:ind w:left="6305" w:hanging="180"/>
      </w:pPr>
    </w:lvl>
    <w:lvl w:ilvl="6" w:tplc="FFFFFFFF" w:tentative="1">
      <w:start w:val="1"/>
      <w:numFmt w:val="decimal"/>
      <w:lvlText w:val="%7."/>
      <w:lvlJc w:val="left"/>
      <w:pPr>
        <w:ind w:left="7025" w:hanging="360"/>
      </w:pPr>
    </w:lvl>
    <w:lvl w:ilvl="7" w:tplc="FFFFFFFF" w:tentative="1">
      <w:start w:val="1"/>
      <w:numFmt w:val="lowerLetter"/>
      <w:lvlText w:val="%8."/>
      <w:lvlJc w:val="left"/>
      <w:pPr>
        <w:ind w:left="7745" w:hanging="360"/>
      </w:pPr>
    </w:lvl>
    <w:lvl w:ilvl="8" w:tplc="FFFFFFFF" w:tentative="1">
      <w:start w:val="1"/>
      <w:numFmt w:val="lowerRoman"/>
      <w:lvlText w:val="%9."/>
      <w:lvlJc w:val="right"/>
      <w:pPr>
        <w:ind w:left="8465" w:hanging="180"/>
      </w:pPr>
    </w:lvl>
  </w:abstractNum>
  <w:abstractNum w:abstractNumId="98" w15:restartNumberingAfterBreak="0">
    <w:nsid w:val="7D1A0F1B"/>
    <w:multiLevelType w:val="hybridMultilevel"/>
    <w:tmpl w:val="73E0E0FA"/>
    <w:lvl w:ilvl="0" w:tplc="125C9144">
      <w:start w:val="1"/>
      <w:numFmt w:val="lowerRoman"/>
      <w:lvlText w:val="%1."/>
      <w:lvlJc w:val="left"/>
      <w:pPr>
        <w:tabs>
          <w:tab w:val="num" w:pos="720"/>
        </w:tabs>
        <w:ind w:left="720" w:hanging="360"/>
      </w:pPr>
      <w:rPr>
        <w:rFonts w:hint="default"/>
      </w:rPr>
    </w:lvl>
    <w:lvl w:ilvl="1" w:tplc="845A0D8C">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7ECC3B6B"/>
    <w:multiLevelType w:val="hybridMultilevel"/>
    <w:tmpl w:val="8A5C9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F6B0DC8"/>
    <w:multiLevelType w:val="singleLevel"/>
    <w:tmpl w:val="B748D26A"/>
    <w:lvl w:ilvl="0">
      <w:start w:val="1"/>
      <w:numFmt w:val="lowerLetter"/>
      <w:lvlText w:val="(%1)"/>
      <w:lvlJc w:val="left"/>
      <w:pPr>
        <w:tabs>
          <w:tab w:val="num" w:pos="1838"/>
        </w:tabs>
        <w:ind w:left="1838" w:hanging="420"/>
      </w:pPr>
      <w:rPr>
        <w:rFonts w:hint="default"/>
      </w:rPr>
    </w:lvl>
  </w:abstractNum>
  <w:abstractNum w:abstractNumId="101" w15:restartNumberingAfterBreak="0">
    <w:nsid w:val="7F901941"/>
    <w:multiLevelType w:val="singleLevel"/>
    <w:tmpl w:val="F0E89EC4"/>
    <w:lvl w:ilvl="0">
      <w:start w:val="1"/>
      <w:numFmt w:val="lowerLetter"/>
      <w:lvlText w:val="(%1)"/>
      <w:legacy w:legacy="1" w:legacySpace="360" w:legacyIndent="720"/>
      <w:lvlJc w:val="left"/>
      <w:pPr>
        <w:ind w:left="2160" w:hanging="720"/>
      </w:pPr>
    </w:lvl>
  </w:abstractNum>
  <w:num w:numId="1" w16cid:durableId="1835418629">
    <w:abstractNumId w:val="6"/>
  </w:num>
  <w:num w:numId="2" w16cid:durableId="1799370619">
    <w:abstractNumId w:val="7"/>
  </w:num>
  <w:num w:numId="3" w16cid:durableId="246234648">
    <w:abstractNumId w:val="61"/>
  </w:num>
  <w:num w:numId="4" w16cid:durableId="862791105">
    <w:abstractNumId w:val="33"/>
  </w:num>
  <w:num w:numId="5" w16cid:durableId="229510248">
    <w:abstractNumId w:val="70"/>
  </w:num>
  <w:num w:numId="6" w16cid:durableId="406727787">
    <w:abstractNumId w:val="101"/>
  </w:num>
  <w:num w:numId="7" w16cid:durableId="106434451">
    <w:abstractNumId w:val="9"/>
  </w:num>
  <w:num w:numId="8" w16cid:durableId="1454713298">
    <w:abstractNumId w:val="8"/>
  </w:num>
  <w:num w:numId="9" w16cid:durableId="204031130">
    <w:abstractNumId w:val="4"/>
  </w:num>
  <w:num w:numId="10" w16cid:durableId="1913466042">
    <w:abstractNumId w:val="5"/>
  </w:num>
  <w:num w:numId="11" w16cid:durableId="1502811346">
    <w:abstractNumId w:val="0"/>
  </w:num>
  <w:num w:numId="12" w16cid:durableId="666328018">
    <w:abstractNumId w:val="1"/>
  </w:num>
  <w:num w:numId="13" w16cid:durableId="1406298594">
    <w:abstractNumId w:val="2"/>
  </w:num>
  <w:num w:numId="14" w16cid:durableId="1815874916">
    <w:abstractNumId w:val="13"/>
  </w:num>
  <w:num w:numId="15" w16cid:durableId="588194521">
    <w:abstractNumId w:val="45"/>
  </w:num>
  <w:num w:numId="16" w16cid:durableId="697703085">
    <w:abstractNumId w:val="22"/>
  </w:num>
  <w:num w:numId="17" w16cid:durableId="552929364">
    <w:abstractNumId w:val="59"/>
  </w:num>
  <w:num w:numId="18" w16cid:durableId="1755393251">
    <w:abstractNumId w:val="100"/>
  </w:num>
  <w:num w:numId="19" w16cid:durableId="989096223">
    <w:abstractNumId w:val="52"/>
  </w:num>
  <w:num w:numId="20" w16cid:durableId="294723370">
    <w:abstractNumId w:val="16"/>
  </w:num>
  <w:num w:numId="21" w16cid:durableId="2019582031">
    <w:abstractNumId w:val="65"/>
  </w:num>
  <w:num w:numId="22" w16cid:durableId="59449265">
    <w:abstractNumId w:val="84"/>
  </w:num>
  <w:num w:numId="23" w16cid:durableId="1808277262">
    <w:abstractNumId w:val="47"/>
  </w:num>
  <w:num w:numId="24" w16cid:durableId="1243223426">
    <w:abstractNumId w:val="54"/>
  </w:num>
  <w:num w:numId="25" w16cid:durableId="1329626826">
    <w:abstractNumId w:val="14"/>
  </w:num>
  <w:num w:numId="26" w16cid:durableId="2006013644">
    <w:abstractNumId w:val="39"/>
  </w:num>
  <w:num w:numId="27" w16cid:durableId="906302196">
    <w:abstractNumId w:val="87"/>
  </w:num>
  <w:num w:numId="28" w16cid:durableId="1268923838">
    <w:abstractNumId w:val="75"/>
  </w:num>
  <w:num w:numId="29" w16cid:durableId="61146404">
    <w:abstractNumId w:val="69"/>
  </w:num>
  <w:num w:numId="30" w16cid:durableId="1855146724">
    <w:abstractNumId w:val="58"/>
  </w:num>
  <w:num w:numId="31" w16cid:durableId="145318327">
    <w:abstractNumId w:val="62"/>
  </w:num>
  <w:num w:numId="32" w16cid:durableId="900603769">
    <w:abstractNumId w:val="90"/>
  </w:num>
  <w:num w:numId="33" w16cid:durableId="792483139">
    <w:abstractNumId w:val="3"/>
  </w:num>
  <w:num w:numId="34" w16cid:durableId="871186894">
    <w:abstractNumId w:val="89"/>
  </w:num>
  <w:num w:numId="35" w16cid:durableId="688407872">
    <w:abstractNumId w:val="46"/>
  </w:num>
  <w:num w:numId="36" w16cid:durableId="214238950">
    <w:abstractNumId w:val="50"/>
  </w:num>
  <w:num w:numId="37" w16cid:durableId="11075892">
    <w:abstractNumId w:val="27"/>
  </w:num>
  <w:num w:numId="38" w16cid:durableId="1271204529">
    <w:abstractNumId w:val="40"/>
  </w:num>
  <w:num w:numId="39" w16cid:durableId="113837367">
    <w:abstractNumId w:val="83"/>
  </w:num>
  <w:num w:numId="40" w16cid:durableId="302737741">
    <w:abstractNumId w:val="12"/>
  </w:num>
  <w:num w:numId="41" w16cid:durableId="328560480">
    <w:abstractNumId w:val="95"/>
  </w:num>
  <w:num w:numId="42" w16cid:durableId="633221622">
    <w:abstractNumId w:val="82"/>
  </w:num>
  <w:num w:numId="43" w16cid:durableId="996689709">
    <w:abstractNumId w:val="98"/>
  </w:num>
  <w:num w:numId="44" w16cid:durableId="532498479">
    <w:abstractNumId w:val="56"/>
  </w:num>
  <w:num w:numId="45" w16cid:durableId="2073456683">
    <w:abstractNumId w:val="93"/>
  </w:num>
  <w:num w:numId="46" w16cid:durableId="83496665">
    <w:abstractNumId w:val="38"/>
  </w:num>
  <w:num w:numId="47" w16cid:durableId="2060207127">
    <w:abstractNumId w:val="41"/>
  </w:num>
  <w:num w:numId="48" w16cid:durableId="2143647488">
    <w:abstractNumId w:val="68"/>
  </w:num>
  <w:num w:numId="49" w16cid:durableId="1729381657">
    <w:abstractNumId w:val="24"/>
  </w:num>
  <w:num w:numId="50" w16cid:durableId="1322587520">
    <w:abstractNumId w:val="81"/>
  </w:num>
  <w:num w:numId="51" w16cid:durableId="1002901227">
    <w:abstractNumId w:val="17"/>
  </w:num>
  <w:num w:numId="52" w16cid:durableId="1989822658">
    <w:abstractNumId w:val="51"/>
  </w:num>
  <w:num w:numId="53" w16cid:durableId="978461145">
    <w:abstractNumId w:val="48"/>
  </w:num>
  <w:num w:numId="54" w16cid:durableId="1635090074">
    <w:abstractNumId w:val="21"/>
  </w:num>
  <w:num w:numId="55" w16cid:durableId="1683782117">
    <w:abstractNumId w:val="64"/>
  </w:num>
  <w:num w:numId="56" w16cid:durableId="105269886">
    <w:abstractNumId w:val="37"/>
  </w:num>
  <w:num w:numId="57" w16cid:durableId="160631651">
    <w:abstractNumId w:val="74"/>
  </w:num>
  <w:num w:numId="58" w16cid:durableId="1299913324">
    <w:abstractNumId w:val="85"/>
  </w:num>
  <w:num w:numId="59" w16cid:durableId="1594625126">
    <w:abstractNumId w:val="25"/>
  </w:num>
  <w:num w:numId="60" w16cid:durableId="735980331">
    <w:abstractNumId w:val="99"/>
  </w:num>
  <w:num w:numId="61" w16cid:durableId="1297683743">
    <w:abstractNumId w:val="94"/>
  </w:num>
  <w:num w:numId="62" w16cid:durableId="1103838855">
    <w:abstractNumId w:val="29"/>
  </w:num>
  <w:num w:numId="63" w16cid:durableId="943075481">
    <w:abstractNumId w:val="78"/>
  </w:num>
  <w:num w:numId="64" w16cid:durableId="374619390">
    <w:abstractNumId w:val="60"/>
  </w:num>
  <w:num w:numId="65" w16cid:durableId="1238518721">
    <w:abstractNumId w:val="96"/>
  </w:num>
  <w:num w:numId="66" w16cid:durableId="278531297">
    <w:abstractNumId w:val="31"/>
  </w:num>
  <w:num w:numId="67" w16cid:durableId="1288658508">
    <w:abstractNumId w:val="92"/>
  </w:num>
  <w:num w:numId="68" w16cid:durableId="1612396153">
    <w:abstractNumId w:val="26"/>
  </w:num>
  <w:num w:numId="69" w16cid:durableId="64186061">
    <w:abstractNumId w:val="73"/>
  </w:num>
  <w:num w:numId="70" w16cid:durableId="323775931">
    <w:abstractNumId w:val="57"/>
  </w:num>
  <w:num w:numId="71" w16cid:durableId="620190496">
    <w:abstractNumId w:val="23"/>
  </w:num>
  <w:num w:numId="72" w16cid:durableId="436565804">
    <w:abstractNumId w:val="86"/>
  </w:num>
  <w:num w:numId="73" w16cid:durableId="1176312739">
    <w:abstractNumId w:val="42"/>
  </w:num>
  <w:num w:numId="74" w16cid:durableId="873735819">
    <w:abstractNumId w:val="10"/>
  </w:num>
  <w:num w:numId="75" w16cid:durableId="1494222319">
    <w:abstractNumId w:val="35"/>
  </w:num>
  <w:num w:numId="76" w16cid:durableId="269554291">
    <w:abstractNumId w:val="32"/>
  </w:num>
  <w:num w:numId="77" w16cid:durableId="1701079763">
    <w:abstractNumId w:val="77"/>
  </w:num>
  <w:num w:numId="78" w16cid:durableId="802650687">
    <w:abstractNumId w:val="49"/>
  </w:num>
  <w:num w:numId="79" w16cid:durableId="1275670735">
    <w:abstractNumId w:val="79"/>
  </w:num>
  <w:num w:numId="80" w16cid:durableId="645479254">
    <w:abstractNumId w:val="20"/>
  </w:num>
  <w:num w:numId="81" w16cid:durableId="89090510">
    <w:abstractNumId w:val="18"/>
  </w:num>
  <w:num w:numId="82" w16cid:durableId="1523015497">
    <w:abstractNumId w:val="36"/>
  </w:num>
  <w:num w:numId="83" w16cid:durableId="1306813232">
    <w:abstractNumId w:val="19"/>
  </w:num>
  <w:num w:numId="84" w16cid:durableId="1917470542">
    <w:abstractNumId w:val="11"/>
  </w:num>
  <w:num w:numId="85" w16cid:durableId="1594967923">
    <w:abstractNumId w:val="97"/>
  </w:num>
  <w:num w:numId="86" w16cid:durableId="1411923037">
    <w:abstractNumId w:val="72"/>
  </w:num>
  <w:num w:numId="87" w16cid:durableId="116535952">
    <w:abstractNumId w:val="88"/>
  </w:num>
  <w:num w:numId="88" w16cid:durableId="997998487">
    <w:abstractNumId w:val="91"/>
  </w:num>
  <w:num w:numId="89" w16cid:durableId="1149905872">
    <w:abstractNumId w:val="34"/>
  </w:num>
  <w:num w:numId="90" w16cid:durableId="126247248">
    <w:abstractNumId w:val="43"/>
  </w:num>
  <w:num w:numId="91" w16cid:durableId="295379028">
    <w:abstractNumId w:val="55"/>
  </w:num>
  <w:num w:numId="92" w16cid:durableId="2039237762">
    <w:abstractNumId w:val="71"/>
  </w:num>
  <w:num w:numId="93" w16cid:durableId="2030644877">
    <w:abstractNumId w:val="28"/>
  </w:num>
  <w:num w:numId="94" w16cid:durableId="1163886337">
    <w:abstractNumId w:val="15"/>
  </w:num>
  <w:num w:numId="95" w16cid:durableId="2119175369">
    <w:abstractNumId w:val="30"/>
  </w:num>
  <w:num w:numId="96" w16cid:durableId="161052221">
    <w:abstractNumId w:val="80"/>
  </w:num>
  <w:num w:numId="97" w16cid:durableId="1057817922">
    <w:abstractNumId w:val="66"/>
  </w:num>
  <w:num w:numId="98" w16cid:durableId="696076922">
    <w:abstractNumId w:val="44"/>
  </w:num>
  <w:num w:numId="99" w16cid:durableId="1228154356">
    <w:abstractNumId w:val="53"/>
  </w:num>
  <w:num w:numId="100" w16cid:durableId="111755505">
    <w:abstractNumId w:val="76"/>
  </w:num>
  <w:num w:numId="101" w16cid:durableId="637298801">
    <w:abstractNumId w:val="67"/>
  </w:num>
  <w:num w:numId="102" w16cid:durableId="1972712009">
    <w:abstractNumId w:val="63"/>
  </w:num>
  <w:numIdMacAtCleanup w:val="1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nda Hill">
    <w15:presenceInfo w15:providerId="AD" w15:userId="S::lucinda.hill@ofgem.gov.uk::e1617d23-ba9c-48d6-803b-bc68e797c62e"/>
  </w15:person>
  <w15:person w15:author="Ofgem OGC">
    <w15:presenceInfo w15:providerId="None" w15:userId="Ofgem OGC"/>
  </w15:person>
  <w15:person w15:author="Shaheeni Vekaria">
    <w15:presenceInfo w15:providerId="AD" w15:userId="S::Shaheeni.vekaria@gemserv.com::e84757c7-ccba-4609-890b-b5f125e1f952"/>
  </w15:person>
  <w15:person w15:author="Carly Malcolm">
    <w15:presenceInfo w15:providerId="AD" w15:userId="S::Carly.Malcolm@ofgem.gov.uk::dd7b8827-d3e7-4eda-9bc9-532ac7e6ff81"/>
  </w15:person>
  <w15:person w15:author="Creighton, Alan (Northern Powergrid)">
    <w15:presenceInfo w15:providerId="AD" w15:userId="S::Alan.Creighton@northernpowergrid.com::255eb25e-e221-41cd-b20f-ccd106ec3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hideGrammatical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L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isplayHorizontalDrawingGridEvery w:val="2"/>
  <w:displayVerticalDrawingGridEvery w:val="2"/>
  <w:noPunctuationKerning/>
  <w:characterSpacingControl w:val="doNotCompress"/>
  <w:hdrShapeDefaults>
    <o:shapedefaults v:ext="edit" spidmax="2051">
      <v:stroke endarrow="block" endarrowwidth="narrow" weight="1pt"/>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68"/>
    <w:rsid w:val="00000436"/>
    <w:rsid w:val="00002B2C"/>
    <w:rsid w:val="000030E6"/>
    <w:rsid w:val="00003143"/>
    <w:rsid w:val="00003B9F"/>
    <w:rsid w:val="00003C63"/>
    <w:rsid w:val="00004582"/>
    <w:rsid w:val="00004721"/>
    <w:rsid w:val="0000481E"/>
    <w:rsid w:val="0000485B"/>
    <w:rsid w:val="00004941"/>
    <w:rsid w:val="00005D44"/>
    <w:rsid w:val="00006BAB"/>
    <w:rsid w:val="00006E6B"/>
    <w:rsid w:val="00007837"/>
    <w:rsid w:val="00010238"/>
    <w:rsid w:val="00011560"/>
    <w:rsid w:val="00012337"/>
    <w:rsid w:val="000126D3"/>
    <w:rsid w:val="000130C0"/>
    <w:rsid w:val="00013E04"/>
    <w:rsid w:val="00014130"/>
    <w:rsid w:val="0001442E"/>
    <w:rsid w:val="00017F6A"/>
    <w:rsid w:val="0002052A"/>
    <w:rsid w:val="00020FCF"/>
    <w:rsid w:val="00022A0D"/>
    <w:rsid w:val="00023070"/>
    <w:rsid w:val="00023546"/>
    <w:rsid w:val="0002470A"/>
    <w:rsid w:val="000249F2"/>
    <w:rsid w:val="00024BB8"/>
    <w:rsid w:val="00025229"/>
    <w:rsid w:val="00026344"/>
    <w:rsid w:val="000266E3"/>
    <w:rsid w:val="00026AA2"/>
    <w:rsid w:val="00026DA0"/>
    <w:rsid w:val="00027B0E"/>
    <w:rsid w:val="00031822"/>
    <w:rsid w:val="00031BA0"/>
    <w:rsid w:val="00031C11"/>
    <w:rsid w:val="00032891"/>
    <w:rsid w:val="00032B0C"/>
    <w:rsid w:val="00033951"/>
    <w:rsid w:val="000341B8"/>
    <w:rsid w:val="00034692"/>
    <w:rsid w:val="00034CA2"/>
    <w:rsid w:val="00035B09"/>
    <w:rsid w:val="00036C66"/>
    <w:rsid w:val="00036DBE"/>
    <w:rsid w:val="00037018"/>
    <w:rsid w:val="000377E6"/>
    <w:rsid w:val="00040132"/>
    <w:rsid w:val="00040DC6"/>
    <w:rsid w:val="00041B03"/>
    <w:rsid w:val="0004257A"/>
    <w:rsid w:val="00043AA3"/>
    <w:rsid w:val="0004421C"/>
    <w:rsid w:val="00046EE6"/>
    <w:rsid w:val="00046F71"/>
    <w:rsid w:val="00047853"/>
    <w:rsid w:val="00047923"/>
    <w:rsid w:val="0005064E"/>
    <w:rsid w:val="00051A9A"/>
    <w:rsid w:val="00052CAF"/>
    <w:rsid w:val="00052D20"/>
    <w:rsid w:val="00053A6B"/>
    <w:rsid w:val="00053C0A"/>
    <w:rsid w:val="00054512"/>
    <w:rsid w:val="00054D0E"/>
    <w:rsid w:val="00055006"/>
    <w:rsid w:val="00055917"/>
    <w:rsid w:val="00055948"/>
    <w:rsid w:val="00055B54"/>
    <w:rsid w:val="00056143"/>
    <w:rsid w:val="000563C5"/>
    <w:rsid w:val="00056AA6"/>
    <w:rsid w:val="00057239"/>
    <w:rsid w:val="00057BD7"/>
    <w:rsid w:val="000601E9"/>
    <w:rsid w:val="0006410D"/>
    <w:rsid w:val="000643CE"/>
    <w:rsid w:val="00065881"/>
    <w:rsid w:val="00065BEA"/>
    <w:rsid w:val="0006743F"/>
    <w:rsid w:val="000679EF"/>
    <w:rsid w:val="00067AD7"/>
    <w:rsid w:val="00070606"/>
    <w:rsid w:val="000706BA"/>
    <w:rsid w:val="00070FB8"/>
    <w:rsid w:val="00070FBB"/>
    <w:rsid w:val="0007105F"/>
    <w:rsid w:val="000718B3"/>
    <w:rsid w:val="000727CA"/>
    <w:rsid w:val="0007352F"/>
    <w:rsid w:val="0007365B"/>
    <w:rsid w:val="000738FE"/>
    <w:rsid w:val="000742B8"/>
    <w:rsid w:val="00074992"/>
    <w:rsid w:val="00074C6F"/>
    <w:rsid w:val="00075618"/>
    <w:rsid w:val="000757AB"/>
    <w:rsid w:val="00075864"/>
    <w:rsid w:val="0007610C"/>
    <w:rsid w:val="00076704"/>
    <w:rsid w:val="000774E8"/>
    <w:rsid w:val="00077EC8"/>
    <w:rsid w:val="00080B16"/>
    <w:rsid w:val="00080DF8"/>
    <w:rsid w:val="00081AFE"/>
    <w:rsid w:val="0008222E"/>
    <w:rsid w:val="00082D71"/>
    <w:rsid w:val="00083780"/>
    <w:rsid w:val="00090E27"/>
    <w:rsid w:val="000912E6"/>
    <w:rsid w:val="00091583"/>
    <w:rsid w:val="00091954"/>
    <w:rsid w:val="00092D1C"/>
    <w:rsid w:val="00094DE4"/>
    <w:rsid w:val="00096F95"/>
    <w:rsid w:val="00097CB7"/>
    <w:rsid w:val="000A08D0"/>
    <w:rsid w:val="000A100C"/>
    <w:rsid w:val="000A1CA9"/>
    <w:rsid w:val="000A1CE7"/>
    <w:rsid w:val="000A205A"/>
    <w:rsid w:val="000A25BA"/>
    <w:rsid w:val="000A28A6"/>
    <w:rsid w:val="000A3156"/>
    <w:rsid w:val="000A342D"/>
    <w:rsid w:val="000A37D9"/>
    <w:rsid w:val="000A3A55"/>
    <w:rsid w:val="000A4C52"/>
    <w:rsid w:val="000A5BDE"/>
    <w:rsid w:val="000A6276"/>
    <w:rsid w:val="000A6CC7"/>
    <w:rsid w:val="000A72B0"/>
    <w:rsid w:val="000A7C6E"/>
    <w:rsid w:val="000B0315"/>
    <w:rsid w:val="000B1C55"/>
    <w:rsid w:val="000B2F1B"/>
    <w:rsid w:val="000B33CC"/>
    <w:rsid w:val="000B367D"/>
    <w:rsid w:val="000B36F0"/>
    <w:rsid w:val="000B522C"/>
    <w:rsid w:val="000B61B1"/>
    <w:rsid w:val="000B64C4"/>
    <w:rsid w:val="000B66E6"/>
    <w:rsid w:val="000B6C59"/>
    <w:rsid w:val="000B78F7"/>
    <w:rsid w:val="000B7C7B"/>
    <w:rsid w:val="000C010A"/>
    <w:rsid w:val="000C048E"/>
    <w:rsid w:val="000C087B"/>
    <w:rsid w:val="000C138B"/>
    <w:rsid w:val="000C2109"/>
    <w:rsid w:val="000C27E4"/>
    <w:rsid w:val="000C2846"/>
    <w:rsid w:val="000C2E1E"/>
    <w:rsid w:val="000C2E3C"/>
    <w:rsid w:val="000C306D"/>
    <w:rsid w:val="000C3CA4"/>
    <w:rsid w:val="000C40EE"/>
    <w:rsid w:val="000C5072"/>
    <w:rsid w:val="000C5BD1"/>
    <w:rsid w:val="000C6D0B"/>
    <w:rsid w:val="000D0316"/>
    <w:rsid w:val="000D0B17"/>
    <w:rsid w:val="000D18F0"/>
    <w:rsid w:val="000D1B68"/>
    <w:rsid w:val="000D2266"/>
    <w:rsid w:val="000D234B"/>
    <w:rsid w:val="000D25F0"/>
    <w:rsid w:val="000D296D"/>
    <w:rsid w:val="000D37BA"/>
    <w:rsid w:val="000D37E8"/>
    <w:rsid w:val="000D39CF"/>
    <w:rsid w:val="000D55C8"/>
    <w:rsid w:val="000D5B36"/>
    <w:rsid w:val="000D6531"/>
    <w:rsid w:val="000D6652"/>
    <w:rsid w:val="000D77B6"/>
    <w:rsid w:val="000E09C8"/>
    <w:rsid w:val="000E10C0"/>
    <w:rsid w:val="000E16C3"/>
    <w:rsid w:val="000E20EB"/>
    <w:rsid w:val="000E2718"/>
    <w:rsid w:val="000E3E70"/>
    <w:rsid w:val="000E4561"/>
    <w:rsid w:val="000E4A57"/>
    <w:rsid w:val="000E4EEC"/>
    <w:rsid w:val="000E5601"/>
    <w:rsid w:val="000E5EB3"/>
    <w:rsid w:val="000E617F"/>
    <w:rsid w:val="000E6F3C"/>
    <w:rsid w:val="000E7374"/>
    <w:rsid w:val="000E7396"/>
    <w:rsid w:val="000E75D1"/>
    <w:rsid w:val="000F0810"/>
    <w:rsid w:val="000F1240"/>
    <w:rsid w:val="000F194E"/>
    <w:rsid w:val="000F2009"/>
    <w:rsid w:val="000F2F3C"/>
    <w:rsid w:val="000F4A5E"/>
    <w:rsid w:val="000F51DA"/>
    <w:rsid w:val="000F6AD1"/>
    <w:rsid w:val="000F73CA"/>
    <w:rsid w:val="000F7961"/>
    <w:rsid w:val="00101395"/>
    <w:rsid w:val="00101905"/>
    <w:rsid w:val="00101D44"/>
    <w:rsid w:val="00102D59"/>
    <w:rsid w:val="0010398B"/>
    <w:rsid w:val="00103EC8"/>
    <w:rsid w:val="00104970"/>
    <w:rsid w:val="00105026"/>
    <w:rsid w:val="00106F66"/>
    <w:rsid w:val="001074A8"/>
    <w:rsid w:val="001076DC"/>
    <w:rsid w:val="001101CC"/>
    <w:rsid w:val="00110F5A"/>
    <w:rsid w:val="00111099"/>
    <w:rsid w:val="00111B5B"/>
    <w:rsid w:val="00112251"/>
    <w:rsid w:val="001126C0"/>
    <w:rsid w:val="001128EF"/>
    <w:rsid w:val="00113513"/>
    <w:rsid w:val="001135BE"/>
    <w:rsid w:val="001141F9"/>
    <w:rsid w:val="001146CF"/>
    <w:rsid w:val="00114C55"/>
    <w:rsid w:val="0011545B"/>
    <w:rsid w:val="001159F4"/>
    <w:rsid w:val="00115D2D"/>
    <w:rsid w:val="001168D1"/>
    <w:rsid w:val="0011701A"/>
    <w:rsid w:val="0011775B"/>
    <w:rsid w:val="00117EE6"/>
    <w:rsid w:val="00120287"/>
    <w:rsid w:val="0012059A"/>
    <w:rsid w:val="0012212A"/>
    <w:rsid w:val="00122D37"/>
    <w:rsid w:val="00123D49"/>
    <w:rsid w:val="00123DCA"/>
    <w:rsid w:val="00124780"/>
    <w:rsid w:val="00126A46"/>
    <w:rsid w:val="00127262"/>
    <w:rsid w:val="001313E5"/>
    <w:rsid w:val="001320D4"/>
    <w:rsid w:val="00132714"/>
    <w:rsid w:val="00132F1D"/>
    <w:rsid w:val="00133271"/>
    <w:rsid w:val="00133311"/>
    <w:rsid w:val="001341EB"/>
    <w:rsid w:val="001356EE"/>
    <w:rsid w:val="0013686F"/>
    <w:rsid w:val="00136FA1"/>
    <w:rsid w:val="001379F2"/>
    <w:rsid w:val="00137B56"/>
    <w:rsid w:val="00141739"/>
    <w:rsid w:val="00141B19"/>
    <w:rsid w:val="00142B9B"/>
    <w:rsid w:val="00143299"/>
    <w:rsid w:val="00143E7C"/>
    <w:rsid w:val="001448EA"/>
    <w:rsid w:val="00144FFD"/>
    <w:rsid w:val="00145C8B"/>
    <w:rsid w:val="00146170"/>
    <w:rsid w:val="001468A7"/>
    <w:rsid w:val="001500D2"/>
    <w:rsid w:val="00150473"/>
    <w:rsid w:val="00150474"/>
    <w:rsid w:val="00151B23"/>
    <w:rsid w:val="00152788"/>
    <w:rsid w:val="001534AC"/>
    <w:rsid w:val="00153E15"/>
    <w:rsid w:val="00153E24"/>
    <w:rsid w:val="0015587E"/>
    <w:rsid w:val="00155951"/>
    <w:rsid w:val="001559D9"/>
    <w:rsid w:val="0015737C"/>
    <w:rsid w:val="00157EF3"/>
    <w:rsid w:val="00160676"/>
    <w:rsid w:val="001607A2"/>
    <w:rsid w:val="00162605"/>
    <w:rsid w:val="00162926"/>
    <w:rsid w:val="00163D13"/>
    <w:rsid w:val="0016406C"/>
    <w:rsid w:val="00164EC7"/>
    <w:rsid w:val="001656BC"/>
    <w:rsid w:val="00166233"/>
    <w:rsid w:val="00166424"/>
    <w:rsid w:val="00166D83"/>
    <w:rsid w:val="0016760A"/>
    <w:rsid w:val="00167834"/>
    <w:rsid w:val="001717C7"/>
    <w:rsid w:val="00171AB5"/>
    <w:rsid w:val="00171B7C"/>
    <w:rsid w:val="00171C4A"/>
    <w:rsid w:val="001724E0"/>
    <w:rsid w:val="001730C0"/>
    <w:rsid w:val="00173FE0"/>
    <w:rsid w:val="001745C7"/>
    <w:rsid w:val="001747F4"/>
    <w:rsid w:val="00174844"/>
    <w:rsid w:val="001764C0"/>
    <w:rsid w:val="00176F30"/>
    <w:rsid w:val="001774A7"/>
    <w:rsid w:val="00177970"/>
    <w:rsid w:val="00177A46"/>
    <w:rsid w:val="00177B58"/>
    <w:rsid w:val="001801B7"/>
    <w:rsid w:val="00180EE8"/>
    <w:rsid w:val="0018119D"/>
    <w:rsid w:val="001814FB"/>
    <w:rsid w:val="00181BDA"/>
    <w:rsid w:val="00181F94"/>
    <w:rsid w:val="001827B7"/>
    <w:rsid w:val="00182ED7"/>
    <w:rsid w:val="00183048"/>
    <w:rsid w:val="00183F5F"/>
    <w:rsid w:val="00185260"/>
    <w:rsid w:val="00185317"/>
    <w:rsid w:val="00185753"/>
    <w:rsid w:val="0018600B"/>
    <w:rsid w:val="00186A08"/>
    <w:rsid w:val="00186B48"/>
    <w:rsid w:val="00187609"/>
    <w:rsid w:val="00187672"/>
    <w:rsid w:val="00187AE8"/>
    <w:rsid w:val="00187D31"/>
    <w:rsid w:val="0019099F"/>
    <w:rsid w:val="00190B5F"/>
    <w:rsid w:val="0019149B"/>
    <w:rsid w:val="0019213F"/>
    <w:rsid w:val="00192C25"/>
    <w:rsid w:val="00193AD1"/>
    <w:rsid w:val="00195BF3"/>
    <w:rsid w:val="0019607B"/>
    <w:rsid w:val="00196E19"/>
    <w:rsid w:val="00196E95"/>
    <w:rsid w:val="001973FB"/>
    <w:rsid w:val="001974FB"/>
    <w:rsid w:val="00197B2B"/>
    <w:rsid w:val="001A1211"/>
    <w:rsid w:val="001A14D3"/>
    <w:rsid w:val="001A1CCE"/>
    <w:rsid w:val="001A275D"/>
    <w:rsid w:val="001A3168"/>
    <w:rsid w:val="001A3A8F"/>
    <w:rsid w:val="001A3E2E"/>
    <w:rsid w:val="001A5617"/>
    <w:rsid w:val="001A57F5"/>
    <w:rsid w:val="001A76B6"/>
    <w:rsid w:val="001A7F21"/>
    <w:rsid w:val="001B0344"/>
    <w:rsid w:val="001B0A3A"/>
    <w:rsid w:val="001B0A9E"/>
    <w:rsid w:val="001B0ED7"/>
    <w:rsid w:val="001B109B"/>
    <w:rsid w:val="001B15A0"/>
    <w:rsid w:val="001B2DBB"/>
    <w:rsid w:val="001B35F2"/>
    <w:rsid w:val="001B3DC6"/>
    <w:rsid w:val="001B457E"/>
    <w:rsid w:val="001B45FB"/>
    <w:rsid w:val="001B7A64"/>
    <w:rsid w:val="001C02FF"/>
    <w:rsid w:val="001C0778"/>
    <w:rsid w:val="001C11EE"/>
    <w:rsid w:val="001C2A6E"/>
    <w:rsid w:val="001C2C46"/>
    <w:rsid w:val="001C2D1B"/>
    <w:rsid w:val="001C304F"/>
    <w:rsid w:val="001C36E9"/>
    <w:rsid w:val="001C36ED"/>
    <w:rsid w:val="001C3B9C"/>
    <w:rsid w:val="001C41C8"/>
    <w:rsid w:val="001C5767"/>
    <w:rsid w:val="001C5D7C"/>
    <w:rsid w:val="001C64C5"/>
    <w:rsid w:val="001C7ED0"/>
    <w:rsid w:val="001C7F23"/>
    <w:rsid w:val="001D01A6"/>
    <w:rsid w:val="001D07DA"/>
    <w:rsid w:val="001D0EA6"/>
    <w:rsid w:val="001D2A1F"/>
    <w:rsid w:val="001D3028"/>
    <w:rsid w:val="001D395B"/>
    <w:rsid w:val="001D5E98"/>
    <w:rsid w:val="001D5FC9"/>
    <w:rsid w:val="001D67FA"/>
    <w:rsid w:val="001D6ED7"/>
    <w:rsid w:val="001D717C"/>
    <w:rsid w:val="001D73DC"/>
    <w:rsid w:val="001D7DB2"/>
    <w:rsid w:val="001E04F6"/>
    <w:rsid w:val="001E101A"/>
    <w:rsid w:val="001E18BA"/>
    <w:rsid w:val="001E33CD"/>
    <w:rsid w:val="001E4387"/>
    <w:rsid w:val="001E50BA"/>
    <w:rsid w:val="001E5321"/>
    <w:rsid w:val="001E5DF5"/>
    <w:rsid w:val="001E65FC"/>
    <w:rsid w:val="001E6F01"/>
    <w:rsid w:val="001E70C7"/>
    <w:rsid w:val="001E71B8"/>
    <w:rsid w:val="001E791C"/>
    <w:rsid w:val="001E7E06"/>
    <w:rsid w:val="001F0AD1"/>
    <w:rsid w:val="001F268E"/>
    <w:rsid w:val="001F27EF"/>
    <w:rsid w:val="001F3082"/>
    <w:rsid w:val="001F31C9"/>
    <w:rsid w:val="001F44B2"/>
    <w:rsid w:val="001F4D0F"/>
    <w:rsid w:val="001F4DD6"/>
    <w:rsid w:val="001F5147"/>
    <w:rsid w:val="001F6A0A"/>
    <w:rsid w:val="001F6E2B"/>
    <w:rsid w:val="00200509"/>
    <w:rsid w:val="00200A45"/>
    <w:rsid w:val="00200AD8"/>
    <w:rsid w:val="00201BB0"/>
    <w:rsid w:val="00201F6A"/>
    <w:rsid w:val="00202DC7"/>
    <w:rsid w:val="00205D2D"/>
    <w:rsid w:val="00205E12"/>
    <w:rsid w:val="0020787A"/>
    <w:rsid w:val="00210A78"/>
    <w:rsid w:val="002125B2"/>
    <w:rsid w:val="002126E0"/>
    <w:rsid w:val="002132B0"/>
    <w:rsid w:val="00213D67"/>
    <w:rsid w:val="002141FF"/>
    <w:rsid w:val="0021506E"/>
    <w:rsid w:val="00215D2B"/>
    <w:rsid w:val="002162DC"/>
    <w:rsid w:val="00216BAD"/>
    <w:rsid w:val="002208D4"/>
    <w:rsid w:val="002210B2"/>
    <w:rsid w:val="002210D6"/>
    <w:rsid w:val="002219DD"/>
    <w:rsid w:val="00221C98"/>
    <w:rsid w:val="00222003"/>
    <w:rsid w:val="00222784"/>
    <w:rsid w:val="0022388B"/>
    <w:rsid w:val="002240CF"/>
    <w:rsid w:val="00224967"/>
    <w:rsid w:val="00225A0E"/>
    <w:rsid w:val="00225E9B"/>
    <w:rsid w:val="00227F3C"/>
    <w:rsid w:val="00230B0A"/>
    <w:rsid w:val="00230EE3"/>
    <w:rsid w:val="0023253A"/>
    <w:rsid w:val="00233615"/>
    <w:rsid w:val="00234BD7"/>
    <w:rsid w:val="002352B7"/>
    <w:rsid w:val="002352CE"/>
    <w:rsid w:val="002356E7"/>
    <w:rsid w:val="00235CBE"/>
    <w:rsid w:val="002367DA"/>
    <w:rsid w:val="00237EF4"/>
    <w:rsid w:val="0024099F"/>
    <w:rsid w:val="00240B36"/>
    <w:rsid w:val="00241B4A"/>
    <w:rsid w:val="00242F0A"/>
    <w:rsid w:val="00243C94"/>
    <w:rsid w:val="00243DD8"/>
    <w:rsid w:val="00244885"/>
    <w:rsid w:val="00246D0E"/>
    <w:rsid w:val="002473CF"/>
    <w:rsid w:val="0025112F"/>
    <w:rsid w:val="00252072"/>
    <w:rsid w:val="002525C5"/>
    <w:rsid w:val="002538D8"/>
    <w:rsid w:val="00253A94"/>
    <w:rsid w:val="00253B26"/>
    <w:rsid w:val="00255147"/>
    <w:rsid w:val="00255217"/>
    <w:rsid w:val="00255782"/>
    <w:rsid w:val="00256E55"/>
    <w:rsid w:val="00260975"/>
    <w:rsid w:val="002613F1"/>
    <w:rsid w:val="0026146A"/>
    <w:rsid w:val="00264A1A"/>
    <w:rsid w:val="00264A23"/>
    <w:rsid w:val="00264E39"/>
    <w:rsid w:val="00265814"/>
    <w:rsid w:val="002679EC"/>
    <w:rsid w:val="0027196C"/>
    <w:rsid w:val="00271985"/>
    <w:rsid w:val="00271E99"/>
    <w:rsid w:val="00271F3F"/>
    <w:rsid w:val="0027219A"/>
    <w:rsid w:val="00274184"/>
    <w:rsid w:val="0027600F"/>
    <w:rsid w:val="002762F3"/>
    <w:rsid w:val="0027675A"/>
    <w:rsid w:val="0027689E"/>
    <w:rsid w:val="00277F0D"/>
    <w:rsid w:val="002827E9"/>
    <w:rsid w:val="00282A74"/>
    <w:rsid w:val="00283C26"/>
    <w:rsid w:val="00283F48"/>
    <w:rsid w:val="002864A1"/>
    <w:rsid w:val="00286ED6"/>
    <w:rsid w:val="00287BD3"/>
    <w:rsid w:val="00287EC9"/>
    <w:rsid w:val="00290D32"/>
    <w:rsid w:val="002911B8"/>
    <w:rsid w:val="002915C5"/>
    <w:rsid w:val="00292B0E"/>
    <w:rsid w:val="00294C3A"/>
    <w:rsid w:val="00294DE1"/>
    <w:rsid w:val="00294EB4"/>
    <w:rsid w:val="00295E3A"/>
    <w:rsid w:val="0029627B"/>
    <w:rsid w:val="00297464"/>
    <w:rsid w:val="002A0344"/>
    <w:rsid w:val="002A0410"/>
    <w:rsid w:val="002A065D"/>
    <w:rsid w:val="002A07B4"/>
    <w:rsid w:val="002A07D3"/>
    <w:rsid w:val="002A0C91"/>
    <w:rsid w:val="002A1353"/>
    <w:rsid w:val="002A2286"/>
    <w:rsid w:val="002A31D5"/>
    <w:rsid w:val="002A3364"/>
    <w:rsid w:val="002A3417"/>
    <w:rsid w:val="002A3CB3"/>
    <w:rsid w:val="002A4454"/>
    <w:rsid w:val="002A57FF"/>
    <w:rsid w:val="002A6D2D"/>
    <w:rsid w:val="002A7E7A"/>
    <w:rsid w:val="002B095E"/>
    <w:rsid w:val="002B13B7"/>
    <w:rsid w:val="002B1DA5"/>
    <w:rsid w:val="002B1F19"/>
    <w:rsid w:val="002B2243"/>
    <w:rsid w:val="002B2E05"/>
    <w:rsid w:val="002B2FF2"/>
    <w:rsid w:val="002B4247"/>
    <w:rsid w:val="002B4493"/>
    <w:rsid w:val="002B462A"/>
    <w:rsid w:val="002B4F49"/>
    <w:rsid w:val="002B5983"/>
    <w:rsid w:val="002B5B03"/>
    <w:rsid w:val="002B5B31"/>
    <w:rsid w:val="002C16D3"/>
    <w:rsid w:val="002C1DE4"/>
    <w:rsid w:val="002C24AC"/>
    <w:rsid w:val="002C24F5"/>
    <w:rsid w:val="002C2606"/>
    <w:rsid w:val="002C3B2D"/>
    <w:rsid w:val="002C418C"/>
    <w:rsid w:val="002C45C7"/>
    <w:rsid w:val="002C4E02"/>
    <w:rsid w:val="002C5D20"/>
    <w:rsid w:val="002C713A"/>
    <w:rsid w:val="002C7FED"/>
    <w:rsid w:val="002D0940"/>
    <w:rsid w:val="002D0AF8"/>
    <w:rsid w:val="002D2B1A"/>
    <w:rsid w:val="002D312D"/>
    <w:rsid w:val="002D41E8"/>
    <w:rsid w:val="002D59D4"/>
    <w:rsid w:val="002D62F2"/>
    <w:rsid w:val="002D7292"/>
    <w:rsid w:val="002E057A"/>
    <w:rsid w:val="002E0580"/>
    <w:rsid w:val="002E0E33"/>
    <w:rsid w:val="002E10BD"/>
    <w:rsid w:val="002E13BD"/>
    <w:rsid w:val="002E1B04"/>
    <w:rsid w:val="002E20F9"/>
    <w:rsid w:val="002E2DFA"/>
    <w:rsid w:val="002E3CB5"/>
    <w:rsid w:val="002E4FD8"/>
    <w:rsid w:val="002E6EEA"/>
    <w:rsid w:val="002E7346"/>
    <w:rsid w:val="002E74BD"/>
    <w:rsid w:val="002E7538"/>
    <w:rsid w:val="002E7F6D"/>
    <w:rsid w:val="002F1D03"/>
    <w:rsid w:val="002F2656"/>
    <w:rsid w:val="002F2DC3"/>
    <w:rsid w:val="002F3114"/>
    <w:rsid w:val="002F4684"/>
    <w:rsid w:val="002F5DE7"/>
    <w:rsid w:val="002F6672"/>
    <w:rsid w:val="002F799E"/>
    <w:rsid w:val="00300196"/>
    <w:rsid w:val="003002E5"/>
    <w:rsid w:val="00300863"/>
    <w:rsid w:val="00300910"/>
    <w:rsid w:val="003011BA"/>
    <w:rsid w:val="003018EF"/>
    <w:rsid w:val="00301ECF"/>
    <w:rsid w:val="003037F4"/>
    <w:rsid w:val="00304456"/>
    <w:rsid w:val="00304802"/>
    <w:rsid w:val="003051A7"/>
    <w:rsid w:val="00306A40"/>
    <w:rsid w:val="00306C9A"/>
    <w:rsid w:val="003106DA"/>
    <w:rsid w:val="00310D7E"/>
    <w:rsid w:val="003112BF"/>
    <w:rsid w:val="003112F3"/>
    <w:rsid w:val="0031244C"/>
    <w:rsid w:val="00312820"/>
    <w:rsid w:val="0031299E"/>
    <w:rsid w:val="00312C0D"/>
    <w:rsid w:val="00312F54"/>
    <w:rsid w:val="003133A7"/>
    <w:rsid w:val="003137D6"/>
    <w:rsid w:val="003143D9"/>
    <w:rsid w:val="00314942"/>
    <w:rsid w:val="00314A32"/>
    <w:rsid w:val="00314B36"/>
    <w:rsid w:val="00314D19"/>
    <w:rsid w:val="00315C45"/>
    <w:rsid w:val="00315DA7"/>
    <w:rsid w:val="00320142"/>
    <w:rsid w:val="003201EF"/>
    <w:rsid w:val="003203BB"/>
    <w:rsid w:val="00320E5B"/>
    <w:rsid w:val="003218D3"/>
    <w:rsid w:val="00321BCB"/>
    <w:rsid w:val="00322362"/>
    <w:rsid w:val="00322DAF"/>
    <w:rsid w:val="00322F5F"/>
    <w:rsid w:val="00323939"/>
    <w:rsid w:val="003255F5"/>
    <w:rsid w:val="0032665E"/>
    <w:rsid w:val="00327B41"/>
    <w:rsid w:val="0033273B"/>
    <w:rsid w:val="00332A7A"/>
    <w:rsid w:val="00332C35"/>
    <w:rsid w:val="00332EDB"/>
    <w:rsid w:val="00333046"/>
    <w:rsid w:val="00333E4F"/>
    <w:rsid w:val="00334951"/>
    <w:rsid w:val="00334B10"/>
    <w:rsid w:val="00335271"/>
    <w:rsid w:val="003366EB"/>
    <w:rsid w:val="00336BA6"/>
    <w:rsid w:val="00337E45"/>
    <w:rsid w:val="00340BD2"/>
    <w:rsid w:val="00340E72"/>
    <w:rsid w:val="00340E99"/>
    <w:rsid w:val="003416E3"/>
    <w:rsid w:val="0034221B"/>
    <w:rsid w:val="00342850"/>
    <w:rsid w:val="00342B63"/>
    <w:rsid w:val="00343E88"/>
    <w:rsid w:val="00343E9E"/>
    <w:rsid w:val="00345992"/>
    <w:rsid w:val="00345C09"/>
    <w:rsid w:val="00346607"/>
    <w:rsid w:val="003479C0"/>
    <w:rsid w:val="00350121"/>
    <w:rsid w:val="00351393"/>
    <w:rsid w:val="003515C5"/>
    <w:rsid w:val="00352F80"/>
    <w:rsid w:val="00353673"/>
    <w:rsid w:val="003540D0"/>
    <w:rsid w:val="003541A3"/>
    <w:rsid w:val="0035530A"/>
    <w:rsid w:val="003576E5"/>
    <w:rsid w:val="00361F0D"/>
    <w:rsid w:val="00362FB7"/>
    <w:rsid w:val="003630A3"/>
    <w:rsid w:val="00365875"/>
    <w:rsid w:val="0036595D"/>
    <w:rsid w:val="00366523"/>
    <w:rsid w:val="00367090"/>
    <w:rsid w:val="00367A14"/>
    <w:rsid w:val="00367C05"/>
    <w:rsid w:val="00371CCC"/>
    <w:rsid w:val="0037209B"/>
    <w:rsid w:val="00372848"/>
    <w:rsid w:val="00373047"/>
    <w:rsid w:val="00373604"/>
    <w:rsid w:val="00373CA1"/>
    <w:rsid w:val="00374F54"/>
    <w:rsid w:val="003755C6"/>
    <w:rsid w:val="003768C7"/>
    <w:rsid w:val="00376C74"/>
    <w:rsid w:val="00376CD6"/>
    <w:rsid w:val="00377A5C"/>
    <w:rsid w:val="00377C95"/>
    <w:rsid w:val="00381C1D"/>
    <w:rsid w:val="00382249"/>
    <w:rsid w:val="00382D9D"/>
    <w:rsid w:val="00383277"/>
    <w:rsid w:val="00383E16"/>
    <w:rsid w:val="0038403E"/>
    <w:rsid w:val="00384473"/>
    <w:rsid w:val="003844A3"/>
    <w:rsid w:val="003844C7"/>
    <w:rsid w:val="00384FD3"/>
    <w:rsid w:val="00385714"/>
    <w:rsid w:val="00385902"/>
    <w:rsid w:val="00387C61"/>
    <w:rsid w:val="0039011B"/>
    <w:rsid w:val="0039101F"/>
    <w:rsid w:val="0039151B"/>
    <w:rsid w:val="00391952"/>
    <w:rsid w:val="00392648"/>
    <w:rsid w:val="00392666"/>
    <w:rsid w:val="003928CB"/>
    <w:rsid w:val="00392A50"/>
    <w:rsid w:val="00393739"/>
    <w:rsid w:val="0039478B"/>
    <w:rsid w:val="0039687E"/>
    <w:rsid w:val="00397528"/>
    <w:rsid w:val="00397D93"/>
    <w:rsid w:val="003A0032"/>
    <w:rsid w:val="003A0DF2"/>
    <w:rsid w:val="003A227B"/>
    <w:rsid w:val="003A2A14"/>
    <w:rsid w:val="003A38DD"/>
    <w:rsid w:val="003A4E59"/>
    <w:rsid w:val="003A59E7"/>
    <w:rsid w:val="003A5EFE"/>
    <w:rsid w:val="003A603A"/>
    <w:rsid w:val="003B021B"/>
    <w:rsid w:val="003B06E9"/>
    <w:rsid w:val="003B0FCD"/>
    <w:rsid w:val="003B3441"/>
    <w:rsid w:val="003B36B6"/>
    <w:rsid w:val="003B5E36"/>
    <w:rsid w:val="003B5EC9"/>
    <w:rsid w:val="003B6430"/>
    <w:rsid w:val="003B6AB3"/>
    <w:rsid w:val="003B723F"/>
    <w:rsid w:val="003B7344"/>
    <w:rsid w:val="003B78E4"/>
    <w:rsid w:val="003B7B0F"/>
    <w:rsid w:val="003B7B3C"/>
    <w:rsid w:val="003B7B48"/>
    <w:rsid w:val="003C0661"/>
    <w:rsid w:val="003C09EC"/>
    <w:rsid w:val="003C0C4F"/>
    <w:rsid w:val="003C12A5"/>
    <w:rsid w:val="003C140F"/>
    <w:rsid w:val="003C1450"/>
    <w:rsid w:val="003C2671"/>
    <w:rsid w:val="003C2C31"/>
    <w:rsid w:val="003C3EA1"/>
    <w:rsid w:val="003C4383"/>
    <w:rsid w:val="003C492E"/>
    <w:rsid w:val="003C4C36"/>
    <w:rsid w:val="003C5E3F"/>
    <w:rsid w:val="003C5EFA"/>
    <w:rsid w:val="003C68BC"/>
    <w:rsid w:val="003C75D6"/>
    <w:rsid w:val="003D032C"/>
    <w:rsid w:val="003D04F8"/>
    <w:rsid w:val="003D0B97"/>
    <w:rsid w:val="003D0C9B"/>
    <w:rsid w:val="003D156D"/>
    <w:rsid w:val="003D15CF"/>
    <w:rsid w:val="003D1957"/>
    <w:rsid w:val="003D1C0C"/>
    <w:rsid w:val="003D1F78"/>
    <w:rsid w:val="003D28B3"/>
    <w:rsid w:val="003D293B"/>
    <w:rsid w:val="003D3B97"/>
    <w:rsid w:val="003D3E21"/>
    <w:rsid w:val="003D45F8"/>
    <w:rsid w:val="003D5C5D"/>
    <w:rsid w:val="003D6A8B"/>
    <w:rsid w:val="003D7C44"/>
    <w:rsid w:val="003E0CCD"/>
    <w:rsid w:val="003E0DBD"/>
    <w:rsid w:val="003E0F26"/>
    <w:rsid w:val="003E0F7C"/>
    <w:rsid w:val="003E1535"/>
    <w:rsid w:val="003E2812"/>
    <w:rsid w:val="003E3C4B"/>
    <w:rsid w:val="003E48EE"/>
    <w:rsid w:val="003E4F0F"/>
    <w:rsid w:val="003E567B"/>
    <w:rsid w:val="003E5D84"/>
    <w:rsid w:val="003E6C49"/>
    <w:rsid w:val="003E7F25"/>
    <w:rsid w:val="003F0207"/>
    <w:rsid w:val="003F0C1A"/>
    <w:rsid w:val="003F11BA"/>
    <w:rsid w:val="003F1408"/>
    <w:rsid w:val="003F18D9"/>
    <w:rsid w:val="003F574D"/>
    <w:rsid w:val="003F60B5"/>
    <w:rsid w:val="003F760C"/>
    <w:rsid w:val="003F7FBD"/>
    <w:rsid w:val="00400809"/>
    <w:rsid w:val="00401979"/>
    <w:rsid w:val="00401D0B"/>
    <w:rsid w:val="004021DF"/>
    <w:rsid w:val="004021EF"/>
    <w:rsid w:val="004033C1"/>
    <w:rsid w:val="0040359C"/>
    <w:rsid w:val="004037B8"/>
    <w:rsid w:val="004038FF"/>
    <w:rsid w:val="00404BF2"/>
    <w:rsid w:val="00406F9A"/>
    <w:rsid w:val="00407AC5"/>
    <w:rsid w:val="00407BC9"/>
    <w:rsid w:val="00407C30"/>
    <w:rsid w:val="00407FCB"/>
    <w:rsid w:val="00410B3A"/>
    <w:rsid w:val="00410BC6"/>
    <w:rsid w:val="0041398A"/>
    <w:rsid w:val="00413D36"/>
    <w:rsid w:val="00414B24"/>
    <w:rsid w:val="004152C8"/>
    <w:rsid w:val="0042032B"/>
    <w:rsid w:val="004207FB"/>
    <w:rsid w:val="004220EC"/>
    <w:rsid w:val="004225A3"/>
    <w:rsid w:val="004229E8"/>
    <w:rsid w:val="00422A16"/>
    <w:rsid w:val="00422DA8"/>
    <w:rsid w:val="00423838"/>
    <w:rsid w:val="0042498E"/>
    <w:rsid w:val="004256E9"/>
    <w:rsid w:val="00425760"/>
    <w:rsid w:val="00425BB9"/>
    <w:rsid w:val="00425DAC"/>
    <w:rsid w:val="00425E29"/>
    <w:rsid w:val="00426677"/>
    <w:rsid w:val="0042736F"/>
    <w:rsid w:val="00427D63"/>
    <w:rsid w:val="00427F0D"/>
    <w:rsid w:val="00430FC0"/>
    <w:rsid w:val="00433526"/>
    <w:rsid w:val="00435102"/>
    <w:rsid w:val="00435A81"/>
    <w:rsid w:val="004361F9"/>
    <w:rsid w:val="00436DF7"/>
    <w:rsid w:val="00441643"/>
    <w:rsid w:val="00443C6D"/>
    <w:rsid w:val="00443E61"/>
    <w:rsid w:val="00444749"/>
    <w:rsid w:val="00445488"/>
    <w:rsid w:val="00446476"/>
    <w:rsid w:val="00446701"/>
    <w:rsid w:val="00446D29"/>
    <w:rsid w:val="00446F16"/>
    <w:rsid w:val="0044705E"/>
    <w:rsid w:val="00447275"/>
    <w:rsid w:val="00447EF8"/>
    <w:rsid w:val="0045019E"/>
    <w:rsid w:val="00450F3B"/>
    <w:rsid w:val="0045193B"/>
    <w:rsid w:val="00451E2C"/>
    <w:rsid w:val="0045266C"/>
    <w:rsid w:val="00453555"/>
    <w:rsid w:val="0045378B"/>
    <w:rsid w:val="00453985"/>
    <w:rsid w:val="004544C9"/>
    <w:rsid w:val="00454843"/>
    <w:rsid w:val="00454ACB"/>
    <w:rsid w:val="0045543A"/>
    <w:rsid w:val="004563B2"/>
    <w:rsid w:val="00456CF4"/>
    <w:rsid w:val="0046053D"/>
    <w:rsid w:val="00460894"/>
    <w:rsid w:val="00461CF2"/>
    <w:rsid w:val="00463130"/>
    <w:rsid w:val="00463237"/>
    <w:rsid w:val="00463ACE"/>
    <w:rsid w:val="00463E3F"/>
    <w:rsid w:val="00463FB0"/>
    <w:rsid w:val="004647D2"/>
    <w:rsid w:val="00464D57"/>
    <w:rsid w:val="00466197"/>
    <w:rsid w:val="004661A2"/>
    <w:rsid w:val="004670DD"/>
    <w:rsid w:val="00470E1D"/>
    <w:rsid w:val="004711B6"/>
    <w:rsid w:val="00471249"/>
    <w:rsid w:val="00472FE7"/>
    <w:rsid w:val="004732D6"/>
    <w:rsid w:val="004740CC"/>
    <w:rsid w:val="00475754"/>
    <w:rsid w:val="004765ED"/>
    <w:rsid w:val="00480A29"/>
    <w:rsid w:val="00480F92"/>
    <w:rsid w:val="0048115D"/>
    <w:rsid w:val="004821A5"/>
    <w:rsid w:val="00482828"/>
    <w:rsid w:val="004838D3"/>
    <w:rsid w:val="00483A3B"/>
    <w:rsid w:val="00484C58"/>
    <w:rsid w:val="00485181"/>
    <w:rsid w:val="0048705A"/>
    <w:rsid w:val="00487B13"/>
    <w:rsid w:val="0049037A"/>
    <w:rsid w:val="00490F71"/>
    <w:rsid w:val="00491829"/>
    <w:rsid w:val="0049237D"/>
    <w:rsid w:val="00492761"/>
    <w:rsid w:val="00492AA6"/>
    <w:rsid w:val="00494354"/>
    <w:rsid w:val="004953C9"/>
    <w:rsid w:val="004954ED"/>
    <w:rsid w:val="00497577"/>
    <w:rsid w:val="00497DC2"/>
    <w:rsid w:val="004A01B3"/>
    <w:rsid w:val="004A125A"/>
    <w:rsid w:val="004A132C"/>
    <w:rsid w:val="004A179D"/>
    <w:rsid w:val="004A2589"/>
    <w:rsid w:val="004A3E4A"/>
    <w:rsid w:val="004A5B35"/>
    <w:rsid w:val="004A625E"/>
    <w:rsid w:val="004A634F"/>
    <w:rsid w:val="004A6A9E"/>
    <w:rsid w:val="004A7E56"/>
    <w:rsid w:val="004A7F6C"/>
    <w:rsid w:val="004B09F8"/>
    <w:rsid w:val="004B1872"/>
    <w:rsid w:val="004B19F4"/>
    <w:rsid w:val="004B1A7D"/>
    <w:rsid w:val="004B1F9B"/>
    <w:rsid w:val="004B2D30"/>
    <w:rsid w:val="004B3CCB"/>
    <w:rsid w:val="004B5161"/>
    <w:rsid w:val="004B57B5"/>
    <w:rsid w:val="004B5CC6"/>
    <w:rsid w:val="004B5EFB"/>
    <w:rsid w:val="004B6A7D"/>
    <w:rsid w:val="004B711F"/>
    <w:rsid w:val="004C027E"/>
    <w:rsid w:val="004C1231"/>
    <w:rsid w:val="004C28A6"/>
    <w:rsid w:val="004C4D38"/>
    <w:rsid w:val="004C5EAD"/>
    <w:rsid w:val="004C606D"/>
    <w:rsid w:val="004C7FBC"/>
    <w:rsid w:val="004D0D03"/>
    <w:rsid w:val="004D0EBF"/>
    <w:rsid w:val="004D1517"/>
    <w:rsid w:val="004D46CB"/>
    <w:rsid w:val="004D46E6"/>
    <w:rsid w:val="004D48C7"/>
    <w:rsid w:val="004D5738"/>
    <w:rsid w:val="004D5AA4"/>
    <w:rsid w:val="004D6178"/>
    <w:rsid w:val="004D66B9"/>
    <w:rsid w:val="004D67CD"/>
    <w:rsid w:val="004D6E8F"/>
    <w:rsid w:val="004D7C6A"/>
    <w:rsid w:val="004E000D"/>
    <w:rsid w:val="004E0929"/>
    <w:rsid w:val="004E38B2"/>
    <w:rsid w:val="004E578D"/>
    <w:rsid w:val="004E5BF9"/>
    <w:rsid w:val="004E670A"/>
    <w:rsid w:val="004F0127"/>
    <w:rsid w:val="004F0AEC"/>
    <w:rsid w:val="004F0F93"/>
    <w:rsid w:val="004F2652"/>
    <w:rsid w:val="004F3A4E"/>
    <w:rsid w:val="004F3D77"/>
    <w:rsid w:val="004F4987"/>
    <w:rsid w:val="004F49EF"/>
    <w:rsid w:val="004F563E"/>
    <w:rsid w:val="004F591C"/>
    <w:rsid w:val="004F5C06"/>
    <w:rsid w:val="004F6D35"/>
    <w:rsid w:val="004F75CA"/>
    <w:rsid w:val="00501E17"/>
    <w:rsid w:val="00502168"/>
    <w:rsid w:val="005022D1"/>
    <w:rsid w:val="00502863"/>
    <w:rsid w:val="005028D8"/>
    <w:rsid w:val="00502CF3"/>
    <w:rsid w:val="00502E4C"/>
    <w:rsid w:val="00504482"/>
    <w:rsid w:val="00505FB6"/>
    <w:rsid w:val="005074F4"/>
    <w:rsid w:val="005077FA"/>
    <w:rsid w:val="00507810"/>
    <w:rsid w:val="0051010B"/>
    <w:rsid w:val="00510257"/>
    <w:rsid w:val="0051038D"/>
    <w:rsid w:val="005103BD"/>
    <w:rsid w:val="005104B8"/>
    <w:rsid w:val="005119F9"/>
    <w:rsid w:val="00511C41"/>
    <w:rsid w:val="00512066"/>
    <w:rsid w:val="00512256"/>
    <w:rsid w:val="00512440"/>
    <w:rsid w:val="00512A66"/>
    <w:rsid w:val="00512AD1"/>
    <w:rsid w:val="00512CAF"/>
    <w:rsid w:val="005131CF"/>
    <w:rsid w:val="0051330B"/>
    <w:rsid w:val="00513926"/>
    <w:rsid w:val="00514EC5"/>
    <w:rsid w:val="00514F76"/>
    <w:rsid w:val="00515B76"/>
    <w:rsid w:val="0051636B"/>
    <w:rsid w:val="00517A21"/>
    <w:rsid w:val="00520275"/>
    <w:rsid w:val="00520817"/>
    <w:rsid w:val="00520950"/>
    <w:rsid w:val="00520DFC"/>
    <w:rsid w:val="00522945"/>
    <w:rsid w:val="00523084"/>
    <w:rsid w:val="00523E6A"/>
    <w:rsid w:val="00524898"/>
    <w:rsid w:val="005256FF"/>
    <w:rsid w:val="00526080"/>
    <w:rsid w:val="00526EC2"/>
    <w:rsid w:val="005270BD"/>
    <w:rsid w:val="005312F4"/>
    <w:rsid w:val="00532316"/>
    <w:rsid w:val="00532530"/>
    <w:rsid w:val="00532B23"/>
    <w:rsid w:val="00532B39"/>
    <w:rsid w:val="00532CD2"/>
    <w:rsid w:val="00533A37"/>
    <w:rsid w:val="00533CC0"/>
    <w:rsid w:val="00534BB1"/>
    <w:rsid w:val="00535496"/>
    <w:rsid w:val="0053550C"/>
    <w:rsid w:val="0053659B"/>
    <w:rsid w:val="005365CC"/>
    <w:rsid w:val="00537D0E"/>
    <w:rsid w:val="005407BF"/>
    <w:rsid w:val="00542BEF"/>
    <w:rsid w:val="00542F7E"/>
    <w:rsid w:val="0054419D"/>
    <w:rsid w:val="00544AA8"/>
    <w:rsid w:val="00544B1B"/>
    <w:rsid w:val="00544E55"/>
    <w:rsid w:val="00545DE3"/>
    <w:rsid w:val="00545DF9"/>
    <w:rsid w:val="00546AF5"/>
    <w:rsid w:val="00546BB7"/>
    <w:rsid w:val="00546F68"/>
    <w:rsid w:val="005508A6"/>
    <w:rsid w:val="005510EF"/>
    <w:rsid w:val="00551E4A"/>
    <w:rsid w:val="0055267F"/>
    <w:rsid w:val="00552CA8"/>
    <w:rsid w:val="00553138"/>
    <w:rsid w:val="00553733"/>
    <w:rsid w:val="00553C63"/>
    <w:rsid w:val="00553DCD"/>
    <w:rsid w:val="00554D6A"/>
    <w:rsid w:val="005551F9"/>
    <w:rsid w:val="00555567"/>
    <w:rsid w:val="00555DBD"/>
    <w:rsid w:val="005565FA"/>
    <w:rsid w:val="005570C5"/>
    <w:rsid w:val="005575F1"/>
    <w:rsid w:val="005604D8"/>
    <w:rsid w:val="00560974"/>
    <w:rsid w:val="005609BD"/>
    <w:rsid w:val="00561E96"/>
    <w:rsid w:val="005621E7"/>
    <w:rsid w:val="00562AA3"/>
    <w:rsid w:val="0056342E"/>
    <w:rsid w:val="005640C4"/>
    <w:rsid w:val="00564BAB"/>
    <w:rsid w:val="0056538E"/>
    <w:rsid w:val="005656AC"/>
    <w:rsid w:val="00565D02"/>
    <w:rsid w:val="0056600B"/>
    <w:rsid w:val="00566213"/>
    <w:rsid w:val="0056650A"/>
    <w:rsid w:val="005667B2"/>
    <w:rsid w:val="00566945"/>
    <w:rsid w:val="00566BB3"/>
    <w:rsid w:val="00566DE5"/>
    <w:rsid w:val="00570CCC"/>
    <w:rsid w:val="00570D90"/>
    <w:rsid w:val="00571735"/>
    <w:rsid w:val="00571F46"/>
    <w:rsid w:val="00572395"/>
    <w:rsid w:val="00572455"/>
    <w:rsid w:val="0057265B"/>
    <w:rsid w:val="00572922"/>
    <w:rsid w:val="00572AEA"/>
    <w:rsid w:val="00573045"/>
    <w:rsid w:val="0057326A"/>
    <w:rsid w:val="005746DB"/>
    <w:rsid w:val="00574A73"/>
    <w:rsid w:val="00575CA0"/>
    <w:rsid w:val="00576242"/>
    <w:rsid w:val="00576373"/>
    <w:rsid w:val="005764ED"/>
    <w:rsid w:val="00577AF2"/>
    <w:rsid w:val="00577DF6"/>
    <w:rsid w:val="005816B5"/>
    <w:rsid w:val="00582030"/>
    <w:rsid w:val="0058273B"/>
    <w:rsid w:val="0058296E"/>
    <w:rsid w:val="00582FFD"/>
    <w:rsid w:val="005830DE"/>
    <w:rsid w:val="00584340"/>
    <w:rsid w:val="00584534"/>
    <w:rsid w:val="00584E7F"/>
    <w:rsid w:val="0058585C"/>
    <w:rsid w:val="00585A0A"/>
    <w:rsid w:val="00585B3F"/>
    <w:rsid w:val="0058744C"/>
    <w:rsid w:val="005878F9"/>
    <w:rsid w:val="00590231"/>
    <w:rsid w:val="00590B71"/>
    <w:rsid w:val="00590E7B"/>
    <w:rsid w:val="00591368"/>
    <w:rsid w:val="005913B3"/>
    <w:rsid w:val="0059239F"/>
    <w:rsid w:val="00592D07"/>
    <w:rsid w:val="0059301B"/>
    <w:rsid w:val="00594212"/>
    <w:rsid w:val="00594EAA"/>
    <w:rsid w:val="005950F8"/>
    <w:rsid w:val="00595463"/>
    <w:rsid w:val="00595867"/>
    <w:rsid w:val="00595941"/>
    <w:rsid w:val="00595C77"/>
    <w:rsid w:val="00596972"/>
    <w:rsid w:val="00596B89"/>
    <w:rsid w:val="005A038C"/>
    <w:rsid w:val="005A123D"/>
    <w:rsid w:val="005A148D"/>
    <w:rsid w:val="005A156E"/>
    <w:rsid w:val="005A1EDC"/>
    <w:rsid w:val="005A2369"/>
    <w:rsid w:val="005A2548"/>
    <w:rsid w:val="005A2853"/>
    <w:rsid w:val="005A2EE3"/>
    <w:rsid w:val="005A34C4"/>
    <w:rsid w:val="005A4D3E"/>
    <w:rsid w:val="005A5D9B"/>
    <w:rsid w:val="005A607D"/>
    <w:rsid w:val="005A6397"/>
    <w:rsid w:val="005A6463"/>
    <w:rsid w:val="005B00F5"/>
    <w:rsid w:val="005B01BC"/>
    <w:rsid w:val="005B04B5"/>
    <w:rsid w:val="005B0CC3"/>
    <w:rsid w:val="005B1126"/>
    <w:rsid w:val="005B2055"/>
    <w:rsid w:val="005B2CC4"/>
    <w:rsid w:val="005B3A1A"/>
    <w:rsid w:val="005B451B"/>
    <w:rsid w:val="005B4572"/>
    <w:rsid w:val="005B4BAA"/>
    <w:rsid w:val="005B515B"/>
    <w:rsid w:val="005B6D78"/>
    <w:rsid w:val="005B76AF"/>
    <w:rsid w:val="005B77EB"/>
    <w:rsid w:val="005C060B"/>
    <w:rsid w:val="005C063E"/>
    <w:rsid w:val="005C1302"/>
    <w:rsid w:val="005C140C"/>
    <w:rsid w:val="005C1D1A"/>
    <w:rsid w:val="005C2F0E"/>
    <w:rsid w:val="005C38CA"/>
    <w:rsid w:val="005C3B33"/>
    <w:rsid w:val="005C489B"/>
    <w:rsid w:val="005C56CD"/>
    <w:rsid w:val="005C572C"/>
    <w:rsid w:val="005C5E15"/>
    <w:rsid w:val="005C687D"/>
    <w:rsid w:val="005C691E"/>
    <w:rsid w:val="005C6E3A"/>
    <w:rsid w:val="005C77FA"/>
    <w:rsid w:val="005D073C"/>
    <w:rsid w:val="005D0767"/>
    <w:rsid w:val="005D0BFA"/>
    <w:rsid w:val="005D2AF1"/>
    <w:rsid w:val="005D406C"/>
    <w:rsid w:val="005D5A13"/>
    <w:rsid w:val="005D622E"/>
    <w:rsid w:val="005D6CD1"/>
    <w:rsid w:val="005D7164"/>
    <w:rsid w:val="005D7580"/>
    <w:rsid w:val="005D7C8A"/>
    <w:rsid w:val="005D7EA7"/>
    <w:rsid w:val="005D7EC5"/>
    <w:rsid w:val="005E064B"/>
    <w:rsid w:val="005E0776"/>
    <w:rsid w:val="005E0B70"/>
    <w:rsid w:val="005E1034"/>
    <w:rsid w:val="005E109A"/>
    <w:rsid w:val="005E2117"/>
    <w:rsid w:val="005E2E61"/>
    <w:rsid w:val="005E53D2"/>
    <w:rsid w:val="005E54D4"/>
    <w:rsid w:val="005E5B05"/>
    <w:rsid w:val="005E5C47"/>
    <w:rsid w:val="005E60D3"/>
    <w:rsid w:val="005E6858"/>
    <w:rsid w:val="005E6EB2"/>
    <w:rsid w:val="005E6FB0"/>
    <w:rsid w:val="005E7AAB"/>
    <w:rsid w:val="005F0A44"/>
    <w:rsid w:val="005F1F95"/>
    <w:rsid w:val="005F372C"/>
    <w:rsid w:val="005F3835"/>
    <w:rsid w:val="005F3DF5"/>
    <w:rsid w:val="005F4608"/>
    <w:rsid w:val="005F4B66"/>
    <w:rsid w:val="005F52A2"/>
    <w:rsid w:val="005F633D"/>
    <w:rsid w:val="005F66B0"/>
    <w:rsid w:val="005F70CA"/>
    <w:rsid w:val="005F766C"/>
    <w:rsid w:val="005F7FA7"/>
    <w:rsid w:val="006013CB"/>
    <w:rsid w:val="006015B2"/>
    <w:rsid w:val="00601745"/>
    <w:rsid w:val="00601D2A"/>
    <w:rsid w:val="006032D1"/>
    <w:rsid w:val="0060348E"/>
    <w:rsid w:val="006034A0"/>
    <w:rsid w:val="006044F4"/>
    <w:rsid w:val="006050CB"/>
    <w:rsid w:val="00605EE5"/>
    <w:rsid w:val="0060613F"/>
    <w:rsid w:val="0060645D"/>
    <w:rsid w:val="006068F8"/>
    <w:rsid w:val="0060698C"/>
    <w:rsid w:val="00606EB8"/>
    <w:rsid w:val="00607951"/>
    <w:rsid w:val="00607A3D"/>
    <w:rsid w:val="006102C0"/>
    <w:rsid w:val="00610612"/>
    <w:rsid w:val="00610C76"/>
    <w:rsid w:val="006116C7"/>
    <w:rsid w:val="006139E4"/>
    <w:rsid w:val="00613D43"/>
    <w:rsid w:val="006145C6"/>
    <w:rsid w:val="00614C6D"/>
    <w:rsid w:val="00615D18"/>
    <w:rsid w:val="00615E1E"/>
    <w:rsid w:val="00616282"/>
    <w:rsid w:val="006169FC"/>
    <w:rsid w:val="006175EE"/>
    <w:rsid w:val="00620282"/>
    <w:rsid w:val="00621044"/>
    <w:rsid w:val="00621756"/>
    <w:rsid w:val="006218CD"/>
    <w:rsid w:val="006218F7"/>
    <w:rsid w:val="00622BE3"/>
    <w:rsid w:val="0062309E"/>
    <w:rsid w:val="00623C4D"/>
    <w:rsid w:val="006241B9"/>
    <w:rsid w:val="0062423D"/>
    <w:rsid w:val="00624501"/>
    <w:rsid w:val="00624559"/>
    <w:rsid w:val="00624BEA"/>
    <w:rsid w:val="00626B8F"/>
    <w:rsid w:val="006301DD"/>
    <w:rsid w:val="0063055F"/>
    <w:rsid w:val="00630F54"/>
    <w:rsid w:val="006311B4"/>
    <w:rsid w:val="00631B04"/>
    <w:rsid w:val="00631D2C"/>
    <w:rsid w:val="006328AE"/>
    <w:rsid w:val="006336A5"/>
    <w:rsid w:val="006356D3"/>
    <w:rsid w:val="00635759"/>
    <w:rsid w:val="0063596E"/>
    <w:rsid w:val="00635D4D"/>
    <w:rsid w:val="00636DB5"/>
    <w:rsid w:val="006375CB"/>
    <w:rsid w:val="0063781F"/>
    <w:rsid w:val="006400BC"/>
    <w:rsid w:val="00641621"/>
    <w:rsid w:val="00641BAE"/>
    <w:rsid w:val="00641C37"/>
    <w:rsid w:val="00641E85"/>
    <w:rsid w:val="00641EB6"/>
    <w:rsid w:val="006429B5"/>
    <w:rsid w:val="0064302F"/>
    <w:rsid w:val="0064394C"/>
    <w:rsid w:val="006442CB"/>
    <w:rsid w:val="00645EAF"/>
    <w:rsid w:val="00646FC5"/>
    <w:rsid w:val="006505E0"/>
    <w:rsid w:val="00650EBD"/>
    <w:rsid w:val="006512E1"/>
    <w:rsid w:val="00651783"/>
    <w:rsid w:val="006521E0"/>
    <w:rsid w:val="0065277D"/>
    <w:rsid w:val="0065293C"/>
    <w:rsid w:val="00653087"/>
    <w:rsid w:val="00653521"/>
    <w:rsid w:val="0065391D"/>
    <w:rsid w:val="00653F90"/>
    <w:rsid w:val="00656B1A"/>
    <w:rsid w:val="00660030"/>
    <w:rsid w:val="00660A02"/>
    <w:rsid w:val="00660E55"/>
    <w:rsid w:val="0066181E"/>
    <w:rsid w:val="00661D96"/>
    <w:rsid w:val="00662519"/>
    <w:rsid w:val="0066261D"/>
    <w:rsid w:val="006627E3"/>
    <w:rsid w:val="0066353C"/>
    <w:rsid w:val="00663847"/>
    <w:rsid w:val="00663B2F"/>
    <w:rsid w:val="00664778"/>
    <w:rsid w:val="00664A05"/>
    <w:rsid w:val="00665F4D"/>
    <w:rsid w:val="00666030"/>
    <w:rsid w:val="006669D9"/>
    <w:rsid w:val="00667E76"/>
    <w:rsid w:val="0067148C"/>
    <w:rsid w:val="00671A53"/>
    <w:rsid w:val="00671DCB"/>
    <w:rsid w:val="006726CB"/>
    <w:rsid w:val="006726CC"/>
    <w:rsid w:val="00672E33"/>
    <w:rsid w:val="00672F42"/>
    <w:rsid w:val="0067507C"/>
    <w:rsid w:val="00676AF1"/>
    <w:rsid w:val="0067760F"/>
    <w:rsid w:val="00677914"/>
    <w:rsid w:val="00681741"/>
    <w:rsid w:val="00681BB0"/>
    <w:rsid w:val="00683081"/>
    <w:rsid w:val="00684524"/>
    <w:rsid w:val="00684674"/>
    <w:rsid w:val="006857AC"/>
    <w:rsid w:val="00685AF1"/>
    <w:rsid w:val="00685C70"/>
    <w:rsid w:val="00685C81"/>
    <w:rsid w:val="00686121"/>
    <w:rsid w:val="006870CE"/>
    <w:rsid w:val="006872C9"/>
    <w:rsid w:val="00687C62"/>
    <w:rsid w:val="00687F4A"/>
    <w:rsid w:val="00687F86"/>
    <w:rsid w:val="0069039E"/>
    <w:rsid w:val="00691C65"/>
    <w:rsid w:val="00693300"/>
    <w:rsid w:val="00693EBF"/>
    <w:rsid w:val="00693F58"/>
    <w:rsid w:val="00694629"/>
    <w:rsid w:val="006950CD"/>
    <w:rsid w:val="006A09BA"/>
    <w:rsid w:val="006A13B6"/>
    <w:rsid w:val="006A1DBA"/>
    <w:rsid w:val="006A21D2"/>
    <w:rsid w:val="006A253D"/>
    <w:rsid w:val="006A47FD"/>
    <w:rsid w:val="006A537F"/>
    <w:rsid w:val="006A555B"/>
    <w:rsid w:val="006A5968"/>
    <w:rsid w:val="006A59BD"/>
    <w:rsid w:val="006A6575"/>
    <w:rsid w:val="006A6B5C"/>
    <w:rsid w:val="006A76EB"/>
    <w:rsid w:val="006B077B"/>
    <w:rsid w:val="006B0B75"/>
    <w:rsid w:val="006B1F7C"/>
    <w:rsid w:val="006B3DDF"/>
    <w:rsid w:val="006B464D"/>
    <w:rsid w:val="006B46C1"/>
    <w:rsid w:val="006B485F"/>
    <w:rsid w:val="006B51CD"/>
    <w:rsid w:val="006B5917"/>
    <w:rsid w:val="006B5B6E"/>
    <w:rsid w:val="006B65DB"/>
    <w:rsid w:val="006B76EB"/>
    <w:rsid w:val="006B7707"/>
    <w:rsid w:val="006B7C82"/>
    <w:rsid w:val="006C061F"/>
    <w:rsid w:val="006C0FCB"/>
    <w:rsid w:val="006C10F5"/>
    <w:rsid w:val="006C113B"/>
    <w:rsid w:val="006C1837"/>
    <w:rsid w:val="006C32ED"/>
    <w:rsid w:val="006C37C7"/>
    <w:rsid w:val="006C41D8"/>
    <w:rsid w:val="006C51A3"/>
    <w:rsid w:val="006C6449"/>
    <w:rsid w:val="006C6C84"/>
    <w:rsid w:val="006C70AA"/>
    <w:rsid w:val="006C7291"/>
    <w:rsid w:val="006C7693"/>
    <w:rsid w:val="006C79CD"/>
    <w:rsid w:val="006C7B72"/>
    <w:rsid w:val="006C7C6A"/>
    <w:rsid w:val="006D04EE"/>
    <w:rsid w:val="006D08FB"/>
    <w:rsid w:val="006D0BAC"/>
    <w:rsid w:val="006D1843"/>
    <w:rsid w:val="006D2146"/>
    <w:rsid w:val="006D288A"/>
    <w:rsid w:val="006D2EB0"/>
    <w:rsid w:val="006D3DB2"/>
    <w:rsid w:val="006D3FBC"/>
    <w:rsid w:val="006D5606"/>
    <w:rsid w:val="006D5B5C"/>
    <w:rsid w:val="006D5C01"/>
    <w:rsid w:val="006D60DF"/>
    <w:rsid w:val="006D62D8"/>
    <w:rsid w:val="006D6B3E"/>
    <w:rsid w:val="006D7EE5"/>
    <w:rsid w:val="006D7FA0"/>
    <w:rsid w:val="006E1178"/>
    <w:rsid w:val="006E13BF"/>
    <w:rsid w:val="006E1666"/>
    <w:rsid w:val="006E2055"/>
    <w:rsid w:val="006E2752"/>
    <w:rsid w:val="006E2D60"/>
    <w:rsid w:val="006E3015"/>
    <w:rsid w:val="006E4DC4"/>
    <w:rsid w:val="006E5583"/>
    <w:rsid w:val="006E5A1A"/>
    <w:rsid w:val="006E67DB"/>
    <w:rsid w:val="006E6855"/>
    <w:rsid w:val="006E6ACD"/>
    <w:rsid w:val="006E6B15"/>
    <w:rsid w:val="006F01DF"/>
    <w:rsid w:val="006F095C"/>
    <w:rsid w:val="006F114A"/>
    <w:rsid w:val="006F4322"/>
    <w:rsid w:val="006F510A"/>
    <w:rsid w:val="006F5DB9"/>
    <w:rsid w:val="006F6054"/>
    <w:rsid w:val="006F6224"/>
    <w:rsid w:val="006F645D"/>
    <w:rsid w:val="006F72A7"/>
    <w:rsid w:val="006F7CE3"/>
    <w:rsid w:val="006F7EB0"/>
    <w:rsid w:val="00700026"/>
    <w:rsid w:val="007000D5"/>
    <w:rsid w:val="00700AA3"/>
    <w:rsid w:val="00700F6D"/>
    <w:rsid w:val="00700F9B"/>
    <w:rsid w:val="0070105F"/>
    <w:rsid w:val="00701FA9"/>
    <w:rsid w:val="00702916"/>
    <w:rsid w:val="00702C32"/>
    <w:rsid w:val="00702D70"/>
    <w:rsid w:val="00703BB0"/>
    <w:rsid w:val="00704407"/>
    <w:rsid w:val="007046F9"/>
    <w:rsid w:val="007054AB"/>
    <w:rsid w:val="00706915"/>
    <w:rsid w:val="00706E56"/>
    <w:rsid w:val="00706FAB"/>
    <w:rsid w:val="00707739"/>
    <w:rsid w:val="00707781"/>
    <w:rsid w:val="00707A47"/>
    <w:rsid w:val="00710227"/>
    <w:rsid w:val="00712022"/>
    <w:rsid w:val="00712C39"/>
    <w:rsid w:val="00713E16"/>
    <w:rsid w:val="007151E8"/>
    <w:rsid w:val="00715692"/>
    <w:rsid w:val="00716534"/>
    <w:rsid w:val="00717D95"/>
    <w:rsid w:val="00717F8B"/>
    <w:rsid w:val="007207C5"/>
    <w:rsid w:val="00721194"/>
    <w:rsid w:val="0072119A"/>
    <w:rsid w:val="00721F97"/>
    <w:rsid w:val="0072282B"/>
    <w:rsid w:val="0072291E"/>
    <w:rsid w:val="00722A9F"/>
    <w:rsid w:val="00724C96"/>
    <w:rsid w:val="0072563A"/>
    <w:rsid w:val="007259D2"/>
    <w:rsid w:val="0072618A"/>
    <w:rsid w:val="00726BE9"/>
    <w:rsid w:val="007278E7"/>
    <w:rsid w:val="007320CA"/>
    <w:rsid w:val="0073510D"/>
    <w:rsid w:val="0073621D"/>
    <w:rsid w:val="007362CB"/>
    <w:rsid w:val="00737A59"/>
    <w:rsid w:val="00740218"/>
    <w:rsid w:val="0074174E"/>
    <w:rsid w:val="00742BD6"/>
    <w:rsid w:val="00743837"/>
    <w:rsid w:val="00744BDA"/>
    <w:rsid w:val="007466C9"/>
    <w:rsid w:val="00746716"/>
    <w:rsid w:val="007469BC"/>
    <w:rsid w:val="00746E89"/>
    <w:rsid w:val="00747513"/>
    <w:rsid w:val="00747B44"/>
    <w:rsid w:val="00750909"/>
    <w:rsid w:val="00750CE3"/>
    <w:rsid w:val="00752182"/>
    <w:rsid w:val="007521D8"/>
    <w:rsid w:val="007526B8"/>
    <w:rsid w:val="00752D03"/>
    <w:rsid w:val="00753614"/>
    <w:rsid w:val="0075411D"/>
    <w:rsid w:val="00754F73"/>
    <w:rsid w:val="007550D3"/>
    <w:rsid w:val="00755ADC"/>
    <w:rsid w:val="00755B18"/>
    <w:rsid w:val="00755D25"/>
    <w:rsid w:val="00755F22"/>
    <w:rsid w:val="00756512"/>
    <w:rsid w:val="00756F7F"/>
    <w:rsid w:val="0075745F"/>
    <w:rsid w:val="00757629"/>
    <w:rsid w:val="00757722"/>
    <w:rsid w:val="00760472"/>
    <w:rsid w:val="007604A0"/>
    <w:rsid w:val="0076053E"/>
    <w:rsid w:val="00760804"/>
    <w:rsid w:val="00760D10"/>
    <w:rsid w:val="007619C5"/>
    <w:rsid w:val="00762076"/>
    <w:rsid w:val="00762CFB"/>
    <w:rsid w:val="00763406"/>
    <w:rsid w:val="00763A89"/>
    <w:rsid w:val="0076424C"/>
    <w:rsid w:val="0076447B"/>
    <w:rsid w:val="0076557E"/>
    <w:rsid w:val="00765695"/>
    <w:rsid w:val="007656D1"/>
    <w:rsid w:val="0076656C"/>
    <w:rsid w:val="00766C30"/>
    <w:rsid w:val="0076703B"/>
    <w:rsid w:val="007703E2"/>
    <w:rsid w:val="00770684"/>
    <w:rsid w:val="0077135D"/>
    <w:rsid w:val="007715CD"/>
    <w:rsid w:val="00771E29"/>
    <w:rsid w:val="0077233C"/>
    <w:rsid w:val="00773E23"/>
    <w:rsid w:val="0077574A"/>
    <w:rsid w:val="00775ADF"/>
    <w:rsid w:val="00776255"/>
    <w:rsid w:val="00776708"/>
    <w:rsid w:val="007808DB"/>
    <w:rsid w:val="00780DB8"/>
    <w:rsid w:val="00780FBD"/>
    <w:rsid w:val="00781531"/>
    <w:rsid w:val="0078354C"/>
    <w:rsid w:val="00783646"/>
    <w:rsid w:val="00783ABD"/>
    <w:rsid w:val="00783DE8"/>
    <w:rsid w:val="007845FB"/>
    <w:rsid w:val="007847C7"/>
    <w:rsid w:val="00784CB2"/>
    <w:rsid w:val="00785C66"/>
    <w:rsid w:val="00785E7A"/>
    <w:rsid w:val="00786E2C"/>
    <w:rsid w:val="007874BF"/>
    <w:rsid w:val="007876FB"/>
    <w:rsid w:val="007877FB"/>
    <w:rsid w:val="00787D19"/>
    <w:rsid w:val="00787D7C"/>
    <w:rsid w:val="00787F49"/>
    <w:rsid w:val="007906F3"/>
    <w:rsid w:val="00790731"/>
    <w:rsid w:val="007909B8"/>
    <w:rsid w:val="00790BA1"/>
    <w:rsid w:val="00791150"/>
    <w:rsid w:val="0079197B"/>
    <w:rsid w:val="00791DBB"/>
    <w:rsid w:val="00793099"/>
    <w:rsid w:val="007938BF"/>
    <w:rsid w:val="00793E73"/>
    <w:rsid w:val="00794476"/>
    <w:rsid w:val="00794EA9"/>
    <w:rsid w:val="00795CFC"/>
    <w:rsid w:val="00797380"/>
    <w:rsid w:val="00797402"/>
    <w:rsid w:val="007A12CE"/>
    <w:rsid w:val="007A1392"/>
    <w:rsid w:val="007A1900"/>
    <w:rsid w:val="007A1FE6"/>
    <w:rsid w:val="007A1FFC"/>
    <w:rsid w:val="007A24C6"/>
    <w:rsid w:val="007A2704"/>
    <w:rsid w:val="007A475E"/>
    <w:rsid w:val="007A5525"/>
    <w:rsid w:val="007A5D93"/>
    <w:rsid w:val="007A5E75"/>
    <w:rsid w:val="007A62AD"/>
    <w:rsid w:val="007A6AC6"/>
    <w:rsid w:val="007A700A"/>
    <w:rsid w:val="007B0081"/>
    <w:rsid w:val="007B0863"/>
    <w:rsid w:val="007B0E70"/>
    <w:rsid w:val="007B22C6"/>
    <w:rsid w:val="007B241D"/>
    <w:rsid w:val="007B2D00"/>
    <w:rsid w:val="007B3868"/>
    <w:rsid w:val="007B3909"/>
    <w:rsid w:val="007B4867"/>
    <w:rsid w:val="007B5401"/>
    <w:rsid w:val="007B5A22"/>
    <w:rsid w:val="007B7298"/>
    <w:rsid w:val="007B7D21"/>
    <w:rsid w:val="007C0FBC"/>
    <w:rsid w:val="007C18C9"/>
    <w:rsid w:val="007C3090"/>
    <w:rsid w:val="007C3667"/>
    <w:rsid w:val="007C4B0B"/>
    <w:rsid w:val="007C7EAB"/>
    <w:rsid w:val="007D0156"/>
    <w:rsid w:val="007D0331"/>
    <w:rsid w:val="007D06DA"/>
    <w:rsid w:val="007D06F2"/>
    <w:rsid w:val="007D222E"/>
    <w:rsid w:val="007D2DAB"/>
    <w:rsid w:val="007D3236"/>
    <w:rsid w:val="007D403A"/>
    <w:rsid w:val="007D50E9"/>
    <w:rsid w:val="007D5DD3"/>
    <w:rsid w:val="007D6A8E"/>
    <w:rsid w:val="007D7916"/>
    <w:rsid w:val="007D7935"/>
    <w:rsid w:val="007D794F"/>
    <w:rsid w:val="007D7997"/>
    <w:rsid w:val="007D7A95"/>
    <w:rsid w:val="007E0261"/>
    <w:rsid w:val="007E0266"/>
    <w:rsid w:val="007E02B6"/>
    <w:rsid w:val="007E0C40"/>
    <w:rsid w:val="007E16E8"/>
    <w:rsid w:val="007E1CD6"/>
    <w:rsid w:val="007E1EE3"/>
    <w:rsid w:val="007E325F"/>
    <w:rsid w:val="007E394F"/>
    <w:rsid w:val="007E3FAE"/>
    <w:rsid w:val="007E5DFB"/>
    <w:rsid w:val="007F05B9"/>
    <w:rsid w:val="007F0811"/>
    <w:rsid w:val="007F1112"/>
    <w:rsid w:val="007F1C6E"/>
    <w:rsid w:val="007F2F17"/>
    <w:rsid w:val="007F38F5"/>
    <w:rsid w:val="007F3E69"/>
    <w:rsid w:val="007F3E9B"/>
    <w:rsid w:val="007F528A"/>
    <w:rsid w:val="007F5DF2"/>
    <w:rsid w:val="007F5FAF"/>
    <w:rsid w:val="007F607C"/>
    <w:rsid w:val="007F76EB"/>
    <w:rsid w:val="00800319"/>
    <w:rsid w:val="008010F5"/>
    <w:rsid w:val="00801521"/>
    <w:rsid w:val="00801FCB"/>
    <w:rsid w:val="008022C5"/>
    <w:rsid w:val="00802849"/>
    <w:rsid w:val="00805C24"/>
    <w:rsid w:val="00806339"/>
    <w:rsid w:val="00806819"/>
    <w:rsid w:val="00807A88"/>
    <w:rsid w:val="00810688"/>
    <w:rsid w:val="00810F85"/>
    <w:rsid w:val="008114CF"/>
    <w:rsid w:val="00811A7D"/>
    <w:rsid w:val="00811F3C"/>
    <w:rsid w:val="008120A3"/>
    <w:rsid w:val="0081234F"/>
    <w:rsid w:val="0081296C"/>
    <w:rsid w:val="00812E73"/>
    <w:rsid w:val="00812FD7"/>
    <w:rsid w:val="008139CD"/>
    <w:rsid w:val="008139DB"/>
    <w:rsid w:val="00814A20"/>
    <w:rsid w:val="00815182"/>
    <w:rsid w:val="00815371"/>
    <w:rsid w:val="008160A3"/>
    <w:rsid w:val="00816394"/>
    <w:rsid w:val="008164FB"/>
    <w:rsid w:val="008165FD"/>
    <w:rsid w:val="00816C5B"/>
    <w:rsid w:val="00817D5F"/>
    <w:rsid w:val="00820225"/>
    <w:rsid w:val="0082157D"/>
    <w:rsid w:val="0082189D"/>
    <w:rsid w:val="00821F22"/>
    <w:rsid w:val="0082217A"/>
    <w:rsid w:val="0082226C"/>
    <w:rsid w:val="00822BE2"/>
    <w:rsid w:val="00825D4E"/>
    <w:rsid w:val="008266F4"/>
    <w:rsid w:val="0082793A"/>
    <w:rsid w:val="0083052D"/>
    <w:rsid w:val="00830754"/>
    <w:rsid w:val="008309BB"/>
    <w:rsid w:val="00831B66"/>
    <w:rsid w:val="00832429"/>
    <w:rsid w:val="00832A0D"/>
    <w:rsid w:val="00833061"/>
    <w:rsid w:val="00833591"/>
    <w:rsid w:val="00833AA1"/>
    <w:rsid w:val="00833FA1"/>
    <w:rsid w:val="008340E0"/>
    <w:rsid w:val="00834EB0"/>
    <w:rsid w:val="0083521C"/>
    <w:rsid w:val="00835343"/>
    <w:rsid w:val="00835638"/>
    <w:rsid w:val="008359DE"/>
    <w:rsid w:val="00835C1B"/>
    <w:rsid w:val="0083619B"/>
    <w:rsid w:val="008365B0"/>
    <w:rsid w:val="008370BD"/>
    <w:rsid w:val="00837136"/>
    <w:rsid w:val="008377EB"/>
    <w:rsid w:val="00837A89"/>
    <w:rsid w:val="00837FA1"/>
    <w:rsid w:val="0084067A"/>
    <w:rsid w:val="00840CBF"/>
    <w:rsid w:val="00841C90"/>
    <w:rsid w:val="00841F92"/>
    <w:rsid w:val="00842441"/>
    <w:rsid w:val="008425C3"/>
    <w:rsid w:val="00842FE6"/>
    <w:rsid w:val="008434BD"/>
    <w:rsid w:val="00843B37"/>
    <w:rsid w:val="00844F34"/>
    <w:rsid w:val="0084535B"/>
    <w:rsid w:val="008453F3"/>
    <w:rsid w:val="00845F4A"/>
    <w:rsid w:val="00847AC6"/>
    <w:rsid w:val="008502B7"/>
    <w:rsid w:val="00850A09"/>
    <w:rsid w:val="00852D49"/>
    <w:rsid w:val="00853B5F"/>
    <w:rsid w:val="008551C4"/>
    <w:rsid w:val="008551F3"/>
    <w:rsid w:val="008559CE"/>
    <w:rsid w:val="00855A3D"/>
    <w:rsid w:val="008572B5"/>
    <w:rsid w:val="00857A0C"/>
    <w:rsid w:val="0086017C"/>
    <w:rsid w:val="00860A6D"/>
    <w:rsid w:val="00860D1A"/>
    <w:rsid w:val="0086101A"/>
    <w:rsid w:val="00862B96"/>
    <w:rsid w:val="008644B5"/>
    <w:rsid w:val="00864570"/>
    <w:rsid w:val="008648E4"/>
    <w:rsid w:val="00864CBF"/>
    <w:rsid w:val="00865627"/>
    <w:rsid w:val="008657B1"/>
    <w:rsid w:val="00865F23"/>
    <w:rsid w:val="00867171"/>
    <w:rsid w:val="008676CE"/>
    <w:rsid w:val="00867D05"/>
    <w:rsid w:val="00867DF7"/>
    <w:rsid w:val="00867E0B"/>
    <w:rsid w:val="0087028A"/>
    <w:rsid w:val="008704EA"/>
    <w:rsid w:val="0087138A"/>
    <w:rsid w:val="0087146B"/>
    <w:rsid w:val="008717B6"/>
    <w:rsid w:val="008717DB"/>
    <w:rsid w:val="008727C6"/>
    <w:rsid w:val="00872BF7"/>
    <w:rsid w:val="00874098"/>
    <w:rsid w:val="00874973"/>
    <w:rsid w:val="008762B4"/>
    <w:rsid w:val="00876ADA"/>
    <w:rsid w:val="00880201"/>
    <w:rsid w:val="008803CD"/>
    <w:rsid w:val="008812DA"/>
    <w:rsid w:val="008827F2"/>
    <w:rsid w:val="00882AA3"/>
    <w:rsid w:val="00883EFE"/>
    <w:rsid w:val="00884C0E"/>
    <w:rsid w:val="00885102"/>
    <w:rsid w:val="0088602D"/>
    <w:rsid w:val="00886564"/>
    <w:rsid w:val="00890289"/>
    <w:rsid w:val="008903A2"/>
    <w:rsid w:val="00891417"/>
    <w:rsid w:val="00891566"/>
    <w:rsid w:val="00892478"/>
    <w:rsid w:val="00892DAE"/>
    <w:rsid w:val="00893DE2"/>
    <w:rsid w:val="0089533E"/>
    <w:rsid w:val="00895D5C"/>
    <w:rsid w:val="00897A74"/>
    <w:rsid w:val="008A0564"/>
    <w:rsid w:val="008A12F2"/>
    <w:rsid w:val="008A16A4"/>
    <w:rsid w:val="008A19DE"/>
    <w:rsid w:val="008A1C89"/>
    <w:rsid w:val="008A2593"/>
    <w:rsid w:val="008A25F7"/>
    <w:rsid w:val="008A2B34"/>
    <w:rsid w:val="008A2DBF"/>
    <w:rsid w:val="008A3E16"/>
    <w:rsid w:val="008A5290"/>
    <w:rsid w:val="008A634C"/>
    <w:rsid w:val="008A676D"/>
    <w:rsid w:val="008A6D56"/>
    <w:rsid w:val="008A70BA"/>
    <w:rsid w:val="008A7C4F"/>
    <w:rsid w:val="008B01D2"/>
    <w:rsid w:val="008B094F"/>
    <w:rsid w:val="008B1862"/>
    <w:rsid w:val="008B1ACB"/>
    <w:rsid w:val="008B1C42"/>
    <w:rsid w:val="008B238E"/>
    <w:rsid w:val="008B2806"/>
    <w:rsid w:val="008B56CA"/>
    <w:rsid w:val="008B65CA"/>
    <w:rsid w:val="008B67E3"/>
    <w:rsid w:val="008B6C67"/>
    <w:rsid w:val="008B6D3E"/>
    <w:rsid w:val="008C02C9"/>
    <w:rsid w:val="008C1306"/>
    <w:rsid w:val="008C1C54"/>
    <w:rsid w:val="008C208D"/>
    <w:rsid w:val="008C2732"/>
    <w:rsid w:val="008C2E0C"/>
    <w:rsid w:val="008C3D67"/>
    <w:rsid w:val="008C3F33"/>
    <w:rsid w:val="008C4682"/>
    <w:rsid w:val="008C4A58"/>
    <w:rsid w:val="008C523D"/>
    <w:rsid w:val="008C5CC5"/>
    <w:rsid w:val="008C6222"/>
    <w:rsid w:val="008C69B7"/>
    <w:rsid w:val="008C6F98"/>
    <w:rsid w:val="008C7F27"/>
    <w:rsid w:val="008D018D"/>
    <w:rsid w:val="008D2595"/>
    <w:rsid w:val="008D26B1"/>
    <w:rsid w:val="008D3050"/>
    <w:rsid w:val="008D30AE"/>
    <w:rsid w:val="008D41E8"/>
    <w:rsid w:val="008D5B91"/>
    <w:rsid w:val="008D5F76"/>
    <w:rsid w:val="008D6BA9"/>
    <w:rsid w:val="008D7028"/>
    <w:rsid w:val="008D7486"/>
    <w:rsid w:val="008D7BCA"/>
    <w:rsid w:val="008E0A45"/>
    <w:rsid w:val="008E0C75"/>
    <w:rsid w:val="008E0D6B"/>
    <w:rsid w:val="008E0F0A"/>
    <w:rsid w:val="008E161C"/>
    <w:rsid w:val="008E367D"/>
    <w:rsid w:val="008E38AB"/>
    <w:rsid w:val="008E38C6"/>
    <w:rsid w:val="008E3D01"/>
    <w:rsid w:val="008E422C"/>
    <w:rsid w:val="008E474E"/>
    <w:rsid w:val="008E52DB"/>
    <w:rsid w:val="008E565E"/>
    <w:rsid w:val="008E6027"/>
    <w:rsid w:val="008E61A6"/>
    <w:rsid w:val="008E705F"/>
    <w:rsid w:val="008E7184"/>
    <w:rsid w:val="008E728B"/>
    <w:rsid w:val="008F055D"/>
    <w:rsid w:val="008F0902"/>
    <w:rsid w:val="008F19D5"/>
    <w:rsid w:val="008F1A1F"/>
    <w:rsid w:val="008F1FAB"/>
    <w:rsid w:val="008F3A23"/>
    <w:rsid w:val="008F3F0D"/>
    <w:rsid w:val="008F40F7"/>
    <w:rsid w:val="008F5EB0"/>
    <w:rsid w:val="008F61F9"/>
    <w:rsid w:val="008F622E"/>
    <w:rsid w:val="008F654B"/>
    <w:rsid w:val="008F6795"/>
    <w:rsid w:val="008F6866"/>
    <w:rsid w:val="008F68E9"/>
    <w:rsid w:val="008F6C52"/>
    <w:rsid w:val="008F7226"/>
    <w:rsid w:val="008F7277"/>
    <w:rsid w:val="008F7AA3"/>
    <w:rsid w:val="008F7F85"/>
    <w:rsid w:val="009001EF"/>
    <w:rsid w:val="00900896"/>
    <w:rsid w:val="00900D69"/>
    <w:rsid w:val="0090203E"/>
    <w:rsid w:val="009024AB"/>
    <w:rsid w:val="00902EEB"/>
    <w:rsid w:val="00902FCB"/>
    <w:rsid w:val="00903FC1"/>
    <w:rsid w:val="00904102"/>
    <w:rsid w:val="0090426D"/>
    <w:rsid w:val="00904798"/>
    <w:rsid w:val="009049A9"/>
    <w:rsid w:val="00905808"/>
    <w:rsid w:val="00905B7D"/>
    <w:rsid w:val="0090659A"/>
    <w:rsid w:val="00906A54"/>
    <w:rsid w:val="0091107C"/>
    <w:rsid w:val="009116D6"/>
    <w:rsid w:val="00911A4F"/>
    <w:rsid w:val="00911C4F"/>
    <w:rsid w:val="00912BC4"/>
    <w:rsid w:val="00913DB5"/>
    <w:rsid w:val="00915CA8"/>
    <w:rsid w:val="009164E2"/>
    <w:rsid w:val="0091651D"/>
    <w:rsid w:val="00916787"/>
    <w:rsid w:val="0091738E"/>
    <w:rsid w:val="00920F9D"/>
    <w:rsid w:val="009215D0"/>
    <w:rsid w:val="0092169B"/>
    <w:rsid w:val="00922007"/>
    <w:rsid w:val="00922053"/>
    <w:rsid w:val="00923360"/>
    <w:rsid w:val="00924139"/>
    <w:rsid w:val="0092461E"/>
    <w:rsid w:val="0092485B"/>
    <w:rsid w:val="00924DEC"/>
    <w:rsid w:val="009250E0"/>
    <w:rsid w:val="009251D4"/>
    <w:rsid w:val="0092540F"/>
    <w:rsid w:val="0092547E"/>
    <w:rsid w:val="009274DE"/>
    <w:rsid w:val="00927A05"/>
    <w:rsid w:val="00931357"/>
    <w:rsid w:val="00931BC7"/>
    <w:rsid w:val="009321FD"/>
    <w:rsid w:val="00932CFC"/>
    <w:rsid w:val="009335BD"/>
    <w:rsid w:val="00933609"/>
    <w:rsid w:val="00934CD4"/>
    <w:rsid w:val="0093673E"/>
    <w:rsid w:val="00936EC6"/>
    <w:rsid w:val="00937DC6"/>
    <w:rsid w:val="0094049B"/>
    <w:rsid w:val="009404E6"/>
    <w:rsid w:val="00940C5E"/>
    <w:rsid w:val="0094130B"/>
    <w:rsid w:val="00942086"/>
    <w:rsid w:val="00942409"/>
    <w:rsid w:val="00942F7F"/>
    <w:rsid w:val="00944617"/>
    <w:rsid w:val="00944FD9"/>
    <w:rsid w:val="009452DF"/>
    <w:rsid w:val="00945C48"/>
    <w:rsid w:val="00946436"/>
    <w:rsid w:val="0094670D"/>
    <w:rsid w:val="00946764"/>
    <w:rsid w:val="00947293"/>
    <w:rsid w:val="00947802"/>
    <w:rsid w:val="00947F25"/>
    <w:rsid w:val="0095062E"/>
    <w:rsid w:val="00950956"/>
    <w:rsid w:val="00951B4E"/>
    <w:rsid w:val="00952241"/>
    <w:rsid w:val="0095347F"/>
    <w:rsid w:val="0095355B"/>
    <w:rsid w:val="0095372A"/>
    <w:rsid w:val="00953869"/>
    <w:rsid w:val="00955502"/>
    <w:rsid w:val="00955C0E"/>
    <w:rsid w:val="0095604E"/>
    <w:rsid w:val="00956BE9"/>
    <w:rsid w:val="0095749D"/>
    <w:rsid w:val="0096013F"/>
    <w:rsid w:val="0096032B"/>
    <w:rsid w:val="00960BEB"/>
    <w:rsid w:val="009611C7"/>
    <w:rsid w:val="00961A11"/>
    <w:rsid w:val="009621A0"/>
    <w:rsid w:val="0096277A"/>
    <w:rsid w:val="0096386A"/>
    <w:rsid w:val="009648D2"/>
    <w:rsid w:val="00964B15"/>
    <w:rsid w:val="009652BE"/>
    <w:rsid w:val="00966DFD"/>
    <w:rsid w:val="00967857"/>
    <w:rsid w:val="00967926"/>
    <w:rsid w:val="00967B81"/>
    <w:rsid w:val="009702F8"/>
    <w:rsid w:val="009708BA"/>
    <w:rsid w:val="00971C0A"/>
    <w:rsid w:val="009728EB"/>
    <w:rsid w:val="00974D9F"/>
    <w:rsid w:val="00976504"/>
    <w:rsid w:val="0097749F"/>
    <w:rsid w:val="00977559"/>
    <w:rsid w:val="00977BB8"/>
    <w:rsid w:val="00980348"/>
    <w:rsid w:val="00981F95"/>
    <w:rsid w:val="0098205F"/>
    <w:rsid w:val="009829AC"/>
    <w:rsid w:val="00982C1A"/>
    <w:rsid w:val="009838A6"/>
    <w:rsid w:val="009838E6"/>
    <w:rsid w:val="00984582"/>
    <w:rsid w:val="00984DC8"/>
    <w:rsid w:val="0098658E"/>
    <w:rsid w:val="00986605"/>
    <w:rsid w:val="009900B0"/>
    <w:rsid w:val="009900E9"/>
    <w:rsid w:val="00990614"/>
    <w:rsid w:val="00990664"/>
    <w:rsid w:val="009908E3"/>
    <w:rsid w:val="009949DE"/>
    <w:rsid w:val="00994C2E"/>
    <w:rsid w:val="00994C65"/>
    <w:rsid w:val="009959CB"/>
    <w:rsid w:val="0099709F"/>
    <w:rsid w:val="00997B0E"/>
    <w:rsid w:val="009A1728"/>
    <w:rsid w:val="009A1D0A"/>
    <w:rsid w:val="009A22BB"/>
    <w:rsid w:val="009A28F8"/>
    <w:rsid w:val="009A2B8B"/>
    <w:rsid w:val="009A3D1C"/>
    <w:rsid w:val="009A5D4D"/>
    <w:rsid w:val="009A6A8D"/>
    <w:rsid w:val="009A7F57"/>
    <w:rsid w:val="009B0A9D"/>
    <w:rsid w:val="009B0FF9"/>
    <w:rsid w:val="009B115C"/>
    <w:rsid w:val="009B1326"/>
    <w:rsid w:val="009B1350"/>
    <w:rsid w:val="009B2E14"/>
    <w:rsid w:val="009B2F65"/>
    <w:rsid w:val="009B4A4F"/>
    <w:rsid w:val="009B5AAF"/>
    <w:rsid w:val="009B5F42"/>
    <w:rsid w:val="009B6F48"/>
    <w:rsid w:val="009B72AA"/>
    <w:rsid w:val="009C0C14"/>
    <w:rsid w:val="009C1E16"/>
    <w:rsid w:val="009C2B50"/>
    <w:rsid w:val="009C2E9C"/>
    <w:rsid w:val="009C41B4"/>
    <w:rsid w:val="009C4DA2"/>
    <w:rsid w:val="009C5728"/>
    <w:rsid w:val="009C62A5"/>
    <w:rsid w:val="009C66F6"/>
    <w:rsid w:val="009C77B9"/>
    <w:rsid w:val="009C7936"/>
    <w:rsid w:val="009C7AFB"/>
    <w:rsid w:val="009D1D6E"/>
    <w:rsid w:val="009D20AA"/>
    <w:rsid w:val="009D2526"/>
    <w:rsid w:val="009D2EFD"/>
    <w:rsid w:val="009D316B"/>
    <w:rsid w:val="009D320B"/>
    <w:rsid w:val="009D37B5"/>
    <w:rsid w:val="009D4ECB"/>
    <w:rsid w:val="009D6926"/>
    <w:rsid w:val="009D6F54"/>
    <w:rsid w:val="009D7068"/>
    <w:rsid w:val="009D7E05"/>
    <w:rsid w:val="009E00A6"/>
    <w:rsid w:val="009E00BC"/>
    <w:rsid w:val="009E01FD"/>
    <w:rsid w:val="009E026E"/>
    <w:rsid w:val="009E1C65"/>
    <w:rsid w:val="009E2388"/>
    <w:rsid w:val="009E2DFC"/>
    <w:rsid w:val="009E3385"/>
    <w:rsid w:val="009E3387"/>
    <w:rsid w:val="009E3DEC"/>
    <w:rsid w:val="009E43B2"/>
    <w:rsid w:val="009E4BC2"/>
    <w:rsid w:val="009E6B5B"/>
    <w:rsid w:val="009E6E7C"/>
    <w:rsid w:val="009E75AA"/>
    <w:rsid w:val="009E78F7"/>
    <w:rsid w:val="009E7D96"/>
    <w:rsid w:val="009F2470"/>
    <w:rsid w:val="009F29E0"/>
    <w:rsid w:val="009F2CA7"/>
    <w:rsid w:val="009F3606"/>
    <w:rsid w:val="009F3638"/>
    <w:rsid w:val="009F46EC"/>
    <w:rsid w:val="009F4C63"/>
    <w:rsid w:val="009F4F36"/>
    <w:rsid w:val="009F56F8"/>
    <w:rsid w:val="009F5B37"/>
    <w:rsid w:val="009F6D68"/>
    <w:rsid w:val="009F707E"/>
    <w:rsid w:val="009F7235"/>
    <w:rsid w:val="00A00AB2"/>
    <w:rsid w:val="00A00D3B"/>
    <w:rsid w:val="00A01482"/>
    <w:rsid w:val="00A03805"/>
    <w:rsid w:val="00A03C42"/>
    <w:rsid w:val="00A03DE9"/>
    <w:rsid w:val="00A04181"/>
    <w:rsid w:val="00A04243"/>
    <w:rsid w:val="00A0455B"/>
    <w:rsid w:val="00A049AA"/>
    <w:rsid w:val="00A04AEB"/>
    <w:rsid w:val="00A05BFF"/>
    <w:rsid w:val="00A05C0C"/>
    <w:rsid w:val="00A067BA"/>
    <w:rsid w:val="00A07894"/>
    <w:rsid w:val="00A07977"/>
    <w:rsid w:val="00A1011E"/>
    <w:rsid w:val="00A10286"/>
    <w:rsid w:val="00A104A4"/>
    <w:rsid w:val="00A1176B"/>
    <w:rsid w:val="00A1190B"/>
    <w:rsid w:val="00A121F6"/>
    <w:rsid w:val="00A123BD"/>
    <w:rsid w:val="00A12F3B"/>
    <w:rsid w:val="00A133B9"/>
    <w:rsid w:val="00A1398F"/>
    <w:rsid w:val="00A13D16"/>
    <w:rsid w:val="00A146A6"/>
    <w:rsid w:val="00A151DA"/>
    <w:rsid w:val="00A15394"/>
    <w:rsid w:val="00A15615"/>
    <w:rsid w:val="00A15C89"/>
    <w:rsid w:val="00A15EDA"/>
    <w:rsid w:val="00A17463"/>
    <w:rsid w:val="00A1780F"/>
    <w:rsid w:val="00A179DA"/>
    <w:rsid w:val="00A20496"/>
    <w:rsid w:val="00A20E41"/>
    <w:rsid w:val="00A20E4D"/>
    <w:rsid w:val="00A21AE1"/>
    <w:rsid w:val="00A22679"/>
    <w:rsid w:val="00A22AEC"/>
    <w:rsid w:val="00A23B1E"/>
    <w:rsid w:val="00A23FED"/>
    <w:rsid w:val="00A2418B"/>
    <w:rsid w:val="00A242AB"/>
    <w:rsid w:val="00A247FB"/>
    <w:rsid w:val="00A2541C"/>
    <w:rsid w:val="00A2550C"/>
    <w:rsid w:val="00A25683"/>
    <w:rsid w:val="00A25BF4"/>
    <w:rsid w:val="00A265E7"/>
    <w:rsid w:val="00A27EAC"/>
    <w:rsid w:val="00A303A4"/>
    <w:rsid w:val="00A313CB"/>
    <w:rsid w:val="00A31D28"/>
    <w:rsid w:val="00A3341B"/>
    <w:rsid w:val="00A33747"/>
    <w:rsid w:val="00A338EF"/>
    <w:rsid w:val="00A339CC"/>
    <w:rsid w:val="00A3413B"/>
    <w:rsid w:val="00A34692"/>
    <w:rsid w:val="00A349D2"/>
    <w:rsid w:val="00A34CA7"/>
    <w:rsid w:val="00A365E0"/>
    <w:rsid w:val="00A37214"/>
    <w:rsid w:val="00A408B6"/>
    <w:rsid w:val="00A409D8"/>
    <w:rsid w:val="00A41FDB"/>
    <w:rsid w:val="00A42A38"/>
    <w:rsid w:val="00A42B6A"/>
    <w:rsid w:val="00A430C7"/>
    <w:rsid w:val="00A430FB"/>
    <w:rsid w:val="00A43DE9"/>
    <w:rsid w:val="00A43F19"/>
    <w:rsid w:val="00A44C57"/>
    <w:rsid w:val="00A44EDB"/>
    <w:rsid w:val="00A457C5"/>
    <w:rsid w:val="00A45D11"/>
    <w:rsid w:val="00A45E21"/>
    <w:rsid w:val="00A46CD4"/>
    <w:rsid w:val="00A50838"/>
    <w:rsid w:val="00A508F1"/>
    <w:rsid w:val="00A5339A"/>
    <w:rsid w:val="00A5357E"/>
    <w:rsid w:val="00A5429C"/>
    <w:rsid w:val="00A542C8"/>
    <w:rsid w:val="00A54577"/>
    <w:rsid w:val="00A54F21"/>
    <w:rsid w:val="00A55A6A"/>
    <w:rsid w:val="00A57884"/>
    <w:rsid w:val="00A6020F"/>
    <w:rsid w:val="00A607B7"/>
    <w:rsid w:val="00A60AF5"/>
    <w:rsid w:val="00A61438"/>
    <w:rsid w:val="00A61AB0"/>
    <w:rsid w:val="00A61C7C"/>
    <w:rsid w:val="00A625FA"/>
    <w:rsid w:val="00A62B3C"/>
    <w:rsid w:val="00A65853"/>
    <w:rsid w:val="00A658B4"/>
    <w:rsid w:val="00A660EE"/>
    <w:rsid w:val="00A66479"/>
    <w:rsid w:val="00A6713A"/>
    <w:rsid w:val="00A67185"/>
    <w:rsid w:val="00A71572"/>
    <w:rsid w:val="00A71A7A"/>
    <w:rsid w:val="00A71E4D"/>
    <w:rsid w:val="00A71EDB"/>
    <w:rsid w:val="00A7217B"/>
    <w:rsid w:val="00A72295"/>
    <w:rsid w:val="00A725F7"/>
    <w:rsid w:val="00A72B30"/>
    <w:rsid w:val="00A7693E"/>
    <w:rsid w:val="00A76C73"/>
    <w:rsid w:val="00A80756"/>
    <w:rsid w:val="00A80CDC"/>
    <w:rsid w:val="00A81BB4"/>
    <w:rsid w:val="00A836C3"/>
    <w:rsid w:val="00A83DDD"/>
    <w:rsid w:val="00A84ABC"/>
    <w:rsid w:val="00A84E81"/>
    <w:rsid w:val="00A85AC9"/>
    <w:rsid w:val="00A85D65"/>
    <w:rsid w:val="00A85DA4"/>
    <w:rsid w:val="00A86CA7"/>
    <w:rsid w:val="00A86CEC"/>
    <w:rsid w:val="00A87551"/>
    <w:rsid w:val="00A90005"/>
    <w:rsid w:val="00A90163"/>
    <w:rsid w:val="00A9122B"/>
    <w:rsid w:val="00A916C1"/>
    <w:rsid w:val="00A931C3"/>
    <w:rsid w:val="00A933FB"/>
    <w:rsid w:val="00A93AD8"/>
    <w:rsid w:val="00A93CE4"/>
    <w:rsid w:val="00A94DC4"/>
    <w:rsid w:val="00A95A84"/>
    <w:rsid w:val="00A95D13"/>
    <w:rsid w:val="00A9618C"/>
    <w:rsid w:val="00A970D3"/>
    <w:rsid w:val="00A97B79"/>
    <w:rsid w:val="00AA024E"/>
    <w:rsid w:val="00AA0C8D"/>
    <w:rsid w:val="00AA1066"/>
    <w:rsid w:val="00AA1B4A"/>
    <w:rsid w:val="00AA1DDA"/>
    <w:rsid w:val="00AA1FC3"/>
    <w:rsid w:val="00AA2018"/>
    <w:rsid w:val="00AA2630"/>
    <w:rsid w:val="00AA31AC"/>
    <w:rsid w:val="00AA34DA"/>
    <w:rsid w:val="00AA3502"/>
    <w:rsid w:val="00AA3640"/>
    <w:rsid w:val="00AA3759"/>
    <w:rsid w:val="00AA3864"/>
    <w:rsid w:val="00AA3D03"/>
    <w:rsid w:val="00AA4AEB"/>
    <w:rsid w:val="00AA4BE6"/>
    <w:rsid w:val="00AA5285"/>
    <w:rsid w:val="00AA63A3"/>
    <w:rsid w:val="00AA7919"/>
    <w:rsid w:val="00AB09EF"/>
    <w:rsid w:val="00AB1314"/>
    <w:rsid w:val="00AB1CF1"/>
    <w:rsid w:val="00AB1DCF"/>
    <w:rsid w:val="00AB36CA"/>
    <w:rsid w:val="00AB3C21"/>
    <w:rsid w:val="00AB4443"/>
    <w:rsid w:val="00AB46BB"/>
    <w:rsid w:val="00AB4998"/>
    <w:rsid w:val="00AB4D7D"/>
    <w:rsid w:val="00AB6209"/>
    <w:rsid w:val="00AB7EAB"/>
    <w:rsid w:val="00AC048A"/>
    <w:rsid w:val="00AC055F"/>
    <w:rsid w:val="00AC0864"/>
    <w:rsid w:val="00AC0AAD"/>
    <w:rsid w:val="00AC2635"/>
    <w:rsid w:val="00AC2FF9"/>
    <w:rsid w:val="00AC3064"/>
    <w:rsid w:val="00AC37DD"/>
    <w:rsid w:val="00AC45B8"/>
    <w:rsid w:val="00AC4D31"/>
    <w:rsid w:val="00AC4F5F"/>
    <w:rsid w:val="00AC5499"/>
    <w:rsid w:val="00AC5DDD"/>
    <w:rsid w:val="00AC636B"/>
    <w:rsid w:val="00AC724F"/>
    <w:rsid w:val="00AD224F"/>
    <w:rsid w:val="00AD2555"/>
    <w:rsid w:val="00AD2A1B"/>
    <w:rsid w:val="00AD2FA1"/>
    <w:rsid w:val="00AD3F86"/>
    <w:rsid w:val="00AD5544"/>
    <w:rsid w:val="00AD5FC5"/>
    <w:rsid w:val="00AD65FD"/>
    <w:rsid w:val="00AD6D9B"/>
    <w:rsid w:val="00AD6F41"/>
    <w:rsid w:val="00AD71A9"/>
    <w:rsid w:val="00AD7462"/>
    <w:rsid w:val="00AD76C2"/>
    <w:rsid w:val="00AE223E"/>
    <w:rsid w:val="00AE2265"/>
    <w:rsid w:val="00AE2DEC"/>
    <w:rsid w:val="00AE3DCA"/>
    <w:rsid w:val="00AE4980"/>
    <w:rsid w:val="00AE4A93"/>
    <w:rsid w:val="00AE4F07"/>
    <w:rsid w:val="00AE4FC7"/>
    <w:rsid w:val="00AE5472"/>
    <w:rsid w:val="00AE6A2E"/>
    <w:rsid w:val="00AE6E2C"/>
    <w:rsid w:val="00AE75AE"/>
    <w:rsid w:val="00AE774C"/>
    <w:rsid w:val="00AF0D47"/>
    <w:rsid w:val="00AF0DB3"/>
    <w:rsid w:val="00AF1580"/>
    <w:rsid w:val="00AF2878"/>
    <w:rsid w:val="00AF3AD6"/>
    <w:rsid w:val="00AF3DEC"/>
    <w:rsid w:val="00AF3F1A"/>
    <w:rsid w:val="00AF421C"/>
    <w:rsid w:val="00AF4F53"/>
    <w:rsid w:val="00AF5DBB"/>
    <w:rsid w:val="00AF5E58"/>
    <w:rsid w:val="00AF66AD"/>
    <w:rsid w:val="00AF6A03"/>
    <w:rsid w:val="00AF6E7F"/>
    <w:rsid w:val="00AF7A37"/>
    <w:rsid w:val="00AF7ACA"/>
    <w:rsid w:val="00B005E8"/>
    <w:rsid w:val="00B00E25"/>
    <w:rsid w:val="00B01224"/>
    <w:rsid w:val="00B02C89"/>
    <w:rsid w:val="00B02D33"/>
    <w:rsid w:val="00B0303F"/>
    <w:rsid w:val="00B03810"/>
    <w:rsid w:val="00B03FC5"/>
    <w:rsid w:val="00B04027"/>
    <w:rsid w:val="00B04298"/>
    <w:rsid w:val="00B048CE"/>
    <w:rsid w:val="00B0543D"/>
    <w:rsid w:val="00B057BD"/>
    <w:rsid w:val="00B05FB6"/>
    <w:rsid w:val="00B0674B"/>
    <w:rsid w:val="00B06C01"/>
    <w:rsid w:val="00B070A6"/>
    <w:rsid w:val="00B07184"/>
    <w:rsid w:val="00B07931"/>
    <w:rsid w:val="00B14213"/>
    <w:rsid w:val="00B142A0"/>
    <w:rsid w:val="00B142BF"/>
    <w:rsid w:val="00B14D64"/>
    <w:rsid w:val="00B15116"/>
    <w:rsid w:val="00B15590"/>
    <w:rsid w:val="00B15A9B"/>
    <w:rsid w:val="00B15EBB"/>
    <w:rsid w:val="00B169BE"/>
    <w:rsid w:val="00B17E48"/>
    <w:rsid w:val="00B20887"/>
    <w:rsid w:val="00B20CDB"/>
    <w:rsid w:val="00B226AD"/>
    <w:rsid w:val="00B25437"/>
    <w:rsid w:val="00B2552A"/>
    <w:rsid w:val="00B258F9"/>
    <w:rsid w:val="00B25DC4"/>
    <w:rsid w:val="00B263EC"/>
    <w:rsid w:val="00B2643F"/>
    <w:rsid w:val="00B2676B"/>
    <w:rsid w:val="00B27192"/>
    <w:rsid w:val="00B312D8"/>
    <w:rsid w:val="00B33B8C"/>
    <w:rsid w:val="00B33DD7"/>
    <w:rsid w:val="00B33E21"/>
    <w:rsid w:val="00B34798"/>
    <w:rsid w:val="00B350B5"/>
    <w:rsid w:val="00B351FA"/>
    <w:rsid w:val="00B355B8"/>
    <w:rsid w:val="00B35752"/>
    <w:rsid w:val="00B3641C"/>
    <w:rsid w:val="00B37E79"/>
    <w:rsid w:val="00B4006E"/>
    <w:rsid w:val="00B4052A"/>
    <w:rsid w:val="00B40E21"/>
    <w:rsid w:val="00B41742"/>
    <w:rsid w:val="00B41A2E"/>
    <w:rsid w:val="00B427D1"/>
    <w:rsid w:val="00B4282D"/>
    <w:rsid w:val="00B433DC"/>
    <w:rsid w:val="00B44585"/>
    <w:rsid w:val="00B44866"/>
    <w:rsid w:val="00B4549A"/>
    <w:rsid w:val="00B456CB"/>
    <w:rsid w:val="00B46195"/>
    <w:rsid w:val="00B46876"/>
    <w:rsid w:val="00B46A14"/>
    <w:rsid w:val="00B474B9"/>
    <w:rsid w:val="00B4752C"/>
    <w:rsid w:val="00B477C6"/>
    <w:rsid w:val="00B47BD4"/>
    <w:rsid w:val="00B51253"/>
    <w:rsid w:val="00B5127A"/>
    <w:rsid w:val="00B519D0"/>
    <w:rsid w:val="00B519D8"/>
    <w:rsid w:val="00B51D81"/>
    <w:rsid w:val="00B525CD"/>
    <w:rsid w:val="00B527C5"/>
    <w:rsid w:val="00B529E5"/>
    <w:rsid w:val="00B53E7B"/>
    <w:rsid w:val="00B54FC1"/>
    <w:rsid w:val="00B558A4"/>
    <w:rsid w:val="00B55E53"/>
    <w:rsid w:val="00B5640F"/>
    <w:rsid w:val="00B5653D"/>
    <w:rsid w:val="00B56CE3"/>
    <w:rsid w:val="00B56F38"/>
    <w:rsid w:val="00B57916"/>
    <w:rsid w:val="00B60D7D"/>
    <w:rsid w:val="00B61387"/>
    <w:rsid w:val="00B61480"/>
    <w:rsid w:val="00B614E9"/>
    <w:rsid w:val="00B618A2"/>
    <w:rsid w:val="00B6198B"/>
    <w:rsid w:val="00B6198D"/>
    <w:rsid w:val="00B627C6"/>
    <w:rsid w:val="00B631A7"/>
    <w:rsid w:val="00B64A9D"/>
    <w:rsid w:val="00B6511C"/>
    <w:rsid w:val="00B656B5"/>
    <w:rsid w:val="00B6625B"/>
    <w:rsid w:val="00B6682F"/>
    <w:rsid w:val="00B669DE"/>
    <w:rsid w:val="00B66BA3"/>
    <w:rsid w:val="00B6720D"/>
    <w:rsid w:val="00B67475"/>
    <w:rsid w:val="00B70A4B"/>
    <w:rsid w:val="00B713B9"/>
    <w:rsid w:val="00B713CB"/>
    <w:rsid w:val="00B7162B"/>
    <w:rsid w:val="00B726BE"/>
    <w:rsid w:val="00B739BC"/>
    <w:rsid w:val="00B73F57"/>
    <w:rsid w:val="00B74701"/>
    <w:rsid w:val="00B74998"/>
    <w:rsid w:val="00B74CA3"/>
    <w:rsid w:val="00B750F7"/>
    <w:rsid w:val="00B75120"/>
    <w:rsid w:val="00B75907"/>
    <w:rsid w:val="00B77034"/>
    <w:rsid w:val="00B80730"/>
    <w:rsid w:val="00B8153F"/>
    <w:rsid w:val="00B821ED"/>
    <w:rsid w:val="00B82C31"/>
    <w:rsid w:val="00B85649"/>
    <w:rsid w:val="00B86060"/>
    <w:rsid w:val="00B864A7"/>
    <w:rsid w:val="00B86ABF"/>
    <w:rsid w:val="00B87579"/>
    <w:rsid w:val="00B90598"/>
    <w:rsid w:val="00B9065D"/>
    <w:rsid w:val="00B91D2A"/>
    <w:rsid w:val="00B91D5A"/>
    <w:rsid w:val="00B91D6D"/>
    <w:rsid w:val="00B92318"/>
    <w:rsid w:val="00B92A7B"/>
    <w:rsid w:val="00B937E2"/>
    <w:rsid w:val="00B93C42"/>
    <w:rsid w:val="00B940EC"/>
    <w:rsid w:val="00B9465B"/>
    <w:rsid w:val="00B94C31"/>
    <w:rsid w:val="00B967DA"/>
    <w:rsid w:val="00B9785E"/>
    <w:rsid w:val="00B97DD4"/>
    <w:rsid w:val="00BA17DF"/>
    <w:rsid w:val="00BA2927"/>
    <w:rsid w:val="00BA2E5C"/>
    <w:rsid w:val="00BA3463"/>
    <w:rsid w:val="00BA3A08"/>
    <w:rsid w:val="00BA547A"/>
    <w:rsid w:val="00BA55C5"/>
    <w:rsid w:val="00BA5873"/>
    <w:rsid w:val="00BA5DE8"/>
    <w:rsid w:val="00BA6889"/>
    <w:rsid w:val="00BA6BD0"/>
    <w:rsid w:val="00BB00A9"/>
    <w:rsid w:val="00BB0987"/>
    <w:rsid w:val="00BB328C"/>
    <w:rsid w:val="00BB348C"/>
    <w:rsid w:val="00BB4ABC"/>
    <w:rsid w:val="00BB4C85"/>
    <w:rsid w:val="00BB4E63"/>
    <w:rsid w:val="00BB534F"/>
    <w:rsid w:val="00BB54D1"/>
    <w:rsid w:val="00BB5563"/>
    <w:rsid w:val="00BB6770"/>
    <w:rsid w:val="00BB6A4E"/>
    <w:rsid w:val="00BC05EF"/>
    <w:rsid w:val="00BC11C2"/>
    <w:rsid w:val="00BC1A32"/>
    <w:rsid w:val="00BC1B52"/>
    <w:rsid w:val="00BC2ECB"/>
    <w:rsid w:val="00BC36A8"/>
    <w:rsid w:val="00BC4F04"/>
    <w:rsid w:val="00BC5E09"/>
    <w:rsid w:val="00BC729C"/>
    <w:rsid w:val="00BC7403"/>
    <w:rsid w:val="00BD0148"/>
    <w:rsid w:val="00BD0539"/>
    <w:rsid w:val="00BD2109"/>
    <w:rsid w:val="00BD2281"/>
    <w:rsid w:val="00BD2E07"/>
    <w:rsid w:val="00BD322E"/>
    <w:rsid w:val="00BD32D4"/>
    <w:rsid w:val="00BD46CC"/>
    <w:rsid w:val="00BD51E9"/>
    <w:rsid w:val="00BD58D3"/>
    <w:rsid w:val="00BD5C51"/>
    <w:rsid w:val="00BD5F9D"/>
    <w:rsid w:val="00BD6353"/>
    <w:rsid w:val="00BD6E58"/>
    <w:rsid w:val="00BD714F"/>
    <w:rsid w:val="00BD7563"/>
    <w:rsid w:val="00BD795C"/>
    <w:rsid w:val="00BD7B54"/>
    <w:rsid w:val="00BE0210"/>
    <w:rsid w:val="00BE0769"/>
    <w:rsid w:val="00BE0BD6"/>
    <w:rsid w:val="00BE2360"/>
    <w:rsid w:val="00BE2BB0"/>
    <w:rsid w:val="00BE2D1E"/>
    <w:rsid w:val="00BE2D62"/>
    <w:rsid w:val="00BE3178"/>
    <w:rsid w:val="00BE3D8A"/>
    <w:rsid w:val="00BE3F9A"/>
    <w:rsid w:val="00BE43E5"/>
    <w:rsid w:val="00BE4B27"/>
    <w:rsid w:val="00BE536A"/>
    <w:rsid w:val="00BE6745"/>
    <w:rsid w:val="00BE6993"/>
    <w:rsid w:val="00BE72B0"/>
    <w:rsid w:val="00BE7CC5"/>
    <w:rsid w:val="00BF0E15"/>
    <w:rsid w:val="00BF1EA4"/>
    <w:rsid w:val="00BF2366"/>
    <w:rsid w:val="00BF2CCC"/>
    <w:rsid w:val="00BF3064"/>
    <w:rsid w:val="00BF35EE"/>
    <w:rsid w:val="00BF41BD"/>
    <w:rsid w:val="00BF47D3"/>
    <w:rsid w:val="00BF4FBD"/>
    <w:rsid w:val="00BF5201"/>
    <w:rsid w:val="00BF6B2E"/>
    <w:rsid w:val="00BF6D64"/>
    <w:rsid w:val="00BF72E4"/>
    <w:rsid w:val="00BF7698"/>
    <w:rsid w:val="00C0024D"/>
    <w:rsid w:val="00C004AE"/>
    <w:rsid w:val="00C00B2E"/>
    <w:rsid w:val="00C019D2"/>
    <w:rsid w:val="00C01DCD"/>
    <w:rsid w:val="00C03445"/>
    <w:rsid w:val="00C056A2"/>
    <w:rsid w:val="00C058AB"/>
    <w:rsid w:val="00C05C90"/>
    <w:rsid w:val="00C06D0B"/>
    <w:rsid w:val="00C07101"/>
    <w:rsid w:val="00C072D3"/>
    <w:rsid w:val="00C10907"/>
    <w:rsid w:val="00C10C33"/>
    <w:rsid w:val="00C11C3E"/>
    <w:rsid w:val="00C12121"/>
    <w:rsid w:val="00C12726"/>
    <w:rsid w:val="00C1464D"/>
    <w:rsid w:val="00C14775"/>
    <w:rsid w:val="00C154EB"/>
    <w:rsid w:val="00C156A4"/>
    <w:rsid w:val="00C15BE3"/>
    <w:rsid w:val="00C166E4"/>
    <w:rsid w:val="00C16C93"/>
    <w:rsid w:val="00C17878"/>
    <w:rsid w:val="00C17C30"/>
    <w:rsid w:val="00C20566"/>
    <w:rsid w:val="00C21279"/>
    <w:rsid w:val="00C22873"/>
    <w:rsid w:val="00C230EC"/>
    <w:rsid w:val="00C23862"/>
    <w:rsid w:val="00C23D99"/>
    <w:rsid w:val="00C246C6"/>
    <w:rsid w:val="00C249D6"/>
    <w:rsid w:val="00C25351"/>
    <w:rsid w:val="00C26657"/>
    <w:rsid w:val="00C272E6"/>
    <w:rsid w:val="00C27333"/>
    <w:rsid w:val="00C27D59"/>
    <w:rsid w:val="00C31332"/>
    <w:rsid w:val="00C3291C"/>
    <w:rsid w:val="00C32DEA"/>
    <w:rsid w:val="00C339F9"/>
    <w:rsid w:val="00C34FD9"/>
    <w:rsid w:val="00C350A7"/>
    <w:rsid w:val="00C351C3"/>
    <w:rsid w:val="00C35261"/>
    <w:rsid w:val="00C3590F"/>
    <w:rsid w:val="00C35B46"/>
    <w:rsid w:val="00C35D46"/>
    <w:rsid w:val="00C37244"/>
    <w:rsid w:val="00C372F5"/>
    <w:rsid w:val="00C40E74"/>
    <w:rsid w:val="00C41CA8"/>
    <w:rsid w:val="00C41EBF"/>
    <w:rsid w:val="00C4201D"/>
    <w:rsid w:val="00C42C24"/>
    <w:rsid w:val="00C431EB"/>
    <w:rsid w:val="00C435E1"/>
    <w:rsid w:val="00C43802"/>
    <w:rsid w:val="00C43C55"/>
    <w:rsid w:val="00C44591"/>
    <w:rsid w:val="00C44C5D"/>
    <w:rsid w:val="00C44FA9"/>
    <w:rsid w:val="00C4526C"/>
    <w:rsid w:val="00C46FC0"/>
    <w:rsid w:val="00C47865"/>
    <w:rsid w:val="00C47A19"/>
    <w:rsid w:val="00C47A99"/>
    <w:rsid w:val="00C47D32"/>
    <w:rsid w:val="00C51666"/>
    <w:rsid w:val="00C5284D"/>
    <w:rsid w:val="00C52A16"/>
    <w:rsid w:val="00C52F48"/>
    <w:rsid w:val="00C5335E"/>
    <w:rsid w:val="00C53582"/>
    <w:rsid w:val="00C53ADB"/>
    <w:rsid w:val="00C53C73"/>
    <w:rsid w:val="00C57472"/>
    <w:rsid w:val="00C57B96"/>
    <w:rsid w:val="00C60064"/>
    <w:rsid w:val="00C613EB"/>
    <w:rsid w:val="00C6180A"/>
    <w:rsid w:val="00C61B98"/>
    <w:rsid w:val="00C623DB"/>
    <w:rsid w:val="00C64A2B"/>
    <w:rsid w:val="00C65391"/>
    <w:rsid w:val="00C65DF4"/>
    <w:rsid w:val="00C660C5"/>
    <w:rsid w:val="00C66892"/>
    <w:rsid w:val="00C66B35"/>
    <w:rsid w:val="00C672DB"/>
    <w:rsid w:val="00C71592"/>
    <w:rsid w:val="00C741A1"/>
    <w:rsid w:val="00C743FE"/>
    <w:rsid w:val="00C74BA6"/>
    <w:rsid w:val="00C75199"/>
    <w:rsid w:val="00C757DA"/>
    <w:rsid w:val="00C7584D"/>
    <w:rsid w:val="00C76134"/>
    <w:rsid w:val="00C76B84"/>
    <w:rsid w:val="00C77B1C"/>
    <w:rsid w:val="00C8045E"/>
    <w:rsid w:val="00C83952"/>
    <w:rsid w:val="00C83A3E"/>
    <w:rsid w:val="00C8500E"/>
    <w:rsid w:val="00C859CF"/>
    <w:rsid w:val="00C86C08"/>
    <w:rsid w:val="00C87043"/>
    <w:rsid w:val="00C8741D"/>
    <w:rsid w:val="00C87773"/>
    <w:rsid w:val="00C87CBB"/>
    <w:rsid w:val="00C87EED"/>
    <w:rsid w:val="00C903E7"/>
    <w:rsid w:val="00C90903"/>
    <w:rsid w:val="00C90B98"/>
    <w:rsid w:val="00C93170"/>
    <w:rsid w:val="00C93312"/>
    <w:rsid w:val="00C936BC"/>
    <w:rsid w:val="00C9449E"/>
    <w:rsid w:val="00C94832"/>
    <w:rsid w:val="00C96CC4"/>
    <w:rsid w:val="00C96DCE"/>
    <w:rsid w:val="00C97006"/>
    <w:rsid w:val="00CA0A18"/>
    <w:rsid w:val="00CA136D"/>
    <w:rsid w:val="00CA1D23"/>
    <w:rsid w:val="00CA2395"/>
    <w:rsid w:val="00CA3692"/>
    <w:rsid w:val="00CA3834"/>
    <w:rsid w:val="00CA4CA8"/>
    <w:rsid w:val="00CA5799"/>
    <w:rsid w:val="00CA62D3"/>
    <w:rsid w:val="00CA6834"/>
    <w:rsid w:val="00CA7395"/>
    <w:rsid w:val="00CA7D6D"/>
    <w:rsid w:val="00CA7FA8"/>
    <w:rsid w:val="00CB1EA5"/>
    <w:rsid w:val="00CB2070"/>
    <w:rsid w:val="00CB22C1"/>
    <w:rsid w:val="00CB27F4"/>
    <w:rsid w:val="00CB2CFA"/>
    <w:rsid w:val="00CB2F2B"/>
    <w:rsid w:val="00CB2FE2"/>
    <w:rsid w:val="00CB3577"/>
    <w:rsid w:val="00CB35A5"/>
    <w:rsid w:val="00CB3B44"/>
    <w:rsid w:val="00CB445E"/>
    <w:rsid w:val="00CB5205"/>
    <w:rsid w:val="00CB52A5"/>
    <w:rsid w:val="00CB56B0"/>
    <w:rsid w:val="00CB59B7"/>
    <w:rsid w:val="00CB5B0D"/>
    <w:rsid w:val="00CB70B2"/>
    <w:rsid w:val="00CB7BA9"/>
    <w:rsid w:val="00CC0390"/>
    <w:rsid w:val="00CC08CE"/>
    <w:rsid w:val="00CC11C2"/>
    <w:rsid w:val="00CC186C"/>
    <w:rsid w:val="00CC1976"/>
    <w:rsid w:val="00CC3A25"/>
    <w:rsid w:val="00CC3BA2"/>
    <w:rsid w:val="00CC4F6A"/>
    <w:rsid w:val="00CC54D7"/>
    <w:rsid w:val="00CC687D"/>
    <w:rsid w:val="00CD016D"/>
    <w:rsid w:val="00CD0FFF"/>
    <w:rsid w:val="00CD13D6"/>
    <w:rsid w:val="00CD262E"/>
    <w:rsid w:val="00CD26A2"/>
    <w:rsid w:val="00CD2915"/>
    <w:rsid w:val="00CD36E9"/>
    <w:rsid w:val="00CD52CA"/>
    <w:rsid w:val="00CD5426"/>
    <w:rsid w:val="00CD61A0"/>
    <w:rsid w:val="00CD6CF8"/>
    <w:rsid w:val="00CD74A5"/>
    <w:rsid w:val="00CE18EE"/>
    <w:rsid w:val="00CE1DD3"/>
    <w:rsid w:val="00CE3A0F"/>
    <w:rsid w:val="00CE4030"/>
    <w:rsid w:val="00CE42BB"/>
    <w:rsid w:val="00CE5181"/>
    <w:rsid w:val="00CE5ED5"/>
    <w:rsid w:val="00CE696E"/>
    <w:rsid w:val="00CE77AC"/>
    <w:rsid w:val="00CF00D1"/>
    <w:rsid w:val="00CF0750"/>
    <w:rsid w:val="00CF1037"/>
    <w:rsid w:val="00CF16BB"/>
    <w:rsid w:val="00CF1C88"/>
    <w:rsid w:val="00CF1EB5"/>
    <w:rsid w:val="00CF2506"/>
    <w:rsid w:val="00CF4402"/>
    <w:rsid w:val="00CF47BE"/>
    <w:rsid w:val="00CF4E2A"/>
    <w:rsid w:val="00CF5316"/>
    <w:rsid w:val="00CF5524"/>
    <w:rsid w:val="00CF698C"/>
    <w:rsid w:val="00CF79F2"/>
    <w:rsid w:val="00CF7F19"/>
    <w:rsid w:val="00D0000A"/>
    <w:rsid w:val="00D00939"/>
    <w:rsid w:val="00D00BEF"/>
    <w:rsid w:val="00D012A4"/>
    <w:rsid w:val="00D01618"/>
    <w:rsid w:val="00D020B1"/>
    <w:rsid w:val="00D02828"/>
    <w:rsid w:val="00D02A9F"/>
    <w:rsid w:val="00D03440"/>
    <w:rsid w:val="00D03AC9"/>
    <w:rsid w:val="00D04292"/>
    <w:rsid w:val="00D0488C"/>
    <w:rsid w:val="00D04C03"/>
    <w:rsid w:val="00D05557"/>
    <w:rsid w:val="00D05787"/>
    <w:rsid w:val="00D05E17"/>
    <w:rsid w:val="00D068BE"/>
    <w:rsid w:val="00D07522"/>
    <w:rsid w:val="00D1194A"/>
    <w:rsid w:val="00D11D83"/>
    <w:rsid w:val="00D13DC9"/>
    <w:rsid w:val="00D14F3A"/>
    <w:rsid w:val="00D15555"/>
    <w:rsid w:val="00D156C4"/>
    <w:rsid w:val="00D16297"/>
    <w:rsid w:val="00D16428"/>
    <w:rsid w:val="00D164EC"/>
    <w:rsid w:val="00D167BA"/>
    <w:rsid w:val="00D16ECF"/>
    <w:rsid w:val="00D17396"/>
    <w:rsid w:val="00D20400"/>
    <w:rsid w:val="00D21563"/>
    <w:rsid w:val="00D21A50"/>
    <w:rsid w:val="00D21F7A"/>
    <w:rsid w:val="00D220BC"/>
    <w:rsid w:val="00D23164"/>
    <w:rsid w:val="00D2549D"/>
    <w:rsid w:val="00D254E5"/>
    <w:rsid w:val="00D25B6C"/>
    <w:rsid w:val="00D27394"/>
    <w:rsid w:val="00D27699"/>
    <w:rsid w:val="00D279FC"/>
    <w:rsid w:val="00D30B06"/>
    <w:rsid w:val="00D315AF"/>
    <w:rsid w:val="00D33A2F"/>
    <w:rsid w:val="00D342DE"/>
    <w:rsid w:val="00D3544B"/>
    <w:rsid w:val="00D35C39"/>
    <w:rsid w:val="00D3694B"/>
    <w:rsid w:val="00D36E24"/>
    <w:rsid w:val="00D3706B"/>
    <w:rsid w:val="00D3775F"/>
    <w:rsid w:val="00D378F4"/>
    <w:rsid w:val="00D37E75"/>
    <w:rsid w:val="00D4023B"/>
    <w:rsid w:val="00D40370"/>
    <w:rsid w:val="00D40C04"/>
    <w:rsid w:val="00D4164F"/>
    <w:rsid w:val="00D417B5"/>
    <w:rsid w:val="00D41E1C"/>
    <w:rsid w:val="00D42466"/>
    <w:rsid w:val="00D435B4"/>
    <w:rsid w:val="00D441C0"/>
    <w:rsid w:val="00D4469B"/>
    <w:rsid w:val="00D44A09"/>
    <w:rsid w:val="00D450E1"/>
    <w:rsid w:val="00D453A9"/>
    <w:rsid w:val="00D45AFC"/>
    <w:rsid w:val="00D460F9"/>
    <w:rsid w:val="00D46445"/>
    <w:rsid w:val="00D46E21"/>
    <w:rsid w:val="00D47482"/>
    <w:rsid w:val="00D47997"/>
    <w:rsid w:val="00D5054C"/>
    <w:rsid w:val="00D5060A"/>
    <w:rsid w:val="00D51C01"/>
    <w:rsid w:val="00D52C3B"/>
    <w:rsid w:val="00D532D8"/>
    <w:rsid w:val="00D536C0"/>
    <w:rsid w:val="00D54B3C"/>
    <w:rsid w:val="00D564BC"/>
    <w:rsid w:val="00D56562"/>
    <w:rsid w:val="00D565DD"/>
    <w:rsid w:val="00D56E97"/>
    <w:rsid w:val="00D5765B"/>
    <w:rsid w:val="00D6005A"/>
    <w:rsid w:val="00D60EF1"/>
    <w:rsid w:val="00D628B2"/>
    <w:rsid w:val="00D64B25"/>
    <w:rsid w:val="00D6605B"/>
    <w:rsid w:val="00D66D6C"/>
    <w:rsid w:val="00D675A7"/>
    <w:rsid w:val="00D67B64"/>
    <w:rsid w:val="00D70CB1"/>
    <w:rsid w:val="00D70D57"/>
    <w:rsid w:val="00D72F95"/>
    <w:rsid w:val="00D73B63"/>
    <w:rsid w:val="00D73F5D"/>
    <w:rsid w:val="00D73F6C"/>
    <w:rsid w:val="00D74005"/>
    <w:rsid w:val="00D7437E"/>
    <w:rsid w:val="00D748CA"/>
    <w:rsid w:val="00D76049"/>
    <w:rsid w:val="00D764FC"/>
    <w:rsid w:val="00D76720"/>
    <w:rsid w:val="00D7707F"/>
    <w:rsid w:val="00D775C3"/>
    <w:rsid w:val="00D7774A"/>
    <w:rsid w:val="00D80023"/>
    <w:rsid w:val="00D8065E"/>
    <w:rsid w:val="00D80F97"/>
    <w:rsid w:val="00D818AC"/>
    <w:rsid w:val="00D81E4C"/>
    <w:rsid w:val="00D823C7"/>
    <w:rsid w:val="00D82B05"/>
    <w:rsid w:val="00D83062"/>
    <w:rsid w:val="00D83D91"/>
    <w:rsid w:val="00D841E4"/>
    <w:rsid w:val="00D84527"/>
    <w:rsid w:val="00D8541F"/>
    <w:rsid w:val="00D85C75"/>
    <w:rsid w:val="00D8630C"/>
    <w:rsid w:val="00D86A16"/>
    <w:rsid w:val="00D86EC9"/>
    <w:rsid w:val="00D87BF8"/>
    <w:rsid w:val="00D90D64"/>
    <w:rsid w:val="00D93010"/>
    <w:rsid w:val="00D95598"/>
    <w:rsid w:val="00D9592A"/>
    <w:rsid w:val="00D962E2"/>
    <w:rsid w:val="00D96A7B"/>
    <w:rsid w:val="00D96BFA"/>
    <w:rsid w:val="00D96DB9"/>
    <w:rsid w:val="00D97588"/>
    <w:rsid w:val="00D97790"/>
    <w:rsid w:val="00D97FFE"/>
    <w:rsid w:val="00DA2042"/>
    <w:rsid w:val="00DA29F6"/>
    <w:rsid w:val="00DA3054"/>
    <w:rsid w:val="00DA31D3"/>
    <w:rsid w:val="00DA34D8"/>
    <w:rsid w:val="00DA3D54"/>
    <w:rsid w:val="00DA420E"/>
    <w:rsid w:val="00DA5DA2"/>
    <w:rsid w:val="00DA5EEE"/>
    <w:rsid w:val="00DA5EF0"/>
    <w:rsid w:val="00DA6368"/>
    <w:rsid w:val="00DA64D8"/>
    <w:rsid w:val="00DA6A4C"/>
    <w:rsid w:val="00DA78B0"/>
    <w:rsid w:val="00DA7A47"/>
    <w:rsid w:val="00DA7AFC"/>
    <w:rsid w:val="00DB06DC"/>
    <w:rsid w:val="00DB19A6"/>
    <w:rsid w:val="00DB1C73"/>
    <w:rsid w:val="00DB23F7"/>
    <w:rsid w:val="00DB27B7"/>
    <w:rsid w:val="00DB311D"/>
    <w:rsid w:val="00DB39C4"/>
    <w:rsid w:val="00DB4ED5"/>
    <w:rsid w:val="00DB5186"/>
    <w:rsid w:val="00DB5343"/>
    <w:rsid w:val="00DB6368"/>
    <w:rsid w:val="00DB6858"/>
    <w:rsid w:val="00DB6CC3"/>
    <w:rsid w:val="00DB7102"/>
    <w:rsid w:val="00DB773D"/>
    <w:rsid w:val="00DB7847"/>
    <w:rsid w:val="00DB7878"/>
    <w:rsid w:val="00DB7C2F"/>
    <w:rsid w:val="00DC032A"/>
    <w:rsid w:val="00DC0459"/>
    <w:rsid w:val="00DC233E"/>
    <w:rsid w:val="00DC24FF"/>
    <w:rsid w:val="00DC2E38"/>
    <w:rsid w:val="00DC45B4"/>
    <w:rsid w:val="00DC5118"/>
    <w:rsid w:val="00DC634B"/>
    <w:rsid w:val="00DC6448"/>
    <w:rsid w:val="00DC6BA2"/>
    <w:rsid w:val="00DC725F"/>
    <w:rsid w:val="00DD01D1"/>
    <w:rsid w:val="00DD0E07"/>
    <w:rsid w:val="00DD17C4"/>
    <w:rsid w:val="00DD29DB"/>
    <w:rsid w:val="00DD2B32"/>
    <w:rsid w:val="00DD3C32"/>
    <w:rsid w:val="00DD3D6C"/>
    <w:rsid w:val="00DD4FAA"/>
    <w:rsid w:val="00DD55B6"/>
    <w:rsid w:val="00DD563E"/>
    <w:rsid w:val="00DD5D7B"/>
    <w:rsid w:val="00DD7734"/>
    <w:rsid w:val="00DD799C"/>
    <w:rsid w:val="00DE063E"/>
    <w:rsid w:val="00DE0876"/>
    <w:rsid w:val="00DE0BBA"/>
    <w:rsid w:val="00DE107C"/>
    <w:rsid w:val="00DE12DC"/>
    <w:rsid w:val="00DE3468"/>
    <w:rsid w:val="00DE371D"/>
    <w:rsid w:val="00DE435C"/>
    <w:rsid w:val="00DE51CE"/>
    <w:rsid w:val="00DE57BF"/>
    <w:rsid w:val="00DE5F7F"/>
    <w:rsid w:val="00DE6A7F"/>
    <w:rsid w:val="00DE6EF8"/>
    <w:rsid w:val="00DE7332"/>
    <w:rsid w:val="00DF02F2"/>
    <w:rsid w:val="00DF0C89"/>
    <w:rsid w:val="00DF0D68"/>
    <w:rsid w:val="00DF269D"/>
    <w:rsid w:val="00DF2B9F"/>
    <w:rsid w:val="00DF3C1B"/>
    <w:rsid w:val="00DF3F2B"/>
    <w:rsid w:val="00DF4480"/>
    <w:rsid w:val="00DF4770"/>
    <w:rsid w:val="00DF4BB9"/>
    <w:rsid w:val="00DF4CC7"/>
    <w:rsid w:val="00DF4FEA"/>
    <w:rsid w:val="00DF5184"/>
    <w:rsid w:val="00DF565F"/>
    <w:rsid w:val="00DF5D2F"/>
    <w:rsid w:val="00DF6014"/>
    <w:rsid w:val="00DF6431"/>
    <w:rsid w:val="00DF6D22"/>
    <w:rsid w:val="00DF70CB"/>
    <w:rsid w:val="00DF7ED0"/>
    <w:rsid w:val="00DF7F58"/>
    <w:rsid w:val="00E00559"/>
    <w:rsid w:val="00E00959"/>
    <w:rsid w:val="00E019DE"/>
    <w:rsid w:val="00E0237F"/>
    <w:rsid w:val="00E025A3"/>
    <w:rsid w:val="00E029A7"/>
    <w:rsid w:val="00E02A26"/>
    <w:rsid w:val="00E04200"/>
    <w:rsid w:val="00E0424F"/>
    <w:rsid w:val="00E050D0"/>
    <w:rsid w:val="00E068AD"/>
    <w:rsid w:val="00E069D0"/>
    <w:rsid w:val="00E07730"/>
    <w:rsid w:val="00E10183"/>
    <w:rsid w:val="00E10744"/>
    <w:rsid w:val="00E10FE7"/>
    <w:rsid w:val="00E110B0"/>
    <w:rsid w:val="00E1215D"/>
    <w:rsid w:val="00E137BB"/>
    <w:rsid w:val="00E14041"/>
    <w:rsid w:val="00E14096"/>
    <w:rsid w:val="00E14271"/>
    <w:rsid w:val="00E14BF3"/>
    <w:rsid w:val="00E154ED"/>
    <w:rsid w:val="00E16423"/>
    <w:rsid w:val="00E168C5"/>
    <w:rsid w:val="00E1690C"/>
    <w:rsid w:val="00E202E5"/>
    <w:rsid w:val="00E204E5"/>
    <w:rsid w:val="00E21566"/>
    <w:rsid w:val="00E21AFA"/>
    <w:rsid w:val="00E22216"/>
    <w:rsid w:val="00E22A1A"/>
    <w:rsid w:val="00E22A4A"/>
    <w:rsid w:val="00E23DDF"/>
    <w:rsid w:val="00E23DFF"/>
    <w:rsid w:val="00E24166"/>
    <w:rsid w:val="00E25BBC"/>
    <w:rsid w:val="00E26BC6"/>
    <w:rsid w:val="00E30B94"/>
    <w:rsid w:val="00E31B3F"/>
    <w:rsid w:val="00E32196"/>
    <w:rsid w:val="00E32248"/>
    <w:rsid w:val="00E3225A"/>
    <w:rsid w:val="00E328B9"/>
    <w:rsid w:val="00E32B3E"/>
    <w:rsid w:val="00E33128"/>
    <w:rsid w:val="00E33BC4"/>
    <w:rsid w:val="00E34466"/>
    <w:rsid w:val="00E34824"/>
    <w:rsid w:val="00E34A95"/>
    <w:rsid w:val="00E34C2F"/>
    <w:rsid w:val="00E34F26"/>
    <w:rsid w:val="00E36545"/>
    <w:rsid w:val="00E3676D"/>
    <w:rsid w:val="00E37825"/>
    <w:rsid w:val="00E37FD2"/>
    <w:rsid w:val="00E40440"/>
    <w:rsid w:val="00E42682"/>
    <w:rsid w:val="00E431E8"/>
    <w:rsid w:val="00E436B4"/>
    <w:rsid w:val="00E44030"/>
    <w:rsid w:val="00E444EC"/>
    <w:rsid w:val="00E45281"/>
    <w:rsid w:val="00E46368"/>
    <w:rsid w:val="00E46EC9"/>
    <w:rsid w:val="00E47C2F"/>
    <w:rsid w:val="00E51E12"/>
    <w:rsid w:val="00E51E20"/>
    <w:rsid w:val="00E53072"/>
    <w:rsid w:val="00E534EB"/>
    <w:rsid w:val="00E5390A"/>
    <w:rsid w:val="00E5423C"/>
    <w:rsid w:val="00E543DD"/>
    <w:rsid w:val="00E551AF"/>
    <w:rsid w:val="00E55204"/>
    <w:rsid w:val="00E55337"/>
    <w:rsid w:val="00E5548D"/>
    <w:rsid w:val="00E563D3"/>
    <w:rsid w:val="00E567BD"/>
    <w:rsid w:val="00E5681B"/>
    <w:rsid w:val="00E56DD3"/>
    <w:rsid w:val="00E579B5"/>
    <w:rsid w:val="00E61825"/>
    <w:rsid w:val="00E61B19"/>
    <w:rsid w:val="00E61EFA"/>
    <w:rsid w:val="00E623F0"/>
    <w:rsid w:val="00E62B8E"/>
    <w:rsid w:val="00E63532"/>
    <w:rsid w:val="00E63AE8"/>
    <w:rsid w:val="00E63D5A"/>
    <w:rsid w:val="00E643C0"/>
    <w:rsid w:val="00E64AB1"/>
    <w:rsid w:val="00E64C07"/>
    <w:rsid w:val="00E65453"/>
    <w:rsid w:val="00E66102"/>
    <w:rsid w:val="00E66404"/>
    <w:rsid w:val="00E6680C"/>
    <w:rsid w:val="00E66C3F"/>
    <w:rsid w:val="00E67C8B"/>
    <w:rsid w:val="00E67ECC"/>
    <w:rsid w:val="00E702B6"/>
    <w:rsid w:val="00E7070F"/>
    <w:rsid w:val="00E713EF"/>
    <w:rsid w:val="00E7179D"/>
    <w:rsid w:val="00E71AF5"/>
    <w:rsid w:val="00E7295F"/>
    <w:rsid w:val="00E73A08"/>
    <w:rsid w:val="00E73B47"/>
    <w:rsid w:val="00E7412A"/>
    <w:rsid w:val="00E745E4"/>
    <w:rsid w:val="00E74952"/>
    <w:rsid w:val="00E7499B"/>
    <w:rsid w:val="00E749C3"/>
    <w:rsid w:val="00E74B95"/>
    <w:rsid w:val="00E75D98"/>
    <w:rsid w:val="00E763EA"/>
    <w:rsid w:val="00E76DA8"/>
    <w:rsid w:val="00E77EF3"/>
    <w:rsid w:val="00E80338"/>
    <w:rsid w:val="00E8195C"/>
    <w:rsid w:val="00E82223"/>
    <w:rsid w:val="00E83892"/>
    <w:rsid w:val="00E8595D"/>
    <w:rsid w:val="00E865ED"/>
    <w:rsid w:val="00E878DC"/>
    <w:rsid w:val="00E902CA"/>
    <w:rsid w:val="00E90836"/>
    <w:rsid w:val="00E930FB"/>
    <w:rsid w:val="00E934B2"/>
    <w:rsid w:val="00E94574"/>
    <w:rsid w:val="00E96B7C"/>
    <w:rsid w:val="00E97018"/>
    <w:rsid w:val="00E971C4"/>
    <w:rsid w:val="00E97F40"/>
    <w:rsid w:val="00EA0021"/>
    <w:rsid w:val="00EA01F8"/>
    <w:rsid w:val="00EA0E8F"/>
    <w:rsid w:val="00EA105C"/>
    <w:rsid w:val="00EA119C"/>
    <w:rsid w:val="00EA12AF"/>
    <w:rsid w:val="00EA4588"/>
    <w:rsid w:val="00EA6388"/>
    <w:rsid w:val="00EA7E45"/>
    <w:rsid w:val="00EB1797"/>
    <w:rsid w:val="00EB236C"/>
    <w:rsid w:val="00EB2DD5"/>
    <w:rsid w:val="00EB3478"/>
    <w:rsid w:val="00EB3F0C"/>
    <w:rsid w:val="00EB4679"/>
    <w:rsid w:val="00EB47ED"/>
    <w:rsid w:val="00EB56E6"/>
    <w:rsid w:val="00EB56F9"/>
    <w:rsid w:val="00EB5E6A"/>
    <w:rsid w:val="00EB76C0"/>
    <w:rsid w:val="00EC06C8"/>
    <w:rsid w:val="00EC0F87"/>
    <w:rsid w:val="00EC1583"/>
    <w:rsid w:val="00EC2744"/>
    <w:rsid w:val="00EC2C4C"/>
    <w:rsid w:val="00EC2FDC"/>
    <w:rsid w:val="00EC2FE3"/>
    <w:rsid w:val="00EC30FE"/>
    <w:rsid w:val="00EC33FE"/>
    <w:rsid w:val="00EC4A38"/>
    <w:rsid w:val="00EC50F4"/>
    <w:rsid w:val="00EC5107"/>
    <w:rsid w:val="00EC5870"/>
    <w:rsid w:val="00EC597B"/>
    <w:rsid w:val="00EC5C82"/>
    <w:rsid w:val="00EC5EE8"/>
    <w:rsid w:val="00EC6B12"/>
    <w:rsid w:val="00EC7B34"/>
    <w:rsid w:val="00EC7B93"/>
    <w:rsid w:val="00ED092C"/>
    <w:rsid w:val="00ED2177"/>
    <w:rsid w:val="00ED26EE"/>
    <w:rsid w:val="00ED4B40"/>
    <w:rsid w:val="00ED5987"/>
    <w:rsid w:val="00ED5B7A"/>
    <w:rsid w:val="00ED6A85"/>
    <w:rsid w:val="00ED7228"/>
    <w:rsid w:val="00ED7B86"/>
    <w:rsid w:val="00ED7DB5"/>
    <w:rsid w:val="00EE029D"/>
    <w:rsid w:val="00EE031D"/>
    <w:rsid w:val="00EE1893"/>
    <w:rsid w:val="00EE1E3C"/>
    <w:rsid w:val="00EE2544"/>
    <w:rsid w:val="00EE318E"/>
    <w:rsid w:val="00EE338D"/>
    <w:rsid w:val="00EE3851"/>
    <w:rsid w:val="00EE4208"/>
    <w:rsid w:val="00EE44CA"/>
    <w:rsid w:val="00EE46BE"/>
    <w:rsid w:val="00EE494B"/>
    <w:rsid w:val="00EE7A90"/>
    <w:rsid w:val="00EF090F"/>
    <w:rsid w:val="00EF1103"/>
    <w:rsid w:val="00EF140A"/>
    <w:rsid w:val="00EF1477"/>
    <w:rsid w:val="00EF17FD"/>
    <w:rsid w:val="00EF193A"/>
    <w:rsid w:val="00EF2813"/>
    <w:rsid w:val="00EF285F"/>
    <w:rsid w:val="00EF446E"/>
    <w:rsid w:val="00EF5582"/>
    <w:rsid w:val="00EF5611"/>
    <w:rsid w:val="00EF56DD"/>
    <w:rsid w:val="00EF6F2A"/>
    <w:rsid w:val="00F000AB"/>
    <w:rsid w:val="00F002BC"/>
    <w:rsid w:val="00F005B5"/>
    <w:rsid w:val="00F005EA"/>
    <w:rsid w:val="00F0086B"/>
    <w:rsid w:val="00F00F51"/>
    <w:rsid w:val="00F01A9B"/>
    <w:rsid w:val="00F035CF"/>
    <w:rsid w:val="00F03AC1"/>
    <w:rsid w:val="00F03B94"/>
    <w:rsid w:val="00F03C1C"/>
    <w:rsid w:val="00F05308"/>
    <w:rsid w:val="00F06DE9"/>
    <w:rsid w:val="00F072CE"/>
    <w:rsid w:val="00F0761A"/>
    <w:rsid w:val="00F10F4F"/>
    <w:rsid w:val="00F1109A"/>
    <w:rsid w:val="00F115A9"/>
    <w:rsid w:val="00F11B53"/>
    <w:rsid w:val="00F11CCE"/>
    <w:rsid w:val="00F11E00"/>
    <w:rsid w:val="00F1310F"/>
    <w:rsid w:val="00F139ED"/>
    <w:rsid w:val="00F13B13"/>
    <w:rsid w:val="00F14673"/>
    <w:rsid w:val="00F1476B"/>
    <w:rsid w:val="00F1650A"/>
    <w:rsid w:val="00F17256"/>
    <w:rsid w:val="00F17275"/>
    <w:rsid w:val="00F17BD9"/>
    <w:rsid w:val="00F17EC4"/>
    <w:rsid w:val="00F208C3"/>
    <w:rsid w:val="00F21A91"/>
    <w:rsid w:val="00F22118"/>
    <w:rsid w:val="00F223ED"/>
    <w:rsid w:val="00F23177"/>
    <w:rsid w:val="00F24110"/>
    <w:rsid w:val="00F24CF8"/>
    <w:rsid w:val="00F25753"/>
    <w:rsid w:val="00F26ACB"/>
    <w:rsid w:val="00F2708B"/>
    <w:rsid w:val="00F271FC"/>
    <w:rsid w:val="00F30BA1"/>
    <w:rsid w:val="00F30CE3"/>
    <w:rsid w:val="00F30D49"/>
    <w:rsid w:val="00F31455"/>
    <w:rsid w:val="00F31A93"/>
    <w:rsid w:val="00F31D8A"/>
    <w:rsid w:val="00F3285B"/>
    <w:rsid w:val="00F32A22"/>
    <w:rsid w:val="00F32AE6"/>
    <w:rsid w:val="00F32C37"/>
    <w:rsid w:val="00F3308B"/>
    <w:rsid w:val="00F33539"/>
    <w:rsid w:val="00F34196"/>
    <w:rsid w:val="00F346D2"/>
    <w:rsid w:val="00F34890"/>
    <w:rsid w:val="00F3521D"/>
    <w:rsid w:val="00F35557"/>
    <w:rsid w:val="00F3559D"/>
    <w:rsid w:val="00F364C2"/>
    <w:rsid w:val="00F36B31"/>
    <w:rsid w:val="00F375F8"/>
    <w:rsid w:val="00F3793D"/>
    <w:rsid w:val="00F379DC"/>
    <w:rsid w:val="00F402BF"/>
    <w:rsid w:val="00F40E6A"/>
    <w:rsid w:val="00F412BA"/>
    <w:rsid w:val="00F417DF"/>
    <w:rsid w:val="00F41DC7"/>
    <w:rsid w:val="00F41F3C"/>
    <w:rsid w:val="00F42072"/>
    <w:rsid w:val="00F423EF"/>
    <w:rsid w:val="00F42B66"/>
    <w:rsid w:val="00F45106"/>
    <w:rsid w:val="00F46076"/>
    <w:rsid w:val="00F46233"/>
    <w:rsid w:val="00F510EC"/>
    <w:rsid w:val="00F512C9"/>
    <w:rsid w:val="00F513E6"/>
    <w:rsid w:val="00F51AD6"/>
    <w:rsid w:val="00F52902"/>
    <w:rsid w:val="00F52B37"/>
    <w:rsid w:val="00F5334E"/>
    <w:rsid w:val="00F534F0"/>
    <w:rsid w:val="00F53E29"/>
    <w:rsid w:val="00F544DD"/>
    <w:rsid w:val="00F547D0"/>
    <w:rsid w:val="00F549BD"/>
    <w:rsid w:val="00F55018"/>
    <w:rsid w:val="00F56231"/>
    <w:rsid w:val="00F56539"/>
    <w:rsid w:val="00F571D9"/>
    <w:rsid w:val="00F57FCC"/>
    <w:rsid w:val="00F60A66"/>
    <w:rsid w:val="00F60EFA"/>
    <w:rsid w:val="00F60F8D"/>
    <w:rsid w:val="00F61B95"/>
    <w:rsid w:val="00F62533"/>
    <w:rsid w:val="00F6289F"/>
    <w:rsid w:val="00F62B29"/>
    <w:rsid w:val="00F6327C"/>
    <w:rsid w:val="00F637DF"/>
    <w:rsid w:val="00F63DB9"/>
    <w:rsid w:val="00F640D4"/>
    <w:rsid w:val="00F6426B"/>
    <w:rsid w:val="00F64C5D"/>
    <w:rsid w:val="00F65198"/>
    <w:rsid w:val="00F65C82"/>
    <w:rsid w:val="00F65FE5"/>
    <w:rsid w:val="00F6637D"/>
    <w:rsid w:val="00F6660E"/>
    <w:rsid w:val="00F6752B"/>
    <w:rsid w:val="00F67879"/>
    <w:rsid w:val="00F70473"/>
    <w:rsid w:val="00F70CBA"/>
    <w:rsid w:val="00F720CB"/>
    <w:rsid w:val="00F724CB"/>
    <w:rsid w:val="00F727FE"/>
    <w:rsid w:val="00F74D15"/>
    <w:rsid w:val="00F77124"/>
    <w:rsid w:val="00F77383"/>
    <w:rsid w:val="00F77D78"/>
    <w:rsid w:val="00F80EA9"/>
    <w:rsid w:val="00F8130D"/>
    <w:rsid w:val="00F81839"/>
    <w:rsid w:val="00F81964"/>
    <w:rsid w:val="00F819E9"/>
    <w:rsid w:val="00F81AC5"/>
    <w:rsid w:val="00F81BCF"/>
    <w:rsid w:val="00F82CC2"/>
    <w:rsid w:val="00F83FCB"/>
    <w:rsid w:val="00F844F2"/>
    <w:rsid w:val="00F854D4"/>
    <w:rsid w:val="00F8585E"/>
    <w:rsid w:val="00F85E61"/>
    <w:rsid w:val="00F87D72"/>
    <w:rsid w:val="00F87DF6"/>
    <w:rsid w:val="00F90E3E"/>
    <w:rsid w:val="00F91F96"/>
    <w:rsid w:val="00F9384B"/>
    <w:rsid w:val="00F9427D"/>
    <w:rsid w:val="00F942FD"/>
    <w:rsid w:val="00F95057"/>
    <w:rsid w:val="00F9531B"/>
    <w:rsid w:val="00F95DA3"/>
    <w:rsid w:val="00F95F79"/>
    <w:rsid w:val="00F96E87"/>
    <w:rsid w:val="00F97B9A"/>
    <w:rsid w:val="00F97EBC"/>
    <w:rsid w:val="00FA01EA"/>
    <w:rsid w:val="00FA2C6B"/>
    <w:rsid w:val="00FA3246"/>
    <w:rsid w:val="00FA3BA0"/>
    <w:rsid w:val="00FA444A"/>
    <w:rsid w:val="00FA4F34"/>
    <w:rsid w:val="00FA57BE"/>
    <w:rsid w:val="00FA62DE"/>
    <w:rsid w:val="00FA778A"/>
    <w:rsid w:val="00FB0116"/>
    <w:rsid w:val="00FB25AB"/>
    <w:rsid w:val="00FB265D"/>
    <w:rsid w:val="00FB2BA1"/>
    <w:rsid w:val="00FB3054"/>
    <w:rsid w:val="00FB4406"/>
    <w:rsid w:val="00FB4659"/>
    <w:rsid w:val="00FB4AC8"/>
    <w:rsid w:val="00FB4B32"/>
    <w:rsid w:val="00FB5F72"/>
    <w:rsid w:val="00FB602F"/>
    <w:rsid w:val="00FB7893"/>
    <w:rsid w:val="00FC0FCA"/>
    <w:rsid w:val="00FC1E23"/>
    <w:rsid w:val="00FC2355"/>
    <w:rsid w:val="00FC26FF"/>
    <w:rsid w:val="00FC417F"/>
    <w:rsid w:val="00FC4397"/>
    <w:rsid w:val="00FC4B23"/>
    <w:rsid w:val="00FC4F37"/>
    <w:rsid w:val="00FC558A"/>
    <w:rsid w:val="00FC5CCD"/>
    <w:rsid w:val="00FC6574"/>
    <w:rsid w:val="00FC76BD"/>
    <w:rsid w:val="00FD0763"/>
    <w:rsid w:val="00FD0946"/>
    <w:rsid w:val="00FD0D92"/>
    <w:rsid w:val="00FD0F4D"/>
    <w:rsid w:val="00FD1F7E"/>
    <w:rsid w:val="00FD3058"/>
    <w:rsid w:val="00FD450A"/>
    <w:rsid w:val="00FD459E"/>
    <w:rsid w:val="00FD489F"/>
    <w:rsid w:val="00FD61A5"/>
    <w:rsid w:val="00FD6637"/>
    <w:rsid w:val="00FE0117"/>
    <w:rsid w:val="00FE0499"/>
    <w:rsid w:val="00FE1AD4"/>
    <w:rsid w:val="00FE1C5A"/>
    <w:rsid w:val="00FE2441"/>
    <w:rsid w:val="00FE27AD"/>
    <w:rsid w:val="00FE28E0"/>
    <w:rsid w:val="00FE2D51"/>
    <w:rsid w:val="00FE306C"/>
    <w:rsid w:val="00FE3795"/>
    <w:rsid w:val="00FE3E7E"/>
    <w:rsid w:val="00FE3EFD"/>
    <w:rsid w:val="00FE558D"/>
    <w:rsid w:val="00FE5D31"/>
    <w:rsid w:val="00FE65F3"/>
    <w:rsid w:val="00FE667C"/>
    <w:rsid w:val="00FE67DB"/>
    <w:rsid w:val="00FE75FE"/>
    <w:rsid w:val="00FF0EB3"/>
    <w:rsid w:val="00FF15BC"/>
    <w:rsid w:val="00FF2071"/>
    <w:rsid w:val="00FF26D8"/>
    <w:rsid w:val="00FF29C0"/>
    <w:rsid w:val="00FF39B7"/>
    <w:rsid w:val="00FF4F1F"/>
    <w:rsid w:val="00FF5634"/>
    <w:rsid w:val="00FF5874"/>
    <w:rsid w:val="00FF5BE7"/>
    <w:rsid w:val="00FF623D"/>
    <w:rsid w:val="00FF69D4"/>
    <w:rsid w:val="00FF6CC3"/>
    <w:rsid w:val="00FF6E34"/>
    <w:rsid w:val="11953B7E"/>
    <w:rsid w:val="16E81D43"/>
    <w:rsid w:val="178C4D20"/>
    <w:rsid w:val="18A20E2F"/>
    <w:rsid w:val="1E7B3DAA"/>
    <w:rsid w:val="2DF9199B"/>
    <w:rsid w:val="370F63E9"/>
    <w:rsid w:val="43A1C22D"/>
    <w:rsid w:val="46B0B671"/>
    <w:rsid w:val="6B420353"/>
    <w:rsid w:val="6D99B64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ersonName"/>
  <w:smartTagType w:namespaceuri="urn:schemas-microsoft-com:office:smarttags" w:name="stockticker"/>
  <w:shapeDefaults>
    <o:shapedefaults v:ext="edit" spidmax="2051">
      <v:stroke endarrow="block" endarrowwidth="narrow" weight="1pt"/>
    </o:shapedefaults>
    <o:shapelayout v:ext="edit">
      <o:idmap v:ext="edit" data="2"/>
    </o:shapelayout>
  </w:shapeDefaults>
  <w:decimalSymbol w:val="."/>
  <w:listSeparator w:val=","/>
  <w14:docId w14:val="6E860F13"/>
  <w15:docId w15:val="{60A7764E-5BF3-418F-9B75-1052FAF4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E70"/>
    <w:pPr>
      <w:spacing w:after="240"/>
      <w:ind w:left="1418" w:hanging="1418"/>
      <w:jc w:val="both"/>
    </w:pPr>
    <w:rPr>
      <w:sz w:val="24"/>
      <w:lang w:eastAsia="en-US"/>
    </w:rPr>
  </w:style>
  <w:style w:type="paragraph" w:styleId="Heading1">
    <w:name w:val="heading 1"/>
    <w:basedOn w:val="Normal"/>
    <w:next w:val="Normal"/>
    <w:link w:val="Heading1Char"/>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link w:val="Heading3Char"/>
    <w:qFormat/>
    <w:rsid w:val="00345992"/>
    <w:pPr>
      <w:keepNext/>
      <w:suppressLineNumbers/>
      <w:spacing w:after="220"/>
      <w:outlineLvl w:val="2"/>
    </w:pPr>
    <w:rPr>
      <w:b/>
      <w:spacing w:val="-2"/>
    </w:rPr>
  </w:style>
  <w:style w:type="paragraph" w:styleId="Heading4">
    <w:name w:val="heading 4"/>
    <w:basedOn w:val="Normal"/>
    <w:next w:val="Normal"/>
    <w:link w:val="Heading4Char"/>
    <w:qFormat/>
    <w:rsid w:val="00345992"/>
    <w:pPr>
      <w:keepNext/>
      <w:suppressLineNumbers/>
      <w:spacing w:after="220"/>
      <w:outlineLvl w:val="3"/>
    </w:pPr>
    <w:rPr>
      <w:b/>
    </w:rPr>
  </w:style>
  <w:style w:type="paragraph" w:styleId="Heading5">
    <w:name w:val="heading 5"/>
    <w:basedOn w:val="Normal"/>
    <w:next w:val="Normal"/>
    <w:link w:val="Heading5Char"/>
    <w:uiPriority w:val="9"/>
    <w:qFormat/>
    <w:rsid w:val="00345992"/>
    <w:pPr>
      <w:keepNext/>
      <w:widowControl w:val="0"/>
      <w:ind w:left="720" w:hanging="720"/>
      <w:outlineLvl w:val="4"/>
    </w:pPr>
    <w:rPr>
      <w:b/>
    </w:rPr>
  </w:style>
  <w:style w:type="paragraph" w:styleId="Heading6">
    <w:name w:val="heading 6"/>
    <w:basedOn w:val="Normal"/>
    <w:next w:val="Normal"/>
    <w:link w:val="Heading6Char"/>
    <w:qFormat/>
    <w:rsid w:val="00345992"/>
    <w:pPr>
      <w:keepNext/>
      <w:jc w:val="center"/>
      <w:outlineLvl w:val="5"/>
    </w:pPr>
    <w:rPr>
      <w:sz w:val="28"/>
    </w:rPr>
  </w:style>
  <w:style w:type="paragraph" w:styleId="Heading7">
    <w:name w:val="heading 7"/>
    <w:basedOn w:val="Normal"/>
    <w:next w:val="Normal"/>
    <w:link w:val="Heading7Char"/>
    <w:qFormat/>
    <w:rsid w:val="00345992"/>
    <w:pPr>
      <w:keepNext/>
      <w:jc w:val="center"/>
      <w:outlineLvl w:val="6"/>
    </w:pPr>
  </w:style>
  <w:style w:type="paragraph" w:styleId="Heading8">
    <w:name w:val="heading 8"/>
    <w:basedOn w:val="Normal"/>
    <w:next w:val="Normal"/>
    <w:link w:val="Heading8Char"/>
    <w:qFormat/>
    <w:rsid w:val="00345992"/>
    <w:pPr>
      <w:keepNext/>
      <w:jc w:val="center"/>
      <w:outlineLvl w:val="7"/>
    </w:pPr>
    <w:rPr>
      <w:b/>
      <w:noProof/>
      <w:sz w:val="28"/>
    </w:rPr>
  </w:style>
  <w:style w:type="paragraph" w:styleId="Heading9">
    <w:name w:val="heading 9"/>
    <w:basedOn w:val="Normal"/>
    <w:next w:val="Normal"/>
    <w:link w:val="Heading9Char"/>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link w:val="HeaderChar"/>
    <w:rsid w:val="00345992"/>
    <w:pPr>
      <w:tabs>
        <w:tab w:val="center" w:pos="4153"/>
        <w:tab w:val="right" w:pos="8505"/>
      </w:tabs>
    </w:pPr>
    <w:rPr>
      <w:rFonts w:ascii="Arial" w:hAnsi="Arial"/>
      <w:b/>
      <w:caps/>
      <w:sz w:val="28"/>
    </w:rPr>
  </w:style>
  <w:style w:type="paragraph" w:styleId="Footer">
    <w:name w:val="footer"/>
    <w:basedOn w:val="Normal"/>
    <w:link w:val="FooterChar"/>
    <w:uiPriority w:val="99"/>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0A205A"/>
    <w:pPr>
      <w:tabs>
        <w:tab w:val="left" w:pos="567"/>
        <w:tab w:val="left" w:pos="1588"/>
        <w:tab w:val="left" w:pos="8222"/>
      </w:tabs>
      <w:spacing w:before="120" w:after="120"/>
      <w:ind w:left="1588" w:hanging="1021"/>
      <w:jc w:val="left"/>
    </w:pPr>
    <w:rPr>
      <w:caps/>
      <w:noProof/>
    </w:rPr>
  </w:style>
  <w:style w:type="paragraph" w:styleId="TOC3">
    <w:name w:val="toc 3"/>
    <w:basedOn w:val="Normal"/>
    <w:next w:val="Normal"/>
    <w:autoRedefine/>
    <w:uiPriority w:val="39"/>
    <w:rsid w:val="00345992"/>
    <w:pPr>
      <w:widowControl w:val="0"/>
      <w:tabs>
        <w:tab w:val="left" w:pos="8222"/>
      </w:tabs>
      <w:spacing w:after="120"/>
      <w:ind w:left="2439" w:hanging="851"/>
      <w:jc w:val="left"/>
    </w:pPr>
    <w:rPr>
      <w:noProof/>
    </w:rPr>
  </w:style>
  <w:style w:type="paragraph" w:styleId="TOC2">
    <w:name w:val="toc 2"/>
    <w:basedOn w:val="Normal"/>
    <w:next w:val="Normal"/>
    <w:autoRedefine/>
    <w:uiPriority w:val="39"/>
    <w:rsid w:val="003C4383"/>
    <w:pPr>
      <w:widowControl w:val="0"/>
      <w:tabs>
        <w:tab w:val="left" w:pos="567"/>
        <w:tab w:val="left" w:pos="8222"/>
      </w:tabs>
      <w:spacing w:after="120"/>
      <w:ind w:left="1616" w:hanging="1049"/>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0A205A"/>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link w:val="BodyTextIndentChar"/>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link w:val="BodyText2Char"/>
    <w:rsid w:val="00345992"/>
    <w:pPr>
      <w:spacing w:after="120"/>
      <w:ind w:left="0" w:firstLine="0"/>
      <w:jc w:val="center"/>
    </w:pPr>
    <w:rPr>
      <w:rFonts w:ascii="Arial" w:hAnsi="Arial"/>
      <w:b/>
      <w:sz w:val="20"/>
    </w:rPr>
  </w:style>
  <w:style w:type="paragraph" w:styleId="BodyText3">
    <w:name w:val="Body Text 3"/>
    <w:basedOn w:val="Normal"/>
    <w:link w:val="BodyText3Char"/>
    <w:rsid w:val="00345992"/>
    <w:pPr>
      <w:spacing w:after="120" w:line="260" w:lineRule="exact"/>
      <w:ind w:left="0" w:firstLine="0"/>
    </w:pPr>
    <w:rPr>
      <w:b/>
    </w:rPr>
  </w:style>
  <w:style w:type="paragraph" w:styleId="BodyTextIndent2">
    <w:name w:val="Body Text Indent 2"/>
    <w:basedOn w:val="Normal"/>
    <w:link w:val="BodyTextIndent2Char"/>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link w:val="BodyTextIndent3Char"/>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link w:val="BodyTextFirstIndentChar"/>
    <w:rsid w:val="00345992"/>
    <w:pPr>
      <w:spacing w:line="240" w:lineRule="auto"/>
      <w:ind w:left="1418" w:firstLine="210"/>
    </w:pPr>
    <w:rPr>
      <w:spacing w:val="0"/>
    </w:rPr>
  </w:style>
  <w:style w:type="paragraph" w:styleId="BodyTextFirstIndent2">
    <w:name w:val="Body Text First Indent 2"/>
    <w:basedOn w:val="BodyTextIndent"/>
    <w:link w:val="BodyTextFirstIndent2Char"/>
    <w:rsid w:val="00345992"/>
    <w:pPr>
      <w:spacing w:after="120"/>
      <w:ind w:left="283" w:firstLine="210"/>
    </w:pPr>
  </w:style>
  <w:style w:type="paragraph" w:styleId="Closing">
    <w:name w:val="Closing"/>
    <w:basedOn w:val="Normal"/>
    <w:link w:val="ClosingChar"/>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link w:val="DateChar"/>
    <w:rsid w:val="00345992"/>
  </w:style>
  <w:style w:type="paragraph" w:styleId="DocumentMap">
    <w:name w:val="Document Map"/>
    <w:basedOn w:val="Normal"/>
    <w:link w:val="DocumentMapChar"/>
    <w:semiHidden/>
    <w:rsid w:val="00345992"/>
    <w:pPr>
      <w:shd w:val="clear" w:color="auto" w:fill="000080"/>
    </w:pPr>
    <w:rPr>
      <w:rFonts w:ascii="Tahoma" w:hAnsi="Tahoma"/>
    </w:rPr>
  </w:style>
  <w:style w:type="paragraph" w:styleId="EndnoteText">
    <w:name w:val="endnote text"/>
    <w:basedOn w:val="Normal"/>
    <w:link w:val="EndnoteTextChar"/>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link w:val="FootnoteTextChar"/>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7"/>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10"/>
      </w:numPr>
    </w:pPr>
  </w:style>
  <w:style w:type="paragraph" w:styleId="ListBullet5">
    <w:name w:val="List Bullet 5"/>
    <w:basedOn w:val="Normal"/>
    <w:autoRedefine/>
    <w:rsid w:val="00345992"/>
    <w:pPr>
      <w:numPr>
        <w:numId w:val="9"/>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8"/>
      </w:numPr>
    </w:pPr>
  </w:style>
  <w:style w:type="paragraph" w:styleId="ListNumber2">
    <w:name w:val="List Number 2"/>
    <w:basedOn w:val="Normal"/>
    <w:rsid w:val="00345992"/>
    <w:pPr>
      <w:numPr>
        <w:numId w:val="33"/>
      </w:numPr>
    </w:pPr>
  </w:style>
  <w:style w:type="paragraph" w:styleId="ListNumber3">
    <w:name w:val="List Number 3"/>
    <w:basedOn w:val="Normal"/>
    <w:rsid w:val="00345992"/>
    <w:pPr>
      <w:numPr>
        <w:numId w:val="13"/>
      </w:numPr>
    </w:pPr>
  </w:style>
  <w:style w:type="paragraph" w:styleId="ListNumber4">
    <w:name w:val="List Number 4"/>
    <w:basedOn w:val="Normal"/>
    <w:rsid w:val="00345992"/>
    <w:pPr>
      <w:numPr>
        <w:numId w:val="12"/>
      </w:numPr>
    </w:pPr>
  </w:style>
  <w:style w:type="paragraph" w:styleId="ListNumber5">
    <w:name w:val="List Number 5"/>
    <w:basedOn w:val="Normal"/>
    <w:rsid w:val="00345992"/>
    <w:pPr>
      <w:numPr>
        <w:numId w:val="11"/>
      </w:numPr>
    </w:pPr>
  </w:style>
  <w:style w:type="paragraph" w:styleId="MacroText">
    <w:name w:val="macro"/>
    <w:link w:val="MacroTextChar"/>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link w:val="MessageHeaderChar"/>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link w:val="NoteHeadingChar"/>
    <w:rsid w:val="00345992"/>
  </w:style>
  <w:style w:type="paragraph" w:styleId="PlainText">
    <w:name w:val="Plain Text"/>
    <w:basedOn w:val="Normal"/>
    <w:link w:val="PlainTextChar"/>
    <w:rsid w:val="00345992"/>
    <w:rPr>
      <w:rFonts w:ascii="Courier New" w:hAnsi="Courier New"/>
      <w:sz w:val="20"/>
    </w:rPr>
  </w:style>
  <w:style w:type="paragraph" w:styleId="Salutation">
    <w:name w:val="Salutation"/>
    <w:basedOn w:val="Normal"/>
    <w:next w:val="Normal"/>
    <w:link w:val="SalutationChar"/>
    <w:rsid w:val="00345992"/>
  </w:style>
  <w:style w:type="paragraph" w:styleId="Signature">
    <w:name w:val="Signature"/>
    <w:basedOn w:val="Normal"/>
    <w:link w:val="SignatureChar"/>
    <w:rsid w:val="00345992"/>
    <w:pPr>
      <w:ind w:left="4252"/>
    </w:pPr>
  </w:style>
  <w:style w:type="paragraph" w:styleId="Subtitle">
    <w:name w:val="Subtitle"/>
    <w:basedOn w:val="Normal"/>
    <w:link w:val="SubtitleChar"/>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link w:val="TitleChar"/>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link w:val="BalloonTextChar"/>
    <w:semiHidden/>
    <w:rsid w:val="00345992"/>
    <w:rPr>
      <w:rFonts w:ascii="Tahoma" w:hAnsi="Tahoma" w:cs="Tahoma"/>
      <w:sz w:val="16"/>
      <w:szCs w:val="16"/>
    </w:rPr>
  </w:style>
  <w:style w:type="paragraph" w:styleId="CommentSubject">
    <w:name w:val="annotation subject"/>
    <w:basedOn w:val="CommentText"/>
    <w:next w:val="CommentText"/>
    <w:link w:val="CommentSubjectChar"/>
    <w:semiHidden/>
    <w:rsid w:val="00345992"/>
    <w:rPr>
      <w:b/>
      <w:bCs/>
    </w:rPr>
  </w:style>
  <w:style w:type="paragraph" w:styleId="E-mailSignature">
    <w:name w:val="E-mail Signature"/>
    <w:basedOn w:val="Normal"/>
    <w:link w:val="E-mailSignatureChar"/>
    <w:rsid w:val="00345992"/>
  </w:style>
  <w:style w:type="paragraph" w:styleId="HTMLAddress">
    <w:name w:val="HTML Address"/>
    <w:basedOn w:val="Normal"/>
    <w:link w:val="HTMLAddressChar"/>
    <w:rsid w:val="00345992"/>
    <w:rPr>
      <w:i/>
      <w:iCs/>
    </w:rPr>
  </w:style>
  <w:style w:type="paragraph" w:styleId="HTMLPreformatted">
    <w:name w:val="HTML Preformatted"/>
    <w:basedOn w:val="Normal"/>
    <w:link w:val="HTMLPreformattedChar"/>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uiPriority w:val="99"/>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50"/>
      </w:numPr>
    </w:pPr>
  </w:style>
  <w:style w:type="paragraph" w:customStyle="1" w:styleId="Title1">
    <w:name w:val="Title 1"/>
    <w:basedOn w:val="Normal"/>
    <w:rsid w:val="00201F6A"/>
    <w:pPr>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uiPriority w:val="34"/>
    <w:qFormat/>
    <w:rsid w:val="00E7412A"/>
    <w:pPr>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 w:type="character" w:customStyle="1" w:styleId="Heading5Char">
    <w:name w:val="Heading 5 Char"/>
    <w:basedOn w:val="DefaultParagraphFont"/>
    <w:link w:val="Heading5"/>
    <w:uiPriority w:val="9"/>
    <w:rsid w:val="00FF6E34"/>
    <w:rPr>
      <w:b/>
      <w:sz w:val="24"/>
      <w:lang w:eastAsia="en-US"/>
    </w:rPr>
  </w:style>
  <w:style w:type="character" w:customStyle="1" w:styleId="FooterChar">
    <w:name w:val="Footer Char"/>
    <w:basedOn w:val="DefaultParagraphFont"/>
    <w:link w:val="Footer"/>
    <w:uiPriority w:val="99"/>
    <w:rsid w:val="00795CFC"/>
    <w:rPr>
      <w:sz w:val="22"/>
      <w:lang w:eastAsia="en-US"/>
    </w:rPr>
  </w:style>
  <w:style w:type="paragraph" w:customStyle="1" w:styleId="Level2Text">
    <w:name w:val="Level 2 Text"/>
    <w:basedOn w:val="Normal"/>
    <w:link w:val="Level2TextChar"/>
    <w:rsid w:val="00874098"/>
    <w:pPr>
      <w:widowControl w:val="0"/>
      <w:tabs>
        <w:tab w:val="left" w:pos="1843"/>
      </w:tabs>
      <w:spacing w:after="120" w:line="264" w:lineRule="auto"/>
      <w:ind w:left="1843" w:hanging="425"/>
    </w:pPr>
    <w:rPr>
      <w:rFonts w:ascii="Arial" w:hAnsi="Arial"/>
      <w:snapToGrid w:val="0"/>
      <w:sz w:val="20"/>
    </w:rPr>
  </w:style>
  <w:style w:type="character" w:customStyle="1" w:styleId="Level2TextChar">
    <w:name w:val="Level 2 Text Char"/>
    <w:link w:val="Level2Text"/>
    <w:rsid w:val="00874098"/>
    <w:rPr>
      <w:rFonts w:ascii="Arial" w:hAnsi="Arial"/>
      <w:snapToGrid w:val="0"/>
      <w:lang w:eastAsia="en-US"/>
    </w:rPr>
  </w:style>
  <w:style w:type="paragraph" w:customStyle="1" w:styleId="StyleIndent1Left0cmHanging251cm">
    <w:name w:val="Style Indent1 + Left:  0 cm Hanging:  2.51 cm"/>
    <w:basedOn w:val="Indent1"/>
    <w:rsid w:val="00101905"/>
    <w:pPr>
      <w:ind w:left="1423" w:hanging="1423"/>
    </w:pPr>
  </w:style>
  <w:style w:type="character" w:customStyle="1" w:styleId="Heading1Char">
    <w:name w:val="Heading 1 Char"/>
    <w:basedOn w:val="DefaultParagraphFont"/>
    <w:link w:val="Heading1"/>
    <w:rsid w:val="00B15EBB"/>
    <w:rPr>
      <w:b/>
      <w:caps/>
      <w:spacing w:val="-2"/>
      <w:kern w:val="28"/>
      <w:sz w:val="24"/>
      <w:lang w:eastAsia="en-US"/>
    </w:rPr>
  </w:style>
  <w:style w:type="character" w:customStyle="1" w:styleId="Heading3Char">
    <w:name w:val="Heading 3 Char"/>
    <w:aliases w:val="Heading 3 Char Char Char"/>
    <w:basedOn w:val="DefaultParagraphFont"/>
    <w:link w:val="Heading3"/>
    <w:rsid w:val="00B15EBB"/>
    <w:rPr>
      <w:b/>
      <w:spacing w:val="-2"/>
      <w:sz w:val="24"/>
      <w:lang w:eastAsia="en-US"/>
    </w:rPr>
  </w:style>
  <w:style w:type="character" w:customStyle="1" w:styleId="Heading4Char">
    <w:name w:val="Heading 4 Char"/>
    <w:basedOn w:val="DefaultParagraphFont"/>
    <w:link w:val="Heading4"/>
    <w:rsid w:val="00B15EBB"/>
    <w:rPr>
      <w:b/>
      <w:sz w:val="24"/>
      <w:lang w:eastAsia="en-US"/>
    </w:rPr>
  </w:style>
  <w:style w:type="character" w:customStyle="1" w:styleId="Heading6Char">
    <w:name w:val="Heading 6 Char"/>
    <w:basedOn w:val="DefaultParagraphFont"/>
    <w:link w:val="Heading6"/>
    <w:rsid w:val="00B15EBB"/>
    <w:rPr>
      <w:sz w:val="28"/>
      <w:lang w:eastAsia="en-US"/>
    </w:rPr>
  </w:style>
  <w:style w:type="character" w:customStyle="1" w:styleId="Heading7Char">
    <w:name w:val="Heading 7 Char"/>
    <w:basedOn w:val="DefaultParagraphFont"/>
    <w:link w:val="Heading7"/>
    <w:rsid w:val="00B15EBB"/>
    <w:rPr>
      <w:sz w:val="24"/>
      <w:lang w:eastAsia="en-US"/>
    </w:rPr>
  </w:style>
  <w:style w:type="character" w:customStyle="1" w:styleId="Heading8Char">
    <w:name w:val="Heading 8 Char"/>
    <w:basedOn w:val="DefaultParagraphFont"/>
    <w:link w:val="Heading8"/>
    <w:rsid w:val="00B15EBB"/>
    <w:rPr>
      <w:b/>
      <w:noProof/>
      <w:sz w:val="28"/>
      <w:lang w:eastAsia="en-US"/>
    </w:rPr>
  </w:style>
  <w:style w:type="character" w:customStyle="1" w:styleId="Heading9Char">
    <w:name w:val="Heading 9 Char"/>
    <w:basedOn w:val="DefaultParagraphFont"/>
    <w:link w:val="Heading9"/>
    <w:rsid w:val="00B15EBB"/>
    <w:rPr>
      <w:b/>
      <w:sz w:val="24"/>
      <w:lang w:eastAsia="en-US"/>
    </w:rPr>
  </w:style>
  <w:style w:type="character" w:customStyle="1" w:styleId="HeaderChar">
    <w:name w:val="Header Char"/>
    <w:basedOn w:val="DefaultParagraphFont"/>
    <w:link w:val="Header"/>
    <w:rsid w:val="00B15EBB"/>
    <w:rPr>
      <w:rFonts w:ascii="Arial" w:hAnsi="Arial"/>
      <w:b/>
      <w:caps/>
      <w:sz w:val="28"/>
      <w:lang w:eastAsia="en-US"/>
    </w:rPr>
  </w:style>
  <w:style w:type="character" w:customStyle="1" w:styleId="BodyTextIndentChar">
    <w:name w:val="Body Text Indent Char"/>
    <w:basedOn w:val="DefaultParagraphFont"/>
    <w:link w:val="BodyTextIndent"/>
    <w:rsid w:val="00B15EBB"/>
    <w:rPr>
      <w:sz w:val="24"/>
      <w:lang w:eastAsia="en-US"/>
    </w:rPr>
  </w:style>
  <w:style w:type="character" w:customStyle="1" w:styleId="BodyText2Char">
    <w:name w:val="Body Text 2 Char"/>
    <w:basedOn w:val="DefaultParagraphFont"/>
    <w:link w:val="BodyText2"/>
    <w:rsid w:val="00B15EBB"/>
    <w:rPr>
      <w:rFonts w:ascii="Arial" w:hAnsi="Arial"/>
      <w:b/>
      <w:lang w:eastAsia="en-US"/>
    </w:rPr>
  </w:style>
  <w:style w:type="character" w:customStyle="1" w:styleId="BodyText3Char">
    <w:name w:val="Body Text 3 Char"/>
    <w:basedOn w:val="DefaultParagraphFont"/>
    <w:link w:val="BodyText3"/>
    <w:rsid w:val="00B15EBB"/>
    <w:rPr>
      <w:b/>
      <w:sz w:val="24"/>
      <w:lang w:eastAsia="en-US"/>
    </w:rPr>
  </w:style>
  <w:style w:type="character" w:customStyle="1" w:styleId="BodyTextIndent2Char">
    <w:name w:val="Body Text Indent 2 Char"/>
    <w:basedOn w:val="DefaultParagraphFont"/>
    <w:link w:val="BodyTextIndent2"/>
    <w:rsid w:val="00B15EBB"/>
    <w:rPr>
      <w:sz w:val="24"/>
      <w:lang w:eastAsia="en-US"/>
    </w:rPr>
  </w:style>
  <w:style w:type="character" w:customStyle="1" w:styleId="BodyTextIndent3Char">
    <w:name w:val="Body Text Indent 3 Char"/>
    <w:basedOn w:val="DefaultParagraphFont"/>
    <w:link w:val="BodyTextIndent3"/>
    <w:rsid w:val="00B15EBB"/>
    <w:rPr>
      <w:sz w:val="24"/>
      <w:lang w:eastAsia="en-US"/>
    </w:rPr>
  </w:style>
  <w:style w:type="character" w:customStyle="1" w:styleId="BodyTextFirstIndentChar">
    <w:name w:val="Body Text First Indent Char"/>
    <w:basedOn w:val="BodyTextChar"/>
    <w:link w:val="BodyTextFirstIndent"/>
    <w:rsid w:val="00B15EBB"/>
    <w:rPr>
      <w:spacing w:val="5"/>
      <w:sz w:val="24"/>
      <w:lang w:eastAsia="en-US"/>
    </w:rPr>
  </w:style>
  <w:style w:type="character" w:customStyle="1" w:styleId="BodyTextFirstIndent2Char">
    <w:name w:val="Body Text First Indent 2 Char"/>
    <w:basedOn w:val="BodyTextIndentChar"/>
    <w:link w:val="BodyTextFirstIndent2"/>
    <w:rsid w:val="00B15EBB"/>
    <w:rPr>
      <w:sz w:val="24"/>
      <w:lang w:eastAsia="en-US"/>
    </w:rPr>
  </w:style>
  <w:style w:type="character" w:customStyle="1" w:styleId="ClosingChar">
    <w:name w:val="Closing Char"/>
    <w:basedOn w:val="DefaultParagraphFont"/>
    <w:link w:val="Closing"/>
    <w:rsid w:val="00B15EBB"/>
    <w:rPr>
      <w:sz w:val="24"/>
      <w:lang w:eastAsia="en-US"/>
    </w:rPr>
  </w:style>
  <w:style w:type="character" w:customStyle="1" w:styleId="DateChar">
    <w:name w:val="Date Char"/>
    <w:basedOn w:val="DefaultParagraphFont"/>
    <w:link w:val="Date"/>
    <w:rsid w:val="00B15EBB"/>
    <w:rPr>
      <w:sz w:val="24"/>
      <w:lang w:eastAsia="en-US"/>
    </w:rPr>
  </w:style>
  <w:style w:type="character" w:customStyle="1" w:styleId="DocumentMapChar">
    <w:name w:val="Document Map Char"/>
    <w:basedOn w:val="DefaultParagraphFont"/>
    <w:link w:val="DocumentMap"/>
    <w:semiHidden/>
    <w:rsid w:val="00B15EBB"/>
    <w:rPr>
      <w:rFonts w:ascii="Tahoma" w:hAnsi="Tahoma"/>
      <w:sz w:val="24"/>
      <w:shd w:val="clear" w:color="auto" w:fill="000080"/>
      <w:lang w:eastAsia="en-US"/>
    </w:rPr>
  </w:style>
  <w:style w:type="character" w:customStyle="1" w:styleId="EndnoteTextChar">
    <w:name w:val="Endnote Text Char"/>
    <w:basedOn w:val="DefaultParagraphFont"/>
    <w:link w:val="EndnoteText"/>
    <w:semiHidden/>
    <w:rsid w:val="00B15EBB"/>
    <w:rPr>
      <w:lang w:eastAsia="en-US"/>
    </w:rPr>
  </w:style>
  <w:style w:type="character" w:customStyle="1" w:styleId="FootnoteTextChar">
    <w:name w:val="Footnote Text Char"/>
    <w:basedOn w:val="DefaultParagraphFont"/>
    <w:link w:val="FootnoteText"/>
    <w:semiHidden/>
    <w:rsid w:val="00B15EBB"/>
    <w:rPr>
      <w:lang w:eastAsia="en-US"/>
    </w:rPr>
  </w:style>
  <w:style w:type="character" w:customStyle="1" w:styleId="MacroTextChar">
    <w:name w:val="Macro Text Char"/>
    <w:basedOn w:val="DefaultParagraphFont"/>
    <w:link w:val="MacroText"/>
    <w:semiHidden/>
    <w:rsid w:val="00B15EBB"/>
    <w:rPr>
      <w:rFonts w:ascii="Courier New" w:hAnsi="Courier New"/>
      <w:lang w:eastAsia="en-US"/>
    </w:rPr>
  </w:style>
  <w:style w:type="character" w:customStyle="1" w:styleId="MessageHeaderChar">
    <w:name w:val="Message Header Char"/>
    <w:basedOn w:val="DefaultParagraphFont"/>
    <w:link w:val="MessageHeader"/>
    <w:rsid w:val="00B15EBB"/>
    <w:rPr>
      <w:rFonts w:ascii="Arial" w:hAnsi="Arial"/>
      <w:sz w:val="24"/>
      <w:shd w:val="pct20" w:color="auto" w:fill="auto"/>
      <w:lang w:eastAsia="en-US"/>
    </w:rPr>
  </w:style>
  <w:style w:type="character" w:customStyle="1" w:styleId="NoteHeadingChar">
    <w:name w:val="Note Heading Char"/>
    <w:basedOn w:val="DefaultParagraphFont"/>
    <w:link w:val="NoteHeading"/>
    <w:rsid w:val="00B15EBB"/>
    <w:rPr>
      <w:sz w:val="24"/>
      <w:lang w:eastAsia="en-US"/>
    </w:rPr>
  </w:style>
  <w:style w:type="character" w:customStyle="1" w:styleId="PlainTextChar">
    <w:name w:val="Plain Text Char"/>
    <w:basedOn w:val="DefaultParagraphFont"/>
    <w:link w:val="PlainText"/>
    <w:rsid w:val="00B15EBB"/>
    <w:rPr>
      <w:rFonts w:ascii="Courier New" w:hAnsi="Courier New"/>
      <w:lang w:eastAsia="en-US"/>
    </w:rPr>
  </w:style>
  <w:style w:type="character" w:customStyle="1" w:styleId="SalutationChar">
    <w:name w:val="Salutation Char"/>
    <w:basedOn w:val="DefaultParagraphFont"/>
    <w:link w:val="Salutation"/>
    <w:rsid w:val="00B15EBB"/>
    <w:rPr>
      <w:sz w:val="24"/>
      <w:lang w:eastAsia="en-US"/>
    </w:rPr>
  </w:style>
  <w:style w:type="character" w:customStyle="1" w:styleId="SignatureChar">
    <w:name w:val="Signature Char"/>
    <w:basedOn w:val="DefaultParagraphFont"/>
    <w:link w:val="Signature"/>
    <w:rsid w:val="00B15EBB"/>
    <w:rPr>
      <w:sz w:val="24"/>
      <w:lang w:eastAsia="en-US"/>
    </w:rPr>
  </w:style>
  <w:style w:type="character" w:customStyle="1" w:styleId="SubtitleChar">
    <w:name w:val="Subtitle Char"/>
    <w:basedOn w:val="DefaultParagraphFont"/>
    <w:link w:val="Subtitle"/>
    <w:rsid w:val="00B15EBB"/>
    <w:rPr>
      <w:rFonts w:ascii="Arial" w:hAnsi="Arial"/>
      <w:sz w:val="24"/>
      <w:lang w:eastAsia="en-US"/>
    </w:rPr>
  </w:style>
  <w:style w:type="character" w:customStyle="1" w:styleId="TitleChar">
    <w:name w:val="Title Char"/>
    <w:basedOn w:val="DefaultParagraphFont"/>
    <w:link w:val="Title"/>
    <w:rsid w:val="00B15EBB"/>
    <w:rPr>
      <w:rFonts w:ascii="Arial" w:hAnsi="Arial"/>
      <w:b/>
      <w:kern w:val="28"/>
      <w:sz w:val="32"/>
      <w:lang w:eastAsia="en-US"/>
    </w:rPr>
  </w:style>
  <w:style w:type="character" w:customStyle="1" w:styleId="BalloonTextChar">
    <w:name w:val="Balloon Text Char"/>
    <w:basedOn w:val="DefaultParagraphFont"/>
    <w:link w:val="BalloonText"/>
    <w:semiHidden/>
    <w:rsid w:val="00B15EBB"/>
    <w:rPr>
      <w:rFonts w:ascii="Tahoma" w:hAnsi="Tahoma" w:cs="Tahoma"/>
      <w:sz w:val="16"/>
      <w:szCs w:val="16"/>
      <w:lang w:eastAsia="en-US"/>
    </w:rPr>
  </w:style>
  <w:style w:type="character" w:customStyle="1" w:styleId="CommentSubjectChar">
    <w:name w:val="Comment Subject Char"/>
    <w:basedOn w:val="CommentTextChar"/>
    <w:link w:val="CommentSubject"/>
    <w:semiHidden/>
    <w:rsid w:val="00B15EBB"/>
    <w:rPr>
      <w:b/>
      <w:bCs/>
      <w:sz w:val="20"/>
      <w:szCs w:val="20"/>
      <w:lang w:eastAsia="en-US"/>
    </w:rPr>
  </w:style>
  <w:style w:type="character" w:customStyle="1" w:styleId="E-mailSignatureChar">
    <w:name w:val="E-mail Signature Char"/>
    <w:basedOn w:val="DefaultParagraphFont"/>
    <w:link w:val="E-mailSignature"/>
    <w:rsid w:val="00B15EBB"/>
    <w:rPr>
      <w:sz w:val="24"/>
      <w:lang w:eastAsia="en-US"/>
    </w:rPr>
  </w:style>
  <w:style w:type="character" w:customStyle="1" w:styleId="HTMLAddressChar">
    <w:name w:val="HTML Address Char"/>
    <w:basedOn w:val="DefaultParagraphFont"/>
    <w:link w:val="HTMLAddress"/>
    <w:rsid w:val="00B15EBB"/>
    <w:rPr>
      <w:i/>
      <w:iCs/>
      <w:sz w:val="24"/>
      <w:lang w:eastAsia="en-US"/>
    </w:rPr>
  </w:style>
  <w:style w:type="character" w:customStyle="1" w:styleId="HTMLPreformattedChar">
    <w:name w:val="HTML Preformatted Char"/>
    <w:basedOn w:val="DefaultParagraphFont"/>
    <w:link w:val="HTMLPreformatted"/>
    <w:rsid w:val="00B15EBB"/>
    <w:rPr>
      <w:rFonts w:ascii="Courier New" w:hAnsi="Courier New" w:cs="Courier New"/>
      <w:lang w:eastAsia="en-US"/>
    </w:rPr>
  </w:style>
  <w:style w:type="character" w:styleId="UnresolvedMention">
    <w:name w:val="Unresolved Mention"/>
    <w:basedOn w:val="DefaultParagraphFont"/>
    <w:uiPriority w:val="99"/>
    <w:semiHidden/>
    <w:unhideWhenUsed/>
    <w:rsid w:val="008A6D56"/>
    <w:rPr>
      <w:color w:val="605E5C"/>
      <w:shd w:val="clear" w:color="auto" w:fill="E1DFDD"/>
    </w:rPr>
  </w:style>
  <w:style w:type="character" w:styleId="Mention">
    <w:name w:val="Mention"/>
    <w:basedOn w:val="DefaultParagraphFont"/>
    <w:uiPriority w:val="99"/>
    <w:unhideWhenUsed/>
    <w:rsid w:val="00F423E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13944">
      <w:bodyDiv w:val="1"/>
      <w:marLeft w:val="0"/>
      <w:marRight w:val="0"/>
      <w:marTop w:val="0"/>
      <w:marBottom w:val="0"/>
      <w:divBdr>
        <w:top w:val="none" w:sz="0" w:space="0" w:color="auto"/>
        <w:left w:val="none" w:sz="0" w:space="0" w:color="auto"/>
        <w:bottom w:val="none" w:sz="0" w:space="0" w:color="auto"/>
        <w:right w:val="none" w:sz="0" w:space="0" w:color="auto"/>
      </w:divBdr>
    </w:div>
    <w:div w:id="267933536">
      <w:bodyDiv w:val="1"/>
      <w:marLeft w:val="0"/>
      <w:marRight w:val="0"/>
      <w:marTop w:val="0"/>
      <w:marBottom w:val="0"/>
      <w:divBdr>
        <w:top w:val="none" w:sz="0" w:space="0" w:color="auto"/>
        <w:left w:val="none" w:sz="0" w:space="0" w:color="auto"/>
        <w:bottom w:val="none" w:sz="0" w:space="0" w:color="auto"/>
        <w:right w:val="none" w:sz="0" w:space="0" w:color="auto"/>
      </w:divBdr>
    </w:div>
    <w:div w:id="533348260">
      <w:bodyDiv w:val="1"/>
      <w:marLeft w:val="0"/>
      <w:marRight w:val="0"/>
      <w:marTop w:val="0"/>
      <w:marBottom w:val="0"/>
      <w:divBdr>
        <w:top w:val="none" w:sz="0" w:space="0" w:color="auto"/>
        <w:left w:val="none" w:sz="0" w:space="0" w:color="auto"/>
        <w:bottom w:val="none" w:sz="0" w:space="0" w:color="auto"/>
        <w:right w:val="none" w:sz="0" w:space="0" w:color="auto"/>
      </w:divBdr>
    </w:div>
    <w:div w:id="845831229">
      <w:bodyDiv w:val="1"/>
      <w:marLeft w:val="0"/>
      <w:marRight w:val="0"/>
      <w:marTop w:val="0"/>
      <w:marBottom w:val="0"/>
      <w:divBdr>
        <w:top w:val="none" w:sz="0" w:space="0" w:color="auto"/>
        <w:left w:val="none" w:sz="0" w:space="0" w:color="auto"/>
        <w:bottom w:val="none" w:sz="0" w:space="0" w:color="auto"/>
        <w:right w:val="none" w:sz="0" w:space="0" w:color="auto"/>
      </w:divBdr>
    </w:div>
    <w:div w:id="981421980">
      <w:bodyDiv w:val="1"/>
      <w:marLeft w:val="0"/>
      <w:marRight w:val="0"/>
      <w:marTop w:val="0"/>
      <w:marBottom w:val="0"/>
      <w:divBdr>
        <w:top w:val="none" w:sz="0" w:space="0" w:color="auto"/>
        <w:left w:val="none" w:sz="0" w:space="0" w:color="auto"/>
        <w:bottom w:val="none" w:sz="0" w:space="0" w:color="auto"/>
        <w:right w:val="none" w:sz="0" w:space="0" w:color="auto"/>
      </w:divBdr>
    </w:div>
    <w:div w:id="993534758">
      <w:bodyDiv w:val="1"/>
      <w:marLeft w:val="0"/>
      <w:marRight w:val="0"/>
      <w:marTop w:val="0"/>
      <w:marBottom w:val="0"/>
      <w:divBdr>
        <w:top w:val="none" w:sz="0" w:space="0" w:color="auto"/>
        <w:left w:val="none" w:sz="0" w:space="0" w:color="auto"/>
        <w:bottom w:val="none" w:sz="0" w:space="0" w:color="auto"/>
        <w:right w:val="none" w:sz="0" w:space="0" w:color="auto"/>
      </w:divBdr>
    </w:div>
    <w:div w:id="1101074074">
      <w:bodyDiv w:val="1"/>
      <w:marLeft w:val="0"/>
      <w:marRight w:val="0"/>
      <w:marTop w:val="0"/>
      <w:marBottom w:val="0"/>
      <w:divBdr>
        <w:top w:val="none" w:sz="0" w:space="0" w:color="auto"/>
        <w:left w:val="none" w:sz="0" w:space="0" w:color="auto"/>
        <w:bottom w:val="none" w:sz="0" w:space="0" w:color="auto"/>
        <w:right w:val="none" w:sz="0" w:space="0" w:color="auto"/>
      </w:divBdr>
    </w:div>
    <w:div w:id="1384480409">
      <w:bodyDiv w:val="1"/>
      <w:marLeft w:val="0"/>
      <w:marRight w:val="0"/>
      <w:marTop w:val="0"/>
      <w:marBottom w:val="0"/>
      <w:divBdr>
        <w:top w:val="none" w:sz="0" w:space="0" w:color="auto"/>
        <w:left w:val="none" w:sz="0" w:space="0" w:color="auto"/>
        <w:bottom w:val="none" w:sz="0" w:space="0" w:color="auto"/>
        <w:right w:val="none" w:sz="0" w:space="0" w:color="auto"/>
      </w:divBdr>
    </w:div>
    <w:div w:id="1412267109">
      <w:bodyDiv w:val="1"/>
      <w:marLeft w:val="0"/>
      <w:marRight w:val="0"/>
      <w:marTop w:val="0"/>
      <w:marBottom w:val="0"/>
      <w:divBdr>
        <w:top w:val="none" w:sz="0" w:space="0" w:color="auto"/>
        <w:left w:val="none" w:sz="0" w:space="0" w:color="auto"/>
        <w:bottom w:val="none" w:sz="0" w:space="0" w:color="auto"/>
        <w:right w:val="none" w:sz="0" w:space="0" w:color="auto"/>
      </w:divBdr>
    </w:div>
    <w:div w:id="1468157286">
      <w:bodyDiv w:val="1"/>
      <w:marLeft w:val="0"/>
      <w:marRight w:val="0"/>
      <w:marTop w:val="0"/>
      <w:marBottom w:val="0"/>
      <w:divBdr>
        <w:top w:val="none" w:sz="0" w:space="0" w:color="auto"/>
        <w:left w:val="none" w:sz="0" w:space="0" w:color="auto"/>
        <w:bottom w:val="none" w:sz="0" w:space="0" w:color="auto"/>
        <w:right w:val="none" w:sz="0" w:space="0" w:color="auto"/>
      </w:divBdr>
    </w:div>
    <w:div w:id="1493911806">
      <w:bodyDiv w:val="1"/>
      <w:marLeft w:val="0"/>
      <w:marRight w:val="0"/>
      <w:marTop w:val="0"/>
      <w:marBottom w:val="0"/>
      <w:divBdr>
        <w:top w:val="none" w:sz="0" w:space="0" w:color="auto"/>
        <w:left w:val="none" w:sz="0" w:space="0" w:color="auto"/>
        <w:bottom w:val="none" w:sz="0" w:space="0" w:color="auto"/>
        <w:right w:val="none" w:sz="0" w:space="0" w:color="auto"/>
      </w:divBdr>
    </w:div>
    <w:div w:id="1515025912">
      <w:bodyDiv w:val="1"/>
      <w:marLeft w:val="0"/>
      <w:marRight w:val="0"/>
      <w:marTop w:val="0"/>
      <w:marBottom w:val="0"/>
      <w:divBdr>
        <w:top w:val="none" w:sz="0" w:space="0" w:color="auto"/>
        <w:left w:val="none" w:sz="0" w:space="0" w:color="auto"/>
        <w:bottom w:val="none" w:sz="0" w:space="0" w:color="auto"/>
        <w:right w:val="none" w:sz="0" w:space="0" w:color="auto"/>
      </w:divBdr>
    </w:div>
    <w:div w:id="1534001697">
      <w:bodyDiv w:val="1"/>
      <w:marLeft w:val="0"/>
      <w:marRight w:val="0"/>
      <w:marTop w:val="0"/>
      <w:marBottom w:val="0"/>
      <w:divBdr>
        <w:top w:val="none" w:sz="0" w:space="0" w:color="auto"/>
        <w:left w:val="none" w:sz="0" w:space="0" w:color="auto"/>
        <w:bottom w:val="none" w:sz="0" w:space="0" w:color="auto"/>
        <w:right w:val="none" w:sz="0" w:space="0" w:color="auto"/>
      </w:divBdr>
    </w:div>
    <w:div w:id="1569460034">
      <w:bodyDiv w:val="1"/>
      <w:marLeft w:val="0"/>
      <w:marRight w:val="0"/>
      <w:marTop w:val="0"/>
      <w:marBottom w:val="0"/>
      <w:divBdr>
        <w:top w:val="none" w:sz="0" w:space="0" w:color="auto"/>
        <w:left w:val="none" w:sz="0" w:space="0" w:color="auto"/>
        <w:bottom w:val="none" w:sz="0" w:space="0" w:color="auto"/>
        <w:right w:val="none" w:sz="0" w:space="0" w:color="auto"/>
      </w:divBdr>
    </w:div>
    <w:div w:id="1620331632">
      <w:bodyDiv w:val="1"/>
      <w:marLeft w:val="0"/>
      <w:marRight w:val="0"/>
      <w:marTop w:val="0"/>
      <w:marBottom w:val="0"/>
      <w:divBdr>
        <w:top w:val="none" w:sz="0" w:space="0" w:color="auto"/>
        <w:left w:val="none" w:sz="0" w:space="0" w:color="auto"/>
        <w:bottom w:val="none" w:sz="0" w:space="0" w:color="auto"/>
        <w:right w:val="none" w:sz="0" w:space="0" w:color="auto"/>
      </w:divBdr>
    </w:div>
    <w:div w:id="1778285100">
      <w:bodyDiv w:val="1"/>
      <w:marLeft w:val="0"/>
      <w:marRight w:val="0"/>
      <w:marTop w:val="0"/>
      <w:marBottom w:val="0"/>
      <w:divBdr>
        <w:top w:val="none" w:sz="0" w:space="0" w:color="auto"/>
        <w:left w:val="none" w:sz="0" w:space="0" w:color="auto"/>
        <w:bottom w:val="none" w:sz="0" w:space="0" w:color="auto"/>
        <w:right w:val="none" w:sz="0" w:space="0" w:color="auto"/>
      </w:divBdr>
      <w:divsChild>
        <w:div w:id="1977755016">
          <w:marLeft w:val="0"/>
          <w:marRight w:val="0"/>
          <w:marTop w:val="0"/>
          <w:marBottom w:val="0"/>
          <w:divBdr>
            <w:top w:val="none" w:sz="0" w:space="0" w:color="auto"/>
            <w:left w:val="none" w:sz="0" w:space="0" w:color="auto"/>
            <w:bottom w:val="none" w:sz="0" w:space="0" w:color="auto"/>
            <w:right w:val="none" w:sz="0" w:space="0" w:color="auto"/>
          </w:divBdr>
          <w:divsChild>
            <w:div w:id="43413403">
              <w:marLeft w:val="0"/>
              <w:marRight w:val="0"/>
              <w:marTop w:val="0"/>
              <w:marBottom w:val="0"/>
              <w:divBdr>
                <w:top w:val="none" w:sz="0" w:space="0" w:color="auto"/>
                <w:left w:val="none" w:sz="0" w:space="0" w:color="auto"/>
                <w:bottom w:val="none" w:sz="0" w:space="0" w:color="auto"/>
                <w:right w:val="none" w:sz="0" w:space="0" w:color="auto"/>
              </w:divBdr>
            </w:div>
            <w:div w:id="704790428">
              <w:marLeft w:val="0"/>
              <w:marRight w:val="0"/>
              <w:marTop w:val="0"/>
              <w:marBottom w:val="0"/>
              <w:divBdr>
                <w:top w:val="none" w:sz="0" w:space="0" w:color="auto"/>
                <w:left w:val="none" w:sz="0" w:space="0" w:color="auto"/>
                <w:bottom w:val="none" w:sz="0" w:space="0" w:color="auto"/>
                <w:right w:val="none" w:sz="0" w:space="0" w:color="auto"/>
              </w:divBdr>
            </w:div>
            <w:div w:id="809517163">
              <w:marLeft w:val="0"/>
              <w:marRight w:val="0"/>
              <w:marTop w:val="0"/>
              <w:marBottom w:val="0"/>
              <w:divBdr>
                <w:top w:val="none" w:sz="0" w:space="0" w:color="auto"/>
                <w:left w:val="none" w:sz="0" w:space="0" w:color="auto"/>
                <w:bottom w:val="none" w:sz="0" w:space="0" w:color="auto"/>
                <w:right w:val="none" w:sz="0" w:space="0" w:color="auto"/>
              </w:divBdr>
            </w:div>
            <w:div w:id="1229268474">
              <w:marLeft w:val="0"/>
              <w:marRight w:val="0"/>
              <w:marTop w:val="0"/>
              <w:marBottom w:val="0"/>
              <w:divBdr>
                <w:top w:val="none" w:sz="0" w:space="0" w:color="auto"/>
                <w:left w:val="none" w:sz="0" w:space="0" w:color="auto"/>
                <w:bottom w:val="none" w:sz="0" w:space="0" w:color="auto"/>
                <w:right w:val="none" w:sz="0" w:space="0" w:color="auto"/>
              </w:divBdr>
            </w:div>
            <w:div w:id="1573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8371">
      <w:bodyDiv w:val="1"/>
      <w:marLeft w:val="0"/>
      <w:marRight w:val="0"/>
      <w:marTop w:val="0"/>
      <w:marBottom w:val="0"/>
      <w:divBdr>
        <w:top w:val="none" w:sz="0" w:space="0" w:color="auto"/>
        <w:left w:val="none" w:sz="0" w:space="0" w:color="auto"/>
        <w:bottom w:val="none" w:sz="0" w:space="0" w:color="auto"/>
        <w:right w:val="none" w:sz="0" w:space="0" w:color="auto"/>
      </w:divBdr>
    </w:div>
    <w:div w:id="2030567735">
      <w:bodyDiv w:val="1"/>
      <w:marLeft w:val="0"/>
      <w:marRight w:val="0"/>
      <w:marTop w:val="0"/>
      <w:marBottom w:val="0"/>
      <w:divBdr>
        <w:top w:val="none" w:sz="0" w:space="0" w:color="auto"/>
        <w:left w:val="none" w:sz="0" w:space="0" w:color="auto"/>
        <w:bottom w:val="none" w:sz="0" w:space="0" w:color="auto"/>
        <w:right w:val="none" w:sz="0" w:space="0" w:color="auto"/>
      </w:divBdr>
    </w:div>
    <w:div w:id="2141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5.xml"/><Relationship Id="rId42" Type="http://schemas.openxmlformats.org/officeDocument/2006/relationships/header" Target="header21.xml"/><Relationship Id="rId47" Type="http://schemas.openxmlformats.org/officeDocument/2006/relationships/header" Target="header26.xml"/><Relationship Id="rId63" Type="http://schemas.openxmlformats.org/officeDocument/2006/relationships/image" Target="media/image2.wmf"/><Relationship Id="rId68" Type="http://schemas.openxmlformats.org/officeDocument/2006/relationships/header" Target="header43.xml"/><Relationship Id="rId16" Type="http://schemas.openxmlformats.org/officeDocument/2006/relationships/header" Target="header3.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yperlink" Target="http://www.dcode.org.uk/" TargetMode="External"/><Relationship Id="rId37" Type="http://schemas.openxmlformats.org/officeDocument/2006/relationships/header" Target="header16.xml"/><Relationship Id="rId40" Type="http://schemas.openxmlformats.org/officeDocument/2006/relationships/header" Target="header19.xml"/><Relationship Id="rId45" Type="http://schemas.openxmlformats.org/officeDocument/2006/relationships/header" Target="header24.xml"/><Relationship Id="rId53" Type="http://schemas.openxmlformats.org/officeDocument/2006/relationships/image" Target="media/image1.wmf"/><Relationship Id="rId58" Type="http://schemas.openxmlformats.org/officeDocument/2006/relationships/header" Target="header35.xml"/><Relationship Id="rId66" Type="http://schemas.openxmlformats.org/officeDocument/2006/relationships/header" Target="header41.xml"/><Relationship Id="rId74" Type="http://schemas.openxmlformats.org/officeDocument/2006/relationships/header" Target="header49.xml"/><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eader" Target="header38.xml"/><Relationship Id="rId19" Type="http://schemas.openxmlformats.org/officeDocument/2006/relationships/header" Target="header5.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yperlink" Target="http://www.dcode.org.uk/" TargetMode="External"/><Relationship Id="rId35" Type="http://schemas.openxmlformats.org/officeDocument/2006/relationships/header" Target="header14.xml"/><Relationship Id="rId43" Type="http://schemas.openxmlformats.org/officeDocument/2006/relationships/header" Target="header22.xml"/><Relationship Id="rId48" Type="http://schemas.openxmlformats.org/officeDocument/2006/relationships/header" Target="header27.xml"/><Relationship Id="rId56" Type="http://schemas.openxmlformats.org/officeDocument/2006/relationships/header" Target="header33.xml"/><Relationship Id="rId64" Type="http://schemas.openxmlformats.org/officeDocument/2006/relationships/oleObject" Target="embeddings/oleObject1.bin"/><Relationship Id="rId69" Type="http://schemas.openxmlformats.org/officeDocument/2006/relationships/header" Target="header44.xml"/><Relationship Id="rId77"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footer" Target="footer7.xml"/><Relationship Id="rId72" Type="http://schemas.openxmlformats.org/officeDocument/2006/relationships/header" Target="header4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yperlink" Target="http://www.energynetworks.org/" TargetMode="External"/><Relationship Id="rId38" Type="http://schemas.openxmlformats.org/officeDocument/2006/relationships/header" Target="header17.xml"/><Relationship Id="rId46" Type="http://schemas.openxmlformats.org/officeDocument/2006/relationships/header" Target="header25.xml"/><Relationship Id="rId59" Type="http://schemas.openxmlformats.org/officeDocument/2006/relationships/header" Target="header36.xml"/><Relationship Id="rId67" Type="http://schemas.openxmlformats.org/officeDocument/2006/relationships/header" Target="header42.xml"/><Relationship Id="rId20" Type="http://schemas.openxmlformats.org/officeDocument/2006/relationships/footer" Target="footer4.xml"/><Relationship Id="rId41" Type="http://schemas.openxmlformats.org/officeDocument/2006/relationships/header" Target="header20.xml"/><Relationship Id="rId54" Type="http://schemas.openxmlformats.org/officeDocument/2006/relationships/header" Target="header31.xml"/><Relationship Id="rId62" Type="http://schemas.openxmlformats.org/officeDocument/2006/relationships/header" Target="header39.xml"/><Relationship Id="rId70" Type="http://schemas.openxmlformats.org/officeDocument/2006/relationships/header" Target="header45.xml"/><Relationship Id="rId75" Type="http://schemas.openxmlformats.org/officeDocument/2006/relationships/header" Target="header50.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header" Target="header28.xml"/><Relationship Id="rId57" Type="http://schemas.openxmlformats.org/officeDocument/2006/relationships/header" Target="header34.xml"/><Relationship Id="rId10" Type="http://schemas.openxmlformats.org/officeDocument/2006/relationships/footnotes" Target="footnotes.xml"/><Relationship Id="rId31" Type="http://schemas.openxmlformats.org/officeDocument/2006/relationships/hyperlink" Target="http://www.energynetworks.org/" TargetMode="External"/><Relationship Id="rId44" Type="http://schemas.openxmlformats.org/officeDocument/2006/relationships/header" Target="header23.xml"/><Relationship Id="rId52" Type="http://schemas.openxmlformats.org/officeDocument/2006/relationships/header" Target="header30.xml"/><Relationship Id="rId60" Type="http://schemas.openxmlformats.org/officeDocument/2006/relationships/header" Target="header37.xml"/><Relationship Id="rId65" Type="http://schemas.openxmlformats.org/officeDocument/2006/relationships/header" Target="header40.xml"/><Relationship Id="rId73" Type="http://schemas.openxmlformats.org/officeDocument/2006/relationships/header" Target="header48.xm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eader" Target="header18.xml"/><Relationship Id="rId34" Type="http://schemas.openxmlformats.org/officeDocument/2006/relationships/header" Target="header13.xml"/><Relationship Id="rId50" Type="http://schemas.openxmlformats.org/officeDocument/2006/relationships/header" Target="header29.xml"/><Relationship Id="rId55" Type="http://schemas.openxmlformats.org/officeDocument/2006/relationships/header" Target="header32.xml"/><Relationship Id="rId76" Type="http://schemas.openxmlformats.org/officeDocument/2006/relationships/header" Target="header51.xml"/><Relationship Id="rId7" Type="http://schemas.openxmlformats.org/officeDocument/2006/relationships/styles" Target="styles.xml"/><Relationship Id="rId71" Type="http://schemas.openxmlformats.org/officeDocument/2006/relationships/header" Target="header46.xml"/><Relationship Id="rId2" Type="http://schemas.openxmlformats.org/officeDocument/2006/relationships/customXml" Target="../customXml/item2.xml"/><Relationship Id="rId29"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Cod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EBF138B4-CF00-4FB7-964F-31DAC56FCEF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D8567D1-7278-44B5-BBF6-AD08EF617077}">
  <ds:schemaRefs>
    <ds:schemaRef ds:uri="http://schemas.microsoft.com/sharepoint/v3/contenttype/forms"/>
  </ds:schemaRefs>
</ds:datastoreItem>
</file>

<file path=customXml/itemProps3.xml><?xml version="1.0" encoding="utf-8"?>
<ds:datastoreItem xmlns:ds="http://schemas.openxmlformats.org/officeDocument/2006/customXml" ds:itemID="{78FFD1E9-50C3-4DA6-82F2-C1484AAE914A}">
  <ds:schemaRefs>
    <ds:schemaRef ds:uri="http://schemas.openxmlformats.org/officeDocument/2006/bibliography"/>
  </ds:schemaRefs>
</ds:datastoreItem>
</file>

<file path=customXml/itemProps4.xml><?xml version="1.0" encoding="utf-8"?>
<ds:datastoreItem xmlns:ds="http://schemas.openxmlformats.org/officeDocument/2006/customXml" ds:itemID="{782F7B19-5E85-4DB9-8A18-10137D12B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060B3E5-6484-42EE-A367-EE3AAEF692C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DCode_Template</Template>
  <TotalTime>1114</TotalTime>
  <Pages>213</Pages>
  <Words>92677</Words>
  <Characters>528261</Characters>
  <Application>Microsoft Office Word</Application>
  <DocSecurity>0</DocSecurity>
  <Lines>4402</Lines>
  <Paragraphs>1239</Paragraphs>
  <ScaleCrop>false</ScaleCrop>
  <HeadingPairs>
    <vt:vector size="2" baseType="variant">
      <vt:variant>
        <vt:lpstr>Title</vt:lpstr>
      </vt:variant>
      <vt:variant>
        <vt:i4>1</vt:i4>
      </vt:variant>
    </vt:vector>
  </HeadingPairs>
  <TitlesOfParts>
    <vt:vector size="1" baseType="lpstr">
      <vt:lpstr>THE DISTRIBUTION CODE</vt:lpstr>
    </vt:vector>
  </TitlesOfParts>
  <Company>Electricity North West Ltd</Company>
  <LinksUpToDate>false</LinksUpToDate>
  <CharactersWithSpaces>619699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DISTRIBUTION CODE</dc:title>
  <dc:subject/>
  <dc:creator>Mike Kay</dc:creator>
  <cp:keywords/>
  <dc:description/>
  <cp:lastModifiedBy>Carly Malcolm</cp:lastModifiedBy>
  <cp:revision>89</cp:revision>
  <cp:lastPrinted>2024-02-22T16:24:00Z</cp:lastPrinted>
  <dcterms:created xsi:type="dcterms:W3CDTF">2024-04-26T12:16:00Z</dcterms:created>
  <dcterms:modified xsi:type="dcterms:W3CDTF">2024-05-21T01:47:00Z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0x010100FCB0F6552D2533449E6986FAC6B0DD0F</vt:lpwstr>
  </property>
  <property fmtid="{D5CDD505-2E9C-101B-9397-08002B2CF9AE}" pid="3" name="_Status">
    <vt:lpwstr>Draft</vt:lpwstr>
  </property>
  <property fmtid="{D5CDD505-2E9C-101B-9397-08002B2CF9AE}" pid="4" name="Applicable Start Date">
    <vt:lpwstr>2008-05-30T15:53:06Z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2008-05-30T15:53:06Z</vt:lpwstr>
  </property>
  <property fmtid="{D5CDD505-2E9C-101B-9397-08002B2CF9AE}" pid="8" name="Meeting Date">
    <vt:lpwstr>2008-05-30T15:53:06Z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Mike Kay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_NewReviewCycle">
    <vt:lpwstr/>
  </property>
  <property fmtid="{D5CDD505-2E9C-101B-9397-08002B2CF9AE}" pid="21" name="MediaServiceImageTags">
    <vt:lpwstr/>
  </property>
  <property fmtid="{D5CDD505-2E9C-101B-9397-08002B2CF9AE}" pid="22" name="MSIP_Label_7b67b050-2e12-4c1b-9cc6-12fcbcc0bbf7_ActionId">
    <vt:lpwstr>bc515745-4fba-4d2d-86c3-3ff68b7c4a34</vt:lpwstr>
  </property>
  <property fmtid="{D5CDD505-2E9C-101B-9397-08002B2CF9AE}" pid="23" name="MSIP_Label_7b67b050-2e12-4c1b-9cc6-12fcbcc0bbf7_Name">
    <vt:lpwstr>Official. \ External Permitted</vt:lpwstr>
  </property>
  <property fmtid="{D5CDD505-2E9C-101B-9397-08002B2CF9AE}" pid="24" name="MSIP_Label_7b67b050-2e12-4c1b-9cc6-12fcbcc0bbf7_SetDate">
    <vt:lpwstr>2024-04-26T12:21:24Z</vt:lpwstr>
  </property>
  <property fmtid="{D5CDD505-2E9C-101B-9397-08002B2CF9AE}" pid="25" name="MSIP_Label_7b67b050-2e12-4c1b-9cc6-12fcbcc0bbf7_SiteId">
    <vt:lpwstr>185562ad-39bc-4840-8e40-be6216340c52</vt:lpwstr>
  </property>
  <property fmtid="{D5CDD505-2E9C-101B-9397-08002B2CF9AE}" pid="26" name="MSIP_Label_7b67b050-2e12-4c1b-9cc6-12fcbcc0bbf7_Enabled">
    <vt:lpwstr>True</vt:lpwstr>
  </property>
  <property fmtid="{D5CDD505-2E9C-101B-9397-08002B2CF9AE}" pid="27" name="MSIP_Label_7b67b050-2e12-4c1b-9cc6-12fcbcc0bbf7_Removed">
    <vt:lpwstr>False</vt:lpwstr>
  </property>
  <property fmtid="{D5CDD505-2E9C-101B-9397-08002B2CF9AE}" pid="28" name="MSIP_Label_7b67b050-2e12-4c1b-9cc6-12fcbcc0bbf7_Parent">
    <vt:lpwstr>8dbff476-1836-4f70-ae84-d1ff97414a3a</vt:lpwstr>
  </property>
  <property fmtid="{D5CDD505-2E9C-101B-9397-08002B2CF9AE}" pid="29" name="MSIP_Label_7b67b050-2e12-4c1b-9cc6-12fcbcc0bbf7_Extended_MSFT_Method">
    <vt:lpwstr>Standard</vt:lpwstr>
  </property>
  <property fmtid="{D5CDD505-2E9C-101B-9397-08002B2CF9AE}" pid="30" name="MSIP_Label_8dbff476-1836-4f70-ae84-d1ff97414a3a_Enabled">
    <vt:lpwstr>True</vt:lpwstr>
  </property>
  <property fmtid="{D5CDD505-2E9C-101B-9397-08002B2CF9AE}" pid="31" name="MSIP_Label_8dbff476-1836-4f70-ae84-d1ff97414a3a_SiteId">
    <vt:lpwstr>185562ad-39bc-4840-8e40-be6216340c52</vt:lpwstr>
  </property>
  <property fmtid="{D5CDD505-2E9C-101B-9397-08002B2CF9AE}" pid="32" name="MSIP_Label_8dbff476-1836-4f70-ae84-d1ff97414a3a_SetDate">
    <vt:lpwstr>2024-04-26T12:21:24Z</vt:lpwstr>
  </property>
  <property fmtid="{D5CDD505-2E9C-101B-9397-08002B2CF9AE}" pid="33" name="MSIP_Label_8dbff476-1836-4f70-ae84-d1ff97414a3a_Name">
    <vt:lpwstr>Official.</vt:lpwstr>
  </property>
  <property fmtid="{D5CDD505-2E9C-101B-9397-08002B2CF9AE}" pid="34" name="MSIP_Label_8dbff476-1836-4f70-ae84-d1ff97414a3a_ActionId">
    <vt:lpwstr>b6842ae1-a22f-43ef-bab0-ce6168bc6b60</vt:lpwstr>
  </property>
  <property fmtid="{D5CDD505-2E9C-101B-9397-08002B2CF9AE}" pid="35" name="MSIP_Label_8dbff476-1836-4f70-ae84-d1ff97414a3a_Extended_MSFT_Method">
    <vt:lpwstr>Standard</vt:lpwstr>
  </property>
  <property fmtid="{D5CDD505-2E9C-101B-9397-08002B2CF9AE}" pid="36" name="Sensitivity">
    <vt:lpwstr>Official. \ External Permitted Official.</vt:lpwstr>
  </property>
  <property fmtid="{D5CDD505-2E9C-101B-9397-08002B2CF9AE}" pid="37" name="docIndexRef">
    <vt:lpwstr>f57f8e8a-621a-46fd-9f21-64097a672219</vt:lpwstr>
  </property>
  <property fmtid="{D5CDD505-2E9C-101B-9397-08002B2CF9AE}" pid="38" name="bjSaver">
    <vt:lpwstr>ZR0LHGKvGxyYip6X0S36efa5++LMO9fl</vt:lpwstr>
  </property>
  <property fmtid="{D5CDD505-2E9C-101B-9397-08002B2CF9AE}" pid="39" name="bjDocumentSecurityLabel">
    <vt:lpwstr>This item has no classification</vt:lpwstr>
  </property>
  <property fmtid="{D5CDD505-2E9C-101B-9397-08002B2CF9AE}" pid="40" name="bjClsUserRVM">
    <vt:lpwstr>[]</vt:lpwstr>
  </property>
</Properties>
</file>