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066761E6"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ins w:id="0" w:author="Mark Hogan" w:date="2022-03-17T11:45:00Z">
        <w:r w:rsidR="007825DE">
          <w:rPr>
            <w:rFonts w:ascii="Verdana" w:hAnsi="Verdana"/>
            <w:b/>
            <w:sz w:val="28"/>
            <w:szCs w:val="28"/>
          </w:rPr>
          <w:t>7</w:t>
        </w:r>
      </w:ins>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7825DE">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7825DE">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7825DE">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7825DE">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7825DE">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7825DE">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7825DE">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7825DE">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7825DE">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footerReference w:type="default" r:id="rId13"/>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4" w:name="_Toc506478042"/>
      <w:r>
        <w:lastRenderedPageBreak/>
        <w:t xml:space="preserve">Summary - </w:t>
      </w:r>
      <w:r w:rsidR="00AE032B" w:rsidRPr="00FF448F">
        <w:t>I</w:t>
      </w:r>
      <w:r w:rsidR="00DF3B5A" w:rsidRPr="00FF448F">
        <w:t>n</w:t>
      </w:r>
      <w:r w:rsidR="001D48ED" w:rsidRPr="00FF448F">
        <w:t xml:space="preserve">formation </w:t>
      </w:r>
      <w:r>
        <w:t>Required</w:t>
      </w:r>
      <w:bookmarkEnd w:id="4"/>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5" w:name="_Toc506478043"/>
      <w:r>
        <w:t xml:space="preserve">Table by </w:t>
      </w:r>
      <w:r w:rsidRPr="00FB5EAD">
        <w:t>table</w:t>
      </w:r>
      <w:r>
        <w:t xml:space="preserve"> commentary</w:t>
      </w:r>
      <w:bookmarkEnd w:id="5"/>
      <w:r w:rsidR="00C43749">
        <w:t xml:space="preserve"> </w:t>
      </w:r>
    </w:p>
    <w:p w14:paraId="0E6837A2" w14:textId="7068D9BB" w:rsidR="002B79A3" w:rsidRDefault="003B0984" w:rsidP="003B0984">
      <w:pPr>
        <w:pStyle w:val="Heading1"/>
      </w:pPr>
      <w:bookmarkStart w:id="6" w:name="_Toc506478044"/>
      <w:r>
        <w:t>C</w:t>
      </w:r>
      <w:r w:rsidR="006D0892">
        <w:t>C</w:t>
      </w:r>
      <w:r>
        <w:t>1 - Summary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7" w:name="_Toc506478045"/>
      <w:r>
        <w:t>C</w:t>
      </w:r>
      <w:r w:rsidR="006D0892">
        <w:t>C</w:t>
      </w:r>
      <w:r>
        <w:t>2 - 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8" w:name="_Toc506478046"/>
      <w:r>
        <w:lastRenderedPageBreak/>
        <w:t>C</w:t>
      </w:r>
      <w:r w:rsidR="006D0892">
        <w:t>C</w:t>
      </w:r>
      <w:r>
        <w:t>3 - Unmetered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078645E"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 xml:space="preserve"> Please confirm if unmetered disconnections that have been requested separately are included or excluded from this table.</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9" w:name="_Toc506478047"/>
      <w:r>
        <w:t>C</w:t>
      </w:r>
      <w:r w:rsidR="006D0892">
        <w:t>C</w:t>
      </w:r>
      <w:r>
        <w:t>4 - Completed Summary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6CE22BF2" w:rsidR="00253563" w:rsidRPr="00E373BD" w:rsidRDefault="00253563" w:rsidP="00AD3DF0">
            <w:pPr>
              <w:keepNext/>
              <w:rPr>
                <w:rFonts w:ascii="Verdana" w:hAnsi="Verdana"/>
                <w:sz w:val="20"/>
                <w:szCs w:val="22"/>
              </w:rPr>
            </w:pPr>
            <w:r>
              <w:rPr>
                <w:rFonts w:ascii="Verdana" w:hAnsi="Verdana"/>
                <w:b/>
                <w:sz w:val="20"/>
                <w:szCs w:val="22"/>
              </w:rPr>
              <w:lastRenderedPageBreak/>
              <w:t>Unmetered disconnections:</w:t>
            </w:r>
            <w:r w:rsidRPr="007F3A3C">
              <w:rPr>
                <w:rFonts w:ascii="Verdana" w:hAnsi="Verdana"/>
                <w:sz w:val="20"/>
                <w:szCs w:val="20"/>
              </w:rPr>
              <w:t xml:space="preserve"> </w:t>
            </w:r>
            <w:r w:rsidR="00AD3DF0" w:rsidRPr="00AD3DF0">
              <w:rPr>
                <w:rFonts w:ascii="Verdana" w:hAnsi="Verdana"/>
                <w:color w:val="1F497D"/>
                <w:sz w:val="20"/>
              </w:rPr>
              <w:t>Please confirm if unmetered disconnections that have been requested separately are included or excluded from this table.</w:t>
            </w:r>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10" w:name="_Toc506478048"/>
      <w:r>
        <w:t>C</w:t>
      </w:r>
      <w:r w:rsidR="006D0892">
        <w:t>C5</w:t>
      </w:r>
      <w:r>
        <w:t xml:space="preserve"> - Annual Quotations Issued</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1" w:name="_Toc506478049"/>
      <w:r>
        <w:t>C</w:t>
      </w:r>
      <w:r w:rsidR="006D0892">
        <w:t>C6</w:t>
      </w:r>
      <w:r>
        <w:t xml:space="preserve"> - Annual Out of Area Connections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2" w:name="_Toc506478050"/>
      <w:r>
        <w:lastRenderedPageBreak/>
        <w:t>C</w:t>
      </w:r>
      <w:r w:rsidR="000215B8">
        <w:t>C7</w:t>
      </w:r>
      <w:r>
        <w:t xml:space="preserve"> </w:t>
      </w:r>
      <w:r w:rsidR="003B0984">
        <w:t>- Direct Related Party Margin (RPM)</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3" w:name="_Toc506478051"/>
      <w:r>
        <w:t xml:space="preserve">CC8 </w:t>
      </w:r>
      <w:r w:rsidR="00B73CE8">
        <w:t>- Time to Connect &amp; Time to Q</w:t>
      </w:r>
      <w:r w:rsidR="001F2AB3" w:rsidRPr="001F2AB3">
        <w:t>uote</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14"/>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144C4A98"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FB07F0">
          <w:rPr>
            <w:rStyle w:val="PageNumber"/>
            <w:rFonts w:ascii="Verdana" w:hAnsi="Verdana"/>
            <w:noProof/>
            <w:sz w:val="18"/>
            <w:szCs w:val="18"/>
          </w:rPr>
          <w:t>3</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Hogan">
    <w15:presenceInfo w15:providerId="AD" w15:userId="S::Mark.Hogan@ofgem.gov.uk::19d39607-53ef-47e8-acfc-9c71fff17d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27C85"/>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25DE"/>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3AB2"/>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E2E05"/>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07F0"/>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2.xml><?xml version="1.0" encoding="utf-8"?>
<ds:datastoreItem xmlns:ds="http://schemas.openxmlformats.org/officeDocument/2006/customXml" ds:itemID="{0275E0C1-3C9A-4F28-B81A-AD864FCFF334}">
  <ds:schemaRefs>
    <ds:schemaRef ds:uri="http://schemas.microsoft.com/office/2006/documentManagement/types"/>
    <ds:schemaRef ds:uri="http://purl.org/dc/elements/1.1/"/>
    <ds:schemaRef ds:uri="http://www.w3.org/XML/1998/namespace"/>
    <ds:schemaRef ds:uri="f35b5cbd-7b0b-4440-92cd-b510cab4ec67"/>
    <ds:schemaRef ds:uri="978a1c12-3ab7-471e-b134-e7ba3975f64f"/>
    <ds:schemaRef ds:uri="http://purl.org/dc/terms/"/>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A80D2C2-8979-4BC7-800E-FA169B5AEEA6}">
  <ds:schemaRefs>
    <ds:schemaRef ds:uri="http://schemas.openxmlformats.org/officeDocument/2006/bibliography"/>
  </ds:schemaRefs>
</ds:datastoreItem>
</file>

<file path=customXml/itemProps4.xml><?xml version="1.0" encoding="utf-8"?>
<ds:datastoreItem xmlns:ds="http://schemas.openxmlformats.org/officeDocument/2006/customXml" ds:itemID="{728E3F0C-3614-4078-93AF-160FACE5DB34}"/>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5BBFA7C6-212D-4615-80A7-C2DE4D8F892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568</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Connections Commentary v6.0</vt:lpstr>
    </vt:vector>
  </TitlesOfParts>
  <Company>OFGEM</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v6.0</dc:title>
  <dc:creator>Hogan</dc:creator>
  <cp:lastModifiedBy>Mark Hogan</cp:lastModifiedBy>
  <cp:revision>4</cp:revision>
  <cp:lastPrinted>2015-02-25T17:35:00Z</cp:lastPrinted>
  <dcterms:created xsi:type="dcterms:W3CDTF">2020-04-28T14:14:00Z</dcterms:created>
  <dcterms:modified xsi:type="dcterms:W3CDTF">2022-03-17T11:45:00Z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Publication Date:">
    <vt:filetime>2015-11-04T10:47:28Z</vt:filetime>
  </property>
  <property fmtid="{D5CDD505-2E9C-101B-9397-08002B2CF9AE}" pid="12" name="Descriptor">
    <vt:lpwstr>Commercial</vt:lpwstr>
  </property>
  <property fmtid="{D5CDD505-2E9C-101B-9397-08002B2CF9AE}" pid="13" name="Classification">
    <vt:lpwstr>Unclassified</vt:lpwstr>
  </property>
  <property fmtid="{D5CDD505-2E9C-101B-9397-08002B2CF9AE}" pid="14" name="BJSCc5a055b0-1bed-4579_x">
    <vt:lpwstr/>
  </property>
  <property fmtid="{D5CDD505-2E9C-101B-9397-08002B2CF9AE}" pid="15" name="BJSCdd9eba61-d6b9-469b_x">
    <vt:lpwstr/>
  </property>
  <property fmtid="{D5CDD505-2E9C-101B-9397-08002B2CF9AE}" pid="16" name="bjDocumentSecurityLabel">
    <vt:lpwstr>This item has no classification</vt:lpwstr>
  </property>
  <property fmtid="{D5CDD505-2E9C-101B-9397-08002B2CF9AE}" pid="17" name="bjClsUserRVM">
    <vt:lpwstr>[]</vt:lpwstr>
  </property>
</Properties>
</file>