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50710DC" w:rsidR="002F2C55" w:rsidRPr="002F2C55" w:rsidRDefault="002F2C55" w:rsidP="002F2C55">
            <w:pPr>
              <w:pStyle w:val="Title"/>
              <w:rPr>
                <w:noProof/>
                <w:sz w:val="22"/>
                <w:szCs w:val="22"/>
              </w:rPr>
            </w:pPr>
            <w:r>
              <w:rPr>
                <w:noProof/>
                <w:sz w:val="22"/>
                <w:szCs w:val="22"/>
              </w:rPr>
              <w:t>Network Innovation Competition 202</w:t>
            </w:r>
            <w:r w:rsidR="006F2EC9">
              <w:rPr>
                <w:noProof/>
                <w:sz w:val="22"/>
                <w:szCs w:val="22"/>
              </w:rPr>
              <w:t>1</w:t>
            </w:r>
            <w:r>
              <w:rPr>
                <w:noProof/>
                <w:sz w:val="22"/>
                <w:szCs w:val="22"/>
              </w:rPr>
              <w:t xml:space="preserve">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0374D188" w:rsidR="002F2C55" w:rsidRPr="006605C4" w:rsidRDefault="00593143" w:rsidP="001F6E93">
            <w:pPr>
              <w:pStyle w:val="Heading1"/>
              <w:rPr>
                <w:rFonts w:eastAsia="Times New Roman"/>
                <w:sz w:val="24"/>
              </w:rPr>
            </w:pPr>
            <w:r>
              <w:rPr>
                <w:rFonts w:eastAsia="Times New Roman"/>
                <w:sz w:val="24"/>
              </w:rPr>
              <w:t>EQUINOX</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4AE1DFC6" w:rsidR="002F2C55" w:rsidRPr="006605C4" w:rsidRDefault="002F2C55" w:rsidP="001F6E93">
            <w:pPr>
              <w:pStyle w:val="Heading1"/>
              <w:rPr>
                <w:rFonts w:eastAsia="Times New Roman"/>
                <w:sz w:val="24"/>
              </w:rPr>
            </w:pPr>
            <w:r w:rsidRPr="006605C4">
              <w:rPr>
                <w:rFonts w:eastAsia="Times New Roman"/>
                <w:sz w:val="24"/>
              </w:rPr>
              <w:t>#</w:t>
            </w:r>
            <w:r w:rsidR="00593143">
              <w:rPr>
                <w:rFonts w:eastAsia="Times New Roman"/>
                <w:sz w:val="24"/>
              </w:rPr>
              <w:t>1</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707E79CE" w:rsidR="002F2C55" w:rsidRPr="006605C4" w:rsidRDefault="00593143"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178A600E" w:rsidR="002F2C55" w:rsidRPr="006605C4" w:rsidRDefault="00593143" w:rsidP="001F6E93">
            <w:pPr>
              <w:pStyle w:val="Heading1"/>
              <w:rPr>
                <w:rFonts w:eastAsia="Times New Roman"/>
                <w:sz w:val="24"/>
              </w:rPr>
            </w:pPr>
            <w:r>
              <w:rPr>
                <w:rFonts w:eastAsia="Times New Roman"/>
                <w:sz w:val="24"/>
              </w:rPr>
              <w:t>24/08/2021</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629516C" w:rsidR="002F2C55" w:rsidRPr="006605C4" w:rsidRDefault="00593143" w:rsidP="001F6E93">
            <w:pPr>
              <w:pStyle w:val="Heading1"/>
              <w:rPr>
                <w:rFonts w:eastAsia="Times New Roman"/>
                <w:sz w:val="24"/>
              </w:rPr>
            </w:pPr>
            <w:r>
              <w:rPr>
                <w:rFonts w:eastAsia="Times New Roman"/>
                <w:sz w:val="24"/>
              </w:rPr>
              <w:t>26/08/2021</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1C48622" w:rsidR="002F2C55" w:rsidRPr="006605C4" w:rsidRDefault="00593143" w:rsidP="001F6E93">
            <w:pPr>
              <w:pStyle w:val="Heading1"/>
              <w:rPr>
                <w:rFonts w:eastAsia="Times New Roman"/>
                <w:sz w:val="24"/>
              </w:rPr>
            </w:pPr>
            <w:r w:rsidRPr="00593143">
              <w:rPr>
                <w:rFonts w:eastAsia="Times New Roman"/>
                <w:sz w:val="24"/>
              </w:rPr>
              <w:t>P7 - Does the supplier dispatch/instruct customers in different ways between Method 1 and Method 2, or is the same method used for both?</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3EBDED0A" w14:textId="79BFA70B" w:rsidR="00F47CB4" w:rsidRDefault="00F47CB4" w:rsidP="002F2C55">
      <w:pPr>
        <w:rPr>
          <w:ins w:id="1" w:author="Alex Jakeman" w:date="2021-08-25T12:10:00Z"/>
        </w:rPr>
      </w:pPr>
      <w:ins w:id="2" w:author="Alex Jakeman" w:date="2021-08-25T11:56:00Z">
        <w:r>
          <w:t>The principle that the supplier dispatches</w:t>
        </w:r>
      </w:ins>
      <w:ins w:id="3" w:author="Alex Jakeman" w:date="2021-08-25T12:01:00Z">
        <w:r w:rsidR="004A5159">
          <w:t>/</w:t>
        </w:r>
      </w:ins>
      <w:ins w:id="4" w:author="Alex Jakeman" w:date="2021-08-25T11:56:00Z">
        <w:r>
          <w:t>instruct</w:t>
        </w:r>
      </w:ins>
      <w:ins w:id="5" w:author="Alex Jakeman" w:date="2021-08-25T11:57:00Z">
        <w:r>
          <w:t>s customers</w:t>
        </w:r>
        <w:r w:rsidR="00E43765">
          <w:t xml:space="preserve"> to provide flexibility</w:t>
        </w:r>
      </w:ins>
      <w:ins w:id="6" w:author="Alex Jakeman" w:date="2021-08-25T12:02:00Z">
        <w:r w:rsidR="004A5159">
          <w:t xml:space="preserve"> based on DNO needs</w:t>
        </w:r>
      </w:ins>
      <w:ins w:id="7" w:author="Alex Jakeman" w:date="2021-08-25T11:57:00Z">
        <w:r w:rsidR="00E43765">
          <w:t xml:space="preserve"> remains consistent across all three methods. </w:t>
        </w:r>
        <w:r w:rsidR="000D39F8">
          <w:t xml:space="preserve">The conceptual design that has been agreed with our Project Partners </w:t>
        </w:r>
      </w:ins>
      <w:ins w:id="8" w:author="Alex Jakeman" w:date="2021-08-25T11:58:00Z">
        <w:r w:rsidR="000D39F8">
          <w:t>highlights that</w:t>
        </w:r>
        <w:r w:rsidR="00223267">
          <w:t xml:space="preserve"> suppliers will</w:t>
        </w:r>
      </w:ins>
      <w:ins w:id="9" w:author="Alex Jakeman" w:date="2021-08-25T12:00:00Z">
        <w:r w:rsidR="00BE4C5B">
          <w:t xml:space="preserve"> integrate with</w:t>
        </w:r>
        <w:r w:rsidR="006C3962">
          <w:t xml:space="preserve"> a customer </w:t>
        </w:r>
      </w:ins>
      <w:ins w:id="10" w:author="Alex Jakeman" w:date="2021-08-25T12:19:00Z">
        <w:r w:rsidR="00D26634">
          <w:t xml:space="preserve">mobile </w:t>
        </w:r>
      </w:ins>
      <w:ins w:id="11" w:author="Alex Jakeman" w:date="2021-08-25T12:00:00Z">
        <w:r w:rsidR="006C3962">
          <w:t xml:space="preserve">application to instruct/dispatch </w:t>
        </w:r>
        <w:r w:rsidR="00D07641">
          <w:t>flexibility</w:t>
        </w:r>
      </w:ins>
      <w:ins w:id="12" w:author="Alex Jakeman" w:date="2021-08-25T12:02:00Z">
        <w:r w:rsidR="004A5159">
          <w:t xml:space="preserve"> across all </w:t>
        </w:r>
      </w:ins>
      <w:ins w:id="13" w:author="Alex Jakeman" w:date="2021-08-25T12:15:00Z">
        <w:r w:rsidR="00354F3B">
          <w:t>m</w:t>
        </w:r>
      </w:ins>
      <w:ins w:id="14" w:author="Alex Jakeman" w:date="2021-08-25T12:02:00Z">
        <w:r w:rsidR="004A5159">
          <w:t xml:space="preserve">ethods. </w:t>
        </w:r>
      </w:ins>
      <w:ins w:id="15" w:author="Alex Jakeman" w:date="2021-08-25T12:04:00Z">
        <w:r w:rsidR="008C02E2">
          <w:t xml:space="preserve">The </w:t>
        </w:r>
      </w:ins>
      <w:ins w:id="16" w:author="Alex Jakeman" w:date="2021-08-25T12:06:00Z">
        <w:r w:rsidR="00B31AED">
          <w:t xml:space="preserve">specific </w:t>
        </w:r>
      </w:ins>
      <w:ins w:id="17" w:author="Alex Jakeman" w:date="2021-08-25T12:07:00Z">
        <w:r w:rsidR="00A71549">
          <w:t>messaging</w:t>
        </w:r>
      </w:ins>
      <w:ins w:id="18" w:author="Alex Jakeman" w:date="2021-08-25T12:18:00Z">
        <w:r w:rsidR="00E070FF">
          <w:t xml:space="preserve"> </w:t>
        </w:r>
      </w:ins>
      <w:ins w:id="19" w:author="Alex Jakeman" w:date="2021-08-25T12:06:00Z">
        <w:r w:rsidR="00B31AED">
          <w:t xml:space="preserve">to customers will vary depending on the Method </w:t>
        </w:r>
        <w:r w:rsidR="00A71549">
          <w:t>that is trialled</w:t>
        </w:r>
      </w:ins>
      <w:ins w:id="20" w:author="Alex Jakeman" w:date="2021-08-25T12:08:00Z">
        <w:r w:rsidR="00C513EF">
          <w:t xml:space="preserve">. </w:t>
        </w:r>
      </w:ins>
      <w:ins w:id="21" w:author="Alex Jakeman" w:date="2021-08-25T12:18:00Z">
        <w:r w:rsidR="00E74AFE">
          <w:t>A customer that is on Method 1 will receive different notifications about flexibility</w:t>
        </w:r>
      </w:ins>
      <w:ins w:id="22" w:author="Alex Jakeman" w:date="2021-08-25T12:19:00Z">
        <w:r w:rsidR="00D26634">
          <w:t xml:space="preserve"> requirements</w:t>
        </w:r>
      </w:ins>
      <w:ins w:id="23" w:author="Alex Jakeman" w:date="2021-08-25T12:18:00Z">
        <w:r w:rsidR="00E74AFE">
          <w:t xml:space="preserve"> </w:t>
        </w:r>
      </w:ins>
      <w:ins w:id="24" w:author="Alex Jakeman" w:date="2021-08-25T12:19:00Z">
        <w:r w:rsidR="00D26634">
          <w:t xml:space="preserve">to customers that are on Method 2. </w:t>
        </w:r>
      </w:ins>
    </w:p>
    <w:p w14:paraId="6AF3AD16" w14:textId="0C38D609" w:rsidR="00984070" w:rsidRDefault="00984070" w:rsidP="002F2C55">
      <w:pPr>
        <w:rPr>
          <w:ins w:id="25" w:author="Alex Jakeman" w:date="2021-08-25T12:12:00Z"/>
        </w:rPr>
      </w:pPr>
      <w:ins w:id="26" w:author="Alex Jakeman" w:date="2021-08-25T12:12:00Z">
        <w:r>
          <w:t xml:space="preserve">The detailed design of the </w:t>
        </w:r>
      </w:ins>
      <w:ins w:id="27" w:author="Alex Jakeman" w:date="2021-08-25T12:15:00Z">
        <w:r w:rsidR="00354F3B">
          <w:t>m</w:t>
        </w:r>
      </w:ins>
      <w:ins w:id="28" w:author="Alex Jakeman" w:date="2021-08-25T12:12:00Z">
        <w:r>
          <w:t xml:space="preserve">ethods forms a key part of the project. </w:t>
        </w:r>
      </w:ins>
      <w:ins w:id="29" w:author="Alex Jakeman" w:date="2021-08-25T12:16:00Z">
        <w:r w:rsidR="00B60738">
          <w:t>Initially, t</w:t>
        </w:r>
      </w:ins>
      <w:ins w:id="30" w:author="Alex Jakeman" w:date="2021-08-25T12:12:00Z">
        <w:r>
          <w:t xml:space="preserve">he </w:t>
        </w:r>
      </w:ins>
      <w:ins w:id="31" w:author="Alex Jakeman" w:date="2021-08-25T12:15:00Z">
        <w:r w:rsidR="00354F3B">
          <w:t>m</w:t>
        </w:r>
      </w:ins>
      <w:ins w:id="32" w:author="Alex Jakeman" w:date="2021-08-25T12:12:00Z">
        <w:r w:rsidR="00A1740B">
          <w:t>ethods will be co-designed with the Project Partners</w:t>
        </w:r>
      </w:ins>
      <w:ins w:id="33" w:author="Alex Jakeman" w:date="2021-08-25T12:16:00Z">
        <w:r w:rsidR="007F27B5">
          <w:t xml:space="preserve"> and initial input from customers.</w:t>
        </w:r>
        <w:r w:rsidR="00B60738">
          <w:t xml:space="preserve"> </w:t>
        </w:r>
        <w:r w:rsidR="007F27B5">
          <w:t>H</w:t>
        </w:r>
        <w:r w:rsidR="00B60738">
          <w:t>owever</w:t>
        </w:r>
        <w:r w:rsidR="007F27B5">
          <w:t>,</w:t>
        </w:r>
        <w:r w:rsidR="00B60738">
          <w:t xml:space="preserve"> t</w:t>
        </w:r>
      </w:ins>
      <w:ins w:id="34" w:author="Alex Jakeman" w:date="2021-08-25T12:12:00Z">
        <w:r w:rsidR="00A1740B">
          <w:t>hroughou</w:t>
        </w:r>
      </w:ins>
      <w:ins w:id="35" w:author="Alex Jakeman" w:date="2021-08-25T12:13:00Z">
        <w:r w:rsidR="00A1740B">
          <w:t xml:space="preserve">t the project we aim to refine the </w:t>
        </w:r>
      </w:ins>
      <w:ins w:id="36" w:author="Alex Jakeman" w:date="2021-08-25T12:16:00Z">
        <w:r w:rsidR="00B60738">
          <w:t>m</w:t>
        </w:r>
      </w:ins>
      <w:ins w:id="37" w:author="Alex Jakeman" w:date="2021-08-25T12:13:00Z">
        <w:r w:rsidR="00A1740B">
          <w:t xml:space="preserve">ethods based on </w:t>
        </w:r>
        <w:r w:rsidR="00651E54">
          <w:t xml:space="preserve">feedback from customers. </w:t>
        </w:r>
      </w:ins>
      <w:ins w:id="38" w:author="Alex Jakeman" w:date="2021-08-25T12:14:00Z">
        <w:r w:rsidR="008D0C3F">
          <w:t xml:space="preserve">We </w:t>
        </w:r>
        <w:r w:rsidR="008D0C3F">
          <w:lastRenderedPageBreak/>
          <w:t>believe that t</w:t>
        </w:r>
        <w:r w:rsidR="008F4529">
          <w:t>his customer centric design approach will increase the likel</w:t>
        </w:r>
        <w:r w:rsidR="008D0C3F">
          <w:t xml:space="preserve">ihood of a successful roll out following project completion. </w:t>
        </w:r>
      </w:ins>
    </w:p>
    <w:p w14:paraId="728F6CE3" w14:textId="4F1598A2" w:rsidR="00182085" w:rsidRDefault="00182085" w:rsidP="002F2C55">
      <w:pPr>
        <w:rPr>
          <w:ins w:id="39" w:author="Alex Jakeman" w:date="2021-08-25T11:58:00Z"/>
        </w:rPr>
      </w:pPr>
    </w:p>
    <w:p w14:paraId="5EC1F1F5" w14:textId="77777777" w:rsidR="00223267" w:rsidRDefault="00223267" w:rsidP="002F2C55">
      <w:pPr>
        <w:rPr>
          <w:ins w:id="40" w:author="Alex Jakeman" w:date="2021-08-25T11:56:00Z"/>
        </w:rPr>
      </w:pPr>
    </w:p>
    <w:p w14:paraId="07A55EEC" w14:textId="55761E1F" w:rsidR="002F2C55" w:rsidRPr="001F6E93" w:rsidDel="00E05484" w:rsidRDefault="000233D2" w:rsidP="002F2C55">
      <w:pPr>
        <w:rPr>
          <w:del w:id="41" w:author="Alex Jakeman" w:date="2021-08-25T12:20:00Z"/>
        </w:rPr>
      </w:pPr>
      <w:del w:id="42" w:author="Alex Jakeman" w:date="2021-08-25T12:20:00Z">
        <w:r w:rsidDel="00E05484">
          <w:delText xml:space="preserve">The </w:delText>
        </w:r>
      </w:del>
      <w:del w:id="43" w:author="Alex Jakeman" w:date="2021-08-25T11:54:00Z">
        <w:r w:rsidDel="00A85A92">
          <w:delText xml:space="preserve">trials </w:delText>
        </w:r>
      </w:del>
      <w:del w:id="44" w:author="Alex Jakeman" w:date="2021-08-25T12:20:00Z">
        <w:r w:rsidDel="00E05484">
          <w:delText>design is of course part of the delivery plan but based on discussions with Octopus Energy and the rest of the consortia we would expect that the supplier will use the same method to communicate the Method to the customer, e.g. App but the tone or messaging will vary depending on the “product” or “method” being tested or used. You can imagine that a seasonal ongoing adjustment to demand will be communicated differently to a within day pricing signal.</w:delText>
        </w:r>
      </w:del>
    </w:p>
    <w:p w14:paraId="7ABADACB" w14:textId="626004E2" w:rsidR="002F2C55" w:rsidRPr="001F6E93" w:rsidRDefault="002F2C55" w:rsidP="001F6E93"/>
    <w:sectPr w:rsidR="002F2C55" w:rsidRPr="001F6E93" w:rsidSect="00265B97">
      <w:headerReference w:type="default" r:id="rId12"/>
      <w:footerReference w:type="even" r:id="rId13"/>
      <w:footerReference w:type="default" r:id="rId1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CA395" w14:textId="77777777" w:rsidR="00611421" w:rsidRDefault="00611421" w:rsidP="001F6E93">
      <w:r>
        <w:separator/>
      </w:r>
    </w:p>
  </w:endnote>
  <w:endnote w:type="continuationSeparator" w:id="0">
    <w:p w14:paraId="20D64761" w14:textId="77777777" w:rsidR="00611421" w:rsidRDefault="00611421"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12088975"/>
      <w:docPartObj>
        <w:docPartGallery w:val="Page Numbers (Bottom of Page)"/>
        <w:docPartUnique/>
      </w:docPartObj>
    </w:sdtPr>
    <w:sdtEndPr>
      <w:rPr>
        <w:rStyle w:val="PageNumber"/>
      </w:rPr>
    </w:sdtEndPr>
    <w:sdtContent>
      <w:p w14:paraId="6CE66CEE" w14:textId="269FF94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0233D2">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DAAE8" w14:textId="77777777" w:rsidR="00611421" w:rsidRDefault="00611421" w:rsidP="001F6E93">
      <w:r>
        <w:separator/>
      </w:r>
    </w:p>
  </w:footnote>
  <w:footnote w:type="continuationSeparator" w:id="0">
    <w:p w14:paraId="36A2A18A" w14:textId="77777777" w:rsidR="00611421" w:rsidRDefault="00611421"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x Jakeman">
    <w15:presenceInfo w15:providerId="None" w15:userId="Alex Jake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2MzIxNzYxNbEwMDJQ0lEKTi0uzszPAykwrAUATlAiEiwAAAA="/>
  </w:docVars>
  <w:rsids>
    <w:rsidRoot w:val="00000C82"/>
    <w:rsid w:val="00000C82"/>
    <w:rsid w:val="000233D2"/>
    <w:rsid w:val="000421BA"/>
    <w:rsid w:val="000449B9"/>
    <w:rsid w:val="00087FA2"/>
    <w:rsid w:val="000D39F8"/>
    <w:rsid w:val="000F4635"/>
    <w:rsid w:val="001176C6"/>
    <w:rsid w:val="001431F3"/>
    <w:rsid w:val="00177460"/>
    <w:rsid w:val="00182085"/>
    <w:rsid w:val="001A68F2"/>
    <w:rsid w:val="001C06F4"/>
    <w:rsid w:val="001D17E2"/>
    <w:rsid w:val="001F6E93"/>
    <w:rsid w:val="00201607"/>
    <w:rsid w:val="00223267"/>
    <w:rsid w:val="00265B97"/>
    <w:rsid w:val="002A27A4"/>
    <w:rsid w:val="002F2C55"/>
    <w:rsid w:val="002F48C3"/>
    <w:rsid w:val="00331426"/>
    <w:rsid w:val="00354F3B"/>
    <w:rsid w:val="003D0181"/>
    <w:rsid w:val="003E0EED"/>
    <w:rsid w:val="004824AC"/>
    <w:rsid w:val="004A5159"/>
    <w:rsid w:val="004D5FA0"/>
    <w:rsid w:val="00510EE8"/>
    <w:rsid w:val="005331D0"/>
    <w:rsid w:val="00536E5B"/>
    <w:rsid w:val="005725E5"/>
    <w:rsid w:val="00593143"/>
    <w:rsid w:val="005A5E1D"/>
    <w:rsid w:val="005D4DAC"/>
    <w:rsid w:val="005F0460"/>
    <w:rsid w:val="005F14C1"/>
    <w:rsid w:val="005F6CC3"/>
    <w:rsid w:val="00611421"/>
    <w:rsid w:val="00651E54"/>
    <w:rsid w:val="006605C4"/>
    <w:rsid w:val="006C3962"/>
    <w:rsid w:val="006D211B"/>
    <w:rsid w:val="006F2EC9"/>
    <w:rsid w:val="0076454B"/>
    <w:rsid w:val="007A4F15"/>
    <w:rsid w:val="007C0D12"/>
    <w:rsid w:val="007C7E9B"/>
    <w:rsid w:val="007D6A38"/>
    <w:rsid w:val="007F1638"/>
    <w:rsid w:val="007F27B5"/>
    <w:rsid w:val="007F5392"/>
    <w:rsid w:val="008517F4"/>
    <w:rsid w:val="0086475A"/>
    <w:rsid w:val="0087143B"/>
    <w:rsid w:val="0089032C"/>
    <w:rsid w:val="008C02E2"/>
    <w:rsid w:val="008D0C3F"/>
    <w:rsid w:val="008F4529"/>
    <w:rsid w:val="00967DAE"/>
    <w:rsid w:val="00984070"/>
    <w:rsid w:val="009905C7"/>
    <w:rsid w:val="009944E4"/>
    <w:rsid w:val="009B7453"/>
    <w:rsid w:val="00A1740B"/>
    <w:rsid w:val="00A17F94"/>
    <w:rsid w:val="00A71549"/>
    <w:rsid w:val="00A85A92"/>
    <w:rsid w:val="00AA4841"/>
    <w:rsid w:val="00B31AED"/>
    <w:rsid w:val="00B51F6B"/>
    <w:rsid w:val="00B52727"/>
    <w:rsid w:val="00B60738"/>
    <w:rsid w:val="00B774DC"/>
    <w:rsid w:val="00BB5628"/>
    <w:rsid w:val="00BE4C5B"/>
    <w:rsid w:val="00C5030B"/>
    <w:rsid w:val="00C513EF"/>
    <w:rsid w:val="00C570BB"/>
    <w:rsid w:val="00CA6BC2"/>
    <w:rsid w:val="00D07641"/>
    <w:rsid w:val="00D14BE8"/>
    <w:rsid w:val="00D217DF"/>
    <w:rsid w:val="00D26634"/>
    <w:rsid w:val="00D61087"/>
    <w:rsid w:val="00D82FB9"/>
    <w:rsid w:val="00D948CF"/>
    <w:rsid w:val="00D94E5E"/>
    <w:rsid w:val="00DC00BF"/>
    <w:rsid w:val="00DF477C"/>
    <w:rsid w:val="00E05484"/>
    <w:rsid w:val="00E070FF"/>
    <w:rsid w:val="00E108AC"/>
    <w:rsid w:val="00E21BF6"/>
    <w:rsid w:val="00E43765"/>
    <w:rsid w:val="00E60B51"/>
    <w:rsid w:val="00E73F40"/>
    <w:rsid w:val="00E74AFE"/>
    <w:rsid w:val="00F01259"/>
    <w:rsid w:val="00F47CB4"/>
    <w:rsid w:val="00F53EB9"/>
    <w:rsid w:val="00F64250"/>
    <w:rsid w:val="00F90EF8"/>
    <w:rsid w:val="00F92DE6"/>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esentation" ma:contentTypeID="0x010100FAFD54A5D6473B468DE06B48FEFEE6D9008028847DD20E90439E9E8AD8FA8D42B5" ma:contentTypeVersion="8" ma:contentTypeDescription="This should be used for producing PowerPoint presentations" ma:contentTypeScope="" ma:versionID="4f8d7252977c20e1fba62758fe902602">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5cfa75d3924e0393f9143106f1b174d9"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ma:readOnly="false">
      <xsd:simpleType>
        <xsd:restriction base="dms:Choice">
          <xsd:enumeration value="Briefing"/>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enumeration value="--------------"/>
          <xsd:enumeration value="draft"/>
          <xsd:enumeration value="Final"/>
          <xsd:enumeration value="Draft 01"/>
          <xsd:enumeration value="Draft 02"/>
          <xsd:enumeration value="Draft 03"/>
          <xsd:enumeration value="Draft 04"/>
          <xsd:enumeration value="Final"/>
          <xsd:enumeration value="FINAL"/>
          <xsd:enumeration value="Final 05"/>
          <xsd:enumeration value="Final 06"/>
          <xsd:enumeration value="Final 07"/>
          <xsd:enumeration value="Current"/>
          <xsd:enumeration value="Final and Sent to Website"/>
          <xsd:enumeration value="Final February Submission Version"/>
          <xsd:enumeration value="yiuy"/>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ma:readOnly="false">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ma:readOnly="false">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ma:readOnly="fals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ma:readOnly="false">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Meeting_x0020_Date xmlns="631298fc-6a88-4548-b7d9-3b164918c4a3" xsi:nil="true"/>
    <Descriptor xmlns="631298fc-6a88-4548-b7d9-3b164918c4a3" xsi:nil="true"/>
    <Classification xmlns="631298fc-6a88-4548-b7d9-3b164918c4a3">Unclassified</Classification>
    <Recipient xmlns="631298fc-6a88-4548-b7d9-3b164918c4a3" xsi:nil="true"/>
    <Organisation xmlns="631298fc-6a88-4548-b7d9-3b164918c4a3">Choose an Organisation</Organisation>
    <Publication_x0020_Date_x003a_ xmlns="631298fc-6a88-4548-b7d9-3b164918c4a3">2021-08-26T15:00:42+00:00</Publication_x0020_Date_x003a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6.xml><?xml version="1.0" encoding="utf-8"?>
<?mso-contentType ?>
<SharedContentType xmlns="Microsoft.SharePoint.Taxonomy.ContentTypeSync" SourceId="ca9306fc-8436-45f0-b931-e34f519be3a3" ContentTypeId="0x010100FAFD54A5D6473B468DE06B48FEFEE6D9" PreviousValue="true"/>
</file>

<file path=customXml/itemProps1.xml><?xml version="1.0" encoding="utf-8"?>
<ds:datastoreItem xmlns:ds="http://schemas.openxmlformats.org/officeDocument/2006/customXml" ds:itemID="{7F627E5F-B1E4-4411-AC91-D5D9CDDBEA31}"/>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AC36E1-A6B0-49B5-855B-9E8C92312EC7}">
  <ds:schemaRefs>
    <ds:schemaRef ds:uri="http://schemas.openxmlformats.org/officeDocument/2006/bibliography"/>
  </ds:schemaRefs>
</ds:datastoreItem>
</file>

<file path=customXml/itemProps5.xml><?xml version="1.0" encoding="utf-8"?>
<ds:datastoreItem xmlns:ds="http://schemas.openxmlformats.org/officeDocument/2006/customXml" ds:itemID="{F330B21E-DAE4-4F0F-A4F7-3B6411E73273}">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EEE4BBF-992D-4179-9A29-6B1BB17A7682}"/>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Judy Wilson</cp:lastModifiedBy>
  <cp:revision>2</cp:revision>
  <dcterms:created xsi:type="dcterms:W3CDTF">2021-08-26T14:50:00Z</dcterms:created>
  <dcterms:modified xsi:type="dcterms:W3CDTF">2021-08-26T14:50:00Z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0x010100FAFD54A5D6473B468DE06B48FEFEE6D9008028847DD20E90439E9E8AD8FA8D42B5</vt:lpwstr>
  </property>
  <property fmtid="{D5CDD505-2E9C-101B-9397-08002B2CF9AE}" pid="3" name="docIndexRef">
    <vt:lpwstr>2584c1cf-4f06-47fd-8cf8-5db06be397e2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bjClsUserRVM">
    <vt:lpwstr>[]</vt:lpwstr>
  </property>
</Properties>
</file>